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Override PartName="/word/footer6.xml" ContentType="application/vnd.openxmlformats-officedocument.wordprocessingml.footer+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1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activeX/activeX14.xml" ContentType="application/vnd.ms-office.activeX+xml"/>
  <Override PartName="/word/activeX/activeX15.xml" ContentType="application/vnd.ms-office.activeX+xml"/>
  <Override PartName="/word/footer1.xml" ContentType="application/vnd.openxmlformats-officedocument.wordprocessingml.footer+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610" w:rsidRPr="00C63DE5" w:rsidRDefault="007E788F" w:rsidP="007F4610">
      <w:pPr>
        <w:rPr>
          <w:rFonts w:cs="Arial"/>
          <w:szCs w:val="22"/>
        </w:rPr>
      </w:pPr>
      <w:r w:rsidRPr="007E788F">
        <w:rPr>
          <w:noProof/>
          <w:lang w:eastAsia="en-AU"/>
        </w:rPr>
        <w:drawing>
          <wp:anchor distT="0" distB="0" distL="114300" distR="114300" simplePos="0" relativeHeight="251679744" behindDoc="1" locked="0" layoutInCell="1" allowOverlap="1">
            <wp:simplePos x="0" y="0"/>
            <wp:positionH relativeFrom="column">
              <wp:posOffset>412115</wp:posOffset>
            </wp:positionH>
            <wp:positionV relativeFrom="paragraph">
              <wp:posOffset>-175895</wp:posOffset>
            </wp:positionV>
            <wp:extent cx="5808980" cy="1028700"/>
            <wp:effectExtent l="19050" t="0" r="1270" b="0"/>
            <wp:wrapTight wrapText="bothSides">
              <wp:wrapPolygon edited="0">
                <wp:start x="-71" y="0"/>
                <wp:lineTo x="-71" y="21200"/>
                <wp:lineTo x="21605" y="21200"/>
                <wp:lineTo x="21605" y="0"/>
                <wp:lineTo x="-71" y="0"/>
              </wp:wrapPolygon>
            </wp:wrapTight>
            <wp:docPr id="1"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8" cstate="print"/>
                    <a:srcRect/>
                    <a:stretch>
                      <a:fillRect/>
                    </a:stretch>
                  </pic:blipFill>
                  <pic:spPr bwMode="auto">
                    <a:xfrm>
                      <a:off x="0" y="0"/>
                      <a:ext cx="5808980" cy="1028700"/>
                    </a:xfrm>
                    <a:prstGeom prst="rect">
                      <a:avLst/>
                    </a:prstGeom>
                    <a:noFill/>
                    <a:ln w="9525">
                      <a:noFill/>
                      <a:miter lim="800000"/>
                      <a:headEnd/>
                      <a:tailEnd/>
                    </a:ln>
                  </pic:spPr>
                </pic:pic>
              </a:graphicData>
            </a:graphic>
          </wp:anchor>
        </w:drawing>
      </w:r>
    </w:p>
    <w:p w:rsidR="009A4A08" w:rsidRDefault="00724544" w:rsidP="00724544">
      <w:pPr>
        <w:pStyle w:val="Title"/>
        <w:pBdr>
          <w:bottom w:val="single" w:sz="4" w:space="1" w:color="auto"/>
        </w:pBdr>
        <w:tabs>
          <w:tab w:val="clear" w:pos="851"/>
          <w:tab w:val="clear" w:pos="2835"/>
          <w:tab w:val="left" w:pos="5161"/>
        </w:tabs>
        <w:jc w:val="left"/>
        <w:rPr>
          <w:rFonts w:cs="Arial"/>
          <w:sz w:val="28"/>
          <w:szCs w:val="28"/>
        </w:rPr>
      </w:pPr>
      <w:bookmarkStart w:id="0" w:name="OLE_LINK1"/>
      <w:bookmarkStart w:id="1" w:name="OLE_LINK2"/>
      <w:r>
        <w:rPr>
          <w:rFonts w:cs="Arial"/>
          <w:sz w:val="28"/>
          <w:szCs w:val="28"/>
        </w:rPr>
        <w:tab/>
      </w:r>
    </w:p>
    <w:p w:rsidR="00FE4638" w:rsidRDefault="00FE4638" w:rsidP="009A4A08">
      <w:pPr>
        <w:pStyle w:val="Title"/>
        <w:pBdr>
          <w:bottom w:val="single" w:sz="4" w:space="1" w:color="auto"/>
        </w:pBdr>
        <w:jc w:val="left"/>
        <w:rPr>
          <w:rFonts w:cs="Arial"/>
          <w:sz w:val="28"/>
          <w:szCs w:val="28"/>
        </w:rPr>
      </w:pPr>
    </w:p>
    <w:p w:rsidR="004137D5" w:rsidRDefault="004137D5" w:rsidP="009A4A08">
      <w:pPr>
        <w:pStyle w:val="Title"/>
        <w:pBdr>
          <w:bottom w:val="single" w:sz="4" w:space="1" w:color="auto"/>
        </w:pBdr>
        <w:jc w:val="left"/>
        <w:rPr>
          <w:rFonts w:cs="Arial"/>
          <w:sz w:val="28"/>
          <w:szCs w:val="28"/>
        </w:rPr>
      </w:pPr>
    </w:p>
    <w:p w:rsidR="009A4A08" w:rsidRPr="008071AA" w:rsidRDefault="00724544" w:rsidP="00DE01B1">
      <w:pPr>
        <w:pStyle w:val="Title"/>
        <w:pBdr>
          <w:bottom w:val="single" w:sz="4" w:space="1" w:color="auto"/>
        </w:pBdr>
        <w:spacing w:before="60" w:line="240" w:lineRule="auto"/>
        <w:jc w:val="left"/>
        <w:rPr>
          <w:rFonts w:cs="Arial"/>
          <w:sz w:val="31"/>
          <w:szCs w:val="31"/>
        </w:rPr>
      </w:pPr>
      <w:r w:rsidRPr="008071AA">
        <w:rPr>
          <w:rFonts w:cs="Arial"/>
          <w:sz w:val="31"/>
          <w:szCs w:val="31"/>
        </w:rPr>
        <w:t>PERMIT APPLICATION FORM</w:t>
      </w:r>
    </w:p>
    <w:p w:rsidR="007F4610" w:rsidRPr="002A2F21" w:rsidRDefault="00724544" w:rsidP="00DE01B1">
      <w:pPr>
        <w:pStyle w:val="Title"/>
        <w:pBdr>
          <w:bottom w:val="single" w:sz="4" w:space="1" w:color="auto"/>
        </w:pBdr>
        <w:spacing w:line="240" w:lineRule="auto"/>
        <w:jc w:val="left"/>
        <w:rPr>
          <w:rFonts w:cs="Arial"/>
          <w:sz w:val="31"/>
          <w:szCs w:val="31"/>
        </w:rPr>
      </w:pPr>
      <w:r w:rsidRPr="002A2F21">
        <w:rPr>
          <w:rFonts w:cs="Arial"/>
          <w:sz w:val="31"/>
          <w:szCs w:val="31"/>
        </w:rPr>
        <w:t xml:space="preserve">Other Activities </w:t>
      </w:r>
      <w:r w:rsidR="007F4610" w:rsidRPr="002A2F21">
        <w:rPr>
          <w:rFonts w:cs="Arial"/>
          <w:sz w:val="31"/>
          <w:szCs w:val="31"/>
        </w:rPr>
        <w:t xml:space="preserve">in </w:t>
      </w:r>
      <w:r w:rsidR="007E788F" w:rsidRPr="002A2F21">
        <w:rPr>
          <w:sz w:val="31"/>
          <w:szCs w:val="31"/>
        </w:rPr>
        <w:t xml:space="preserve">Kakadu </w:t>
      </w:r>
      <w:r w:rsidR="005B416A" w:rsidRPr="002A2F21">
        <w:rPr>
          <w:rFonts w:cs="Arial"/>
          <w:sz w:val="31"/>
          <w:szCs w:val="31"/>
        </w:rPr>
        <w:t>National Park</w:t>
      </w:r>
      <w:r w:rsidR="00167F91" w:rsidRPr="002A2F21">
        <w:rPr>
          <w:rFonts w:cs="Arial"/>
          <w:sz w:val="31"/>
          <w:szCs w:val="31"/>
        </w:rPr>
        <w:t xml:space="preserve"> </w:t>
      </w:r>
    </w:p>
    <w:bookmarkEnd w:id="0"/>
    <w:bookmarkEnd w:id="1"/>
    <w:p w:rsidR="007F4610" w:rsidRPr="007E788F" w:rsidRDefault="007E788F" w:rsidP="007F4610">
      <w:pPr>
        <w:pStyle w:val="StyleBodyTextBefore12pt"/>
        <w:rPr>
          <w:rFonts w:ascii="Arial" w:hAnsi="Arial" w:cs="Arial"/>
          <w:sz w:val="22"/>
          <w:szCs w:val="22"/>
        </w:rPr>
      </w:pPr>
      <w:r>
        <w:rPr>
          <w:rFonts w:ascii="Arial" w:hAnsi="Arial" w:cs="Arial"/>
          <w:sz w:val="22"/>
          <w:szCs w:val="22"/>
        </w:rPr>
        <w:t>Kakadu</w:t>
      </w:r>
      <w:r w:rsidR="00586BDA">
        <w:rPr>
          <w:rFonts w:ascii="Arial" w:hAnsi="Arial" w:cs="Arial"/>
          <w:sz w:val="22"/>
          <w:szCs w:val="22"/>
        </w:rPr>
        <w:t xml:space="preserve"> National Park</w:t>
      </w:r>
      <w:r w:rsidR="00167F91">
        <w:rPr>
          <w:rFonts w:ascii="Arial" w:hAnsi="Arial" w:cs="Arial"/>
          <w:sz w:val="22"/>
          <w:szCs w:val="22"/>
        </w:rPr>
        <w:t xml:space="preserve"> and Botanic Garden</w:t>
      </w:r>
      <w:r w:rsidR="007F4610" w:rsidRPr="00C63DE5">
        <w:rPr>
          <w:rFonts w:ascii="Arial" w:hAnsi="Arial" w:cs="Arial"/>
          <w:sz w:val="22"/>
          <w:szCs w:val="22"/>
        </w:rPr>
        <w:t xml:space="preserve"> is a Commonwealth reserve established under the </w:t>
      </w:r>
      <w:r w:rsidR="007F4610" w:rsidRPr="00C63DE5">
        <w:rPr>
          <w:rFonts w:ascii="Arial" w:hAnsi="Arial" w:cs="Arial"/>
          <w:i/>
          <w:sz w:val="22"/>
          <w:szCs w:val="22"/>
        </w:rPr>
        <w:t>Environment Protection and Biodiversity Conservation Act 1999</w:t>
      </w:r>
      <w:r w:rsidR="007F4610" w:rsidRPr="00C63DE5">
        <w:rPr>
          <w:rFonts w:ascii="Arial" w:hAnsi="Arial" w:cs="Arial"/>
          <w:sz w:val="22"/>
          <w:szCs w:val="22"/>
        </w:rPr>
        <w:t xml:space="preserve"> (the EPBC Act) to manage the </w:t>
      </w:r>
      <w:r w:rsidR="005911B1">
        <w:rPr>
          <w:rFonts w:ascii="Arial" w:hAnsi="Arial" w:cs="Arial"/>
          <w:sz w:val="22"/>
          <w:szCs w:val="22"/>
        </w:rPr>
        <w:t>park</w:t>
      </w:r>
      <w:r w:rsidR="007F4610" w:rsidRPr="00C63DE5">
        <w:rPr>
          <w:rFonts w:ascii="Arial" w:hAnsi="Arial" w:cs="Arial"/>
          <w:sz w:val="22"/>
          <w:szCs w:val="22"/>
        </w:rPr>
        <w:t xml:space="preserve"> for the benefit of all people, present and future. The Director of National Parks, also established under the EPBC </w:t>
      </w:r>
      <w:r w:rsidR="007F4610" w:rsidRPr="007E788F">
        <w:rPr>
          <w:rFonts w:ascii="Arial" w:hAnsi="Arial" w:cs="Arial"/>
          <w:sz w:val="22"/>
          <w:szCs w:val="22"/>
        </w:rPr>
        <w:t xml:space="preserve">Act, uses a permit system to help regulate some activities. </w:t>
      </w:r>
      <w:hyperlink r:id="rId9" w:history="1">
        <w:r w:rsidR="007F4610" w:rsidRPr="007E788F">
          <w:rPr>
            <w:rFonts w:ascii="Arial" w:hAnsi="Arial" w:cs="Arial"/>
            <w:sz w:val="22"/>
            <w:szCs w:val="22"/>
          </w:rPr>
          <w:t>Permits</w:t>
        </w:r>
      </w:hyperlink>
      <w:r w:rsidR="007F4610" w:rsidRPr="007E788F">
        <w:rPr>
          <w:rFonts w:ascii="Arial" w:hAnsi="Arial" w:cs="Arial"/>
          <w:sz w:val="22"/>
          <w:szCs w:val="22"/>
        </w:rPr>
        <w:t xml:space="preserve"> may be issued subject to conditions that help to identify, protect, conserve and manage biodiversity, heritage and other values of Commonwealth reserves. This is a system through which industry and the public can share in the responsibilities of managing and protecting the </w:t>
      </w:r>
      <w:r w:rsidR="00167F91" w:rsidRPr="007E788F">
        <w:rPr>
          <w:rFonts w:ascii="Arial" w:hAnsi="Arial" w:cs="Arial"/>
          <w:sz w:val="22"/>
          <w:szCs w:val="22"/>
        </w:rPr>
        <w:t>park</w:t>
      </w:r>
      <w:r w:rsidR="007F4610" w:rsidRPr="007E788F">
        <w:rPr>
          <w:rFonts w:ascii="Arial" w:hAnsi="Arial" w:cs="Arial"/>
          <w:sz w:val="22"/>
          <w:szCs w:val="22"/>
        </w:rPr>
        <w:t xml:space="preserve">. Permits enable the </w:t>
      </w:r>
      <w:r w:rsidR="00167F91" w:rsidRPr="007E788F">
        <w:rPr>
          <w:rFonts w:ascii="Arial" w:hAnsi="Arial" w:cs="Arial"/>
          <w:sz w:val="22"/>
          <w:szCs w:val="22"/>
        </w:rPr>
        <w:t>park</w:t>
      </w:r>
      <w:r w:rsidR="007F4610" w:rsidRPr="007E788F">
        <w:rPr>
          <w:rFonts w:ascii="Arial" w:hAnsi="Arial" w:cs="Arial"/>
          <w:sz w:val="22"/>
          <w:szCs w:val="22"/>
        </w:rPr>
        <w:t xml:space="preserve"> managers </w:t>
      </w:r>
      <w:r w:rsidRPr="007E788F">
        <w:rPr>
          <w:rFonts w:ascii="Arial" w:hAnsi="Arial" w:cs="Arial"/>
          <w:sz w:val="22"/>
          <w:szCs w:val="22"/>
        </w:rPr>
        <w:t xml:space="preserve">and the Aboriginal traditional owners of Kakadu National Park </w:t>
      </w:r>
      <w:r w:rsidR="007F4610" w:rsidRPr="007E788F">
        <w:rPr>
          <w:rFonts w:ascii="Arial" w:hAnsi="Arial" w:cs="Arial"/>
          <w:sz w:val="22"/>
          <w:szCs w:val="22"/>
        </w:rPr>
        <w:t>to:</w:t>
      </w:r>
    </w:p>
    <w:p w:rsidR="007F4610" w:rsidRPr="007E788F" w:rsidRDefault="007F4610" w:rsidP="007F4610">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maximise the safety of visitors</w:t>
      </w:r>
    </w:p>
    <w:p w:rsidR="007F4610" w:rsidRPr="007E788F" w:rsidRDefault="007F4610" w:rsidP="007F4610">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 xml:space="preserve">encourage responsible behaviour </w:t>
      </w:r>
    </w:p>
    <w:p w:rsidR="007F4610" w:rsidRPr="007E788F" w:rsidRDefault="007F4610" w:rsidP="007F4610">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ensure that commercial and other users are accountable for their actions</w:t>
      </w:r>
    </w:p>
    <w:p w:rsidR="007F4610" w:rsidRPr="007E788F" w:rsidRDefault="007F4610" w:rsidP="007F4610">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separate potentially conflicting activities</w:t>
      </w:r>
    </w:p>
    <w:p w:rsidR="007F4610" w:rsidRPr="007E788F" w:rsidRDefault="007F4610" w:rsidP="007F4610">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manage impacts on high-use and sensitive areas</w:t>
      </w:r>
    </w:p>
    <w:p w:rsidR="007F4610" w:rsidRPr="007E788F" w:rsidRDefault="007F4610" w:rsidP="007F4610">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monitor activities that could degrade biodiversity, heritage and other values</w:t>
      </w:r>
    </w:p>
    <w:p w:rsidR="007F4610" w:rsidRPr="007E788F" w:rsidRDefault="007F4610" w:rsidP="007F4610">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collect data for planning and management.</w:t>
      </w:r>
    </w:p>
    <w:p w:rsidR="007F4610" w:rsidRPr="007E788F" w:rsidRDefault="007F4610" w:rsidP="007F4610">
      <w:pPr>
        <w:pStyle w:val="BodyText"/>
        <w:numPr>
          <w:ins w:id="2" w:author="EA" w:date="2003-09-25T16:44:00Z"/>
        </w:numPr>
        <w:rPr>
          <w:rFonts w:ascii="Arial" w:hAnsi="Arial" w:cs="Arial"/>
          <w:szCs w:val="22"/>
        </w:rPr>
      </w:pPr>
      <w:r w:rsidRPr="007E788F">
        <w:rPr>
          <w:rFonts w:ascii="Arial" w:hAnsi="Arial" w:cs="Arial"/>
          <w:szCs w:val="22"/>
        </w:rPr>
        <w:t xml:space="preserve">The </w:t>
      </w:r>
      <w:r w:rsidRPr="007E788F">
        <w:rPr>
          <w:rFonts w:ascii="Arial" w:hAnsi="Arial" w:cs="Arial"/>
          <w:i/>
          <w:szCs w:val="22"/>
        </w:rPr>
        <w:t>Environment Protection and Biodiversity Conservation Regulations 2000</w:t>
      </w:r>
      <w:r w:rsidRPr="007E788F">
        <w:rPr>
          <w:rFonts w:ascii="Arial" w:hAnsi="Arial" w:cs="Arial"/>
          <w:szCs w:val="22"/>
        </w:rPr>
        <w:t xml:space="preserve"> (the EPBC Regulations) prohibit some activities in Commonwealth reserves. Individuals and other commercial entities (e.g. companies and associations) wishing to conduct an activity otherwise prohibited by the EPBC Regulations in the </w:t>
      </w:r>
      <w:r w:rsidR="00167F91" w:rsidRPr="007E788F">
        <w:rPr>
          <w:rFonts w:ascii="Arial" w:hAnsi="Arial" w:cs="Arial"/>
          <w:szCs w:val="22"/>
        </w:rPr>
        <w:t>park</w:t>
      </w:r>
      <w:r w:rsidRPr="007E788F">
        <w:rPr>
          <w:rFonts w:ascii="Arial" w:hAnsi="Arial" w:cs="Arial"/>
          <w:szCs w:val="22"/>
        </w:rPr>
        <w:t xml:space="preserve"> may be able to obtain a permit issued by the Director. The Director may issue a permit only if:</w:t>
      </w:r>
    </w:p>
    <w:p w:rsidR="000223D8" w:rsidRPr="007E788F" w:rsidRDefault="007F4610" w:rsidP="000223D8">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the activity is consistent with the management plan</w:t>
      </w:r>
      <w:r w:rsidR="009509EA" w:rsidRPr="007E788F">
        <w:rPr>
          <w:rFonts w:ascii="Arial" w:hAnsi="Arial" w:cs="Arial"/>
          <w:sz w:val="22"/>
          <w:szCs w:val="22"/>
        </w:rPr>
        <w:t xml:space="preserve"> fo</w:t>
      </w:r>
      <w:r w:rsidRPr="007E788F">
        <w:rPr>
          <w:rFonts w:ascii="Arial" w:hAnsi="Arial" w:cs="Arial"/>
          <w:sz w:val="22"/>
          <w:szCs w:val="22"/>
        </w:rPr>
        <w:t xml:space="preserve">r the </w:t>
      </w:r>
      <w:r w:rsidR="00586BDA" w:rsidRPr="007E788F">
        <w:rPr>
          <w:rFonts w:ascii="Arial" w:hAnsi="Arial" w:cs="Arial"/>
          <w:sz w:val="22"/>
          <w:szCs w:val="22"/>
        </w:rPr>
        <w:t>park</w:t>
      </w:r>
      <w:r w:rsidRPr="007E788F">
        <w:rPr>
          <w:rFonts w:ascii="Arial" w:hAnsi="Arial" w:cs="Arial"/>
          <w:sz w:val="22"/>
          <w:szCs w:val="22"/>
        </w:rPr>
        <w:t xml:space="preserve"> </w:t>
      </w:r>
      <w:r w:rsidR="009509EA" w:rsidRPr="007E788F">
        <w:rPr>
          <w:rFonts w:ascii="Arial" w:hAnsi="Arial" w:cs="Arial"/>
          <w:sz w:val="22"/>
          <w:szCs w:val="22"/>
        </w:rPr>
        <w:t xml:space="preserve">(or where there is no management plan) the purposes for which the </w:t>
      </w:r>
      <w:r w:rsidR="00586BDA" w:rsidRPr="007E788F">
        <w:rPr>
          <w:rFonts w:ascii="Arial" w:hAnsi="Arial" w:cs="Arial"/>
          <w:sz w:val="22"/>
          <w:szCs w:val="22"/>
        </w:rPr>
        <w:t>park</w:t>
      </w:r>
      <w:r w:rsidR="009509EA" w:rsidRPr="007E788F">
        <w:rPr>
          <w:rFonts w:ascii="Arial" w:hAnsi="Arial" w:cs="Arial"/>
          <w:sz w:val="22"/>
          <w:szCs w:val="22"/>
        </w:rPr>
        <w:t xml:space="preserve"> was declared; </w:t>
      </w:r>
      <w:r w:rsidR="000223D8" w:rsidRPr="007E788F">
        <w:rPr>
          <w:rFonts w:ascii="Arial" w:hAnsi="Arial" w:cs="Arial"/>
          <w:sz w:val="22"/>
          <w:szCs w:val="22"/>
        </w:rPr>
        <w:t>including that the activity:</w:t>
      </w:r>
    </w:p>
    <w:p w:rsidR="000223D8" w:rsidRPr="007E788F" w:rsidRDefault="000223D8" w:rsidP="00355DCC">
      <w:pPr>
        <w:pStyle w:val="bulletedlist2"/>
        <w:numPr>
          <w:ilvl w:val="0"/>
          <w:numId w:val="17"/>
        </w:numPr>
        <w:tabs>
          <w:tab w:val="clear" w:pos="624"/>
          <w:tab w:val="num" w:pos="851"/>
        </w:tabs>
        <w:ind w:left="851" w:hanging="397"/>
        <w:rPr>
          <w:rFonts w:ascii="Arial" w:hAnsi="Arial" w:cs="Arial"/>
          <w:sz w:val="22"/>
          <w:szCs w:val="22"/>
        </w:rPr>
      </w:pPr>
      <w:r w:rsidRPr="007E788F">
        <w:rPr>
          <w:rFonts w:ascii="Arial" w:hAnsi="Arial" w:cs="Arial"/>
          <w:sz w:val="22"/>
          <w:szCs w:val="22"/>
        </w:rPr>
        <w:t xml:space="preserve">promotes an understanding and appreciation of the </w:t>
      </w:r>
      <w:r w:rsidR="00586BDA" w:rsidRPr="007E788F">
        <w:rPr>
          <w:rFonts w:ascii="Arial" w:hAnsi="Arial" w:cs="Arial"/>
          <w:sz w:val="22"/>
          <w:szCs w:val="22"/>
        </w:rPr>
        <w:t>park’s</w:t>
      </w:r>
      <w:r w:rsidRPr="007E788F">
        <w:rPr>
          <w:rFonts w:ascii="Arial" w:hAnsi="Arial" w:cs="Arial"/>
          <w:sz w:val="22"/>
          <w:szCs w:val="22"/>
        </w:rPr>
        <w:t xml:space="preserve"> natural and cultural heritage</w:t>
      </w:r>
    </w:p>
    <w:p w:rsidR="007F4610" w:rsidRPr="007E788F" w:rsidRDefault="000223D8" w:rsidP="00355DCC">
      <w:pPr>
        <w:pStyle w:val="bulletedlist2"/>
        <w:numPr>
          <w:ilvl w:val="0"/>
          <w:numId w:val="17"/>
        </w:numPr>
        <w:tabs>
          <w:tab w:val="clear" w:pos="624"/>
          <w:tab w:val="num" w:pos="851"/>
        </w:tabs>
        <w:ind w:left="851" w:hanging="397"/>
        <w:rPr>
          <w:rFonts w:ascii="Arial" w:hAnsi="Arial" w:cs="Arial"/>
          <w:sz w:val="22"/>
          <w:szCs w:val="22"/>
        </w:rPr>
      </w:pPr>
      <w:r w:rsidRPr="007E788F">
        <w:rPr>
          <w:rFonts w:ascii="Arial" w:hAnsi="Arial" w:cs="Arial"/>
          <w:sz w:val="22"/>
          <w:szCs w:val="22"/>
        </w:rPr>
        <w:t xml:space="preserve">is consistent with the conservation values and management principles of the </w:t>
      </w:r>
      <w:r w:rsidR="00586BDA" w:rsidRPr="007E788F">
        <w:rPr>
          <w:rFonts w:ascii="Arial" w:hAnsi="Arial" w:cs="Arial"/>
          <w:sz w:val="22"/>
          <w:szCs w:val="22"/>
        </w:rPr>
        <w:t>park</w:t>
      </w:r>
    </w:p>
    <w:p w:rsidR="007E788F" w:rsidRPr="007E788F" w:rsidRDefault="007E788F" w:rsidP="007E788F">
      <w:pPr>
        <w:pStyle w:val="bulletedlist2"/>
        <w:numPr>
          <w:ilvl w:val="0"/>
          <w:numId w:val="28"/>
        </w:numPr>
        <w:ind w:left="426" w:hanging="256"/>
        <w:rPr>
          <w:rFonts w:ascii="Arial" w:hAnsi="Arial" w:cs="Arial"/>
          <w:sz w:val="22"/>
          <w:szCs w:val="22"/>
        </w:rPr>
      </w:pPr>
      <w:r w:rsidRPr="007E788F">
        <w:rPr>
          <w:rFonts w:ascii="Arial" w:hAnsi="Arial" w:cs="Arial"/>
          <w:sz w:val="22"/>
          <w:szCs w:val="22"/>
          <w:lang w:eastAsia="en-AU"/>
        </w:rPr>
        <w:t>any lease of indigenous people’s land in the park</w:t>
      </w:r>
    </w:p>
    <w:p w:rsidR="007F4610" w:rsidRPr="007E788F" w:rsidRDefault="007F4610" w:rsidP="007F4610">
      <w:pPr>
        <w:pStyle w:val="bulletedlist"/>
        <w:tabs>
          <w:tab w:val="clear" w:pos="587"/>
          <w:tab w:val="num" w:pos="454"/>
        </w:tabs>
        <w:ind w:left="454" w:hanging="284"/>
        <w:rPr>
          <w:rFonts w:ascii="Arial" w:hAnsi="Arial" w:cs="Arial"/>
          <w:sz w:val="22"/>
          <w:szCs w:val="22"/>
        </w:rPr>
      </w:pPr>
      <w:r w:rsidRPr="007E788F">
        <w:rPr>
          <w:rFonts w:ascii="Arial" w:hAnsi="Arial" w:cs="Arial"/>
          <w:sz w:val="22"/>
          <w:szCs w:val="22"/>
        </w:rPr>
        <w:t>the activity is not likely to:</w:t>
      </w:r>
    </w:p>
    <w:p w:rsidR="007F4610" w:rsidRPr="004C1354" w:rsidRDefault="007F4610" w:rsidP="00334703">
      <w:pPr>
        <w:pStyle w:val="bulletedlist2"/>
        <w:numPr>
          <w:ilvl w:val="0"/>
          <w:numId w:val="26"/>
        </w:numPr>
        <w:rPr>
          <w:rFonts w:ascii="Arial" w:hAnsi="Arial" w:cs="Arial"/>
          <w:sz w:val="22"/>
          <w:szCs w:val="22"/>
        </w:rPr>
      </w:pPr>
      <w:r w:rsidRPr="004C1354">
        <w:rPr>
          <w:rFonts w:ascii="Arial" w:hAnsi="Arial" w:cs="Arial"/>
          <w:sz w:val="22"/>
          <w:szCs w:val="22"/>
        </w:rPr>
        <w:t>endanger public safety</w:t>
      </w:r>
    </w:p>
    <w:p w:rsidR="007F4610" w:rsidRPr="004C1354" w:rsidRDefault="007F4610" w:rsidP="00334703">
      <w:pPr>
        <w:pStyle w:val="bulletedlist2"/>
        <w:numPr>
          <w:ilvl w:val="0"/>
          <w:numId w:val="26"/>
        </w:numPr>
        <w:rPr>
          <w:rFonts w:ascii="Arial" w:hAnsi="Arial" w:cs="Arial"/>
          <w:sz w:val="22"/>
          <w:szCs w:val="22"/>
        </w:rPr>
      </w:pPr>
      <w:r w:rsidRPr="004C1354">
        <w:rPr>
          <w:rFonts w:ascii="Arial" w:hAnsi="Arial" w:cs="Arial"/>
          <w:sz w:val="22"/>
          <w:szCs w:val="22"/>
        </w:rPr>
        <w:t xml:space="preserve">unduly damage the </w:t>
      </w:r>
      <w:r w:rsidR="00586BDA" w:rsidRPr="004C1354">
        <w:rPr>
          <w:rFonts w:ascii="Arial" w:hAnsi="Arial" w:cs="Arial"/>
          <w:sz w:val="22"/>
          <w:szCs w:val="22"/>
        </w:rPr>
        <w:t>park</w:t>
      </w:r>
    </w:p>
    <w:p w:rsidR="007F4610" w:rsidRPr="004C1354" w:rsidRDefault="007F4610" w:rsidP="00334703">
      <w:pPr>
        <w:pStyle w:val="bulletedlist2"/>
        <w:numPr>
          <w:ilvl w:val="0"/>
          <w:numId w:val="26"/>
        </w:numPr>
        <w:rPr>
          <w:rFonts w:ascii="Arial" w:hAnsi="Arial" w:cs="Arial"/>
          <w:sz w:val="22"/>
          <w:szCs w:val="22"/>
        </w:rPr>
      </w:pPr>
      <w:r w:rsidRPr="004C1354">
        <w:rPr>
          <w:rFonts w:ascii="Arial" w:hAnsi="Arial" w:cs="Arial"/>
          <w:sz w:val="22"/>
          <w:szCs w:val="22"/>
        </w:rPr>
        <w:t xml:space="preserve">unduly interfere with the preservation or conservation of biodiversity or heritage in the </w:t>
      </w:r>
      <w:r w:rsidR="00586BDA" w:rsidRPr="004C1354">
        <w:rPr>
          <w:rFonts w:ascii="Arial" w:hAnsi="Arial" w:cs="Arial"/>
          <w:sz w:val="22"/>
          <w:szCs w:val="22"/>
        </w:rPr>
        <w:t>park</w:t>
      </w:r>
    </w:p>
    <w:p w:rsidR="007F4610" w:rsidRPr="004C1354" w:rsidRDefault="007F4610" w:rsidP="00334703">
      <w:pPr>
        <w:pStyle w:val="bulletedlist2"/>
        <w:numPr>
          <w:ilvl w:val="0"/>
          <w:numId w:val="26"/>
        </w:numPr>
        <w:rPr>
          <w:rFonts w:ascii="Arial" w:hAnsi="Arial" w:cs="Arial"/>
          <w:sz w:val="22"/>
          <w:szCs w:val="22"/>
        </w:rPr>
      </w:pPr>
      <w:r w:rsidRPr="004C1354">
        <w:rPr>
          <w:rFonts w:ascii="Arial" w:hAnsi="Arial" w:cs="Arial"/>
          <w:sz w:val="22"/>
          <w:szCs w:val="22"/>
        </w:rPr>
        <w:t xml:space="preserve">unduly interfere with the protection of other features or facilities in the </w:t>
      </w:r>
      <w:r w:rsidR="00586BDA" w:rsidRPr="004C1354">
        <w:rPr>
          <w:rFonts w:ascii="Arial" w:hAnsi="Arial" w:cs="Arial"/>
          <w:sz w:val="22"/>
          <w:szCs w:val="22"/>
        </w:rPr>
        <w:t>park</w:t>
      </w:r>
    </w:p>
    <w:p w:rsidR="004C1354" w:rsidRPr="004C1354" w:rsidRDefault="004C1354" w:rsidP="00334703">
      <w:pPr>
        <w:pStyle w:val="bulletedlist2"/>
        <w:numPr>
          <w:ilvl w:val="0"/>
          <w:numId w:val="26"/>
        </w:numPr>
        <w:rPr>
          <w:rFonts w:ascii="Arial" w:hAnsi="Arial" w:cs="Arial"/>
          <w:sz w:val="22"/>
          <w:szCs w:val="22"/>
        </w:rPr>
      </w:pPr>
      <w:r w:rsidRPr="004C1354">
        <w:rPr>
          <w:rFonts w:ascii="Arial" w:hAnsi="Arial" w:cs="Arial"/>
          <w:sz w:val="22"/>
          <w:szCs w:val="22"/>
        </w:rPr>
        <w:t>interfere with the privacy of a cultural event held in the reserve by the traditional owners of Aboriginal land in the park</w:t>
      </w:r>
    </w:p>
    <w:p w:rsidR="004C1354" w:rsidRPr="004C1354" w:rsidRDefault="004C1354" w:rsidP="00334703">
      <w:pPr>
        <w:pStyle w:val="bulletedlist2"/>
        <w:numPr>
          <w:ilvl w:val="0"/>
          <w:numId w:val="26"/>
        </w:numPr>
        <w:rPr>
          <w:rFonts w:ascii="Arial" w:hAnsi="Arial" w:cs="Arial"/>
          <w:sz w:val="22"/>
          <w:szCs w:val="22"/>
        </w:rPr>
      </w:pPr>
      <w:r w:rsidRPr="004C1354">
        <w:rPr>
          <w:rFonts w:ascii="Arial" w:hAnsi="Arial" w:cs="Arial"/>
          <w:sz w:val="22"/>
          <w:szCs w:val="22"/>
        </w:rPr>
        <w:t>interfere with the continuing cultural use of the park by the traditional owners of Aboriginal land in the park</w:t>
      </w:r>
    </w:p>
    <w:p w:rsidR="007F4610" w:rsidRPr="00334703" w:rsidRDefault="007F4610" w:rsidP="00334703">
      <w:pPr>
        <w:pStyle w:val="bulletedlist2"/>
        <w:numPr>
          <w:ilvl w:val="0"/>
          <w:numId w:val="26"/>
        </w:numPr>
        <w:rPr>
          <w:rFonts w:ascii="Arial" w:hAnsi="Arial" w:cs="Arial"/>
          <w:sz w:val="22"/>
          <w:szCs w:val="22"/>
        </w:rPr>
      </w:pPr>
      <w:r w:rsidRPr="004C1354">
        <w:rPr>
          <w:rFonts w:ascii="Arial" w:hAnsi="Arial" w:cs="Arial"/>
          <w:sz w:val="22"/>
          <w:szCs w:val="22"/>
        </w:rPr>
        <w:t>interfere with</w:t>
      </w:r>
      <w:r w:rsidRPr="00334703">
        <w:rPr>
          <w:rFonts w:ascii="Arial" w:hAnsi="Arial" w:cs="Arial"/>
          <w:sz w:val="22"/>
          <w:szCs w:val="22"/>
        </w:rPr>
        <w:t xml:space="preserve"> the privacy of other people in the </w:t>
      </w:r>
      <w:r w:rsidR="00586BDA">
        <w:rPr>
          <w:rFonts w:ascii="Arial" w:hAnsi="Arial" w:cs="Arial"/>
          <w:sz w:val="22"/>
          <w:szCs w:val="22"/>
        </w:rPr>
        <w:t>park</w:t>
      </w:r>
    </w:p>
    <w:p w:rsidR="000223D8" w:rsidRPr="00334703" w:rsidRDefault="000223D8" w:rsidP="005E4BA0">
      <w:pPr>
        <w:pStyle w:val="ListBullet"/>
        <w:tabs>
          <w:tab w:val="clear" w:pos="360"/>
          <w:tab w:val="num" w:pos="426"/>
        </w:tabs>
        <w:ind w:left="426" w:hanging="284"/>
      </w:pPr>
      <w:r w:rsidRPr="00334703">
        <w:t xml:space="preserve">the activity benefits the public or persons using the </w:t>
      </w:r>
      <w:r w:rsidR="00586BDA">
        <w:t>park</w:t>
      </w:r>
    </w:p>
    <w:p w:rsidR="0014785C" w:rsidRPr="00334703" w:rsidRDefault="0014785C" w:rsidP="007F4610">
      <w:pPr>
        <w:pStyle w:val="BodyText"/>
        <w:rPr>
          <w:rFonts w:ascii="Arial" w:hAnsi="Arial" w:cs="Arial"/>
          <w:szCs w:val="22"/>
        </w:rPr>
      </w:pPr>
      <w:r w:rsidRPr="00334703">
        <w:rPr>
          <w:rFonts w:ascii="Arial" w:hAnsi="Arial" w:cs="Arial"/>
          <w:szCs w:val="22"/>
        </w:rPr>
        <w:t>In making a decision whether to issue a permit, the Director may take into account whether a person to whom the permit is to be issued has, in the last 10 years, been convicted of or is subjected to proceedings for an environmental offence.</w:t>
      </w:r>
    </w:p>
    <w:p w:rsidR="007F4610" w:rsidRPr="00334703" w:rsidRDefault="007F4610" w:rsidP="007F4610">
      <w:pPr>
        <w:pStyle w:val="BodyText"/>
        <w:numPr>
          <w:ins w:id="3" w:author="EA" w:date="2003-09-25T16:44:00Z"/>
        </w:numPr>
        <w:rPr>
          <w:rFonts w:ascii="Arial" w:hAnsi="Arial" w:cs="Arial"/>
          <w:szCs w:val="22"/>
        </w:rPr>
      </w:pPr>
      <w:r w:rsidRPr="00334703">
        <w:rPr>
          <w:rFonts w:ascii="Arial" w:hAnsi="Arial" w:cs="Arial"/>
          <w:szCs w:val="22"/>
        </w:rPr>
        <w:t>Some activities need to satisfy additional requirements before the Director can issue a permit for them.</w:t>
      </w:r>
    </w:p>
    <w:p w:rsidR="006B64E4" w:rsidRPr="00334703" w:rsidRDefault="006B64E4" w:rsidP="006B64E4">
      <w:pPr>
        <w:pStyle w:val="BodyText"/>
        <w:rPr>
          <w:rFonts w:ascii="Arial" w:hAnsi="Arial" w:cs="Arial"/>
          <w:b/>
          <w:sz w:val="24"/>
          <w:szCs w:val="24"/>
        </w:rPr>
      </w:pPr>
      <w:r w:rsidRPr="00334703">
        <w:rPr>
          <w:rFonts w:ascii="Arial" w:hAnsi="Arial" w:cs="Arial"/>
          <w:b/>
          <w:sz w:val="24"/>
          <w:szCs w:val="24"/>
        </w:rPr>
        <w:t>Apply well in advance</w:t>
      </w:r>
    </w:p>
    <w:p w:rsidR="006B64E4" w:rsidRPr="004C1354" w:rsidRDefault="006B64E4" w:rsidP="006B64E4">
      <w:pPr>
        <w:pStyle w:val="BodyText"/>
        <w:rPr>
          <w:rFonts w:ascii="Arial" w:hAnsi="Arial" w:cs="Arial"/>
          <w:szCs w:val="22"/>
        </w:rPr>
      </w:pPr>
      <w:r w:rsidRPr="004C1354">
        <w:rPr>
          <w:rFonts w:ascii="Arial" w:hAnsi="Arial" w:cs="Arial"/>
          <w:szCs w:val="22"/>
        </w:rPr>
        <w:t xml:space="preserve">Please allow a minimum of </w:t>
      </w:r>
      <w:r w:rsidR="005911B1" w:rsidRPr="004C1354">
        <w:rPr>
          <w:rFonts w:ascii="Arial" w:hAnsi="Arial" w:cs="Arial"/>
          <w:szCs w:val="22"/>
        </w:rPr>
        <w:t>2</w:t>
      </w:r>
      <w:r w:rsidR="00022BBE" w:rsidRPr="004C1354">
        <w:rPr>
          <w:rFonts w:ascii="Arial" w:hAnsi="Arial" w:cs="Arial"/>
          <w:szCs w:val="22"/>
        </w:rPr>
        <w:t>8</w:t>
      </w:r>
      <w:r w:rsidRPr="004C1354">
        <w:rPr>
          <w:rFonts w:ascii="Arial" w:hAnsi="Arial" w:cs="Arial"/>
          <w:szCs w:val="22"/>
        </w:rPr>
        <w:t xml:space="preserve"> days for the permit application to be processed. </w:t>
      </w:r>
      <w:r w:rsidR="004C1354" w:rsidRPr="004C1354">
        <w:rPr>
          <w:rFonts w:ascii="Arial" w:hAnsi="Arial" w:cs="Arial"/>
          <w:szCs w:val="22"/>
        </w:rPr>
        <w:t xml:space="preserve">Some </w:t>
      </w:r>
      <w:r w:rsidR="003A6E6E">
        <w:rPr>
          <w:rFonts w:ascii="Arial" w:hAnsi="Arial" w:cs="Arial"/>
          <w:szCs w:val="22"/>
        </w:rPr>
        <w:t>activities</w:t>
      </w:r>
      <w:r w:rsidR="004C1354" w:rsidRPr="004C1354">
        <w:rPr>
          <w:rFonts w:ascii="Arial" w:hAnsi="Arial" w:cs="Arial"/>
          <w:szCs w:val="22"/>
        </w:rPr>
        <w:t xml:space="preserve">, particularly where consultation with traditional owners is required, may take a minimum of 8 weeks. If you require a </w:t>
      </w:r>
      <w:r w:rsidR="0012086D">
        <w:rPr>
          <w:rFonts w:ascii="Arial" w:hAnsi="Arial" w:cs="Arial"/>
          <w:szCs w:val="22"/>
        </w:rPr>
        <w:lastRenderedPageBreak/>
        <w:t>permit in less than 28</w:t>
      </w:r>
      <w:r w:rsidR="004C1354" w:rsidRPr="004C1354">
        <w:rPr>
          <w:rFonts w:ascii="Arial" w:hAnsi="Arial" w:cs="Arial"/>
          <w:szCs w:val="22"/>
        </w:rPr>
        <w:t xml:space="preserve"> days’ time, please contact the </w:t>
      </w:r>
      <w:r w:rsidR="00053AB0">
        <w:rPr>
          <w:rFonts w:ascii="Arial" w:hAnsi="Arial" w:cs="Arial"/>
          <w:szCs w:val="22"/>
        </w:rPr>
        <w:t>Permits</w:t>
      </w:r>
      <w:r w:rsidR="004C1354" w:rsidRPr="004C1354">
        <w:rPr>
          <w:rFonts w:ascii="Arial" w:hAnsi="Arial" w:cs="Arial"/>
          <w:szCs w:val="22"/>
        </w:rPr>
        <w:t xml:space="preserve"> Officer on 08 8938 1176 </w:t>
      </w:r>
      <w:r w:rsidR="004C1354" w:rsidRPr="004C1354">
        <w:rPr>
          <w:rFonts w:ascii="Arial" w:hAnsi="Arial" w:cs="Arial"/>
          <w:bCs/>
          <w:szCs w:val="22"/>
        </w:rPr>
        <w:t xml:space="preserve">(if calling from within Australia) or 61 </w:t>
      </w:r>
      <w:r w:rsidR="004C1354" w:rsidRPr="004C1354">
        <w:rPr>
          <w:rFonts w:ascii="Arial" w:hAnsi="Arial" w:cs="Arial"/>
          <w:szCs w:val="22"/>
        </w:rPr>
        <w:t xml:space="preserve">8 8938 1176 </w:t>
      </w:r>
      <w:r w:rsidR="004C1354" w:rsidRPr="004C1354">
        <w:rPr>
          <w:rFonts w:ascii="Arial" w:hAnsi="Arial" w:cs="Arial"/>
          <w:bCs/>
          <w:szCs w:val="22"/>
        </w:rPr>
        <w:t>(if calling from overseas)</w:t>
      </w:r>
      <w:r w:rsidR="004C1354" w:rsidRPr="004C1354">
        <w:rPr>
          <w:rFonts w:ascii="Arial" w:hAnsi="Arial" w:cs="Arial"/>
          <w:szCs w:val="22"/>
        </w:rPr>
        <w:t xml:space="preserve">, or email </w:t>
      </w:r>
      <w:hyperlink r:id="rId10" w:history="1">
        <w:r w:rsidR="004C1354" w:rsidRPr="004C1354">
          <w:rPr>
            <w:rStyle w:val="Hyperlink"/>
            <w:rFonts w:ascii="Arial" w:hAnsi="Arial" w:cs="Arial"/>
            <w:szCs w:val="22"/>
          </w:rPr>
          <w:t>kakadu.permits@environment.gov.au</w:t>
        </w:r>
      </w:hyperlink>
      <w:r w:rsidR="004C1354" w:rsidRPr="004C1354">
        <w:rPr>
          <w:rFonts w:ascii="Arial" w:hAnsi="Arial" w:cs="Arial"/>
          <w:szCs w:val="22"/>
        </w:rPr>
        <w:t>.</w:t>
      </w:r>
    </w:p>
    <w:p w:rsidR="006B64E4" w:rsidRPr="00BF51E3" w:rsidRDefault="006B64E4" w:rsidP="006B64E4">
      <w:pPr>
        <w:pStyle w:val="BodyText"/>
        <w:tabs>
          <w:tab w:val="clear" w:pos="2835"/>
          <w:tab w:val="left" w:pos="1773"/>
        </w:tabs>
        <w:rPr>
          <w:rFonts w:ascii="Arial" w:hAnsi="Arial" w:cs="Arial"/>
          <w:szCs w:val="22"/>
        </w:rPr>
      </w:pPr>
      <w:r w:rsidRPr="00BF51E3">
        <w:rPr>
          <w:rFonts w:ascii="Arial" w:hAnsi="Arial" w:cs="Arial"/>
          <w:b/>
          <w:sz w:val="24"/>
          <w:szCs w:val="24"/>
        </w:rPr>
        <w:t>How to apply</w:t>
      </w:r>
    </w:p>
    <w:p w:rsidR="006B64E4" w:rsidRPr="003D49E7" w:rsidRDefault="006B64E4" w:rsidP="007F4610">
      <w:pPr>
        <w:pStyle w:val="BodyText"/>
        <w:rPr>
          <w:rFonts w:ascii="Arial" w:hAnsi="Arial" w:cs="Arial"/>
          <w:szCs w:val="22"/>
        </w:rPr>
      </w:pPr>
      <w:r w:rsidRPr="003D49E7">
        <w:rPr>
          <w:rFonts w:ascii="Arial" w:hAnsi="Arial" w:cs="Arial"/>
          <w:szCs w:val="22"/>
        </w:rPr>
        <w:t xml:space="preserve">This application package can be posted, faxed or emailed to you, or you can download it from </w:t>
      </w:r>
      <w:hyperlink r:id="rId11" w:history="1">
        <w:r w:rsidR="004C1354" w:rsidRPr="005E13C1">
          <w:rPr>
            <w:rStyle w:val="Hyperlink"/>
          </w:rPr>
          <w:t>www.environment.gov.au/resource/other-activities-5</w:t>
        </w:r>
      </w:hyperlink>
      <w:r w:rsidRPr="003D49E7">
        <w:rPr>
          <w:rFonts w:ascii="Arial" w:hAnsi="Arial" w:cs="Arial"/>
          <w:szCs w:val="22"/>
        </w:rPr>
        <w:t xml:space="preserve">. </w:t>
      </w:r>
    </w:p>
    <w:p w:rsidR="007F4610" w:rsidRPr="003D49E7" w:rsidRDefault="007F4610" w:rsidP="006B64E4">
      <w:pPr>
        <w:pStyle w:val="BodyText"/>
        <w:rPr>
          <w:rFonts w:ascii="Arial" w:hAnsi="Arial" w:cs="Arial"/>
          <w:szCs w:val="22"/>
        </w:rPr>
      </w:pPr>
      <w:r w:rsidRPr="003D49E7">
        <w:rPr>
          <w:rFonts w:ascii="Arial" w:hAnsi="Arial" w:cs="Arial"/>
          <w:szCs w:val="22"/>
        </w:rPr>
        <w:t>To apply for a permit, please:</w:t>
      </w:r>
    </w:p>
    <w:p w:rsidR="007F4610" w:rsidRPr="003D49E7" w:rsidRDefault="007F4610" w:rsidP="007F4610">
      <w:pPr>
        <w:pStyle w:val="bulletedlist"/>
        <w:tabs>
          <w:tab w:val="clear" w:pos="587"/>
          <w:tab w:val="num" w:pos="454"/>
        </w:tabs>
        <w:ind w:left="454" w:hanging="284"/>
        <w:rPr>
          <w:rFonts w:ascii="Arial" w:hAnsi="Arial" w:cs="Arial"/>
          <w:sz w:val="22"/>
          <w:szCs w:val="22"/>
        </w:rPr>
      </w:pPr>
      <w:r w:rsidRPr="003D49E7">
        <w:rPr>
          <w:rFonts w:ascii="Arial" w:hAnsi="Arial" w:cs="Arial"/>
          <w:sz w:val="22"/>
          <w:szCs w:val="22"/>
        </w:rPr>
        <w:t>ensure you understand and are prepared to comply with the permit conditions</w:t>
      </w:r>
    </w:p>
    <w:p w:rsidR="007F4610" w:rsidRPr="003D49E7" w:rsidRDefault="007F4610" w:rsidP="007F4610">
      <w:pPr>
        <w:pStyle w:val="bulletedlist"/>
        <w:tabs>
          <w:tab w:val="clear" w:pos="587"/>
          <w:tab w:val="num" w:pos="454"/>
        </w:tabs>
        <w:ind w:left="454" w:hanging="284"/>
        <w:rPr>
          <w:rFonts w:ascii="Arial" w:hAnsi="Arial" w:cs="Arial"/>
          <w:sz w:val="22"/>
          <w:szCs w:val="22"/>
        </w:rPr>
      </w:pPr>
      <w:r w:rsidRPr="003D49E7">
        <w:rPr>
          <w:rFonts w:ascii="Arial" w:hAnsi="Arial" w:cs="Arial"/>
          <w:sz w:val="22"/>
          <w:szCs w:val="22"/>
        </w:rPr>
        <w:t>answer all the questions in the application form—if you need more space than is available on the form, please attach a separate sheet</w:t>
      </w:r>
    </w:p>
    <w:p w:rsidR="006B64E4" w:rsidRPr="003D49E7" w:rsidRDefault="006B64E4" w:rsidP="007F4610">
      <w:pPr>
        <w:pStyle w:val="bulletedlist"/>
        <w:tabs>
          <w:tab w:val="clear" w:pos="587"/>
          <w:tab w:val="num" w:pos="454"/>
        </w:tabs>
        <w:ind w:left="454" w:hanging="284"/>
        <w:rPr>
          <w:rFonts w:ascii="Arial" w:hAnsi="Arial" w:cs="Arial"/>
          <w:sz w:val="22"/>
          <w:szCs w:val="22"/>
        </w:rPr>
      </w:pPr>
      <w:r w:rsidRPr="003D49E7">
        <w:rPr>
          <w:rFonts w:ascii="Arial" w:hAnsi="Arial" w:cs="Arial"/>
          <w:sz w:val="22"/>
          <w:szCs w:val="22"/>
        </w:rPr>
        <w:t>if the proposed activity is a commercial activity, please attach a certificate of currency for a policy of public liability insurance covering all staff and agents to the value of at least $20 million for the proposed activity.</w:t>
      </w:r>
    </w:p>
    <w:p w:rsidR="007F4610" w:rsidRPr="000223D8" w:rsidRDefault="007F4610" w:rsidP="007F4610">
      <w:pPr>
        <w:pStyle w:val="bulletedlist"/>
        <w:tabs>
          <w:tab w:val="clear" w:pos="587"/>
          <w:tab w:val="num" w:pos="454"/>
        </w:tabs>
        <w:ind w:left="454" w:hanging="284"/>
        <w:rPr>
          <w:rFonts w:ascii="Arial" w:hAnsi="Arial" w:cs="Arial"/>
          <w:sz w:val="22"/>
          <w:szCs w:val="22"/>
        </w:rPr>
      </w:pPr>
      <w:r w:rsidRPr="003D49E7">
        <w:rPr>
          <w:rFonts w:ascii="Arial" w:hAnsi="Arial" w:cs="Arial"/>
          <w:sz w:val="22"/>
          <w:szCs w:val="22"/>
        </w:rPr>
        <w:t>ask all proposed permit holders to</w:t>
      </w:r>
      <w:r w:rsidRPr="000223D8">
        <w:rPr>
          <w:rFonts w:ascii="Arial" w:hAnsi="Arial" w:cs="Arial"/>
          <w:sz w:val="22"/>
          <w:szCs w:val="22"/>
        </w:rPr>
        <w:t xml:space="preserve"> sign, and an adult to witness and sign, the agreement near the end of the application package</w:t>
      </w:r>
    </w:p>
    <w:p w:rsidR="007F4610" w:rsidRPr="00C63DE5" w:rsidRDefault="007F4610" w:rsidP="007F4610">
      <w:pPr>
        <w:pStyle w:val="bulletedlist"/>
        <w:tabs>
          <w:tab w:val="clear" w:pos="587"/>
          <w:tab w:val="num" w:pos="454"/>
        </w:tabs>
        <w:ind w:left="454" w:hanging="284"/>
        <w:rPr>
          <w:rFonts w:ascii="Arial" w:hAnsi="Arial" w:cs="Arial"/>
          <w:sz w:val="22"/>
          <w:szCs w:val="22"/>
        </w:rPr>
      </w:pPr>
      <w:r w:rsidRPr="000223D8">
        <w:rPr>
          <w:rFonts w:ascii="Arial" w:hAnsi="Arial" w:cs="Arial"/>
          <w:sz w:val="22"/>
          <w:szCs w:val="22"/>
        </w:rPr>
        <w:t>sign, and ask an adult to witness and sign, the declaration at the end of the</w:t>
      </w:r>
      <w:r w:rsidRPr="00C63DE5">
        <w:rPr>
          <w:rFonts w:ascii="Arial" w:hAnsi="Arial" w:cs="Arial"/>
          <w:sz w:val="22"/>
          <w:szCs w:val="22"/>
        </w:rPr>
        <w:t xml:space="preserve"> application package</w:t>
      </w:r>
    </w:p>
    <w:p w:rsidR="007F4610" w:rsidRPr="00C63DE5" w:rsidRDefault="007F4610" w:rsidP="007F4610">
      <w:pPr>
        <w:pStyle w:val="bulletedlist"/>
        <w:tabs>
          <w:tab w:val="clear" w:pos="587"/>
          <w:tab w:val="num" w:pos="454"/>
        </w:tabs>
        <w:ind w:left="454" w:hanging="284"/>
        <w:rPr>
          <w:rFonts w:ascii="Arial" w:hAnsi="Arial" w:cs="Arial"/>
          <w:sz w:val="22"/>
          <w:szCs w:val="22"/>
        </w:rPr>
      </w:pPr>
      <w:r w:rsidRPr="00C63DE5">
        <w:rPr>
          <w:rFonts w:ascii="Arial" w:hAnsi="Arial" w:cs="Arial"/>
          <w:sz w:val="22"/>
          <w:szCs w:val="22"/>
        </w:rPr>
        <w:t>send the application to the address at the end of the application package.</w:t>
      </w:r>
    </w:p>
    <w:p w:rsidR="007F4610" w:rsidRDefault="007F4610" w:rsidP="007F4610">
      <w:pPr>
        <w:pStyle w:val="BodyText"/>
        <w:rPr>
          <w:rFonts w:ascii="Arial" w:hAnsi="Arial" w:cs="Arial"/>
          <w:szCs w:val="22"/>
        </w:rPr>
      </w:pPr>
      <w:r w:rsidRPr="00C63DE5">
        <w:rPr>
          <w:rFonts w:ascii="Arial" w:hAnsi="Arial" w:cs="Arial"/>
          <w:szCs w:val="22"/>
        </w:rPr>
        <w:t xml:space="preserve">Ensure you answer all the questions to the best of your knowledge; there are severe penalties for giving false or misleading information. By sending or faxing this application form to the permits </w:t>
      </w:r>
      <w:r w:rsidR="004C1354">
        <w:rPr>
          <w:rFonts w:ascii="Arial" w:hAnsi="Arial" w:cs="Arial"/>
          <w:szCs w:val="22"/>
        </w:rPr>
        <w:t>officer</w:t>
      </w:r>
      <w:r w:rsidRPr="00C63DE5">
        <w:rPr>
          <w:rFonts w:ascii="Arial" w:hAnsi="Arial" w:cs="Arial"/>
          <w:szCs w:val="22"/>
        </w:rPr>
        <w:t xml:space="preserve">, all proposed permit holders agree that if a permit is issued, they and their staff and agents will act in accordance with all of its </w:t>
      </w:r>
      <w:r w:rsidR="000B2BB1">
        <w:rPr>
          <w:rFonts w:ascii="Arial" w:hAnsi="Arial" w:cs="Arial"/>
          <w:szCs w:val="22"/>
        </w:rPr>
        <w:t xml:space="preserve">permit </w:t>
      </w:r>
      <w:r w:rsidRPr="00C63DE5">
        <w:rPr>
          <w:rFonts w:ascii="Arial" w:hAnsi="Arial" w:cs="Arial"/>
          <w:szCs w:val="22"/>
        </w:rPr>
        <w:t>conditions.</w:t>
      </w:r>
    </w:p>
    <w:p w:rsidR="000B2BB1" w:rsidRPr="006B64E4" w:rsidRDefault="000B2BB1" w:rsidP="007F4610">
      <w:pPr>
        <w:pStyle w:val="BodyText"/>
        <w:rPr>
          <w:rFonts w:ascii="Arial" w:hAnsi="Arial" w:cs="Arial"/>
          <w:b/>
          <w:sz w:val="24"/>
          <w:szCs w:val="24"/>
        </w:rPr>
      </w:pPr>
      <w:r w:rsidRPr="006B64E4">
        <w:rPr>
          <w:rFonts w:ascii="Arial" w:hAnsi="Arial" w:cs="Arial"/>
          <w:b/>
          <w:sz w:val="24"/>
          <w:szCs w:val="24"/>
        </w:rPr>
        <w:t>Need More Information?</w:t>
      </w:r>
    </w:p>
    <w:p w:rsidR="009F385E" w:rsidRPr="00DD69D6" w:rsidRDefault="007D0B82" w:rsidP="007F4610">
      <w:pPr>
        <w:pStyle w:val="BodyText"/>
        <w:rPr>
          <w:rFonts w:ascii="Arial" w:hAnsi="Arial" w:cs="Arial"/>
          <w:szCs w:val="22"/>
        </w:rPr>
      </w:pPr>
      <w:r w:rsidRPr="00DD69D6">
        <w:rPr>
          <w:rFonts w:ascii="Arial" w:hAnsi="Arial" w:cs="Arial"/>
          <w:szCs w:val="22"/>
        </w:rPr>
        <w:t xml:space="preserve">The </w:t>
      </w:r>
      <w:r w:rsidR="00DD69D6" w:rsidRPr="00DD69D6">
        <w:rPr>
          <w:rFonts w:ascii="Arial" w:hAnsi="Arial" w:cs="Arial"/>
          <w:szCs w:val="22"/>
        </w:rPr>
        <w:t xml:space="preserve">Permits Officer for Kakadu National Park </w:t>
      </w:r>
      <w:r w:rsidRPr="00DD69D6">
        <w:rPr>
          <w:rFonts w:ascii="Arial" w:hAnsi="Arial" w:cs="Arial"/>
          <w:szCs w:val="22"/>
        </w:rPr>
        <w:t xml:space="preserve">can help with any queries regarding this permit – please </w:t>
      </w:r>
      <w:r w:rsidR="004C1354" w:rsidRPr="00DD69D6">
        <w:rPr>
          <w:rFonts w:ascii="Arial" w:hAnsi="Arial" w:cs="Arial"/>
          <w:szCs w:val="22"/>
        </w:rPr>
        <w:t xml:space="preserve">08 8938 1140 or email </w:t>
      </w:r>
      <w:hyperlink r:id="rId12" w:history="1">
        <w:r w:rsidR="004C1354" w:rsidRPr="00DD69D6">
          <w:rPr>
            <w:rStyle w:val="Hyperlink"/>
            <w:rFonts w:ascii="Arial" w:hAnsi="Arial" w:cs="Arial"/>
            <w:szCs w:val="22"/>
          </w:rPr>
          <w:t>kakadu.permits@environment.gov.au</w:t>
        </w:r>
      </w:hyperlink>
      <w:r w:rsidR="00C479F0" w:rsidRPr="00DD69D6">
        <w:rPr>
          <w:rFonts w:ascii="Arial" w:hAnsi="Arial" w:cs="Arial"/>
          <w:szCs w:val="22"/>
        </w:rPr>
        <w:t>.</w:t>
      </w:r>
      <w:r w:rsidRPr="00DD69D6">
        <w:rPr>
          <w:rFonts w:ascii="Arial" w:hAnsi="Arial" w:cs="Arial"/>
          <w:szCs w:val="22"/>
        </w:rPr>
        <w:t xml:space="preserve"> </w:t>
      </w:r>
    </w:p>
    <w:p w:rsidR="00DD69D6" w:rsidRPr="00DD69D6" w:rsidRDefault="00DD69D6" w:rsidP="00DD69D6">
      <w:pPr>
        <w:pStyle w:val="BodyText"/>
        <w:spacing w:line="276" w:lineRule="auto"/>
        <w:rPr>
          <w:rFonts w:ascii="Arial" w:hAnsi="Arial" w:cs="Arial"/>
          <w:szCs w:val="22"/>
        </w:rPr>
      </w:pPr>
      <w:r w:rsidRPr="00DD69D6">
        <w:rPr>
          <w:rFonts w:ascii="Arial" w:hAnsi="Arial" w:cs="Arial"/>
          <w:szCs w:val="22"/>
        </w:rPr>
        <w:t xml:space="preserve">Our website is at </w:t>
      </w:r>
      <w:hyperlink r:id="rId13" w:history="1">
        <w:r w:rsidRPr="00DD69D6">
          <w:rPr>
            <w:rStyle w:val="Hyperlink"/>
            <w:rFonts w:ascii="Arial" w:hAnsi="Arial" w:cs="Arial"/>
            <w:szCs w:val="22"/>
          </w:rPr>
          <w:t>www.parksaustralia.gov.au/kakadu/</w:t>
        </w:r>
      </w:hyperlink>
      <w:r w:rsidRPr="00DD69D6">
        <w:rPr>
          <w:rFonts w:ascii="Arial" w:hAnsi="Arial" w:cs="Arial"/>
          <w:szCs w:val="22"/>
        </w:rPr>
        <w:t xml:space="preserve"> and the EPBC Act and Regulations can be viewed at </w:t>
      </w:r>
      <w:hyperlink r:id="rId14" w:history="1">
        <w:r w:rsidRPr="00DD69D6">
          <w:rPr>
            <w:rStyle w:val="Hyperlink"/>
            <w:rFonts w:ascii="Arial" w:hAnsi="Arial" w:cs="Arial"/>
            <w:szCs w:val="22"/>
          </w:rPr>
          <w:t>www.environment.gov.au/epbc/</w:t>
        </w:r>
      </w:hyperlink>
      <w:r w:rsidRPr="00DD69D6">
        <w:rPr>
          <w:rFonts w:ascii="Arial" w:hAnsi="Arial" w:cs="Arial"/>
          <w:szCs w:val="22"/>
        </w:rPr>
        <w:t xml:space="preserve"> or purchased from CANPRINT by telephoning 1300 656 863.</w:t>
      </w:r>
    </w:p>
    <w:p w:rsidR="00DD69D6" w:rsidRPr="00DD69D6" w:rsidRDefault="00DD69D6" w:rsidP="00DD69D6">
      <w:pPr>
        <w:pStyle w:val="BodyText"/>
        <w:rPr>
          <w:rFonts w:ascii="Arial" w:hAnsi="Arial" w:cs="Arial"/>
          <w:b/>
          <w:sz w:val="24"/>
          <w:szCs w:val="24"/>
        </w:rPr>
      </w:pPr>
      <w:r w:rsidRPr="00DD69D6">
        <w:rPr>
          <w:rFonts w:ascii="Arial" w:hAnsi="Arial" w:cs="Arial"/>
          <w:b/>
          <w:sz w:val="24"/>
          <w:szCs w:val="24"/>
        </w:rPr>
        <w:t>Privacy</w:t>
      </w:r>
    </w:p>
    <w:p w:rsidR="00DD69D6" w:rsidRPr="00DD69D6" w:rsidRDefault="00DD69D6" w:rsidP="00DD69D6">
      <w:pPr>
        <w:rPr>
          <w:rFonts w:cs="Arial"/>
          <w:szCs w:val="22"/>
        </w:rPr>
      </w:pPr>
      <w:r w:rsidRPr="00DD69D6">
        <w:rPr>
          <w:rFonts w:cs="Arial"/>
          <w:szCs w:val="22"/>
        </w:rPr>
        <w:t>The Director of National Parks ('the Director') is</w:t>
      </w:r>
      <w:r w:rsidRPr="00DD69D6">
        <w:rPr>
          <w:rFonts w:cs="Arial"/>
          <w:color w:val="00B050"/>
          <w:szCs w:val="22"/>
        </w:rPr>
        <w:t xml:space="preserve"> </w:t>
      </w:r>
      <w:r w:rsidRPr="00DD69D6">
        <w:rPr>
          <w:rFonts w:cs="Arial"/>
          <w:szCs w:val="22"/>
        </w:rPr>
        <w:t xml:space="preserve">authorised to request personal information from permit applicants under Part 17 of the </w:t>
      </w:r>
      <w:r w:rsidRPr="00DD69D6">
        <w:rPr>
          <w:rFonts w:cs="Arial"/>
          <w:i/>
          <w:iCs/>
          <w:szCs w:val="22"/>
        </w:rPr>
        <w:t xml:space="preserve">Environment Protection and Biodiversity Conservation Regulations 2000 </w:t>
      </w:r>
      <w:r w:rsidRPr="00DD69D6">
        <w:rPr>
          <w:rFonts w:cs="Arial"/>
          <w:szCs w:val="22"/>
        </w:rPr>
        <w:t xml:space="preserve">(EPBC Regulations). The personal information that you provide will be used by the Director to assess your permit application and manage activities within the park, including compliance with the </w:t>
      </w:r>
      <w:r w:rsidRPr="00DD69D6">
        <w:rPr>
          <w:rFonts w:cs="Arial"/>
          <w:i/>
          <w:iCs/>
          <w:szCs w:val="22"/>
        </w:rPr>
        <w:t xml:space="preserve">Environment Protection and Biodiversity Conservation Act 1999 </w:t>
      </w:r>
      <w:r w:rsidRPr="00DD69D6">
        <w:rPr>
          <w:rFonts w:cs="Arial"/>
          <w:szCs w:val="22"/>
        </w:rPr>
        <w:t xml:space="preserve">(EPBC Act) and EPBC Regulations. If you do not provide the requested information, your permit application cannot be assessed. </w:t>
      </w:r>
    </w:p>
    <w:p w:rsidR="00DD69D6" w:rsidRPr="00DD69D6" w:rsidRDefault="00DD69D6" w:rsidP="00DD69D6">
      <w:pPr>
        <w:rPr>
          <w:rFonts w:cs="Arial"/>
          <w:i/>
          <w:iCs/>
          <w:szCs w:val="22"/>
        </w:rPr>
      </w:pPr>
      <w:r w:rsidRPr="00DD69D6">
        <w:rPr>
          <w:rFonts w:cs="Arial"/>
          <w:i/>
          <w:iCs/>
          <w:szCs w:val="22"/>
        </w:rPr>
        <w:t>Disclosure</w:t>
      </w:r>
    </w:p>
    <w:p w:rsidR="00DD69D6" w:rsidRPr="00DD69D6" w:rsidRDefault="00DD69D6" w:rsidP="00DD69D6">
      <w:pPr>
        <w:rPr>
          <w:rFonts w:cs="Arial"/>
          <w:szCs w:val="22"/>
        </w:rPr>
      </w:pPr>
      <w:r w:rsidRPr="00DD69D6">
        <w:rPr>
          <w:rFonts w:cs="Arial"/>
          <w:szCs w:val="22"/>
        </w:rPr>
        <w:t>Information provided in this application form may be disclosed to the Board of Management for the park and any Consultative Committees established by the Board for the purpose of assessing your application.</w:t>
      </w:r>
    </w:p>
    <w:p w:rsidR="00DD69D6" w:rsidRPr="00DD69D6" w:rsidRDefault="00DD69D6" w:rsidP="00DD69D6">
      <w:pPr>
        <w:rPr>
          <w:rFonts w:cs="Arial"/>
          <w:szCs w:val="22"/>
        </w:rPr>
      </w:pPr>
      <w:r w:rsidRPr="00DD69D6">
        <w:rPr>
          <w:rFonts w:cs="Arial"/>
          <w:szCs w:val="22"/>
        </w:rPr>
        <w:t xml:space="preserve">Your personal information may be disclosed to other Commonwealth (and in some circumstances, state and territory) government departments and agencies where it is required or authorised by or under law or where it is reasonably necessary for law enforcement. </w:t>
      </w:r>
    </w:p>
    <w:p w:rsidR="00DD69D6" w:rsidRPr="00DD69D6" w:rsidRDefault="00DD69D6" w:rsidP="00DD69D6">
      <w:pPr>
        <w:rPr>
          <w:rFonts w:cs="Arial"/>
          <w:i/>
          <w:iCs/>
          <w:szCs w:val="22"/>
        </w:rPr>
      </w:pPr>
      <w:r w:rsidRPr="00DD69D6">
        <w:rPr>
          <w:rFonts w:cs="Arial"/>
          <w:i/>
          <w:iCs/>
          <w:szCs w:val="22"/>
        </w:rPr>
        <w:t>Privacy Policy</w:t>
      </w:r>
    </w:p>
    <w:p w:rsidR="00DD69D6" w:rsidRPr="00DD69D6" w:rsidRDefault="00DD69D6" w:rsidP="00DD69D6">
      <w:pPr>
        <w:pStyle w:val="BodyText"/>
        <w:rPr>
          <w:rFonts w:ascii="Arial" w:hAnsi="Arial" w:cs="Arial"/>
          <w:szCs w:val="22"/>
        </w:rPr>
        <w:sectPr w:rsidR="00DD69D6" w:rsidRPr="00DD69D6" w:rsidSect="00DE01B1">
          <w:headerReference w:type="default" r:id="rId15"/>
          <w:footerReference w:type="default" r:id="rId16"/>
          <w:headerReference w:type="first" r:id="rId17"/>
          <w:footerReference w:type="first" r:id="rId18"/>
          <w:pgSz w:w="11907" w:h="16840" w:code="9"/>
          <w:pgMar w:top="567" w:right="708" w:bottom="709" w:left="851" w:header="709" w:footer="344" w:gutter="0"/>
          <w:cols w:space="737"/>
        </w:sectPr>
      </w:pPr>
      <w:r w:rsidRPr="00DD69D6">
        <w:rPr>
          <w:rFonts w:ascii="Arial" w:hAnsi="Arial" w:cs="Arial"/>
          <w:szCs w:val="22"/>
        </w:rPr>
        <w:t xml:space="preserve">The collection, storage, use and disclosure of personal information by the Director is governed by the </w:t>
      </w:r>
      <w:r w:rsidRPr="00DD69D6">
        <w:rPr>
          <w:rFonts w:ascii="Arial" w:hAnsi="Arial" w:cs="Arial"/>
          <w:i/>
          <w:iCs/>
          <w:szCs w:val="22"/>
        </w:rPr>
        <w:t>Privacy Act 1988</w:t>
      </w:r>
      <w:r w:rsidRPr="00DD69D6">
        <w:rPr>
          <w:rFonts w:ascii="Arial" w:hAnsi="Arial" w:cs="Arial"/>
          <w:szCs w:val="22"/>
        </w:rPr>
        <w:t xml:space="preserve"> (Cth) and, in particular, by the Australian Privacy Principles. The Director's Privacy Policy is available at </w:t>
      </w:r>
      <w:hyperlink r:id="rId19" w:history="1">
        <w:r w:rsidRPr="00DD69D6">
          <w:rPr>
            <w:rStyle w:val="Hyperlink"/>
            <w:rFonts w:ascii="Arial" w:hAnsi="Arial" w:cs="Arial"/>
            <w:szCs w:val="22"/>
          </w:rPr>
          <w:t>www.environment.gov.au/node/35979</w:t>
        </w:r>
      </w:hyperlink>
      <w:r w:rsidRPr="00DD69D6">
        <w:rPr>
          <w:rFonts w:ascii="Arial" w:hAnsi="Arial" w:cs="Arial"/>
          <w:szCs w:val="22"/>
        </w:rPr>
        <w:t>. The Privacy Policy details how you can access and correct your personal information held by the Director and who to contact if you have a concern about your personal information.</w:t>
      </w:r>
    </w:p>
    <w:p w:rsidR="00C63DE5" w:rsidRDefault="007F4610" w:rsidP="006B64E4">
      <w:pPr>
        <w:pStyle w:val="Heading1"/>
        <w:pBdr>
          <w:bottom w:val="single" w:sz="4" w:space="1" w:color="auto"/>
        </w:pBdr>
        <w:spacing w:before="0"/>
        <w:jc w:val="center"/>
        <w:rPr>
          <w:rFonts w:ascii="Arial" w:hAnsi="Arial"/>
        </w:rPr>
      </w:pPr>
      <w:r w:rsidRPr="00C63DE5">
        <w:rPr>
          <w:rFonts w:ascii="Arial" w:hAnsi="Arial"/>
        </w:rPr>
        <w:lastRenderedPageBreak/>
        <w:t xml:space="preserve">CONDITIONS FOR A PERMIT TO CONDUCT </w:t>
      </w:r>
      <w:r w:rsidR="00FC1A1D">
        <w:rPr>
          <w:rFonts w:ascii="Arial" w:hAnsi="Arial"/>
        </w:rPr>
        <w:t>OTHER</w:t>
      </w:r>
      <w:r w:rsidRPr="00C63DE5">
        <w:rPr>
          <w:rFonts w:ascii="Arial" w:hAnsi="Arial"/>
        </w:rPr>
        <w:t xml:space="preserve"> ACTIVIT</w:t>
      </w:r>
      <w:r w:rsidR="00C63DE5">
        <w:rPr>
          <w:rFonts w:ascii="Arial" w:hAnsi="Arial"/>
        </w:rPr>
        <w:t>IES</w:t>
      </w:r>
      <w:r w:rsidRPr="00C63DE5">
        <w:rPr>
          <w:rFonts w:ascii="Arial" w:hAnsi="Arial"/>
        </w:rPr>
        <w:t xml:space="preserve"> </w:t>
      </w:r>
    </w:p>
    <w:p w:rsidR="007F4610" w:rsidRPr="00C63DE5" w:rsidRDefault="007F4610" w:rsidP="00053037">
      <w:pPr>
        <w:pStyle w:val="Heading1"/>
        <w:pBdr>
          <w:bottom w:val="single" w:sz="4" w:space="1" w:color="auto"/>
        </w:pBdr>
        <w:spacing w:before="0" w:after="240"/>
        <w:jc w:val="center"/>
        <w:rPr>
          <w:rFonts w:ascii="Arial" w:hAnsi="Arial"/>
        </w:rPr>
        <w:sectPr w:rsidR="007F4610" w:rsidRPr="00C63DE5" w:rsidSect="002C7610">
          <w:footerReference w:type="default" r:id="rId20"/>
          <w:headerReference w:type="first" r:id="rId21"/>
          <w:footerReference w:type="first" r:id="rId22"/>
          <w:pgSz w:w="11907" w:h="16840" w:code="9"/>
          <w:pgMar w:top="62" w:right="708" w:bottom="709" w:left="567" w:header="142" w:footer="205" w:gutter="0"/>
          <w:cols w:space="737"/>
        </w:sectPr>
      </w:pPr>
      <w:r w:rsidRPr="00C63DE5">
        <w:rPr>
          <w:rFonts w:ascii="Arial" w:hAnsi="Arial"/>
        </w:rPr>
        <w:t xml:space="preserve">IN </w:t>
      </w:r>
      <w:r w:rsidR="00A53775">
        <w:rPr>
          <w:rFonts w:ascii="Arial" w:hAnsi="Arial"/>
          <w:szCs w:val="28"/>
        </w:rPr>
        <w:t>KAKADU NATIONAL PARK</w:t>
      </w:r>
    </w:p>
    <w:p w:rsidR="007F4610" w:rsidRPr="00C63DE5" w:rsidRDefault="007F4610" w:rsidP="006B64E4">
      <w:pPr>
        <w:pStyle w:val="Heading2"/>
        <w:pBdr>
          <w:bottom w:val="none" w:sz="0" w:space="0" w:color="auto"/>
        </w:pBdr>
      </w:pPr>
      <w:r w:rsidRPr="00C63DE5">
        <w:lastRenderedPageBreak/>
        <w:t>Interpretation</w:t>
      </w:r>
    </w:p>
    <w:p w:rsidR="007F4610" w:rsidRPr="004961C0" w:rsidRDefault="007F4610" w:rsidP="006B64E4">
      <w:pPr>
        <w:pStyle w:val="Bodytext7pt"/>
        <w:spacing w:before="120"/>
        <w:rPr>
          <w:rFonts w:ascii="Arial" w:hAnsi="Arial" w:cs="Arial"/>
          <w:i/>
          <w:sz w:val="16"/>
          <w:szCs w:val="16"/>
        </w:rPr>
      </w:pPr>
      <w:r w:rsidRPr="004961C0">
        <w:rPr>
          <w:rFonts w:ascii="Arial" w:hAnsi="Arial" w:cs="Arial"/>
          <w:i/>
          <w:sz w:val="16"/>
          <w:szCs w:val="16"/>
        </w:rPr>
        <w:t>In these conditions, unless the contrary intention appears:</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Act</w:t>
      </w:r>
      <w:r w:rsidRPr="004961C0">
        <w:rPr>
          <w:rFonts w:ascii="Arial" w:hAnsi="Arial" w:cs="Arial"/>
          <w:sz w:val="16"/>
          <w:szCs w:val="16"/>
        </w:rPr>
        <w:t xml:space="preserve"> means the </w:t>
      </w:r>
      <w:r w:rsidRPr="004961C0">
        <w:rPr>
          <w:rFonts w:ascii="Arial" w:hAnsi="Arial" w:cs="Arial"/>
          <w:i/>
          <w:sz w:val="16"/>
          <w:szCs w:val="16"/>
        </w:rPr>
        <w:t>Environment Protection and Biodiversity Conservation Act 1999</w:t>
      </w:r>
      <w:r w:rsidRPr="004961C0">
        <w:rPr>
          <w:rFonts w:ascii="Arial" w:hAnsi="Arial" w:cs="Arial"/>
          <w:sz w:val="16"/>
          <w:szCs w:val="16"/>
        </w:rPr>
        <w:t xml:space="preserve"> and any Regulations, management plans and instruments made under it, and includes any Act that amends or replaces it.</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agreement</w:t>
      </w:r>
      <w:r w:rsidRPr="004961C0">
        <w:rPr>
          <w:rFonts w:ascii="Arial" w:hAnsi="Arial" w:cs="Arial"/>
          <w:sz w:val="16"/>
          <w:szCs w:val="16"/>
        </w:rPr>
        <w:t xml:space="preserve"> means the agreement at the end of these conditions.</w:t>
      </w:r>
    </w:p>
    <w:p w:rsidR="000E13D0" w:rsidRPr="004961C0" w:rsidRDefault="000E13D0" w:rsidP="006B64E4">
      <w:pPr>
        <w:pStyle w:val="Bodytext7pt"/>
        <w:rPr>
          <w:rFonts w:ascii="Arial" w:hAnsi="Arial" w:cs="Arial"/>
          <w:sz w:val="16"/>
          <w:szCs w:val="16"/>
        </w:rPr>
      </w:pPr>
      <w:r w:rsidRPr="004961C0">
        <w:rPr>
          <w:rFonts w:ascii="Arial" w:hAnsi="Arial" w:cs="Arial"/>
          <w:b/>
          <w:i/>
          <w:sz w:val="16"/>
          <w:szCs w:val="16"/>
        </w:rPr>
        <w:t>authorised participants</w:t>
      </w:r>
      <w:r w:rsidRPr="004961C0">
        <w:rPr>
          <w:rFonts w:ascii="Arial" w:hAnsi="Arial" w:cs="Arial"/>
          <w:sz w:val="16"/>
          <w:szCs w:val="16"/>
        </w:rPr>
        <w:t xml:space="preserve"> means all persons, other than the permittee or the permittee’s staff, who take part in the permitted activity. </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captured</w:t>
      </w:r>
      <w:r w:rsidRPr="004961C0">
        <w:rPr>
          <w:rFonts w:ascii="Arial" w:hAnsi="Arial" w:cs="Arial"/>
          <w:sz w:val="16"/>
          <w:szCs w:val="16"/>
        </w:rPr>
        <w:t>, for an image, means recorded or reproduced by artistic representation, or on film, videotape, disc or other electronic medium and includes recorded sound.</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Director</w:t>
      </w:r>
      <w:r w:rsidRPr="004961C0">
        <w:rPr>
          <w:rFonts w:ascii="Arial" w:hAnsi="Arial" w:cs="Arial"/>
          <w:sz w:val="16"/>
          <w:szCs w:val="16"/>
        </w:rPr>
        <w:t xml:space="preserve"> means the Director of National Parks, and includes any statutory successor to the Director and the Director’s delegates.</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management plan</w:t>
      </w:r>
      <w:r w:rsidRPr="004961C0">
        <w:rPr>
          <w:rFonts w:ascii="Arial" w:hAnsi="Arial" w:cs="Arial"/>
          <w:sz w:val="16"/>
          <w:szCs w:val="16"/>
        </w:rPr>
        <w:t xml:space="preserve"> means the management plan in operation from time to time for the park under the Act.</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park</w:t>
      </w:r>
      <w:r w:rsidRPr="004961C0">
        <w:rPr>
          <w:rFonts w:ascii="Arial" w:hAnsi="Arial" w:cs="Arial"/>
          <w:sz w:val="16"/>
          <w:szCs w:val="16"/>
        </w:rPr>
        <w:t xml:space="preserve"> means the named Commonwealth reserve(s) for which this permit is issued.</w:t>
      </w:r>
    </w:p>
    <w:p w:rsidR="00DD5EE8" w:rsidRPr="004961C0" w:rsidRDefault="00DD5EE8" w:rsidP="006B64E4">
      <w:pPr>
        <w:pStyle w:val="Bodytext7pt"/>
        <w:rPr>
          <w:rFonts w:ascii="Arial" w:hAnsi="Arial" w:cs="Arial"/>
          <w:sz w:val="16"/>
          <w:szCs w:val="16"/>
        </w:rPr>
      </w:pPr>
      <w:r w:rsidRPr="004961C0">
        <w:rPr>
          <w:rFonts w:ascii="Arial" w:hAnsi="Arial" w:cs="Arial"/>
          <w:b/>
          <w:i/>
          <w:sz w:val="16"/>
          <w:szCs w:val="16"/>
        </w:rPr>
        <w:t>park staff</w:t>
      </w:r>
      <w:r w:rsidRPr="004961C0">
        <w:rPr>
          <w:rFonts w:ascii="Arial" w:hAnsi="Arial" w:cs="Arial"/>
          <w:sz w:val="16"/>
          <w:szCs w:val="16"/>
        </w:rPr>
        <w:t xml:space="preserve"> means persons employed by the Director and performing duties in relation to the park.</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permitted activity</w:t>
      </w:r>
      <w:r w:rsidRPr="004961C0">
        <w:rPr>
          <w:rFonts w:ascii="Arial" w:hAnsi="Arial" w:cs="Arial"/>
          <w:sz w:val="16"/>
          <w:szCs w:val="16"/>
        </w:rPr>
        <w:t xml:space="preserve"> means the specified activity for which this permit is issued.</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permittee</w:t>
      </w:r>
      <w:r w:rsidRPr="004961C0">
        <w:rPr>
          <w:rFonts w:ascii="Arial" w:hAnsi="Arial" w:cs="Arial"/>
          <w:sz w:val="16"/>
          <w:szCs w:val="16"/>
        </w:rPr>
        <w:t xml:space="preserve"> means each person (individual, company or other commercial entity) to whom this permit is issued and includes, where the context permits</w:t>
      </w:r>
      <w:r w:rsidR="00B74678" w:rsidRPr="004961C0">
        <w:rPr>
          <w:rFonts w:ascii="Arial" w:hAnsi="Arial" w:cs="Arial"/>
          <w:sz w:val="16"/>
          <w:szCs w:val="16"/>
        </w:rPr>
        <w:t xml:space="preserve"> and</w:t>
      </w:r>
      <w:r w:rsidRPr="004961C0">
        <w:rPr>
          <w:rFonts w:ascii="Arial" w:hAnsi="Arial" w:cs="Arial"/>
          <w:sz w:val="16"/>
          <w:szCs w:val="16"/>
        </w:rPr>
        <w:t xml:space="preserve"> the permittee’s staff.</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permittee’s</w:t>
      </w:r>
      <w:r w:rsidRPr="004961C0">
        <w:rPr>
          <w:rFonts w:ascii="Arial" w:hAnsi="Arial" w:cs="Arial"/>
          <w:i/>
          <w:sz w:val="16"/>
          <w:szCs w:val="16"/>
        </w:rPr>
        <w:t xml:space="preserve"> </w:t>
      </w:r>
      <w:r w:rsidRPr="004961C0">
        <w:rPr>
          <w:rFonts w:ascii="Arial" w:hAnsi="Arial" w:cs="Arial"/>
          <w:b/>
          <w:i/>
          <w:sz w:val="16"/>
          <w:szCs w:val="16"/>
        </w:rPr>
        <w:t>staff</w:t>
      </w:r>
      <w:r w:rsidRPr="004961C0">
        <w:rPr>
          <w:rFonts w:ascii="Arial" w:hAnsi="Arial" w:cs="Arial"/>
          <w:sz w:val="16"/>
          <w:szCs w:val="16"/>
        </w:rPr>
        <w:t xml:space="preserve"> means the permittee’s employees, contractors and other agents who take part in the permitted activity.</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ranger</w:t>
      </w:r>
      <w:r w:rsidRPr="004961C0">
        <w:rPr>
          <w:rFonts w:ascii="Arial" w:hAnsi="Arial" w:cs="Arial"/>
          <w:sz w:val="16"/>
          <w:szCs w:val="16"/>
        </w:rPr>
        <w:t xml:space="preserve"> means a person appointed as a ranger under s392 of the Act.</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Regulations</w:t>
      </w:r>
      <w:r w:rsidRPr="004961C0">
        <w:rPr>
          <w:rFonts w:ascii="Arial" w:hAnsi="Arial" w:cs="Arial"/>
          <w:sz w:val="16"/>
          <w:szCs w:val="16"/>
        </w:rPr>
        <w:t xml:space="preserve"> means the </w:t>
      </w:r>
      <w:r w:rsidRPr="004961C0">
        <w:rPr>
          <w:rFonts w:ascii="Arial" w:hAnsi="Arial" w:cs="Arial"/>
          <w:i/>
          <w:sz w:val="16"/>
          <w:szCs w:val="16"/>
        </w:rPr>
        <w:t>Environment Protection and Biodiversity Conservation Regulations 2000</w:t>
      </w:r>
      <w:r w:rsidRPr="004961C0">
        <w:rPr>
          <w:rFonts w:ascii="Arial" w:hAnsi="Arial" w:cs="Arial"/>
          <w:sz w:val="16"/>
          <w:szCs w:val="16"/>
        </w:rPr>
        <w:t xml:space="preserve"> and includes any Regulations that amend or replace them.</w:t>
      </w:r>
    </w:p>
    <w:p w:rsidR="007F4610" w:rsidRPr="004961C0" w:rsidRDefault="007F4610" w:rsidP="006B64E4">
      <w:pPr>
        <w:pStyle w:val="Bodytext7pt"/>
        <w:rPr>
          <w:rFonts w:ascii="Arial" w:hAnsi="Arial" w:cs="Arial"/>
          <w:sz w:val="16"/>
          <w:szCs w:val="16"/>
        </w:rPr>
      </w:pPr>
      <w:r w:rsidRPr="004961C0">
        <w:rPr>
          <w:rFonts w:ascii="Arial" w:hAnsi="Arial" w:cs="Arial"/>
          <w:b/>
          <w:i/>
          <w:sz w:val="16"/>
          <w:szCs w:val="16"/>
        </w:rPr>
        <w:t>warden</w:t>
      </w:r>
      <w:r w:rsidRPr="004961C0">
        <w:rPr>
          <w:rFonts w:ascii="Arial" w:hAnsi="Arial" w:cs="Arial"/>
          <w:sz w:val="16"/>
          <w:szCs w:val="16"/>
        </w:rPr>
        <w:t xml:space="preserve"> means a person appointed as a warden under s392 of the Act.</w:t>
      </w:r>
    </w:p>
    <w:p w:rsidR="007F4610" w:rsidRPr="004961C0" w:rsidRDefault="007F4610" w:rsidP="006B64E4">
      <w:pPr>
        <w:pStyle w:val="Bodytext7pt"/>
        <w:spacing w:before="120"/>
        <w:rPr>
          <w:rFonts w:ascii="Arial" w:hAnsi="Arial" w:cs="Arial"/>
          <w:i/>
          <w:sz w:val="16"/>
          <w:szCs w:val="16"/>
        </w:rPr>
      </w:pPr>
      <w:r w:rsidRPr="004961C0">
        <w:rPr>
          <w:rFonts w:ascii="Arial" w:hAnsi="Arial" w:cs="Arial"/>
          <w:i/>
          <w:sz w:val="16"/>
          <w:szCs w:val="16"/>
        </w:rPr>
        <w:t>In these conditions:</w:t>
      </w:r>
    </w:p>
    <w:p w:rsidR="007F4610" w:rsidRPr="004961C0" w:rsidRDefault="007F4610" w:rsidP="006B64E4">
      <w:pPr>
        <w:pStyle w:val="Bodytext7pt"/>
        <w:rPr>
          <w:rFonts w:ascii="Arial" w:hAnsi="Arial" w:cs="Arial"/>
          <w:sz w:val="16"/>
          <w:szCs w:val="16"/>
        </w:rPr>
      </w:pPr>
      <w:r w:rsidRPr="004961C0">
        <w:rPr>
          <w:rFonts w:ascii="Arial" w:hAnsi="Arial" w:cs="Arial"/>
          <w:sz w:val="16"/>
          <w:szCs w:val="16"/>
        </w:rPr>
        <w:t>The singular includes the plural and vice versa.</w:t>
      </w:r>
    </w:p>
    <w:p w:rsidR="007F4610" w:rsidRPr="004961C0" w:rsidRDefault="007F4610" w:rsidP="006B64E4">
      <w:pPr>
        <w:pStyle w:val="Bodytext7pt"/>
        <w:rPr>
          <w:rFonts w:ascii="Arial" w:hAnsi="Arial" w:cs="Arial"/>
          <w:sz w:val="16"/>
          <w:szCs w:val="16"/>
        </w:rPr>
      </w:pPr>
      <w:r w:rsidRPr="004961C0">
        <w:rPr>
          <w:rFonts w:ascii="Arial" w:hAnsi="Arial" w:cs="Arial"/>
          <w:sz w:val="16"/>
          <w:szCs w:val="16"/>
        </w:rPr>
        <w:t>Where a word or phrase is defined, other grammatical forms of that word or phrase have a corresponding meaning.</w:t>
      </w:r>
    </w:p>
    <w:p w:rsidR="007F4610" w:rsidRPr="004961C0" w:rsidRDefault="007F4610" w:rsidP="006B64E4">
      <w:pPr>
        <w:pStyle w:val="Bodytext7pt"/>
        <w:rPr>
          <w:rFonts w:ascii="Arial" w:hAnsi="Arial" w:cs="Arial"/>
          <w:sz w:val="16"/>
          <w:szCs w:val="16"/>
        </w:rPr>
      </w:pPr>
      <w:r w:rsidRPr="004961C0">
        <w:rPr>
          <w:rFonts w:ascii="Arial" w:hAnsi="Arial" w:cs="Arial"/>
          <w:sz w:val="16"/>
          <w:szCs w:val="16"/>
        </w:rPr>
        <w:t>Where one of the words ‘include’, ‘including’ or ‘includes’ is used, the words ‘without limitation’ are taken to immediately follow.</w:t>
      </w:r>
    </w:p>
    <w:p w:rsidR="007F4610" w:rsidRPr="004961C0" w:rsidRDefault="007F4610" w:rsidP="006B64E4">
      <w:pPr>
        <w:pStyle w:val="Bodytext7pt"/>
        <w:rPr>
          <w:rFonts w:ascii="Arial" w:hAnsi="Arial" w:cs="Arial"/>
          <w:sz w:val="16"/>
          <w:szCs w:val="16"/>
        </w:rPr>
      </w:pPr>
      <w:r w:rsidRPr="004961C0">
        <w:rPr>
          <w:rFonts w:ascii="Arial" w:hAnsi="Arial" w:cs="Arial"/>
          <w:sz w:val="16"/>
          <w:szCs w:val="16"/>
        </w:rPr>
        <w:t>Where the word ‘must’ imposes an obligation on a person to do or not do something, the obligation is taken to mean that the person must take all reasonable steps to do or not do the thing (ie steps that ought to be reasonable to a person who possesses the faculty of reason and engages in conduct in accordance with community standards).</w:t>
      </w:r>
    </w:p>
    <w:p w:rsidR="007F4610" w:rsidRPr="004961C0" w:rsidRDefault="007F4610" w:rsidP="006B64E4">
      <w:pPr>
        <w:pStyle w:val="Bodytext7pt"/>
        <w:spacing w:after="120"/>
        <w:rPr>
          <w:rFonts w:ascii="Arial" w:hAnsi="Arial" w:cs="Arial"/>
          <w:sz w:val="16"/>
          <w:szCs w:val="16"/>
        </w:rPr>
      </w:pPr>
      <w:r w:rsidRPr="004961C0">
        <w:rPr>
          <w:rFonts w:ascii="Arial" w:hAnsi="Arial" w:cs="Arial"/>
          <w:sz w:val="16"/>
          <w:szCs w:val="16"/>
        </w:rPr>
        <w:t xml:space="preserve">A reference to the permittee includes, where the context permits, the permittee’s staff and the </w:t>
      </w:r>
      <w:r w:rsidR="00CA1716">
        <w:rPr>
          <w:rFonts w:ascii="Arial" w:hAnsi="Arial" w:cs="Arial"/>
          <w:sz w:val="16"/>
          <w:szCs w:val="16"/>
        </w:rPr>
        <w:t>authorised participants</w:t>
      </w:r>
      <w:r w:rsidRPr="004961C0">
        <w:rPr>
          <w:rFonts w:ascii="Arial" w:hAnsi="Arial" w:cs="Arial"/>
          <w:sz w:val="16"/>
          <w:szCs w:val="16"/>
        </w:rPr>
        <w:t xml:space="preserve"> involved in the permitted activity.</w:t>
      </w:r>
    </w:p>
    <w:p w:rsidR="00877E10" w:rsidRPr="004961C0" w:rsidRDefault="00877E10" w:rsidP="006B64E4">
      <w:pPr>
        <w:pStyle w:val="Bodytext7p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3969"/>
        </w:tabs>
        <w:spacing w:after="120"/>
        <w:rPr>
          <w:rFonts w:ascii="Arial" w:hAnsi="Arial" w:cs="Arial"/>
          <w:i/>
          <w:sz w:val="16"/>
          <w:szCs w:val="16"/>
        </w:rPr>
      </w:pPr>
      <w:r w:rsidRPr="004961C0">
        <w:rPr>
          <w:rFonts w:ascii="Arial" w:hAnsi="Arial" w:cs="Arial"/>
          <w:i/>
          <w:sz w:val="16"/>
          <w:szCs w:val="16"/>
        </w:rPr>
        <w:t>Note: The Director may vary or revoke these permit conditions, or impose new conditions, in accordance with r17.09 of the Regulations, and must do so where it is necessary to ensure that the matters or circumstances about which the Director is required to be satisfied when issuing the permit continue to apply.</w:t>
      </w:r>
    </w:p>
    <w:p w:rsidR="007F4610" w:rsidRPr="00C63DE5" w:rsidRDefault="00B74678" w:rsidP="006B64E4">
      <w:pPr>
        <w:pStyle w:val="Heading2"/>
        <w:pBdr>
          <w:bottom w:val="none" w:sz="0" w:space="0" w:color="auto"/>
        </w:pBdr>
      </w:pPr>
      <w:r>
        <w:t>General Permit C</w:t>
      </w:r>
      <w:r w:rsidR="007F4610" w:rsidRPr="00C63DE5">
        <w:t>onditions</w:t>
      </w:r>
      <w:r w:rsidR="001E1F22">
        <w:t xml:space="preserve"> (all activities)</w:t>
      </w:r>
    </w:p>
    <w:p w:rsidR="004961C0" w:rsidRDefault="007F4610" w:rsidP="00355DCC">
      <w:pPr>
        <w:pStyle w:val="BodyText9ptnumbered"/>
        <w:numPr>
          <w:ilvl w:val="0"/>
          <w:numId w:val="21"/>
        </w:numPr>
        <w:rPr>
          <w:rFonts w:ascii="Arial" w:hAnsi="Arial" w:cs="Arial"/>
        </w:rPr>
      </w:pPr>
      <w:r w:rsidRPr="00C63DE5">
        <w:rPr>
          <w:rFonts w:ascii="Arial" w:hAnsi="Arial" w:cs="Arial"/>
        </w:rPr>
        <w:t xml:space="preserve">The permittee must not conduct the permitted activity </w:t>
      </w:r>
      <w:r w:rsidRPr="004961C0">
        <w:rPr>
          <w:rFonts w:ascii="Arial" w:hAnsi="Arial" w:cs="Arial"/>
        </w:rPr>
        <w:t>before the commencement date or after the expiry date shown on the permit.</w:t>
      </w:r>
    </w:p>
    <w:p w:rsidR="004961C0" w:rsidRDefault="00877E10" w:rsidP="00355DCC">
      <w:pPr>
        <w:pStyle w:val="BodyText9ptnumbered"/>
        <w:numPr>
          <w:ilvl w:val="0"/>
          <w:numId w:val="21"/>
        </w:numPr>
        <w:rPr>
          <w:rFonts w:ascii="Arial" w:hAnsi="Arial" w:cs="Arial"/>
        </w:rPr>
      </w:pPr>
      <w:r w:rsidRPr="004961C0">
        <w:rPr>
          <w:rFonts w:ascii="Arial" w:hAnsi="Arial" w:cs="Arial"/>
        </w:rPr>
        <w:t>The permittee must not conduct the permitted activity unless the permittee has signed and submitted the agreement with the park.</w:t>
      </w:r>
    </w:p>
    <w:p w:rsidR="007F4610" w:rsidRPr="004961C0" w:rsidRDefault="007F4610" w:rsidP="00355DCC">
      <w:pPr>
        <w:pStyle w:val="BodyText9ptnumbered"/>
        <w:numPr>
          <w:ilvl w:val="0"/>
          <w:numId w:val="21"/>
        </w:numPr>
        <w:rPr>
          <w:rFonts w:ascii="Arial" w:hAnsi="Arial" w:cs="Arial"/>
        </w:rPr>
      </w:pPr>
      <w:r w:rsidRPr="004961C0">
        <w:rPr>
          <w:rFonts w:ascii="Arial" w:hAnsi="Arial" w:cs="Arial"/>
        </w:rPr>
        <w:t>This permit cannot be transferred to another person, except in accordance with regulation 17.11 of the Regulations.</w:t>
      </w:r>
    </w:p>
    <w:p w:rsidR="00524281" w:rsidRPr="00355DCC" w:rsidRDefault="00524281" w:rsidP="006B64E4">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i/>
          <w:sz w:val="16"/>
          <w:szCs w:val="16"/>
        </w:rPr>
      </w:pPr>
      <w:r w:rsidRPr="00355DCC">
        <w:rPr>
          <w:rFonts w:ascii="Arial" w:hAnsi="Arial" w:cs="Arial"/>
          <w:i/>
          <w:sz w:val="16"/>
          <w:szCs w:val="16"/>
        </w:rPr>
        <w:t>Note: If the permittee sells the business to which the permit relates, the permittee may apply to transfer the permit to the purchaser, in accordance with r17.11 of the Regulations, or the purchaser may apply for a new permit.</w:t>
      </w:r>
    </w:p>
    <w:p w:rsidR="004961C0" w:rsidRDefault="007F4610" w:rsidP="00355DCC">
      <w:pPr>
        <w:pStyle w:val="BodyText9ptnumbered"/>
        <w:numPr>
          <w:ilvl w:val="0"/>
          <w:numId w:val="21"/>
        </w:numPr>
        <w:rPr>
          <w:rFonts w:ascii="Arial" w:hAnsi="Arial" w:cs="Arial"/>
        </w:rPr>
      </w:pPr>
      <w:r w:rsidRPr="00524281">
        <w:rPr>
          <w:rFonts w:ascii="Arial" w:hAnsi="Arial" w:cs="Arial"/>
        </w:rPr>
        <w:lastRenderedPageBreak/>
        <w:t>The permittee must comply with the EPBC Act, the EPBC Regulations, the management plan, these permit conditions, and any other signs, notices, information, guidelines, codes of conduct, protocols or directions issued by, or under the authority of, the Director relating to the park.</w:t>
      </w:r>
    </w:p>
    <w:p w:rsidR="004961C0" w:rsidRDefault="007F4610" w:rsidP="00355DCC">
      <w:pPr>
        <w:pStyle w:val="BodyText9ptnumbered"/>
        <w:numPr>
          <w:ilvl w:val="0"/>
          <w:numId w:val="21"/>
        </w:numPr>
        <w:rPr>
          <w:rFonts w:ascii="Arial" w:hAnsi="Arial" w:cs="Arial"/>
        </w:rPr>
      </w:pPr>
      <w:r w:rsidRPr="004961C0">
        <w:rPr>
          <w:rFonts w:ascii="Arial" w:hAnsi="Arial" w:cs="Arial"/>
        </w:rPr>
        <w:t>The permittee must comply with all Commonwealth, State or Territory laws relating to the permitted activity.</w:t>
      </w:r>
    </w:p>
    <w:p w:rsidR="004961C0" w:rsidRDefault="007F4610" w:rsidP="00355DCC">
      <w:pPr>
        <w:pStyle w:val="BodyText9ptnumbered"/>
        <w:numPr>
          <w:ilvl w:val="0"/>
          <w:numId w:val="21"/>
        </w:numPr>
        <w:rPr>
          <w:rFonts w:ascii="Arial" w:hAnsi="Arial" w:cs="Arial"/>
        </w:rPr>
      </w:pPr>
      <w:r w:rsidRPr="004961C0">
        <w:rPr>
          <w:rFonts w:ascii="Arial" w:hAnsi="Arial" w:cs="Arial"/>
        </w:rPr>
        <w:t>The permittee must hold all permits, licences and other authorities required by law for the conduct of the permitted activity.</w:t>
      </w:r>
    </w:p>
    <w:p w:rsidR="004961C0" w:rsidRDefault="007F4610" w:rsidP="00355DCC">
      <w:pPr>
        <w:pStyle w:val="BodyText9ptnumbered"/>
        <w:numPr>
          <w:ilvl w:val="0"/>
          <w:numId w:val="21"/>
        </w:numPr>
        <w:rPr>
          <w:rFonts w:ascii="Arial" w:hAnsi="Arial" w:cs="Arial"/>
        </w:rPr>
      </w:pPr>
      <w:r w:rsidRPr="004961C0">
        <w:rPr>
          <w:rFonts w:ascii="Arial" w:hAnsi="Arial" w:cs="Arial"/>
        </w:rPr>
        <w:t>The permittee must maintain relevant training, qualifications and experience to competently conduct the permitted activity.</w:t>
      </w:r>
    </w:p>
    <w:p w:rsidR="004961C0" w:rsidRDefault="007F4610" w:rsidP="00355DCC">
      <w:pPr>
        <w:pStyle w:val="BodyText9ptnumbered"/>
        <w:numPr>
          <w:ilvl w:val="0"/>
          <w:numId w:val="21"/>
        </w:numPr>
        <w:rPr>
          <w:rFonts w:ascii="Arial" w:hAnsi="Arial" w:cs="Arial"/>
        </w:rPr>
      </w:pPr>
      <w:r w:rsidRPr="004961C0">
        <w:rPr>
          <w:rFonts w:ascii="Arial" w:hAnsi="Arial" w:cs="Arial"/>
        </w:rPr>
        <w:t>The permittee must carry a copy of this permit and these conditions or keep a copy in the permittee’s transport (vehicle, vessel or aircraft) while conducting the permitted activity, and must produce it for inspection when requested by a ranger or warden.</w:t>
      </w:r>
    </w:p>
    <w:p w:rsidR="004961C0" w:rsidRDefault="007F4610" w:rsidP="00355DCC">
      <w:pPr>
        <w:pStyle w:val="BodyText9ptnumbered"/>
        <w:numPr>
          <w:ilvl w:val="0"/>
          <w:numId w:val="21"/>
        </w:numPr>
        <w:rPr>
          <w:rFonts w:ascii="Arial" w:hAnsi="Arial" w:cs="Arial"/>
        </w:rPr>
      </w:pPr>
      <w:r w:rsidRPr="004961C0">
        <w:rPr>
          <w:rFonts w:ascii="Arial" w:hAnsi="Arial" w:cs="Arial"/>
        </w:rPr>
        <w:t>The permittee must not</w:t>
      </w:r>
      <w:r w:rsidR="0031051E" w:rsidRPr="004961C0">
        <w:rPr>
          <w:rFonts w:ascii="Arial" w:hAnsi="Arial" w:cs="Arial"/>
        </w:rPr>
        <w:t xml:space="preserve">, and must take all reasonable steps to ensure that the permittee’s staff </w:t>
      </w:r>
      <w:r w:rsidR="000523A2" w:rsidRPr="004961C0">
        <w:rPr>
          <w:rFonts w:ascii="Arial" w:hAnsi="Arial" w:cs="Arial"/>
        </w:rPr>
        <w:t xml:space="preserve">and authorised participants </w:t>
      </w:r>
      <w:r w:rsidR="0031051E" w:rsidRPr="004961C0">
        <w:rPr>
          <w:rFonts w:ascii="Arial" w:hAnsi="Arial" w:cs="Arial"/>
        </w:rPr>
        <w:t>do not,</w:t>
      </w:r>
      <w:r w:rsidRPr="004961C0">
        <w:rPr>
          <w:rFonts w:ascii="Arial" w:hAnsi="Arial" w:cs="Arial"/>
        </w:rPr>
        <w:t xml:space="preserve"> walk off track or use any road, track or area that is permanently, temporarily or seasonally closed or restricted by fences, gates or signs, unless specifically authorised by this or another permit.</w:t>
      </w:r>
    </w:p>
    <w:p w:rsidR="007F4610" w:rsidRPr="004961C0" w:rsidRDefault="007F4610" w:rsidP="00355DCC">
      <w:pPr>
        <w:pStyle w:val="BodyText9ptnumbered"/>
        <w:numPr>
          <w:ilvl w:val="0"/>
          <w:numId w:val="21"/>
        </w:numPr>
        <w:rPr>
          <w:rFonts w:ascii="Arial" w:hAnsi="Arial" w:cs="Arial"/>
        </w:rPr>
      </w:pPr>
      <w:r w:rsidRPr="004961C0">
        <w:rPr>
          <w:rFonts w:ascii="Arial" w:hAnsi="Arial" w:cs="Arial"/>
        </w:rPr>
        <w:t>The permittee must not</w:t>
      </w:r>
      <w:r w:rsidR="007825E5" w:rsidRPr="004961C0">
        <w:rPr>
          <w:rFonts w:ascii="Arial" w:hAnsi="Arial" w:cs="Arial"/>
        </w:rPr>
        <w:t xml:space="preserve">, and must take all reasonable steps to ensure that the permittee’s staff </w:t>
      </w:r>
      <w:r w:rsidR="005C370F" w:rsidRPr="004961C0">
        <w:rPr>
          <w:rFonts w:ascii="Arial" w:hAnsi="Arial" w:cs="Arial"/>
        </w:rPr>
        <w:t xml:space="preserve">and authorised participants </w:t>
      </w:r>
      <w:r w:rsidR="007825E5" w:rsidRPr="004961C0">
        <w:rPr>
          <w:rFonts w:ascii="Arial" w:hAnsi="Arial" w:cs="Arial"/>
        </w:rPr>
        <w:t>do not</w:t>
      </w:r>
      <w:r w:rsidRPr="004961C0">
        <w:rPr>
          <w:rFonts w:ascii="Arial" w:hAnsi="Arial" w:cs="Arial"/>
        </w:rPr>
        <w:t>:</w:t>
      </w:r>
    </w:p>
    <w:p w:rsidR="007F4610" w:rsidRPr="004E481C" w:rsidRDefault="007F4610" w:rsidP="00355DCC">
      <w:pPr>
        <w:pStyle w:val="BodyText29ptnumberlevel2"/>
        <w:numPr>
          <w:ilvl w:val="0"/>
          <w:numId w:val="18"/>
        </w:numPr>
        <w:rPr>
          <w:rFonts w:ascii="Arial" w:hAnsi="Arial" w:cs="Arial"/>
        </w:rPr>
      </w:pPr>
      <w:r w:rsidRPr="004E481C">
        <w:rPr>
          <w:rFonts w:ascii="Arial" w:hAnsi="Arial" w:cs="Arial"/>
        </w:rPr>
        <w:t>behave contrary to the Regulations or any warning or regulatory signs; or</w:t>
      </w:r>
    </w:p>
    <w:p w:rsidR="007F4610" w:rsidRPr="00C63DE5" w:rsidRDefault="007F4610" w:rsidP="00355DCC">
      <w:pPr>
        <w:pStyle w:val="BodyText29ptnumberlevel2"/>
        <w:numPr>
          <w:ilvl w:val="0"/>
          <w:numId w:val="18"/>
        </w:numPr>
        <w:rPr>
          <w:rFonts w:ascii="Arial" w:hAnsi="Arial" w:cs="Arial"/>
        </w:rPr>
      </w:pPr>
      <w:r w:rsidRPr="004E481C">
        <w:rPr>
          <w:rFonts w:ascii="Arial" w:hAnsi="Arial" w:cs="Arial"/>
        </w:rPr>
        <w:t>pick fruits, flowers or branches, or</w:t>
      </w:r>
      <w:r w:rsidRPr="00C63DE5">
        <w:rPr>
          <w:rFonts w:ascii="Arial" w:hAnsi="Arial" w:cs="Arial"/>
        </w:rPr>
        <w:t xml:space="preserve"> otherwise damage any native plants; or</w:t>
      </w:r>
    </w:p>
    <w:p w:rsidR="007F4610" w:rsidRPr="00C63DE5" w:rsidRDefault="007F4610" w:rsidP="00355DCC">
      <w:pPr>
        <w:pStyle w:val="BodyText29ptnumberlevel2"/>
        <w:numPr>
          <w:ilvl w:val="0"/>
          <w:numId w:val="18"/>
        </w:numPr>
        <w:rPr>
          <w:rFonts w:ascii="Arial" w:hAnsi="Arial" w:cs="Arial"/>
        </w:rPr>
      </w:pPr>
      <w:r w:rsidRPr="00C63DE5">
        <w:rPr>
          <w:rFonts w:ascii="Arial" w:hAnsi="Arial" w:cs="Arial"/>
        </w:rPr>
        <w:t>interfere with, feed, handle or disturb any native animal, or damage or disturb a nest or dwelling place of a native animal; or</w:t>
      </w:r>
    </w:p>
    <w:p w:rsidR="007F4610" w:rsidRPr="00C63DE5" w:rsidRDefault="007F4610" w:rsidP="00355DCC">
      <w:pPr>
        <w:pStyle w:val="BodyText29ptnumberlevel2"/>
        <w:numPr>
          <w:ilvl w:val="0"/>
          <w:numId w:val="18"/>
        </w:numPr>
        <w:rPr>
          <w:rFonts w:ascii="Arial" w:hAnsi="Arial" w:cs="Arial"/>
        </w:rPr>
      </w:pPr>
      <w:r w:rsidRPr="00C63DE5">
        <w:rPr>
          <w:rFonts w:ascii="Arial" w:hAnsi="Arial" w:cs="Arial"/>
        </w:rPr>
        <w:t>touch or interfere with any rock art, sacred site or cultural artefact; or</w:t>
      </w:r>
    </w:p>
    <w:p w:rsidR="007F4610" w:rsidRPr="00C63DE5" w:rsidRDefault="007F4610" w:rsidP="00355DCC">
      <w:pPr>
        <w:pStyle w:val="BodyText29ptnumberlevel2"/>
        <w:numPr>
          <w:ilvl w:val="0"/>
          <w:numId w:val="18"/>
        </w:numPr>
        <w:spacing w:after="120"/>
        <w:rPr>
          <w:rFonts w:ascii="Arial" w:hAnsi="Arial" w:cs="Arial"/>
        </w:rPr>
      </w:pPr>
      <w:r w:rsidRPr="00C63DE5">
        <w:rPr>
          <w:rFonts w:ascii="Arial" w:hAnsi="Arial" w:cs="Arial"/>
        </w:rPr>
        <w:t>impede public access to any part of the park.</w:t>
      </w:r>
    </w:p>
    <w:p w:rsidR="00275746" w:rsidRPr="00355DCC" w:rsidRDefault="007825E5" w:rsidP="006B64E4">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i/>
          <w:sz w:val="16"/>
          <w:szCs w:val="16"/>
        </w:rPr>
      </w:pPr>
      <w:r w:rsidRPr="00355DCC">
        <w:rPr>
          <w:rFonts w:cs="Arial"/>
          <w:i/>
          <w:sz w:val="16"/>
          <w:szCs w:val="16"/>
        </w:rPr>
        <w:t>Notes: This permit does not give the permittee any rights to the exclusive use, enjoyment or occupancy of any area of the park unless specifically authorised by this permit.</w:t>
      </w:r>
    </w:p>
    <w:p w:rsidR="00355DCC" w:rsidRPr="000E26DF" w:rsidRDefault="00355DCC" w:rsidP="00355DCC">
      <w:pPr>
        <w:pStyle w:val="BodyText9ptnumbered"/>
        <w:numPr>
          <w:ilvl w:val="0"/>
          <w:numId w:val="21"/>
        </w:numPr>
        <w:spacing w:after="120"/>
        <w:rPr>
          <w:rFonts w:ascii="Arial" w:hAnsi="Arial" w:cs="Arial"/>
        </w:rPr>
      </w:pPr>
      <w:r w:rsidRPr="000E26DF">
        <w:rPr>
          <w:rFonts w:ascii="Arial" w:hAnsi="Arial" w:cs="Arial"/>
        </w:rPr>
        <w:t xml:space="preserve">The permittee must notify the Director, in writing, within </w:t>
      </w:r>
      <w:r>
        <w:rPr>
          <w:rFonts w:ascii="Arial" w:hAnsi="Arial" w:cs="Arial"/>
        </w:rPr>
        <w:t>7 days if</w:t>
      </w:r>
      <w:r w:rsidRPr="000E26DF">
        <w:rPr>
          <w:rFonts w:ascii="Arial" w:hAnsi="Arial" w:cs="Arial"/>
        </w:rPr>
        <w:t>:</w:t>
      </w:r>
    </w:p>
    <w:p w:rsidR="00355DCC" w:rsidRPr="000E26DF" w:rsidRDefault="00355DCC" w:rsidP="00355DCC">
      <w:pPr>
        <w:pStyle w:val="BodyText9ptnumbered"/>
        <w:numPr>
          <w:ilvl w:val="1"/>
          <w:numId w:val="22"/>
        </w:numPr>
        <w:spacing w:after="120"/>
        <w:rPr>
          <w:rFonts w:ascii="Arial" w:hAnsi="Arial" w:cs="Arial"/>
        </w:rPr>
      </w:pPr>
      <w:r w:rsidRPr="000E26DF">
        <w:rPr>
          <w:rFonts w:ascii="Arial" w:hAnsi="Arial" w:cs="Arial"/>
        </w:rPr>
        <w:t>the permittee sells any business to which the permit relates to another person or group, or for any other reason ceases to conduct the permitted activity; or</w:t>
      </w:r>
    </w:p>
    <w:p w:rsidR="00355DCC" w:rsidRPr="000E26DF" w:rsidRDefault="001126DE" w:rsidP="00355DCC">
      <w:pPr>
        <w:pStyle w:val="BodyText9ptnumbered"/>
        <w:numPr>
          <w:ilvl w:val="1"/>
          <w:numId w:val="22"/>
        </w:numPr>
        <w:spacing w:after="120"/>
        <w:rPr>
          <w:rFonts w:ascii="Arial" w:hAnsi="Arial" w:cs="Arial"/>
        </w:rPr>
      </w:pPr>
      <w:r>
        <w:rPr>
          <w:rFonts w:ascii="Arial" w:hAnsi="Arial" w:cs="Arial"/>
        </w:rPr>
        <w:t>t</w:t>
      </w:r>
      <w:r w:rsidR="00355DCC" w:rsidRPr="000E26DF">
        <w:rPr>
          <w:rFonts w:ascii="Arial" w:hAnsi="Arial" w:cs="Arial"/>
        </w:rPr>
        <w:t>he permittee is a company and there is a change in the owner(s) of the majority of issued shares in the company.</w:t>
      </w:r>
    </w:p>
    <w:p w:rsidR="00D77631" w:rsidRDefault="001E26AD" w:rsidP="00355DCC">
      <w:pPr>
        <w:pStyle w:val="BodyText9ptnumbered"/>
        <w:numPr>
          <w:ilvl w:val="0"/>
          <w:numId w:val="21"/>
        </w:numPr>
        <w:rPr>
          <w:rFonts w:ascii="Arial" w:hAnsi="Arial" w:cs="Arial"/>
        </w:rPr>
      </w:pPr>
      <w:r>
        <w:rPr>
          <w:rFonts w:ascii="Arial" w:hAnsi="Arial" w:cs="Arial"/>
        </w:rPr>
        <w:t xml:space="preserve">If </w:t>
      </w:r>
      <w:r w:rsidR="00D77631" w:rsidRPr="00B0016B">
        <w:rPr>
          <w:rFonts w:ascii="Arial" w:hAnsi="Arial" w:cs="Arial"/>
        </w:rPr>
        <w:t>the permittee is a company or other incorporated body the permittee must not, without the approval of the Director, have as a director or office holder a person who has been convicted</w:t>
      </w:r>
      <w:r w:rsidR="00D77631" w:rsidRPr="00B0016B">
        <w:rPr>
          <w:rStyle w:val="FootnoteReference"/>
          <w:rFonts w:ascii="Arial" w:hAnsi="Arial" w:cs="Arial"/>
        </w:rPr>
        <w:footnoteReference w:id="1"/>
      </w:r>
      <w:r w:rsidR="00D77631" w:rsidRPr="00B0016B">
        <w:rPr>
          <w:rFonts w:ascii="Arial" w:hAnsi="Arial" w:cs="Arial"/>
        </w:rPr>
        <w:t xml:space="preserve"> of an offence</w:t>
      </w:r>
      <w:r w:rsidR="00D77631" w:rsidRPr="00B0016B">
        <w:rPr>
          <w:rStyle w:val="FootnoteReference"/>
          <w:rFonts w:ascii="Arial" w:hAnsi="Arial" w:cs="Arial"/>
        </w:rPr>
        <w:footnoteReference w:id="2"/>
      </w:r>
      <w:r w:rsidR="00D77631" w:rsidRPr="00B0016B">
        <w:rPr>
          <w:rFonts w:ascii="Arial" w:hAnsi="Arial" w:cs="Arial"/>
        </w:rPr>
        <w:t xml:space="preserve"> against the Act or the </w:t>
      </w:r>
      <w:r w:rsidR="00D77631" w:rsidRPr="00B0016B">
        <w:rPr>
          <w:rFonts w:ascii="Arial" w:hAnsi="Arial" w:cs="Arial"/>
        </w:rPr>
        <w:lastRenderedPageBreak/>
        <w:t>Regulations within the previous 10 years.</w:t>
      </w:r>
    </w:p>
    <w:p w:rsidR="00D77631" w:rsidRDefault="00D77631" w:rsidP="00355DCC">
      <w:pPr>
        <w:pStyle w:val="BodyText9ptnumbered"/>
        <w:numPr>
          <w:ilvl w:val="0"/>
          <w:numId w:val="21"/>
        </w:numPr>
        <w:rPr>
          <w:rFonts w:ascii="Arial" w:hAnsi="Arial" w:cs="Arial"/>
        </w:rPr>
      </w:pPr>
      <w:r w:rsidRPr="007560B5">
        <w:rPr>
          <w:rFonts w:ascii="Arial" w:hAnsi="Arial" w:cs="Arial"/>
        </w:rPr>
        <w:t xml:space="preserve">The </w:t>
      </w:r>
      <w:r>
        <w:rPr>
          <w:rFonts w:ascii="Arial" w:hAnsi="Arial" w:cs="Arial"/>
        </w:rPr>
        <w:t>p</w:t>
      </w:r>
      <w:r w:rsidRPr="007560B5">
        <w:rPr>
          <w:rFonts w:ascii="Arial" w:hAnsi="Arial" w:cs="Arial"/>
        </w:rPr>
        <w:t xml:space="preserve">ermittee must not, without the approval of the Director, use directly in the conduct of the activity to which this permit relates (eg driver or tour guide) the services of any person who has within the previous </w:t>
      </w:r>
      <w:r>
        <w:rPr>
          <w:rFonts w:ascii="Arial" w:hAnsi="Arial" w:cs="Arial"/>
        </w:rPr>
        <w:t>10</w:t>
      </w:r>
      <w:r w:rsidRPr="007560B5">
        <w:rPr>
          <w:rFonts w:ascii="Arial" w:hAnsi="Arial" w:cs="Arial"/>
        </w:rPr>
        <w:t xml:space="preserve"> years been convicted of an offence against the Act or the Regulations prior to the grant of the permit.</w:t>
      </w:r>
    </w:p>
    <w:p w:rsidR="00D77631" w:rsidRPr="00D77631" w:rsidRDefault="00D77631" w:rsidP="00D77631">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i/>
          <w:sz w:val="18"/>
          <w:szCs w:val="18"/>
        </w:rPr>
      </w:pPr>
      <w:r w:rsidRPr="00352BEF">
        <w:rPr>
          <w:rFonts w:ascii="Arial" w:hAnsi="Arial" w:cs="Arial"/>
          <w:i/>
          <w:sz w:val="16"/>
          <w:szCs w:val="16"/>
        </w:rPr>
        <w:t>Note: The Director may keep a register of persons who have been convicted of such an offence or who have been the subject of a request by the Director for a permittee to cease using their services within the park.</w:t>
      </w:r>
    </w:p>
    <w:p w:rsidR="00B86CFF" w:rsidRPr="000E26DF" w:rsidRDefault="00B86CFF" w:rsidP="00355DCC">
      <w:pPr>
        <w:pStyle w:val="BodyText9ptnumbered"/>
        <w:numPr>
          <w:ilvl w:val="0"/>
          <w:numId w:val="21"/>
        </w:numPr>
        <w:spacing w:after="120"/>
        <w:rPr>
          <w:rFonts w:ascii="Arial" w:hAnsi="Arial" w:cs="Arial"/>
        </w:rPr>
      </w:pPr>
      <w:r w:rsidRPr="000E26DF">
        <w:rPr>
          <w:rFonts w:ascii="Arial" w:hAnsi="Arial" w:cs="Arial"/>
        </w:rPr>
        <w:t>If any of the permittee’s staff contravene these permit conditions the Director may:</w:t>
      </w:r>
    </w:p>
    <w:p w:rsidR="00B86CFF" w:rsidRPr="000E26DF" w:rsidRDefault="00B86CFF" w:rsidP="00355DCC">
      <w:pPr>
        <w:pStyle w:val="BodyText9ptnumbered"/>
        <w:numPr>
          <w:ilvl w:val="1"/>
          <w:numId w:val="19"/>
        </w:numPr>
        <w:spacing w:after="120"/>
        <w:rPr>
          <w:rFonts w:ascii="Arial" w:hAnsi="Arial" w:cs="Arial"/>
        </w:rPr>
      </w:pPr>
      <w:r w:rsidRPr="000E26DF">
        <w:rPr>
          <w:rFonts w:ascii="Arial" w:hAnsi="Arial" w:cs="Arial"/>
        </w:rPr>
        <w:t xml:space="preserve"> notify the permittee of the contravention, and </w:t>
      </w:r>
    </w:p>
    <w:p w:rsidR="00B86CFF" w:rsidRPr="000E26DF" w:rsidRDefault="00B86CFF" w:rsidP="00355DCC">
      <w:pPr>
        <w:pStyle w:val="BodyText9ptnumbered"/>
        <w:numPr>
          <w:ilvl w:val="1"/>
          <w:numId w:val="19"/>
        </w:numPr>
        <w:spacing w:after="120"/>
        <w:rPr>
          <w:rFonts w:ascii="Arial" w:hAnsi="Arial" w:cs="Arial"/>
        </w:rPr>
      </w:pPr>
      <w:r w:rsidRPr="000E26DF">
        <w:rPr>
          <w:rFonts w:ascii="Arial" w:hAnsi="Arial" w:cs="Arial"/>
        </w:rPr>
        <w:t>direct the permittee to cease using the services of that person within the park for a specified time, and the permittee must forthwith comply with that request.</w:t>
      </w:r>
    </w:p>
    <w:p w:rsidR="00B86CFF" w:rsidRPr="00D77631" w:rsidRDefault="00B86CFF" w:rsidP="006B64E4">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i/>
          <w:sz w:val="16"/>
          <w:szCs w:val="16"/>
        </w:rPr>
      </w:pPr>
      <w:r w:rsidRPr="00D77631">
        <w:rPr>
          <w:rFonts w:ascii="Arial" w:hAnsi="Arial" w:cs="Arial"/>
          <w:i/>
          <w:sz w:val="16"/>
          <w:szCs w:val="16"/>
        </w:rPr>
        <w:t>Note: In this situation the Director will give written notice to that member of the permittee’s staff of the decision, stating that he or she may apply to the Director to reconsider the decision and that, subject to the Administrative Appeals Tribunal Act 1975, he or she may subsequently apply to the Administrative Appeals Tribunal for review of the reconsideration</w:t>
      </w:r>
    </w:p>
    <w:p w:rsidR="00D77631" w:rsidRDefault="00D77631" w:rsidP="00D77631">
      <w:pPr>
        <w:pStyle w:val="BodyText9ptnumbered"/>
        <w:numPr>
          <w:ilvl w:val="0"/>
          <w:numId w:val="21"/>
        </w:numPr>
        <w:rPr>
          <w:rFonts w:ascii="Arial" w:hAnsi="Arial" w:cs="Arial"/>
        </w:rPr>
      </w:pPr>
      <w:r w:rsidRPr="000E26DF">
        <w:rPr>
          <w:rFonts w:ascii="Arial" w:hAnsi="Arial" w:cs="Arial"/>
        </w:rPr>
        <w:t xml:space="preserve">The permittee must </w:t>
      </w:r>
      <w:r w:rsidRPr="004961C0">
        <w:rPr>
          <w:rFonts w:ascii="Arial" w:hAnsi="Arial" w:cs="Arial"/>
        </w:rPr>
        <w:t>ensure that the permittee’s staff and authorised participants are fully informed of and understand these permit conditions before they commence</w:t>
      </w:r>
      <w:r w:rsidRPr="000E26DF">
        <w:rPr>
          <w:rFonts w:ascii="Arial" w:hAnsi="Arial" w:cs="Arial"/>
        </w:rPr>
        <w:t xml:space="preserve"> taking part in the permitted activity.</w:t>
      </w:r>
    </w:p>
    <w:p w:rsidR="00D77631" w:rsidRPr="00615437" w:rsidRDefault="00D77631" w:rsidP="00D77631">
      <w:pPr>
        <w:pStyle w:val="BodyText9ptnumbered"/>
        <w:numPr>
          <w:ilvl w:val="0"/>
          <w:numId w:val="21"/>
        </w:numPr>
        <w:rPr>
          <w:rFonts w:ascii="Arial" w:hAnsi="Arial" w:cs="Arial"/>
        </w:rPr>
      </w:pPr>
      <w:r w:rsidRPr="00615437">
        <w:rPr>
          <w:rFonts w:ascii="Arial" w:hAnsi="Arial" w:cs="Arial"/>
        </w:rPr>
        <w:t>The permittee must ensure that the permittee's staff are appropriately trained and/or accredited for any activity they conduct in the park.</w:t>
      </w:r>
    </w:p>
    <w:p w:rsidR="00D15007" w:rsidRPr="00155CCD" w:rsidRDefault="00D15007" w:rsidP="00355DCC">
      <w:pPr>
        <w:pStyle w:val="BodyText9ptnumbered"/>
        <w:numPr>
          <w:ilvl w:val="0"/>
          <w:numId w:val="21"/>
        </w:numPr>
        <w:spacing w:after="120"/>
        <w:rPr>
          <w:rFonts w:ascii="Arial" w:hAnsi="Arial" w:cs="Arial"/>
        </w:rPr>
      </w:pPr>
      <w:r w:rsidRPr="000E26DF">
        <w:rPr>
          <w:rFonts w:ascii="Arial" w:hAnsi="Arial" w:cs="Arial"/>
        </w:rPr>
        <w:t xml:space="preserve">The permittee must ensure that appropriate risk </w:t>
      </w:r>
      <w:r w:rsidRPr="004961C0">
        <w:rPr>
          <w:rFonts w:ascii="Arial" w:hAnsi="Arial" w:cs="Arial"/>
        </w:rPr>
        <w:t>management systems, strategies and procedures are in place to minimise foreseeable risks to the permittee’s staff</w:t>
      </w:r>
      <w:r w:rsidR="001B77C6" w:rsidRPr="004961C0">
        <w:rPr>
          <w:rFonts w:ascii="Arial" w:hAnsi="Arial" w:cs="Arial"/>
        </w:rPr>
        <w:t>, authorised participants</w:t>
      </w:r>
      <w:r w:rsidRPr="004961C0">
        <w:rPr>
          <w:rFonts w:ascii="Arial" w:hAnsi="Arial" w:cs="Arial"/>
        </w:rPr>
        <w:t xml:space="preserve">, other members of the public and the environment and heritage values of the park, and must produce evidence of such systems, strategies and </w:t>
      </w:r>
      <w:r w:rsidRPr="00155CCD">
        <w:rPr>
          <w:rFonts w:ascii="Arial" w:hAnsi="Arial" w:cs="Arial"/>
        </w:rPr>
        <w:t xml:space="preserve">procedures </w:t>
      </w:r>
      <w:r w:rsidR="00112C9C" w:rsidRPr="00155CCD">
        <w:rPr>
          <w:rFonts w:ascii="Arial" w:hAnsi="Arial" w:cs="Arial"/>
        </w:rPr>
        <w:t>upon</w:t>
      </w:r>
      <w:r w:rsidRPr="00155CCD">
        <w:rPr>
          <w:rFonts w:ascii="Arial" w:hAnsi="Arial" w:cs="Arial"/>
        </w:rPr>
        <w:t xml:space="preserve"> request by the Director.</w:t>
      </w:r>
    </w:p>
    <w:p w:rsidR="00D15007" w:rsidRPr="00155CCD" w:rsidRDefault="00D15007" w:rsidP="006B64E4">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rPr>
          <w:rFonts w:ascii="Arial" w:hAnsi="Arial" w:cs="Arial"/>
          <w:i/>
          <w:sz w:val="16"/>
          <w:szCs w:val="16"/>
        </w:rPr>
      </w:pPr>
      <w:r w:rsidRPr="00155CCD">
        <w:rPr>
          <w:rFonts w:ascii="Arial" w:hAnsi="Arial" w:cs="Arial"/>
          <w:i/>
          <w:sz w:val="16"/>
          <w:szCs w:val="16"/>
        </w:rPr>
        <w:t>Note: Suitable templates for risk management systems are available from Parks Australia. They represent the minimum acceptable standard for a risk management system. Permittees are encouraged to develop more detailed risk management systems.</w:t>
      </w:r>
    </w:p>
    <w:p w:rsidR="00D77631" w:rsidRPr="00155CCD" w:rsidRDefault="00D77631" w:rsidP="00355DCC">
      <w:pPr>
        <w:pStyle w:val="BodyText9ptnumbered"/>
        <w:numPr>
          <w:ilvl w:val="0"/>
          <w:numId w:val="21"/>
        </w:numPr>
        <w:rPr>
          <w:rFonts w:ascii="Arial" w:hAnsi="Arial" w:cs="Arial"/>
        </w:rPr>
      </w:pPr>
      <w:r w:rsidRPr="00155CCD">
        <w:rPr>
          <w:rFonts w:ascii="Arial" w:hAnsi="Arial" w:cs="Arial"/>
        </w:rPr>
        <w:t>The permittee is responsible for the safety, well being and behaviour of the permittee’s staff</w:t>
      </w:r>
      <w:r w:rsidR="007718E9" w:rsidRPr="00155CCD">
        <w:rPr>
          <w:rFonts w:ascii="Arial" w:hAnsi="Arial" w:cs="Arial"/>
        </w:rPr>
        <w:t xml:space="preserve"> and authorised parti</w:t>
      </w:r>
      <w:r w:rsidR="005E4C63" w:rsidRPr="00155CCD">
        <w:rPr>
          <w:rFonts w:ascii="Arial" w:hAnsi="Arial" w:cs="Arial"/>
        </w:rPr>
        <w:t>c</w:t>
      </w:r>
      <w:r w:rsidR="007718E9" w:rsidRPr="00155CCD">
        <w:rPr>
          <w:rFonts w:ascii="Arial" w:hAnsi="Arial" w:cs="Arial"/>
        </w:rPr>
        <w:t>i</w:t>
      </w:r>
      <w:r w:rsidR="005E4C63" w:rsidRPr="00155CCD">
        <w:rPr>
          <w:rFonts w:ascii="Arial" w:hAnsi="Arial" w:cs="Arial"/>
        </w:rPr>
        <w:t>pants</w:t>
      </w:r>
      <w:r w:rsidRPr="00155CCD">
        <w:rPr>
          <w:rFonts w:ascii="Arial" w:hAnsi="Arial" w:cs="Arial"/>
        </w:rPr>
        <w:t>, and must take all reasonably practicable steps to ensure that no person is exposed to risks to their health or safety whilst in the park.</w:t>
      </w:r>
    </w:p>
    <w:p w:rsidR="00203948" w:rsidRPr="004961C0" w:rsidRDefault="00203948" w:rsidP="00355DCC">
      <w:pPr>
        <w:pStyle w:val="BodyText9ptnumbered"/>
        <w:numPr>
          <w:ilvl w:val="0"/>
          <w:numId w:val="21"/>
        </w:numPr>
        <w:rPr>
          <w:rFonts w:ascii="Arial" w:hAnsi="Arial" w:cs="Arial"/>
        </w:rPr>
      </w:pPr>
      <w:r w:rsidRPr="00155CCD">
        <w:rPr>
          <w:rFonts w:ascii="Arial" w:hAnsi="Arial" w:cs="Arial"/>
        </w:rPr>
        <w:t xml:space="preserve">If the permittee or any of the </w:t>
      </w:r>
      <w:r w:rsidR="00D17C94">
        <w:rPr>
          <w:rFonts w:ascii="Arial" w:hAnsi="Arial" w:cs="Arial"/>
        </w:rPr>
        <w:t xml:space="preserve">permittee’s staff or </w:t>
      </w:r>
      <w:r w:rsidR="00174687" w:rsidRPr="00155CCD">
        <w:rPr>
          <w:rFonts w:ascii="Arial" w:hAnsi="Arial" w:cs="Arial"/>
        </w:rPr>
        <w:t>authorised</w:t>
      </w:r>
      <w:r w:rsidR="00174687" w:rsidRPr="00D77631">
        <w:rPr>
          <w:rFonts w:ascii="Arial" w:hAnsi="Arial" w:cs="Arial"/>
        </w:rPr>
        <w:t xml:space="preserve"> participants </w:t>
      </w:r>
      <w:r w:rsidRPr="00D77631">
        <w:rPr>
          <w:rFonts w:ascii="Arial" w:hAnsi="Arial" w:cs="Arial"/>
        </w:rPr>
        <w:t>is killed, injured, becomes ill, goes missing or is involved in</w:t>
      </w:r>
      <w:r w:rsidRPr="004961C0">
        <w:rPr>
          <w:rFonts w:ascii="Arial" w:hAnsi="Arial" w:cs="Arial"/>
        </w:rPr>
        <w:t xml:space="preserve"> a dangerous incident while in the park, a member of park staff must be notified as soon as possible and the permittee and the </w:t>
      </w:r>
      <w:r w:rsidR="00825394">
        <w:rPr>
          <w:rFonts w:ascii="Arial" w:hAnsi="Arial" w:cs="Arial"/>
        </w:rPr>
        <w:t xml:space="preserve">authorised participant </w:t>
      </w:r>
      <w:r w:rsidRPr="004961C0">
        <w:rPr>
          <w:rFonts w:ascii="Arial" w:hAnsi="Arial" w:cs="Arial"/>
        </w:rPr>
        <w:t>must comply with any requests or directions from a member of park staff in relation to the safety of that person or any other person.</w:t>
      </w:r>
    </w:p>
    <w:p w:rsidR="00203948" w:rsidRPr="00996BAE" w:rsidRDefault="00203948" w:rsidP="006B64E4">
      <w:pPr>
        <w:pStyle w:val="BodyText9ptnumbered"/>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i/>
          <w:sz w:val="16"/>
          <w:szCs w:val="16"/>
        </w:rPr>
      </w:pPr>
      <w:r w:rsidRPr="00996BAE">
        <w:rPr>
          <w:rFonts w:ascii="Arial" w:hAnsi="Arial" w:cs="Arial"/>
          <w:i/>
          <w:sz w:val="16"/>
          <w:szCs w:val="16"/>
        </w:rPr>
        <w:t>Note: In this condition “dangerous incident” means an incident that exposes a person to a serious risk to their health or safety</w:t>
      </w:r>
    </w:p>
    <w:p w:rsidR="00A44D1C" w:rsidRPr="00155CCD" w:rsidRDefault="0028163B" w:rsidP="00355DCC">
      <w:pPr>
        <w:pStyle w:val="BodyText9ptnumbered"/>
        <w:numPr>
          <w:ilvl w:val="0"/>
          <w:numId w:val="21"/>
        </w:numPr>
        <w:rPr>
          <w:rFonts w:ascii="Arial" w:hAnsi="Arial" w:cs="Arial"/>
        </w:rPr>
      </w:pPr>
      <w:r w:rsidRPr="000E26DF">
        <w:rPr>
          <w:rFonts w:ascii="Arial" w:hAnsi="Arial" w:cs="Arial"/>
        </w:rPr>
        <w:t xml:space="preserve">The permittee must ensure that its supervision of </w:t>
      </w:r>
      <w:r>
        <w:rPr>
          <w:rFonts w:ascii="Arial" w:hAnsi="Arial" w:cs="Arial"/>
        </w:rPr>
        <w:t>authorised participants</w:t>
      </w:r>
      <w:r w:rsidRPr="000E26DF">
        <w:rPr>
          <w:rFonts w:ascii="Arial" w:hAnsi="Arial" w:cs="Arial"/>
        </w:rPr>
        <w:t xml:space="preserve"> is reasonable in the circumstances of the </w:t>
      </w:r>
      <w:r>
        <w:rPr>
          <w:rFonts w:ascii="Arial" w:hAnsi="Arial" w:cs="Arial"/>
        </w:rPr>
        <w:t>authorised participants’</w:t>
      </w:r>
      <w:r w:rsidR="008171BF">
        <w:rPr>
          <w:rFonts w:ascii="Arial" w:hAnsi="Arial" w:cs="Arial"/>
        </w:rPr>
        <w:t xml:space="preserve"> </w:t>
      </w:r>
      <w:r w:rsidRPr="000E26DF">
        <w:rPr>
          <w:rFonts w:ascii="Arial" w:hAnsi="Arial" w:cs="Arial"/>
        </w:rPr>
        <w:t xml:space="preserve">differing </w:t>
      </w:r>
      <w:r w:rsidRPr="00155CCD">
        <w:rPr>
          <w:rFonts w:ascii="Arial" w:hAnsi="Arial" w:cs="Arial"/>
        </w:rPr>
        <w:t>levels of fitness, experience and abilities.</w:t>
      </w:r>
    </w:p>
    <w:p w:rsidR="00615437" w:rsidRPr="00155CCD" w:rsidRDefault="00615437" w:rsidP="00355DCC">
      <w:pPr>
        <w:pStyle w:val="BodyText9ptnumbered"/>
        <w:numPr>
          <w:ilvl w:val="0"/>
          <w:numId w:val="21"/>
        </w:numPr>
        <w:rPr>
          <w:rFonts w:ascii="Arial" w:hAnsi="Arial" w:cs="Arial"/>
        </w:rPr>
      </w:pPr>
      <w:r w:rsidRPr="00155CCD">
        <w:rPr>
          <w:rFonts w:ascii="Arial" w:hAnsi="Arial" w:cs="Arial"/>
        </w:rPr>
        <w:t>The permittee must carry, and must ensure that each authorised participant carries, sufficient potable water for the conduct of the permitted activity.</w:t>
      </w:r>
    </w:p>
    <w:p w:rsidR="00615437" w:rsidRPr="00155CCD" w:rsidRDefault="00615437" w:rsidP="00615437">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i/>
          <w:sz w:val="18"/>
          <w:szCs w:val="18"/>
        </w:rPr>
      </w:pPr>
      <w:r w:rsidRPr="00155CCD">
        <w:rPr>
          <w:rFonts w:ascii="Arial" w:hAnsi="Arial" w:cs="Arial"/>
          <w:i/>
          <w:sz w:val="16"/>
          <w:szCs w:val="16"/>
        </w:rPr>
        <w:t>Note: The Director recommends that, in hot weather, people carry and drink one litre of water for every hour they will be active.</w:t>
      </w:r>
    </w:p>
    <w:p w:rsidR="00060FD7" w:rsidRPr="00155CCD" w:rsidRDefault="00060FD7" w:rsidP="00355DCC">
      <w:pPr>
        <w:pStyle w:val="BodyText9ptnumbered"/>
        <w:numPr>
          <w:ilvl w:val="0"/>
          <w:numId w:val="21"/>
        </w:numPr>
        <w:rPr>
          <w:rFonts w:ascii="Arial" w:hAnsi="Arial" w:cs="Arial"/>
        </w:rPr>
      </w:pPr>
      <w:r w:rsidRPr="00155CCD">
        <w:rPr>
          <w:rFonts w:ascii="Arial" w:hAnsi="Arial" w:cs="Arial"/>
        </w:rPr>
        <w:t xml:space="preserve">The permittee will make good any damage to the park, to </w:t>
      </w:r>
      <w:r w:rsidRPr="00155CCD">
        <w:rPr>
          <w:rFonts w:ascii="Arial" w:hAnsi="Arial" w:cs="Arial"/>
        </w:rPr>
        <w:lastRenderedPageBreak/>
        <w:t>the extent that the damage was caused or contributed to by the conduct of the permitted activity or a breach of the permit conditions by the permittee.</w:t>
      </w:r>
    </w:p>
    <w:p w:rsidR="00484217" w:rsidRPr="00155CCD" w:rsidRDefault="00484217" w:rsidP="006B64E4">
      <w:pPr>
        <w:pStyle w:val="Heading2"/>
        <w:pBdr>
          <w:bottom w:val="none" w:sz="0" w:space="0" w:color="auto"/>
        </w:pBdr>
      </w:pPr>
      <w:r w:rsidRPr="00155CCD">
        <w:t>Commercial Activity Conditions</w:t>
      </w:r>
    </w:p>
    <w:p w:rsidR="00484217" w:rsidRPr="000E26DF" w:rsidRDefault="00484217" w:rsidP="00355DCC">
      <w:pPr>
        <w:pStyle w:val="BodyText9ptnumbered"/>
        <w:numPr>
          <w:ilvl w:val="0"/>
          <w:numId w:val="21"/>
        </w:numPr>
        <w:rPr>
          <w:rFonts w:ascii="Arial" w:hAnsi="Arial" w:cs="Arial"/>
        </w:rPr>
      </w:pPr>
      <w:r w:rsidRPr="00155CCD">
        <w:rPr>
          <w:rFonts w:ascii="Arial" w:hAnsi="Arial" w:cs="Arial"/>
        </w:rPr>
        <w:t>The permittee must not conduct the permitted activity unless the permittee holds a policy</w:t>
      </w:r>
      <w:r w:rsidRPr="000E26DF">
        <w:rPr>
          <w:rFonts w:ascii="Arial" w:hAnsi="Arial" w:cs="Arial"/>
        </w:rPr>
        <w:t xml:space="preserve"> of public liability insurance sufficient to cover any liability the permittee may have to third parties or to the Director under the agreement, and in any case for an amount of not less </w:t>
      </w:r>
      <w:r w:rsidRPr="004961C0">
        <w:rPr>
          <w:rFonts w:ascii="Arial" w:hAnsi="Arial" w:cs="Arial"/>
        </w:rPr>
        <w:t>than $20 million in respect of any single event, with an insurer that is licensed</w:t>
      </w:r>
      <w:r w:rsidRPr="000E26DF">
        <w:rPr>
          <w:rFonts w:ascii="Arial" w:hAnsi="Arial" w:cs="Arial"/>
        </w:rPr>
        <w:t xml:space="preserve"> by the Australian Prudential Regulation Authority or otherwise approved by the Director.</w:t>
      </w:r>
    </w:p>
    <w:p w:rsidR="00484217" w:rsidRPr="000E26DF" w:rsidRDefault="00484217" w:rsidP="00355DCC">
      <w:pPr>
        <w:pStyle w:val="BodyText9ptnumbered"/>
        <w:numPr>
          <w:ilvl w:val="0"/>
          <w:numId w:val="21"/>
        </w:numPr>
        <w:rPr>
          <w:rFonts w:ascii="Arial" w:hAnsi="Arial" w:cs="Arial"/>
        </w:rPr>
      </w:pPr>
      <w:r w:rsidRPr="000E26DF">
        <w:rPr>
          <w:rFonts w:ascii="Arial" w:hAnsi="Arial" w:cs="Arial"/>
        </w:rPr>
        <w:t>The permittee must provide to the Director a certificate of currency for the policy of public liability insurance, evidencing that the policy covers all activities in the park of the permittee and the permittee’s staff, contractors and other agents:</w:t>
      </w:r>
    </w:p>
    <w:p w:rsidR="00484217" w:rsidRPr="000E26DF" w:rsidRDefault="00484217" w:rsidP="00355DCC">
      <w:pPr>
        <w:pStyle w:val="BodyText29ptnumberlevel2"/>
        <w:numPr>
          <w:ilvl w:val="0"/>
          <w:numId w:val="20"/>
        </w:numPr>
        <w:rPr>
          <w:rFonts w:ascii="Arial" w:hAnsi="Arial" w:cs="Arial"/>
        </w:rPr>
      </w:pPr>
      <w:r w:rsidRPr="000E26DF">
        <w:rPr>
          <w:rFonts w:ascii="Arial" w:hAnsi="Arial" w:cs="Arial"/>
        </w:rPr>
        <w:t>before the permittee commences to conduct the permitted activity; and</w:t>
      </w:r>
    </w:p>
    <w:p w:rsidR="00484217" w:rsidRPr="000E26DF" w:rsidRDefault="00484217" w:rsidP="00355DCC">
      <w:pPr>
        <w:pStyle w:val="BodyText29ptnumberlevel2"/>
        <w:numPr>
          <w:ilvl w:val="0"/>
          <w:numId w:val="20"/>
        </w:numPr>
        <w:rPr>
          <w:rFonts w:ascii="Arial" w:hAnsi="Arial" w:cs="Arial"/>
        </w:rPr>
      </w:pPr>
      <w:r w:rsidRPr="000E26DF">
        <w:rPr>
          <w:rFonts w:ascii="Arial" w:hAnsi="Arial" w:cs="Arial"/>
        </w:rPr>
        <w:t>on each occasion when the policy is renewed or when a new policy is taken out; and</w:t>
      </w:r>
    </w:p>
    <w:p w:rsidR="00484217" w:rsidRPr="000E26DF" w:rsidRDefault="00484217" w:rsidP="00355DCC">
      <w:pPr>
        <w:pStyle w:val="BodyText29ptnumberlevel2"/>
        <w:numPr>
          <w:ilvl w:val="0"/>
          <w:numId w:val="20"/>
        </w:numPr>
        <w:rPr>
          <w:rFonts w:ascii="Arial" w:hAnsi="Arial" w:cs="Arial"/>
        </w:rPr>
      </w:pPr>
      <w:r w:rsidRPr="000E26DF">
        <w:rPr>
          <w:rFonts w:ascii="Arial" w:hAnsi="Arial" w:cs="Arial"/>
        </w:rPr>
        <w:t>at any other time as requested by the Director.</w:t>
      </w:r>
    </w:p>
    <w:p w:rsidR="00484217" w:rsidRPr="000E26DF" w:rsidRDefault="00484217" w:rsidP="00355DCC">
      <w:pPr>
        <w:pStyle w:val="BodyText9ptnumbered"/>
        <w:numPr>
          <w:ilvl w:val="0"/>
          <w:numId w:val="21"/>
        </w:numPr>
        <w:rPr>
          <w:rFonts w:ascii="Arial" w:hAnsi="Arial" w:cs="Arial"/>
        </w:rPr>
      </w:pPr>
      <w:r w:rsidRPr="000E26DF">
        <w:rPr>
          <w:rFonts w:ascii="Arial" w:hAnsi="Arial" w:cs="Arial"/>
        </w:rPr>
        <w:t>The permittee's staff must not include a contractor or agent unless:</w:t>
      </w:r>
    </w:p>
    <w:p w:rsidR="00484217" w:rsidRPr="000E26DF" w:rsidRDefault="00484217" w:rsidP="00355DCC">
      <w:pPr>
        <w:pStyle w:val="BodyText29ptnumberlevel2"/>
        <w:numPr>
          <w:ilvl w:val="1"/>
          <w:numId w:val="23"/>
        </w:numPr>
        <w:rPr>
          <w:rFonts w:ascii="Arial" w:hAnsi="Arial" w:cs="Arial"/>
        </w:rPr>
      </w:pPr>
      <w:r w:rsidRPr="000E26DF">
        <w:rPr>
          <w:rFonts w:ascii="Arial" w:hAnsi="Arial" w:cs="Arial"/>
        </w:rPr>
        <w:t>the activities of that person are covered by the insu</w:t>
      </w:r>
      <w:r w:rsidR="00615437">
        <w:rPr>
          <w:rFonts w:ascii="Arial" w:hAnsi="Arial" w:cs="Arial"/>
        </w:rPr>
        <w:t>rance required under condition 23</w:t>
      </w:r>
      <w:r w:rsidRPr="000E26DF">
        <w:rPr>
          <w:rFonts w:ascii="Arial" w:hAnsi="Arial" w:cs="Arial"/>
        </w:rPr>
        <w:t>; or</w:t>
      </w:r>
    </w:p>
    <w:p w:rsidR="00484217" w:rsidRDefault="00484217" w:rsidP="00355DCC">
      <w:pPr>
        <w:pStyle w:val="BodyText29ptnumberlevel2"/>
        <w:numPr>
          <w:ilvl w:val="1"/>
          <w:numId w:val="23"/>
        </w:numPr>
        <w:rPr>
          <w:rFonts w:ascii="Arial" w:hAnsi="Arial" w:cs="Arial"/>
        </w:rPr>
      </w:pPr>
      <w:r w:rsidRPr="000E26DF">
        <w:rPr>
          <w:rFonts w:ascii="Arial" w:hAnsi="Arial" w:cs="Arial"/>
        </w:rPr>
        <w:t>the person holds a permit to conduct commercial activities in the park that authorises them to provide services to the permittee in connection with the permitted activity, and holds a policy of public liability insurance that satisfies</w:t>
      </w:r>
      <w:r w:rsidR="00615437">
        <w:rPr>
          <w:rFonts w:ascii="Arial" w:hAnsi="Arial" w:cs="Arial"/>
        </w:rPr>
        <w:t xml:space="preserve"> the requirements of condition 23</w:t>
      </w:r>
      <w:r w:rsidRPr="000E26DF">
        <w:rPr>
          <w:rFonts w:ascii="Arial" w:hAnsi="Arial" w:cs="Arial"/>
        </w:rPr>
        <w:t>.</w:t>
      </w:r>
    </w:p>
    <w:p w:rsidR="00BF6930" w:rsidRPr="00C63DE5" w:rsidRDefault="00A53775" w:rsidP="006B64E4">
      <w:pPr>
        <w:pStyle w:val="Heading2"/>
        <w:pBdr>
          <w:bottom w:val="none" w:sz="0" w:space="0" w:color="auto"/>
        </w:pBdr>
      </w:pPr>
      <w:r>
        <w:t>Kakadu</w:t>
      </w:r>
      <w:r w:rsidR="000E5E33">
        <w:t xml:space="preserve"> National Park</w:t>
      </w:r>
      <w:r w:rsidR="00BF6930">
        <w:t xml:space="preserve"> C</w:t>
      </w:r>
      <w:r w:rsidR="00BF6930" w:rsidRPr="00C63DE5">
        <w:t>onditions</w:t>
      </w:r>
    </w:p>
    <w:p w:rsidR="006D6F9F" w:rsidRDefault="006D6F9F" w:rsidP="00355DCC">
      <w:pPr>
        <w:pStyle w:val="BodyText9ptnumbered"/>
        <w:numPr>
          <w:ilvl w:val="0"/>
          <w:numId w:val="21"/>
        </w:numPr>
        <w:rPr>
          <w:rFonts w:ascii="Arial" w:hAnsi="Arial" w:cs="Arial"/>
        </w:rPr>
      </w:pPr>
      <w:r>
        <w:rPr>
          <w:rFonts w:ascii="Arial" w:hAnsi="Arial" w:cs="Arial"/>
        </w:rPr>
        <w:t>The permittee must keep the park’s Permits Officer updated within a reasonable time of any changes to the lists of permittee’s staff and vehicles used for the permitted activity in the park.</w:t>
      </w:r>
    </w:p>
    <w:p w:rsidR="00C4054D" w:rsidRPr="000E26DF" w:rsidRDefault="00C4054D" w:rsidP="00C4054D">
      <w:pPr>
        <w:pStyle w:val="BodyText9ptnumbered"/>
        <w:numPr>
          <w:ilvl w:val="0"/>
          <w:numId w:val="21"/>
        </w:numPr>
        <w:rPr>
          <w:rFonts w:ascii="Arial" w:hAnsi="Arial" w:cs="Arial"/>
        </w:rPr>
      </w:pPr>
      <w:r>
        <w:rPr>
          <w:rFonts w:ascii="Arial" w:hAnsi="Arial" w:cs="Arial"/>
        </w:rPr>
        <w:t>The permittee must ensure authorised participants do not include a person aged 16 years or over unless</w:t>
      </w:r>
      <w:r w:rsidRPr="000E26DF">
        <w:rPr>
          <w:rFonts w:ascii="Arial" w:hAnsi="Arial" w:cs="Arial"/>
        </w:rPr>
        <w:t>:</w:t>
      </w:r>
    </w:p>
    <w:p w:rsidR="00C4054D" w:rsidRPr="00B22E99" w:rsidRDefault="00C4054D" w:rsidP="00C4054D">
      <w:pPr>
        <w:pStyle w:val="BodyText29ptnumberlevel2"/>
        <w:numPr>
          <w:ilvl w:val="1"/>
          <w:numId w:val="30"/>
        </w:numPr>
        <w:rPr>
          <w:rFonts w:ascii="Arial" w:hAnsi="Arial" w:cs="Arial"/>
        </w:rPr>
      </w:pPr>
      <w:r>
        <w:rPr>
          <w:rFonts w:ascii="Arial" w:hAnsi="Arial" w:cs="Arial"/>
        </w:rPr>
        <w:t>the person is a Northern Territory resident; or</w:t>
      </w:r>
    </w:p>
    <w:p w:rsidR="00C4054D" w:rsidRPr="00B22E99" w:rsidRDefault="00C4054D" w:rsidP="00C4054D">
      <w:pPr>
        <w:pStyle w:val="BodyText29ptnumberlevel2"/>
        <w:numPr>
          <w:ilvl w:val="1"/>
          <w:numId w:val="30"/>
        </w:numPr>
        <w:rPr>
          <w:rFonts w:ascii="Arial" w:hAnsi="Arial" w:cs="Arial"/>
        </w:rPr>
      </w:pPr>
      <w:r w:rsidRPr="00816A9C">
        <w:rPr>
          <w:rFonts w:ascii="Arial" w:hAnsi="Arial" w:cs="Arial"/>
        </w:rPr>
        <w:t xml:space="preserve">the park entry fee has been paid by the person </w:t>
      </w:r>
      <w:r w:rsidRPr="0040764F">
        <w:rPr>
          <w:rFonts w:ascii="Arial" w:hAnsi="Arial" w:cs="Arial"/>
        </w:rPr>
        <w:t>and they are in possession of a Park Pass that shows:</w:t>
      </w:r>
    </w:p>
    <w:p w:rsidR="00C4054D" w:rsidRDefault="00C4054D" w:rsidP="00C4054D">
      <w:pPr>
        <w:pStyle w:val="ListNumber"/>
        <w:spacing w:before="60"/>
        <w:ind w:left="850" w:hanging="130"/>
        <w:contextualSpacing w:val="0"/>
        <w:rPr>
          <w:sz w:val="18"/>
          <w:szCs w:val="18"/>
        </w:rPr>
      </w:pPr>
      <w:r w:rsidRPr="0040764F">
        <w:rPr>
          <w:sz w:val="18"/>
          <w:szCs w:val="18"/>
        </w:rPr>
        <w:t xml:space="preserve">the person’s </w:t>
      </w:r>
      <w:r w:rsidRPr="0007577C">
        <w:rPr>
          <w:sz w:val="18"/>
          <w:szCs w:val="18"/>
        </w:rPr>
        <w:t>name</w:t>
      </w:r>
      <w:r w:rsidR="0095742C">
        <w:rPr>
          <w:sz w:val="18"/>
          <w:szCs w:val="18"/>
        </w:rPr>
        <w:t>,</w:t>
      </w:r>
      <w:r w:rsidRPr="0007577C">
        <w:rPr>
          <w:sz w:val="18"/>
          <w:szCs w:val="18"/>
        </w:rPr>
        <w:t xml:space="preserve"> and</w:t>
      </w:r>
    </w:p>
    <w:p w:rsidR="00C4054D" w:rsidRDefault="00C4054D" w:rsidP="00C4054D">
      <w:pPr>
        <w:pStyle w:val="ListNumber"/>
        <w:spacing w:before="60"/>
        <w:ind w:left="850" w:hanging="130"/>
        <w:contextualSpacing w:val="0"/>
        <w:rPr>
          <w:sz w:val="18"/>
          <w:szCs w:val="18"/>
        </w:rPr>
      </w:pPr>
      <w:r>
        <w:rPr>
          <w:sz w:val="18"/>
          <w:szCs w:val="18"/>
        </w:rPr>
        <w:t>the</w:t>
      </w:r>
      <w:r w:rsidRPr="0007577C">
        <w:rPr>
          <w:sz w:val="18"/>
          <w:szCs w:val="18"/>
        </w:rPr>
        <w:t xml:space="preserve"> </w:t>
      </w:r>
      <w:r>
        <w:rPr>
          <w:sz w:val="18"/>
          <w:szCs w:val="18"/>
        </w:rPr>
        <w:t>“</w:t>
      </w:r>
      <w:r w:rsidRPr="0007577C">
        <w:rPr>
          <w:sz w:val="18"/>
          <w:szCs w:val="18"/>
        </w:rPr>
        <w:t>entry</w:t>
      </w:r>
      <w:r>
        <w:rPr>
          <w:sz w:val="18"/>
          <w:szCs w:val="18"/>
        </w:rPr>
        <w:t>”</w:t>
      </w:r>
      <w:r w:rsidRPr="0007577C">
        <w:rPr>
          <w:sz w:val="18"/>
          <w:szCs w:val="18"/>
        </w:rPr>
        <w:t xml:space="preserve"> and </w:t>
      </w:r>
      <w:r>
        <w:rPr>
          <w:sz w:val="18"/>
          <w:szCs w:val="18"/>
        </w:rPr>
        <w:t>“</w:t>
      </w:r>
      <w:r w:rsidRPr="0007577C">
        <w:rPr>
          <w:sz w:val="18"/>
          <w:szCs w:val="18"/>
        </w:rPr>
        <w:t>valid to</w:t>
      </w:r>
      <w:r>
        <w:rPr>
          <w:sz w:val="18"/>
          <w:szCs w:val="18"/>
        </w:rPr>
        <w:t>”</w:t>
      </w:r>
      <w:r w:rsidRPr="0007577C">
        <w:rPr>
          <w:sz w:val="18"/>
          <w:szCs w:val="18"/>
        </w:rPr>
        <w:t xml:space="preserve"> </w:t>
      </w:r>
      <w:r w:rsidRPr="0053292B">
        <w:rPr>
          <w:sz w:val="18"/>
          <w:szCs w:val="18"/>
        </w:rPr>
        <w:t>dates completed, with the ‘valid to’ date being no more than 14 days after the ‘entry’ date</w:t>
      </w:r>
      <w:r>
        <w:rPr>
          <w:sz w:val="18"/>
          <w:szCs w:val="18"/>
        </w:rPr>
        <w:t>.</w:t>
      </w:r>
    </w:p>
    <w:p w:rsidR="000E5E33" w:rsidRDefault="006D6F9F" w:rsidP="00355DCC">
      <w:pPr>
        <w:pStyle w:val="BodyText9ptnumbered"/>
        <w:numPr>
          <w:ilvl w:val="0"/>
          <w:numId w:val="21"/>
        </w:numPr>
        <w:rPr>
          <w:rFonts w:ascii="Arial" w:hAnsi="Arial" w:cs="Arial"/>
        </w:rPr>
      </w:pPr>
      <w:r>
        <w:rPr>
          <w:rFonts w:ascii="Arial" w:hAnsi="Arial" w:cs="Arial"/>
        </w:rPr>
        <w:t>The permittee must only use the emergency call devices (ECDs or radio alarms) that are located in the park to request medical help or a search and rescue operation, or to notify a member of park staff of a death, injury, missing person or other incident</w:t>
      </w:r>
      <w:r w:rsidR="000E5E33" w:rsidRPr="00A64DD9">
        <w:rPr>
          <w:rFonts w:ascii="Arial" w:hAnsi="Arial" w:cs="Arial"/>
        </w:rPr>
        <w:t>.</w:t>
      </w:r>
    </w:p>
    <w:p w:rsidR="006D6F9F" w:rsidRPr="006D6F9F" w:rsidRDefault="006D6F9F" w:rsidP="006D6F9F">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Arial" w:hAnsi="Arial" w:cs="Arial"/>
          <w:sz w:val="18"/>
          <w:szCs w:val="18"/>
        </w:rPr>
      </w:pPr>
      <w:r>
        <w:rPr>
          <w:rFonts w:ascii="Arial" w:hAnsi="Arial" w:cs="Arial"/>
          <w:i/>
          <w:sz w:val="16"/>
          <w:szCs w:val="16"/>
        </w:rPr>
        <w:t xml:space="preserve">Note: Emergency call devices are located at the information bay on the Arnhem Highway, Nourlangie Rock car park, Waldak Irrmbal (West Alligator Head), Ubirr, Jim Jim Falls car park, Jim Jim Plunge Pool, Top of Jim Jim Falls, Twin Falls car park, </w:t>
      </w:r>
      <w:r w:rsidRPr="00BB37EE">
        <w:rPr>
          <w:rFonts w:ascii="Arial" w:hAnsi="Arial" w:cs="Arial"/>
          <w:i/>
          <w:sz w:val="16"/>
          <w:szCs w:val="16"/>
        </w:rPr>
        <w:t xml:space="preserve">Twin Falls Gorge boat landing, Top of Twin Falls, </w:t>
      </w:r>
      <w:r>
        <w:rPr>
          <w:rFonts w:ascii="Arial" w:hAnsi="Arial" w:cs="Arial"/>
          <w:i/>
          <w:sz w:val="16"/>
          <w:szCs w:val="16"/>
        </w:rPr>
        <w:t>Bilkbilkmi (Graveside Gorge), Maguk (Barramundi Gorge), Gunlom (Waterfall Creek Falls), Motorcar Falls, Jarrangbarnmi (Koolpin Gorge) and Yurmikmik car park.</w:t>
      </w:r>
    </w:p>
    <w:p w:rsidR="006D6F9F" w:rsidRDefault="006D6F9F" w:rsidP="00355DCC">
      <w:pPr>
        <w:pStyle w:val="BodyText9ptnumbered"/>
        <w:numPr>
          <w:ilvl w:val="0"/>
          <w:numId w:val="21"/>
        </w:numPr>
        <w:rPr>
          <w:rFonts w:ascii="Arial" w:hAnsi="Arial" w:cs="Arial"/>
        </w:rPr>
      </w:pPr>
      <w:r>
        <w:rPr>
          <w:rFonts w:ascii="Arial" w:hAnsi="Arial" w:cs="Arial"/>
        </w:rPr>
        <w:t>In conducting the permitted activity the permittee must only use the sites authorised by this or another permit.</w:t>
      </w:r>
    </w:p>
    <w:p w:rsidR="00BF6930" w:rsidRPr="00A64DD9" w:rsidRDefault="00BF6930" w:rsidP="00355DCC">
      <w:pPr>
        <w:pStyle w:val="BodyText9ptnumbered"/>
        <w:numPr>
          <w:ilvl w:val="0"/>
          <w:numId w:val="21"/>
        </w:numPr>
        <w:rPr>
          <w:rFonts w:ascii="Arial" w:hAnsi="Arial" w:cs="Arial"/>
        </w:rPr>
      </w:pPr>
      <w:r w:rsidRPr="00A64DD9">
        <w:rPr>
          <w:rFonts w:ascii="Arial" w:hAnsi="Arial" w:cs="Arial"/>
        </w:rPr>
        <w:t>The permittee must not enter areas to which entry is prohibited or restricted under the EPBC Regulations, unless specifically authorised by this permit or another permit to do so.</w:t>
      </w:r>
    </w:p>
    <w:p w:rsidR="000E5E33" w:rsidRPr="00A64DD9" w:rsidRDefault="006D6F9F" w:rsidP="00355DCC">
      <w:pPr>
        <w:pStyle w:val="BodyText9ptnumbered"/>
        <w:numPr>
          <w:ilvl w:val="0"/>
          <w:numId w:val="21"/>
        </w:numPr>
        <w:rPr>
          <w:rFonts w:ascii="Arial" w:hAnsi="Arial" w:cs="Arial"/>
        </w:rPr>
      </w:pPr>
      <w:r>
        <w:rPr>
          <w:rFonts w:ascii="Arial" w:hAnsi="Arial" w:cs="Arial"/>
        </w:rPr>
        <w:t xml:space="preserve">The permittee must not enter the areas of Ikoymarrwa (Moline Rockhole), Ferny Gully, Bilkbilkmi (Graveside </w:t>
      </w:r>
      <w:r>
        <w:rPr>
          <w:rFonts w:ascii="Arial" w:hAnsi="Arial" w:cs="Arial"/>
        </w:rPr>
        <w:lastRenderedPageBreak/>
        <w:t>Gorge) Waldak Irrmbal (West Alligator Head), Jarrangbarnmi (Koolpin Gorge) or the roads leading from the Kakadu Highway, Four Mile Hole or Gunlom Road, to them, unless authorised by this or another permit</w:t>
      </w:r>
      <w:r w:rsidR="00521C8C" w:rsidRPr="00A64DD9">
        <w:rPr>
          <w:rFonts w:ascii="Arial" w:hAnsi="Arial" w:cs="Arial"/>
        </w:rPr>
        <w:t>.</w:t>
      </w:r>
    </w:p>
    <w:p w:rsidR="00490FC6" w:rsidRPr="008D77EB" w:rsidRDefault="00490FC6" w:rsidP="00490FC6">
      <w:pPr>
        <w:pStyle w:val="BodyText9ptnumbered"/>
        <w:numPr>
          <w:ilvl w:val="0"/>
          <w:numId w:val="21"/>
        </w:numPr>
        <w:rPr>
          <w:rFonts w:ascii="Arial" w:hAnsi="Arial" w:cs="Arial"/>
        </w:rPr>
      </w:pPr>
      <w:r w:rsidRPr="008D77EB">
        <w:rPr>
          <w:rFonts w:ascii="Arial" w:hAnsi="Arial" w:cs="Arial"/>
        </w:rPr>
        <w:t>The permittee may drive, ride or tow a vehicle only on public roads, public access tracks and parking areas.</w:t>
      </w:r>
    </w:p>
    <w:p w:rsidR="00490FC6" w:rsidRDefault="00490FC6" w:rsidP="00490FC6">
      <w:pPr>
        <w:pStyle w:val="BodyText9ptnumbered"/>
        <w:numPr>
          <w:ilvl w:val="0"/>
          <w:numId w:val="21"/>
        </w:numPr>
        <w:rPr>
          <w:rFonts w:ascii="Arial" w:hAnsi="Arial" w:cs="Arial"/>
        </w:rPr>
      </w:pPr>
      <w:r w:rsidRPr="008D77EB">
        <w:rPr>
          <w:rFonts w:ascii="Arial" w:hAnsi="Arial" w:cs="Arial"/>
        </w:rPr>
        <w:t>The permittee must not drive, ride or tow a vehicle on roads or tracks that are permanently, temporarily or seasonally closed by gates, signs or public notice.</w:t>
      </w:r>
    </w:p>
    <w:p w:rsidR="006D6F9F" w:rsidRDefault="006D6F9F" w:rsidP="00490FC6">
      <w:pPr>
        <w:pStyle w:val="BodyText9ptnumbered"/>
        <w:numPr>
          <w:ilvl w:val="0"/>
          <w:numId w:val="21"/>
        </w:numPr>
        <w:rPr>
          <w:rFonts w:ascii="Arial" w:hAnsi="Arial" w:cs="Arial"/>
        </w:rPr>
      </w:pPr>
      <w:r>
        <w:rPr>
          <w:rFonts w:ascii="Arial" w:hAnsi="Arial" w:cs="Arial"/>
        </w:rPr>
        <w:t>The permittee must not operate vehicles in excess of 6 tonnes Gross Vehicle mass on the following public roads and public access tracks:</w:t>
      </w:r>
    </w:p>
    <w:p w:rsidR="006D6F9F" w:rsidRDefault="006D6F9F" w:rsidP="006D6F9F">
      <w:pPr>
        <w:pStyle w:val="BodyText9ptnumbered"/>
        <w:numPr>
          <w:ilvl w:val="1"/>
          <w:numId w:val="29"/>
        </w:numPr>
        <w:spacing w:after="120"/>
        <w:rPr>
          <w:rFonts w:ascii="Arial" w:hAnsi="Arial" w:cs="Arial"/>
        </w:rPr>
      </w:pPr>
      <w:r>
        <w:rPr>
          <w:rFonts w:ascii="Arial" w:hAnsi="Arial" w:cs="Arial"/>
        </w:rPr>
        <w:t>Jim Jim Falls Road &amp; Twin Falls Track</w:t>
      </w:r>
    </w:p>
    <w:p w:rsidR="006D6F9F" w:rsidRDefault="006D6F9F" w:rsidP="006D6F9F">
      <w:pPr>
        <w:pStyle w:val="BodyText9ptnumbered"/>
        <w:numPr>
          <w:ilvl w:val="1"/>
          <w:numId w:val="29"/>
        </w:numPr>
        <w:spacing w:after="120"/>
        <w:rPr>
          <w:rFonts w:ascii="Arial" w:hAnsi="Arial" w:cs="Arial"/>
        </w:rPr>
      </w:pPr>
      <w:r>
        <w:rPr>
          <w:rFonts w:ascii="Arial" w:hAnsi="Arial" w:cs="Arial"/>
        </w:rPr>
        <w:t>Maguk (Barramundi Gorge) Track</w:t>
      </w:r>
    </w:p>
    <w:p w:rsidR="006D6F9F" w:rsidRDefault="006D6F9F" w:rsidP="006D6F9F">
      <w:pPr>
        <w:pStyle w:val="BodyText9ptnumbered"/>
        <w:numPr>
          <w:ilvl w:val="1"/>
          <w:numId w:val="29"/>
        </w:numPr>
        <w:spacing w:after="120"/>
        <w:rPr>
          <w:rFonts w:ascii="Arial" w:hAnsi="Arial" w:cs="Arial"/>
        </w:rPr>
      </w:pPr>
      <w:r>
        <w:rPr>
          <w:rFonts w:ascii="Arial" w:hAnsi="Arial" w:cs="Arial"/>
        </w:rPr>
        <w:t>Bilkbilkmi (Graveside Gorge) Track</w:t>
      </w:r>
    </w:p>
    <w:p w:rsidR="006D6F9F" w:rsidRDefault="006D6F9F" w:rsidP="006D6F9F">
      <w:pPr>
        <w:pStyle w:val="BodyText9ptnumbered"/>
        <w:numPr>
          <w:ilvl w:val="1"/>
          <w:numId w:val="29"/>
        </w:numPr>
        <w:spacing w:after="120"/>
        <w:rPr>
          <w:rFonts w:ascii="Arial" w:hAnsi="Arial" w:cs="Arial"/>
        </w:rPr>
      </w:pPr>
      <w:r>
        <w:rPr>
          <w:rFonts w:ascii="Arial" w:hAnsi="Arial" w:cs="Arial"/>
        </w:rPr>
        <w:t>2 Mile Hole, 4 Mile Hole &amp; Waldak Irmbal (West Alligator Head) Track</w:t>
      </w:r>
    </w:p>
    <w:p w:rsidR="006D6F9F" w:rsidRPr="006D6F9F" w:rsidRDefault="006D6F9F" w:rsidP="006D6F9F">
      <w:pPr>
        <w:pStyle w:val="BodyText9ptnumbered"/>
        <w:numPr>
          <w:ilvl w:val="1"/>
          <w:numId w:val="29"/>
        </w:numPr>
        <w:spacing w:after="120"/>
        <w:rPr>
          <w:rFonts w:ascii="Arial" w:hAnsi="Arial" w:cs="Arial"/>
        </w:rPr>
      </w:pPr>
      <w:r>
        <w:rPr>
          <w:rFonts w:ascii="Arial" w:hAnsi="Arial" w:cs="Arial"/>
        </w:rPr>
        <w:t>Gubara (Baroalba Springs) Road</w:t>
      </w:r>
      <w:r w:rsidRPr="000E26DF">
        <w:rPr>
          <w:rFonts w:ascii="Arial" w:hAnsi="Arial" w:cs="Arial"/>
        </w:rPr>
        <w:t xml:space="preserve"> </w:t>
      </w:r>
    </w:p>
    <w:p w:rsidR="00521C8C" w:rsidRPr="00A64DD9" w:rsidRDefault="00895E17" w:rsidP="002C763A">
      <w:pPr>
        <w:pStyle w:val="PermitLevel1"/>
        <w:numPr>
          <w:ilvl w:val="0"/>
          <w:numId w:val="21"/>
        </w:numPr>
        <w:spacing w:beforeLines="40" w:afterLines="40"/>
      </w:pPr>
      <w:r>
        <w:t>The permittee must not tow trailers on the Jim Jim Falls and Twin Falls Track anywhere south of the Garnamarr Campground</w:t>
      </w:r>
      <w:r w:rsidR="00521C8C" w:rsidRPr="00A64DD9">
        <w:rPr>
          <w:lang w:val="en-AU"/>
        </w:rPr>
        <w:t>.</w:t>
      </w:r>
    </w:p>
    <w:p w:rsidR="00521C8C" w:rsidRPr="00A64DD9" w:rsidRDefault="00895E17" w:rsidP="00355DCC">
      <w:pPr>
        <w:pStyle w:val="BodyText9ptnumbered"/>
        <w:numPr>
          <w:ilvl w:val="0"/>
          <w:numId w:val="21"/>
        </w:numPr>
        <w:rPr>
          <w:rFonts w:ascii="Arial" w:hAnsi="Arial" w:cs="Arial"/>
        </w:rPr>
      </w:pPr>
      <w:r>
        <w:rPr>
          <w:rFonts w:ascii="Arial" w:hAnsi="Arial" w:cs="Arial"/>
        </w:rPr>
        <w:t>The permittee must not use facilities at Merl, Muirella Park, Mardugal, Garnamarr or Gunlom camping areas unless the applicable camping fees or shower fees have been paid prior to use</w:t>
      </w:r>
      <w:r w:rsidR="00521C8C" w:rsidRPr="00A64DD9">
        <w:rPr>
          <w:rFonts w:ascii="Arial" w:hAnsi="Arial" w:cs="Arial"/>
        </w:rPr>
        <w:t>.</w:t>
      </w:r>
    </w:p>
    <w:p w:rsidR="00521C8C" w:rsidRDefault="00895E17" w:rsidP="00355DCC">
      <w:pPr>
        <w:pStyle w:val="BodyText9ptnumbered"/>
        <w:numPr>
          <w:ilvl w:val="0"/>
          <w:numId w:val="21"/>
        </w:numPr>
        <w:rPr>
          <w:rFonts w:ascii="Arial" w:hAnsi="Arial" w:cs="Arial"/>
        </w:rPr>
      </w:pPr>
      <w:r>
        <w:rPr>
          <w:rFonts w:ascii="Arial" w:hAnsi="Arial" w:cs="Arial"/>
        </w:rPr>
        <w:t>The permittee must hold a current permit issued by the Director for the use for commercial gain of captured images of a Commonwealth reserve, for all the permittee’s promotional material relating to the permitted activity, including pamphlets, brochures and internet material such as web-pages</w:t>
      </w:r>
      <w:r w:rsidR="00521C8C" w:rsidRPr="00A64DD9">
        <w:rPr>
          <w:rFonts w:ascii="Arial" w:hAnsi="Arial" w:cs="Arial"/>
        </w:rPr>
        <w:t>.</w:t>
      </w:r>
    </w:p>
    <w:p w:rsidR="00895E17" w:rsidRDefault="00895E17" w:rsidP="00895E17">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Arial" w:hAnsi="Arial" w:cs="Arial"/>
          <w:sz w:val="18"/>
          <w:szCs w:val="18"/>
        </w:rPr>
      </w:pPr>
      <w:r w:rsidRPr="00BB37EE">
        <w:rPr>
          <w:rFonts w:ascii="Arial" w:hAnsi="Arial" w:cs="Arial"/>
          <w:i/>
          <w:sz w:val="16"/>
          <w:szCs w:val="16"/>
        </w:rPr>
        <w:t xml:space="preserve">Note: </w:t>
      </w:r>
      <w:r w:rsidRPr="00BB37EE">
        <w:rPr>
          <w:rFonts w:ascii="Arial" w:hAnsi="Arial" w:cs="Arial"/>
          <w:i/>
          <w:iCs/>
          <w:sz w:val="16"/>
          <w:szCs w:val="16"/>
        </w:rPr>
        <w:t xml:space="preserve">Permits are required to capture and </w:t>
      </w:r>
      <w:r>
        <w:rPr>
          <w:rFonts w:ascii="Arial" w:hAnsi="Arial" w:cs="Arial"/>
          <w:i/>
          <w:iCs/>
          <w:sz w:val="16"/>
          <w:szCs w:val="16"/>
        </w:rPr>
        <w:t xml:space="preserve">use images for commercial gain. A photography </w:t>
      </w:r>
      <w:r w:rsidRPr="00BB37EE">
        <w:rPr>
          <w:rFonts w:ascii="Arial" w:hAnsi="Arial" w:cs="Arial"/>
          <w:i/>
          <w:iCs/>
          <w:sz w:val="16"/>
          <w:szCs w:val="16"/>
        </w:rPr>
        <w:t xml:space="preserve">permit authorises the use of images included in promotional material submitted with the permit application and approved for use. </w:t>
      </w:r>
      <w:r>
        <w:rPr>
          <w:rFonts w:ascii="Arial" w:hAnsi="Arial" w:cs="Arial"/>
          <w:i/>
          <w:iCs/>
          <w:sz w:val="16"/>
          <w:szCs w:val="16"/>
        </w:rPr>
        <w:t>Y</w:t>
      </w:r>
      <w:r w:rsidRPr="00BB37EE">
        <w:rPr>
          <w:rFonts w:ascii="Arial" w:hAnsi="Arial" w:cs="Arial"/>
          <w:i/>
          <w:iCs/>
          <w:sz w:val="16"/>
          <w:szCs w:val="16"/>
        </w:rPr>
        <w:t xml:space="preserve">ou can obtain an application form at </w:t>
      </w:r>
      <w:hyperlink r:id="rId23" w:history="1">
        <w:r w:rsidR="00B845D4" w:rsidRPr="008D77EB">
          <w:rPr>
            <w:rStyle w:val="Hyperlink"/>
            <w:rFonts w:ascii="Arial" w:hAnsi="Arial" w:cs="Arial"/>
            <w:i/>
            <w:sz w:val="16"/>
            <w:szCs w:val="16"/>
          </w:rPr>
          <w:t>www.environment.gov.au/resource/media-and-artists</w:t>
        </w:r>
      </w:hyperlink>
      <w:r w:rsidR="00B845D4">
        <w:rPr>
          <w:rFonts w:ascii="Arial" w:hAnsi="Arial" w:cs="Arial"/>
          <w:i/>
          <w:sz w:val="16"/>
          <w:szCs w:val="16"/>
        </w:rPr>
        <w:t>.</w:t>
      </w:r>
    </w:p>
    <w:p w:rsidR="00484217" w:rsidRPr="00A100B0" w:rsidRDefault="002A0BED" w:rsidP="00355DCC">
      <w:pPr>
        <w:pStyle w:val="BodyText9ptnumbered"/>
        <w:numPr>
          <w:ilvl w:val="0"/>
          <w:numId w:val="21"/>
        </w:numPr>
        <w:rPr>
          <w:rFonts w:ascii="Arial" w:hAnsi="Arial" w:cs="Arial"/>
        </w:rPr>
      </w:pPr>
      <w:r w:rsidRPr="00A100B0">
        <w:rPr>
          <w:rFonts w:ascii="Arial" w:hAnsi="Arial" w:cs="Arial"/>
          <w:highlight w:val="yellow"/>
        </w:rPr>
        <w:t>FURTHER CONDITIONS MAY BE ADDED</w:t>
      </w:r>
      <w:r w:rsidRPr="00A100B0">
        <w:rPr>
          <w:rFonts w:ascii="Arial" w:hAnsi="Arial" w:cs="Arial"/>
        </w:rPr>
        <w:t>.</w:t>
      </w:r>
    </w:p>
    <w:p w:rsidR="00A44D1C" w:rsidRPr="00A100B0" w:rsidRDefault="00A44D1C"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490FC6" w:rsidRPr="00A100B0" w:rsidRDefault="00490FC6" w:rsidP="006B64E4">
      <w:pPr>
        <w:rPr>
          <w:rFonts w:cs="Arial"/>
          <w:sz w:val="18"/>
          <w:szCs w:val="18"/>
        </w:rPr>
      </w:pPr>
    </w:p>
    <w:p w:rsidR="00490FC6" w:rsidRPr="00A100B0" w:rsidRDefault="00490FC6" w:rsidP="006B64E4">
      <w:pPr>
        <w:rPr>
          <w:rFonts w:cs="Arial"/>
          <w:sz w:val="18"/>
          <w:szCs w:val="18"/>
        </w:rPr>
      </w:pPr>
    </w:p>
    <w:p w:rsidR="00490FC6" w:rsidRPr="00A100B0" w:rsidRDefault="00490FC6" w:rsidP="006B64E4">
      <w:pPr>
        <w:rPr>
          <w:rFonts w:cs="Arial"/>
          <w:sz w:val="18"/>
          <w:szCs w:val="18"/>
        </w:rPr>
      </w:pPr>
    </w:p>
    <w:p w:rsidR="00490FC6" w:rsidRPr="00A100B0" w:rsidRDefault="00490FC6" w:rsidP="006B64E4">
      <w:pPr>
        <w:rPr>
          <w:rFonts w:cs="Arial"/>
          <w:sz w:val="18"/>
          <w:szCs w:val="18"/>
        </w:rPr>
      </w:pPr>
    </w:p>
    <w:p w:rsidR="00490FC6" w:rsidRPr="00A100B0" w:rsidRDefault="00490FC6"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895E17" w:rsidRPr="00A100B0" w:rsidRDefault="00895E17" w:rsidP="006B64E4">
      <w:pPr>
        <w:rPr>
          <w:rFonts w:cs="Arial"/>
          <w:sz w:val="18"/>
          <w:szCs w:val="18"/>
        </w:rPr>
      </w:pPr>
    </w:p>
    <w:p w:rsidR="00521C8C" w:rsidRPr="00A100B0" w:rsidRDefault="00521C8C">
      <w:pPr>
        <w:widowControl/>
        <w:tabs>
          <w:tab w:val="clear" w:pos="2835"/>
        </w:tabs>
        <w:overflowPunct/>
        <w:autoSpaceDE/>
        <w:autoSpaceDN/>
        <w:adjustRightInd/>
        <w:spacing w:before="0" w:after="200" w:line="276" w:lineRule="auto"/>
        <w:textAlignment w:val="auto"/>
        <w:rPr>
          <w:rFonts w:cs="Arial"/>
          <w:sz w:val="18"/>
          <w:szCs w:val="18"/>
        </w:rPr>
      </w:pPr>
    </w:p>
    <w:p w:rsidR="00521C8C" w:rsidRPr="00A100B0" w:rsidRDefault="00521C8C">
      <w:pPr>
        <w:widowControl/>
        <w:tabs>
          <w:tab w:val="clear" w:pos="2835"/>
        </w:tabs>
        <w:overflowPunct/>
        <w:autoSpaceDE/>
        <w:autoSpaceDN/>
        <w:adjustRightInd/>
        <w:spacing w:before="0" w:after="200" w:line="276" w:lineRule="auto"/>
        <w:textAlignment w:val="auto"/>
        <w:rPr>
          <w:rFonts w:cs="Arial"/>
          <w:sz w:val="18"/>
          <w:szCs w:val="18"/>
        </w:rPr>
      </w:pPr>
    </w:p>
    <w:p w:rsidR="00A44D1C" w:rsidRPr="00A100B0" w:rsidRDefault="00A44D1C" w:rsidP="00A44D1C">
      <w:pPr>
        <w:rPr>
          <w:rFonts w:cs="Arial"/>
          <w:sz w:val="18"/>
          <w:szCs w:val="18"/>
        </w:rPr>
        <w:sectPr w:rsidR="00A44D1C" w:rsidRPr="00A100B0" w:rsidSect="002C7610">
          <w:footerReference w:type="first" r:id="rId24"/>
          <w:type w:val="continuous"/>
          <w:pgSz w:w="11907" w:h="16840" w:code="9"/>
          <w:pgMar w:top="62" w:right="708" w:bottom="568" w:left="567" w:header="142" w:footer="205" w:gutter="0"/>
          <w:cols w:num="2" w:space="708"/>
          <w:titlePg/>
          <w:docGrid w:linePitch="360"/>
        </w:sectPr>
      </w:pPr>
    </w:p>
    <w:p w:rsidR="00A100B0" w:rsidRPr="00A100B0" w:rsidRDefault="00A100B0">
      <w:pPr>
        <w:widowControl/>
        <w:tabs>
          <w:tab w:val="clear" w:pos="2835"/>
        </w:tabs>
        <w:overflowPunct/>
        <w:autoSpaceDE/>
        <w:autoSpaceDN/>
        <w:adjustRightInd/>
        <w:spacing w:before="0" w:after="200" w:line="276" w:lineRule="auto"/>
        <w:textAlignment w:val="auto"/>
        <w:rPr>
          <w:rFonts w:cs="Arial"/>
          <w:sz w:val="18"/>
          <w:szCs w:val="18"/>
        </w:rPr>
      </w:pPr>
    </w:p>
    <w:p w:rsidR="00A100B0" w:rsidRPr="00A100B0" w:rsidRDefault="00A100B0">
      <w:pPr>
        <w:widowControl/>
        <w:tabs>
          <w:tab w:val="clear" w:pos="2835"/>
        </w:tabs>
        <w:overflowPunct/>
        <w:autoSpaceDE/>
        <w:autoSpaceDN/>
        <w:adjustRightInd/>
        <w:spacing w:before="0" w:after="200" w:line="276" w:lineRule="auto"/>
        <w:textAlignment w:val="auto"/>
        <w:rPr>
          <w:rFonts w:cs="Arial"/>
          <w:sz w:val="18"/>
          <w:szCs w:val="18"/>
        </w:rPr>
      </w:pPr>
    </w:p>
    <w:p w:rsidR="00A100B0" w:rsidRPr="00A100B0" w:rsidRDefault="00A100B0">
      <w:pPr>
        <w:widowControl/>
        <w:tabs>
          <w:tab w:val="clear" w:pos="2835"/>
        </w:tabs>
        <w:overflowPunct/>
        <w:autoSpaceDE/>
        <w:autoSpaceDN/>
        <w:adjustRightInd/>
        <w:spacing w:before="0" w:after="200" w:line="276" w:lineRule="auto"/>
        <w:textAlignment w:val="auto"/>
        <w:rPr>
          <w:rFonts w:cs="Arial"/>
          <w:sz w:val="18"/>
          <w:szCs w:val="18"/>
        </w:rPr>
      </w:pPr>
    </w:p>
    <w:p w:rsidR="00A100B0" w:rsidRDefault="00A100B0">
      <w:pPr>
        <w:widowControl/>
        <w:tabs>
          <w:tab w:val="clear" w:pos="2835"/>
        </w:tabs>
        <w:overflowPunct/>
        <w:autoSpaceDE/>
        <w:autoSpaceDN/>
        <w:adjustRightInd/>
        <w:spacing w:before="0" w:after="200" w:line="276" w:lineRule="auto"/>
        <w:textAlignment w:val="auto"/>
        <w:rPr>
          <w:rFonts w:cs="Arial"/>
          <w:sz w:val="31"/>
          <w:szCs w:val="31"/>
        </w:rPr>
      </w:pPr>
    </w:p>
    <w:p w:rsidR="00895E17" w:rsidRDefault="00895E17">
      <w:pPr>
        <w:widowControl/>
        <w:tabs>
          <w:tab w:val="clear" w:pos="2835"/>
        </w:tabs>
        <w:overflowPunct/>
        <w:autoSpaceDE/>
        <w:autoSpaceDN/>
        <w:adjustRightInd/>
        <w:spacing w:before="0" w:after="200" w:line="276" w:lineRule="auto"/>
        <w:textAlignment w:val="auto"/>
        <w:rPr>
          <w:rFonts w:cs="Arial"/>
          <w:b/>
          <w:sz w:val="31"/>
          <w:szCs w:val="31"/>
        </w:rPr>
      </w:pPr>
      <w:r>
        <w:rPr>
          <w:rFonts w:cs="Arial"/>
          <w:sz w:val="31"/>
          <w:szCs w:val="31"/>
        </w:rPr>
        <w:br w:type="page"/>
      </w:r>
    </w:p>
    <w:p w:rsidR="00895E17" w:rsidRDefault="00895E17" w:rsidP="00D6669E">
      <w:pPr>
        <w:pStyle w:val="Heading3"/>
        <w:tabs>
          <w:tab w:val="clear" w:pos="340"/>
          <w:tab w:val="clear" w:pos="2835"/>
        </w:tabs>
        <w:spacing w:before="0" w:beforeAutospacing="0" w:after="0"/>
        <w:jc w:val="left"/>
        <w:rPr>
          <w:rFonts w:ascii="Arial" w:hAnsi="Arial" w:cs="Arial"/>
          <w:sz w:val="31"/>
          <w:szCs w:val="31"/>
        </w:rPr>
        <w:sectPr w:rsidR="00895E17" w:rsidSect="00895E17">
          <w:footerReference w:type="default" r:id="rId25"/>
          <w:type w:val="continuous"/>
          <w:pgSz w:w="11907" w:h="16840" w:code="9"/>
          <w:pgMar w:top="709" w:right="1134" w:bottom="426" w:left="1134" w:header="284" w:footer="206" w:gutter="0"/>
          <w:cols w:num="2" w:space="737"/>
        </w:sectPr>
      </w:pPr>
    </w:p>
    <w:p w:rsidR="00D6669E" w:rsidRPr="00C63DE5" w:rsidRDefault="00071D38" w:rsidP="00916374">
      <w:pPr>
        <w:pStyle w:val="Heading3"/>
        <w:tabs>
          <w:tab w:val="clear" w:pos="340"/>
          <w:tab w:val="clear" w:pos="2835"/>
        </w:tabs>
        <w:spacing w:before="240" w:beforeAutospacing="0" w:after="0"/>
        <w:jc w:val="left"/>
        <w:rPr>
          <w:rFonts w:ascii="Arial" w:hAnsi="Arial" w:cs="Arial"/>
          <w:sz w:val="31"/>
          <w:szCs w:val="31"/>
        </w:rPr>
      </w:pPr>
      <w:r w:rsidRPr="00071D38">
        <w:rPr>
          <w:rFonts w:ascii="Arial" w:hAnsi="Arial" w:cs="Arial"/>
          <w:noProof/>
          <w:sz w:val="16"/>
          <w:szCs w:val="16"/>
          <w:lang w:eastAsia="en-AU"/>
        </w:rPr>
        <w:lastRenderedPageBreak/>
        <w:pict>
          <v:shapetype id="_x0000_t202" coordsize="21600,21600" o:spt="202" path="m,l,21600r21600,l21600,xe">
            <v:stroke joinstyle="miter"/>
            <v:path gradientshapeok="t" o:connecttype="rect"/>
          </v:shapetype>
          <v:shape id="_x0000_s1069" type="#_x0000_t202" style="position:absolute;margin-left:322.75pt;margin-top:15.25pt;width:162pt;height:61.9pt;z-index:251682816;mso-position-horizontal-relative:text;mso-position-vertical-relative:text" filled="f" stroked="f">
            <v:textbox style="mso-next-textbox:#_x0000_s1069" inset=".5mm,.3mm,.5mm,.3mm">
              <w:txbxContent>
                <w:p w:rsidR="00B328FA" w:rsidRDefault="00B328FA" w:rsidP="00834BD7">
                  <w:pPr>
                    <w:spacing w:after="20"/>
                    <w:jc w:val="right"/>
                    <w:rPr>
                      <w:b/>
                      <w:sz w:val="16"/>
                      <w:szCs w:val="16"/>
                    </w:rPr>
                  </w:pPr>
                  <w:smartTag w:uri="urn:schemas-microsoft-com:office:smarttags" w:element="PersonName">
                    <w:smartTag w:uri="urn:schemas-microsoft-com:office:smarttags" w:element="place">
                      <w:smartTag w:uri="urn:schemas-microsoft-com:office:smarttags" w:element="PlaceName">
                        <w:r>
                          <w:rPr>
                            <w:b/>
                            <w:sz w:val="16"/>
                            <w:szCs w:val="16"/>
                          </w:rPr>
                          <w:t>Kakadu</w:t>
                        </w:r>
                      </w:smartTag>
                      <w:r>
                        <w:rPr>
                          <w:b/>
                          <w:sz w:val="16"/>
                          <w:szCs w:val="16"/>
                        </w:rPr>
                        <w:t xml:space="preserve"> </w:t>
                      </w:r>
                      <w:smartTag w:uri="urn:schemas-microsoft-com:office:smarttags" w:element="PlaceType">
                        <w:r>
                          <w:rPr>
                            <w:b/>
                            <w:sz w:val="16"/>
                            <w:szCs w:val="16"/>
                          </w:rPr>
                          <w:t>National Park</w:t>
                        </w:r>
                      </w:smartTag>
                    </w:smartTag>
                  </w:smartTag>
                </w:p>
                <w:p w:rsidR="00B328FA" w:rsidRDefault="00B328FA" w:rsidP="00834BD7">
                  <w:pPr>
                    <w:spacing w:before="0" w:after="20"/>
                    <w:jc w:val="right"/>
                    <w:rPr>
                      <w:b/>
                      <w:sz w:val="16"/>
                      <w:szCs w:val="16"/>
                    </w:rPr>
                  </w:pPr>
                  <w:r>
                    <w:rPr>
                      <w:b/>
                      <w:sz w:val="16"/>
                      <w:szCs w:val="16"/>
                    </w:rPr>
                    <w:t>Permits Officer</w:t>
                  </w:r>
                </w:p>
                <w:p w:rsidR="00B328FA" w:rsidRDefault="00B328FA" w:rsidP="00834BD7">
                  <w:pPr>
                    <w:spacing w:before="0" w:after="20"/>
                    <w:jc w:val="right"/>
                    <w:rPr>
                      <w:sz w:val="16"/>
                      <w:szCs w:val="16"/>
                    </w:rPr>
                  </w:pPr>
                  <w:r>
                    <w:rPr>
                      <w:sz w:val="16"/>
                      <w:szCs w:val="16"/>
                    </w:rPr>
                    <w:sym w:font="Wingdings" w:char="F028"/>
                  </w:r>
                  <w:r>
                    <w:rPr>
                      <w:sz w:val="16"/>
                      <w:szCs w:val="16"/>
                    </w:rPr>
                    <w:t xml:space="preserve"> 08 8938 1140 Fax: 08 8938 1117</w:t>
                  </w:r>
                </w:p>
                <w:p w:rsidR="00B328FA" w:rsidRDefault="00B328FA" w:rsidP="00834BD7">
                  <w:pPr>
                    <w:spacing w:before="0" w:after="20"/>
                    <w:jc w:val="right"/>
                    <w:rPr>
                      <w:sz w:val="16"/>
                      <w:szCs w:val="16"/>
                    </w:rPr>
                  </w:pPr>
                  <w:r>
                    <w:rPr>
                      <w:sz w:val="16"/>
                      <w:szCs w:val="16"/>
                    </w:rPr>
                    <w:sym w:font="Wingdings" w:char="F038"/>
                  </w:r>
                  <w:r>
                    <w:rPr>
                      <w:sz w:val="16"/>
                      <w:szCs w:val="16"/>
                    </w:rPr>
                    <w:t xml:space="preserve"> </w:t>
                  </w:r>
                  <w:hyperlink r:id="rId26" w:history="1">
                    <w:r>
                      <w:rPr>
                        <w:rStyle w:val="Hyperlink"/>
                        <w:sz w:val="16"/>
                        <w:szCs w:val="16"/>
                      </w:rPr>
                      <w:t>kakadu.permits@environment.gov.au</w:t>
                    </w:r>
                  </w:hyperlink>
                </w:p>
                <w:p w:rsidR="00B328FA" w:rsidRDefault="00B328FA" w:rsidP="00834BD7">
                  <w:pPr>
                    <w:spacing w:before="0" w:after="360"/>
                    <w:jc w:val="right"/>
                    <w:rPr>
                      <w:sz w:val="16"/>
                      <w:szCs w:val="16"/>
                    </w:rPr>
                  </w:pPr>
                  <w:r>
                    <w:rPr>
                      <w:sz w:val="16"/>
                      <w:szCs w:val="16"/>
                    </w:rPr>
                    <w:sym w:font="Wingdings" w:char="F02A"/>
                  </w:r>
                  <w:r>
                    <w:rPr>
                      <w:sz w:val="16"/>
                      <w:szCs w:val="16"/>
                    </w:rPr>
                    <w:t xml:space="preserve"> </w:t>
                  </w:r>
                  <w:smartTag w:uri="urn:schemas-microsoft-com:office:smarttags" w:element="address">
                    <w:smartTag w:uri="urn:schemas-microsoft-com:office:smarttags" w:element="Street">
                      <w:r>
                        <w:rPr>
                          <w:sz w:val="16"/>
                          <w:szCs w:val="16"/>
                        </w:rPr>
                        <w:t>PO Box</w:t>
                      </w:r>
                    </w:smartTag>
                    <w:r>
                      <w:rPr>
                        <w:sz w:val="16"/>
                        <w:szCs w:val="16"/>
                      </w:rPr>
                      <w:t xml:space="preserve"> 71</w:t>
                    </w:r>
                  </w:smartTag>
                  <w:r>
                    <w:rPr>
                      <w:sz w:val="16"/>
                      <w:szCs w:val="16"/>
                    </w:rPr>
                    <w:t>, Jabiru NT 0886</w:t>
                  </w:r>
                </w:p>
              </w:txbxContent>
            </v:textbox>
          </v:shape>
        </w:pict>
      </w:r>
      <w:r w:rsidR="00916374">
        <w:rPr>
          <w:rFonts w:ascii="Arial" w:hAnsi="Arial" w:cs="Arial"/>
          <w:noProof/>
          <w:sz w:val="31"/>
          <w:szCs w:val="31"/>
          <w:lang w:eastAsia="en-AU"/>
        </w:rPr>
        <w:drawing>
          <wp:anchor distT="0" distB="0" distL="114300" distR="114300" simplePos="0" relativeHeight="251681792" behindDoc="1" locked="0" layoutInCell="1" allowOverlap="1">
            <wp:simplePos x="0" y="0"/>
            <wp:positionH relativeFrom="column">
              <wp:posOffset>132715</wp:posOffset>
            </wp:positionH>
            <wp:positionV relativeFrom="paragraph">
              <wp:posOffset>41910</wp:posOffset>
            </wp:positionV>
            <wp:extent cx="5810885" cy="1031240"/>
            <wp:effectExtent l="19050" t="0" r="0" b="0"/>
            <wp:wrapTight wrapText="bothSides">
              <wp:wrapPolygon edited="0">
                <wp:start x="-71" y="0"/>
                <wp:lineTo x="-71" y="21148"/>
                <wp:lineTo x="21598" y="21148"/>
                <wp:lineTo x="21598" y="0"/>
                <wp:lineTo x="-71" y="0"/>
              </wp:wrapPolygon>
            </wp:wrapTight>
            <wp:docPr id="2" name="Picture 1" descr="kakadu-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kadu-logos"/>
                    <pic:cNvPicPr>
                      <a:picLocks noChangeAspect="1" noChangeArrowheads="1"/>
                    </pic:cNvPicPr>
                  </pic:nvPicPr>
                  <pic:blipFill>
                    <a:blip r:embed="rId8" cstate="print"/>
                    <a:srcRect/>
                    <a:stretch>
                      <a:fillRect/>
                    </a:stretch>
                  </pic:blipFill>
                  <pic:spPr bwMode="auto">
                    <a:xfrm>
                      <a:off x="0" y="0"/>
                      <a:ext cx="5810885" cy="1031240"/>
                    </a:xfrm>
                    <a:prstGeom prst="rect">
                      <a:avLst/>
                    </a:prstGeom>
                    <a:noFill/>
                    <a:ln w="9525">
                      <a:noFill/>
                      <a:miter lim="800000"/>
                      <a:headEnd/>
                      <a:tailEnd/>
                    </a:ln>
                  </pic:spPr>
                </pic:pic>
              </a:graphicData>
            </a:graphic>
          </wp:anchor>
        </w:drawing>
      </w:r>
      <w:r w:rsidR="00D6669E" w:rsidRPr="00C63DE5">
        <w:rPr>
          <w:rFonts w:ascii="Arial" w:hAnsi="Arial" w:cs="Arial"/>
          <w:sz w:val="31"/>
          <w:szCs w:val="31"/>
        </w:rPr>
        <w:t>PERMIT APPLICATION FORM</w:t>
      </w:r>
    </w:p>
    <w:p w:rsidR="00D6669E" w:rsidRPr="00C63DE5" w:rsidRDefault="00B24B3C" w:rsidP="00D6669E">
      <w:pPr>
        <w:pStyle w:val="Heading3"/>
        <w:tabs>
          <w:tab w:val="clear" w:pos="340"/>
          <w:tab w:val="left" w:pos="0"/>
          <w:tab w:val="right" w:pos="9922"/>
        </w:tabs>
        <w:spacing w:before="0" w:beforeAutospacing="0" w:after="0"/>
        <w:jc w:val="left"/>
        <w:rPr>
          <w:rFonts w:ascii="Arial" w:hAnsi="Arial" w:cs="Arial"/>
          <w:color w:val="000000"/>
          <w:sz w:val="21"/>
          <w:szCs w:val="21"/>
        </w:rPr>
      </w:pPr>
      <w:r w:rsidRPr="00C63DE5">
        <w:rPr>
          <w:rFonts w:ascii="Arial" w:hAnsi="Arial" w:cs="Arial"/>
        </w:rPr>
        <w:t>OTHER ACTIVITIES</w:t>
      </w:r>
    </w:p>
    <w:p w:rsidR="00D6669E" w:rsidRPr="00C63DE5" w:rsidRDefault="00D6669E" w:rsidP="00D6669E">
      <w:pPr>
        <w:tabs>
          <w:tab w:val="clear" w:pos="2835"/>
          <w:tab w:val="left" w:pos="900"/>
          <w:tab w:val="right" w:pos="1080"/>
        </w:tabs>
        <w:spacing w:before="60"/>
        <w:rPr>
          <w:rFonts w:cs="Arial"/>
          <w:i/>
          <w:color w:val="000000"/>
          <w:sz w:val="20"/>
        </w:rPr>
      </w:pPr>
      <w:r w:rsidRPr="00C63DE5">
        <w:rPr>
          <w:rFonts w:cs="Arial"/>
          <w:i/>
          <w:color w:val="000000"/>
          <w:sz w:val="20"/>
        </w:rPr>
        <w:t xml:space="preserve">Please allow a minimum of </w:t>
      </w:r>
      <w:r w:rsidR="005911B1">
        <w:rPr>
          <w:rFonts w:cs="Arial"/>
          <w:i/>
          <w:color w:val="000000"/>
          <w:sz w:val="20"/>
          <w:u w:val="single"/>
        </w:rPr>
        <w:t>2</w:t>
      </w:r>
      <w:r w:rsidR="002E6824">
        <w:rPr>
          <w:rFonts w:cs="Arial"/>
          <w:i/>
          <w:color w:val="000000"/>
          <w:sz w:val="20"/>
          <w:u w:val="single"/>
        </w:rPr>
        <w:t>8</w:t>
      </w:r>
      <w:r w:rsidRPr="00C63DE5">
        <w:rPr>
          <w:rFonts w:cs="Arial"/>
          <w:i/>
          <w:color w:val="000000"/>
          <w:sz w:val="20"/>
          <w:u w:val="single"/>
        </w:rPr>
        <w:t xml:space="preserve"> days</w:t>
      </w:r>
      <w:r w:rsidRPr="00C63DE5">
        <w:rPr>
          <w:rFonts w:cs="Arial"/>
          <w:i/>
          <w:color w:val="000000"/>
          <w:sz w:val="20"/>
        </w:rPr>
        <w:t xml:space="preserve"> for your permit to be processed.</w:t>
      </w:r>
    </w:p>
    <w:p w:rsidR="00053037" w:rsidRPr="00916374" w:rsidRDefault="00D6669E" w:rsidP="00916374">
      <w:pPr>
        <w:tabs>
          <w:tab w:val="clear" w:pos="2835"/>
          <w:tab w:val="left" w:pos="900"/>
          <w:tab w:val="right" w:pos="1080"/>
        </w:tabs>
        <w:spacing w:before="60" w:after="120"/>
        <w:rPr>
          <w:rFonts w:cs="Arial"/>
          <w:i/>
          <w:color w:val="000000"/>
          <w:sz w:val="20"/>
        </w:rPr>
      </w:pPr>
      <w:r w:rsidRPr="00C63DE5">
        <w:rPr>
          <w:rFonts w:cs="Arial"/>
          <w:i/>
          <w:color w:val="000000"/>
          <w:sz w:val="20"/>
        </w:rPr>
        <w:t>Please ensure the information is legible.</w:t>
      </w:r>
    </w:p>
    <w:tbl>
      <w:tblPr>
        <w:tblStyle w:val="TableGrid"/>
        <w:tblW w:w="9889" w:type="dxa"/>
        <w:tblLayout w:type="fixed"/>
        <w:tblLook w:val="04A0"/>
      </w:tblPr>
      <w:tblGrid>
        <w:gridCol w:w="812"/>
        <w:gridCol w:w="421"/>
        <w:gridCol w:w="132"/>
        <w:gridCol w:w="155"/>
        <w:gridCol w:w="400"/>
        <w:gridCol w:w="10"/>
        <w:gridCol w:w="21"/>
        <w:gridCol w:w="406"/>
        <w:gridCol w:w="439"/>
        <w:gridCol w:w="126"/>
        <w:gridCol w:w="342"/>
        <w:gridCol w:w="813"/>
        <w:gridCol w:w="415"/>
        <w:gridCol w:w="288"/>
        <w:gridCol w:w="133"/>
        <w:gridCol w:w="130"/>
        <w:gridCol w:w="10"/>
        <w:gridCol w:w="859"/>
        <w:gridCol w:w="642"/>
        <w:gridCol w:w="45"/>
        <w:gridCol w:w="10"/>
        <w:gridCol w:w="1135"/>
        <w:gridCol w:w="12"/>
        <w:gridCol w:w="257"/>
        <w:gridCol w:w="1876"/>
      </w:tblGrid>
      <w:tr w:rsidR="00E95419" w:rsidRPr="00C63DE5" w:rsidTr="00B328FA">
        <w:tc>
          <w:tcPr>
            <w:tcW w:w="9889" w:type="dxa"/>
            <w:gridSpan w:val="25"/>
            <w:tcBorders>
              <w:bottom w:val="single" w:sz="4" w:space="0" w:color="auto"/>
            </w:tcBorders>
            <w:shd w:val="clear" w:color="auto" w:fill="DAEEF3" w:themeFill="accent5" w:themeFillTint="33"/>
            <w:vAlign w:val="center"/>
          </w:tcPr>
          <w:p w:rsidR="00E95419" w:rsidRPr="00C63DE5" w:rsidRDefault="00E95419" w:rsidP="00C47D8E">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C63DE5">
              <w:rPr>
                <w:rFonts w:cs="Arial"/>
                <w:b/>
                <w:color w:val="000000"/>
                <w:sz w:val="24"/>
                <w:szCs w:val="24"/>
              </w:rPr>
              <w:t xml:space="preserve">Details of </w:t>
            </w:r>
            <w:r w:rsidR="00CA0167" w:rsidRPr="00C63DE5">
              <w:rPr>
                <w:rFonts w:cs="Arial"/>
                <w:b/>
                <w:color w:val="000000"/>
                <w:sz w:val="24"/>
                <w:szCs w:val="24"/>
              </w:rPr>
              <w:t>Proposed Permit Holder</w:t>
            </w:r>
          </w:p>
        </w:tc>
      </w:tr>
      <w:tr w:rsidR="00B328FA" w:rsidRPr="00746F53" w:rsidTr="00B328FA">
        <w:tc>
          <w:tcPr>
            <w:tcW w:w="9889" w:type="dxa"/>
            <w:gridSpan w:val="25"/>
            <w:tcBorders>
              <w:top w:val="single" w:sz="4" w:space="0" w:color="auto"/>
              <w:bottom w:val="nil"/>
            </w:tcBorders>
            <w:vAlign w:val="center"/>
          </w:tcPr>
          <w:p w:rsidR="00B328FA" w:rsidRPr="00C63DE5" w:rsidRDefault="00B328FA" w:rsidP="00B328FA">
            <w:pPr>
              <w:widowControl/>
              <w:tabs>
                <w:tab w:val="clear" w:pos="2835"/>
              </w:tabs>
              <w:overflowPunct/>
              <w:autoSpaceDE/>
              <w:autoSpaceDN/>
              <w:adjustRightInd/>
              <w:spacing w:after="60" w:line="276" w:lineRule="auto"/>
              <w:ind w:left="426" w:right="284"/>
              <w:textAlignment w:val="auto"/>
              <w:rPr>
                <w:rFonts w:cs="Arial"/>
                <w:b/>
                <w:color w:val="000000"/>
                <w:szCs w:val="22"/>
              </w:rPr>
            </w:pPr>
            <w:r w:rsidRPr="0001108E">
              <w:rPr>
                <w:sz w:val="16"/>
                <w:szCs w:val="16"/>
              </w:rPr>
              <w:t>The Director of National Parks is</w:t>
            </w:r>
            <w:r w:rsidRPr="0001108E">
              <w:rPr>
                <w:color w:val="00B050"/>
                <w:sz w:val="16"/>
                <w:szCs w:val="16"/>
              </w:rPr>
              <w:t xml:space="preserve"> </w:t>
            </w:r>
            <w:r w:rsidRPr="0001108E">
              <w:rPr>
                <w:sz w:val="16"/>
                <w:szCs w:val="16"/>
              </w:rPr>
              <w:t xml:space="preserve">authorised to collect the personal information requested in this form under the </w:t>
            </w:r>
            <w:r w:rsidRPr="0001108E">
              <w:rPr>
                <w:i/>
                <w:iCs/>
                <w:sz w:val="16"/>
                <w:szCs w:val="16"/>
              </w:rPr>
              <w:t>Environment Protection and Biodiversity Conservation Regulations 2000</w:t>
            </w:r>
            <w:r w:rsidRPr="0001108E">
              <w:rPr>
                <w:sz w:val="16"/>
                <w:szCs w:val="16"/>
              </w:rPr>
              <w:t xml:space="preserve">. This information is used to assess permit applications and manage activities within Commonwealth reserves. A full Privacy Notice, the Director's Privacy Policy and details on who to contact if you have a concern about your personal information are available at </w:t>
            </w:r>
            <w:hyperlink r:id="rId27" w:history="1">
              <w:r w:rsidRPr="0001108E">
                <w:rPr>
                  <w:rStyle w:val="Hyperlink"/>
                  <w:sz w:val="16"/>
                  <w:szCs w:val="16"/>
                </w:rPr>
                <w:t>www.environment.gov.au/node/35979</w:t>
              </w:r>
            </w:hyperlink>
            <w:r w:rsidRPr="0001108E">
              <w:rPr>
                <w:sz w:val="16"/>
                <w:szCs w:val="16"/>
              </w:rPr>
              <w:t>.</w:t>
            </w:r>
          </w:p>
        </w:tc>
      </w:tr>
      <w:tr w:rsidR="00DE5CA3" w:rsidRPr="00C63DE5" w:rsidTr="00B328FA">
        <w:tc>
          <w:tcPr>
            <w:tcW w:w="9889" w:type="dxa"/>
            <w:gridSpan w:val="25"/>
            <w:tcBorders>
              <w:bottom w:val="nil"/>
            </w:tcBorders>
            <w:vAlign w:val="center"/>
          </w:tcPr>
          <w:p w:rsidR="00DE5CA3" w:rsidRPr="00C63DE5" w:rsidRDefault="001A38C7" w:rsidP="00B60A31">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color w:val="000000"/>
                <w:sz w:val="22"/>
                <w:szCs w:val="22"/>
              </w:rPr>
              <w:t xml:space="preserve">1. </w:t>
            </w:r>
            <w:r w:rsidR="00B60A31" w:rsidRPr="00C63DE5">
              <w:rPr>
                <w:rFonts w:cs="Arial"/>
                <w:b/>
                <w:color w:val="000000"/>
                <w:sz w:val="22"/>
                <w:szCs w:val="22"/>
              </w:rPr>
              <w:t>Has</w:t>
            </w:r>
            <w:r w:rsidRPr="00C63DE5">
              <w:rPr>
                <w:rFonts w:cs="Arial"/>
                <w:b/>
                <w:color w:val="000000"/>
                <w:sz w:val="22"/>
                <w:szCs w:val="22"/>
              </w:rPr>
              <w:t xml:space="preserve"> the proposed permit holder </w:t>
            </w:r>
            <w:r w:rsidR="00B60A31" w:rsidRPr="00C63DE5">
              <w:rPr>
                <w:rFonts w:cs="Arial"/>
                <w:b/>
                <w:color w:val="000000"/>
                <w:sz w:val="22"/>
                <w:szCs w:val="22"/>
              </w:rPr>
              <w:t>previous held</w:t>
            </w:r>
            <w:r w:rsidRPr="00C63DE5">
              <w:rPr>
                <w:rFonts w:cs="Arial"/>
                <w:b/>
                <w:color w:val="000000"/>
                <w:sz w:val="22"/>
                <w:szCs w:val="22"/>
              </w:rPr>
              <w:t xml:space="preserve"> a permit for the activity?</w:t>
            </w:r>
            <w:r w:rsidR="00CD38CA" w:rsidRPr="00C63DE5">
              <w:rPr>
                <w:rFonts w:cs="Arial"/>
                <w:b/>
                <w:color w:val="000000"/>
                <w:sz w:val="22"/>
                <w:szCs w:val="22"/>
              </w:rPr>
              <w:t xml:space="preserve"> </w:t>
            </w:r>
          </w:p>
        </w:tc>
      </w:tr>
      <w:tr w:rsidR="00CD38CA" w:rsidRPr="00C63DE5" w:rsidTr="00B328FA">
        <w:tc>
          <w:tcPr>
            <w:tcW w:w="9889" w:type="dxa"/>
            <w:gridSpan w:val="25"/>
            <w:tcBorders>
              <w:top w:val="nil"/>
              <w:bottom w:val="single" w:sz="4" w:space="0" w:color="auto"/>
            </w:tcBorders>
            <w:vAlign w:val="center"/>
          </w:tcPr>
          <w:p w:rsidR="00CD38CA" w:rsidRPr="00C63DE5" w:rsidRDefault="00071D38" w:rsidP="00B328FA">
            <w:pPr>
              <w:widowControl/>
              <w:tabs>
                <w:tab w:val="clear" w:pos="2835"/>
              </w:tabs>
              <w:overflowPunct/>
              <w:autoSpaceDE/>
              <w:autoSpaceDN/>
              <w:adjustRightInd/>
              <w:spacing w:after="60" w:line="276" w:lineRule="auto"/>
              <w:ind w:left="284"/>
              <w:textAlignment w:val="auto"/>
              <w:rPr>
                <w:rFonts w:cs="Arial"/>
                <w:color w:val="000000"/>
              </w:rPr>
            </w:pPr>
            <w:r w:rsidRPr="00C63DE5">
              <w:rPr>
                <w:rFonts w:cs="Arial"/>
                <w:color w:val="000000"/>
              </w:rPr>
              <w:fldChar w:fldCharType="begin">
                <w:ffData>
                  <w:name w:val="Check32"/>
                  <w:enabled/>
                  <w:calcOnExit w:val="0"/>
                  <w:checkBox>
                    <w:sizeAuto/>
                    <w:default w:val="0"/>
                    <w:checked w:val="0"/>
                  </w:checkBox>
                </w:ffData>
              </w:fldChar>
            </w:r>
            <w:bookmarkStart w:id="4" w:name="Check32"/>
            <w:r w:rsidR="006E522A"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bookmarkEnd w:id="4"/>
            <w:r w:rsidR="006E522A" w:rsidRPr="00C63DE5">
              <w:rPr>
                <w:rFonts w:cs="Arial"/>
                <w:color w:val="000000"/>
              </w:rPr>
              <w:t xml:space="preserve"> No   </w:t>
            </w:r>
            <w:r w:rsidR="009D7C41" w:rsidRPr="00C63DE5">
              <w:rPr>
                <w:rFonts w:cs="Arial"/>
                <w:color w:val="000000"/>
              </w:rPr>
              <w:t xml:space="preserve"> </w:t>
            </w:r>
            <w:r w:rsidRPr="00C63DE5">
              <w:rPr>
                <w:rFonts w:cs="Arial"/>
                <w:color w:val="000000"/>
              </w:rPr>
              <w:fldChar w:fldCharType="begin">
                <w:ffData>
                  <w:name w:val="Check33"/>
                  <w:enabled/>
                  <w:calcOnExit w:val="0"/>
                  <w:checkBox>
                    <w:sizeAuto/>
                    <w:default w:val="0"/>
                    <w:checked w:val="0"/>
                  </w:checkBox>
                </w:ffData>
              </w:fldChar>
            </w:r>
            <w:bookmarkStart w:id="5" w:name="Check33"/>
            <w:r w:rsidR="006E522A" w:rsidRPr="00C63DE5">
              <w:rPr>
                <w:rFonts w:cs="Arial"/>
                <w:color w:val="000000"/>
              </w:rPr>
              <w:instrText xml:space="preserve"> FORMCHECKBOX </w:instrText>
            </w:r>
            <w:r>
              <w:rPr>
                <w:rFonts w:cs="Arial"/>
                <w:color w:val="000000"/>
              </w:rPr>
            </w:r>
            <w:r>
              <w:rPr>
                <w:rFonts w:cs="Arial"/>
                <w:color w:val="000000"/>
              </w:rPr>
              <w:fldChar w:fldCharType="separate"/>
            </w:r>
            <w:r w:rsidRPr="00C63DE5">
              <w:rPr>
                <w:rFonts w:cs="Arial"/>
                <w:color w:val="000000"/>
              </w:rPr>
              <w:fldChar w:fldCharType="end"/>
            </w:r>
            <w:bookmarkEnd w:id="5"/>
            <w:r w:rsidR="006E522A" w:rsidRPr="00C63DE5">
              <w:rPr>
                <w:rFonts w:cs="Arial"/>
                <w:color w:val="000000"/>
              </w:rPr>
              <w:t xml:space="preserve"> Yes</w:t>
            </w:r>
            <w:r w:rsidR="00CD38CA" w:rsidRPr="00C63DE5">
              <w:rPr>
                <w:rFonts w:cs="Arial"/>
                <w:color w:val="000000"/>
              </w:rPr>
              <w:t xml:space="preserve"> </w:t>
            </w:r>
            <w:r w:rsidR="006E522A" w:rsidRPr="00C63DE5">
              <w:rPr>
                <w:rFonts w:cs="Arial"/>
                <w:color w:val="000000"/>
              </w:rPr>
              <w:t xml:space="preserve"> </w:t>
            </w:r>
            <w:r w:rsidR="00775B84" w:rsidRPr="00C63DE5">
              <w:rPr>
                <w:rFonts w:cs="Arial"/>
                <w:color w:val="000000"/>
              </w:rPr>
              <w:t xml:space="preserve">                 </w:t>
            </w:r>
            <w:r w:rsidR="00CD38CA" w:rsidRPr="00C63DE5">
              <w:rPr>
                <w:rFonts w:cs="Arial"/>
                <w:color w:val="000000"/>
              </w:rPr>
              <w:t xml:space="preserve">If yes, what is the permit number </w:t>
            </w:r>
            <w:r w:rsidRPr="00C63DE5">
              <w:rPr>
                <w:rFonts w:cs="Arial"/>
                <w:color w:val="000000"/>
              </w:rPr>
              <w:fldChar w:fldCharType="begin">
                <w:ffData>
                  <w:name w:val="Text137"/>
                  <w:enabled/>
                  <w:calcOnExit w:val="0"/>
                  <w:textInput/>
                </w:ffData>
              </w:fldChar>
            </w:r>
            <w:r w:rsidR="00CD38CA"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CD38CA" w:rsidRPr="00C63DE5">
              <w:rPr>
                <w:rFonts w:cs="Arial"/>
                <w:noProof/>
                <w:color w:val="000000"/>
              </w:rPr>
              <w:t> </w:t>
            </w:r>
            <w:r w:rsidR="00CD38CA" w:rsidRPr="00C63DE5">
              <w:rPr>
                <w:rFonts w:cs="Arial"/>
                <w:noProof/>
                <w:color w:val="000000"/>
              </w:rPr>
              <w:t> </w:t>
            </w:r>
            <w:r w:rsidR="00CD38CA" w:rsidRPr="00C63DE5">
              <w:rPr>
                <w:rFonts w:cs="Arial"/>
                <w:noProof/>
                <w:color w:val="000000"/>
              </w:rPr>
              <w:t> </w:t>
            </w:r>
            <w:r w:rsidR="00CD38CA" w:rsidRPr="00C63DE5">
              <w:rPr>
                <w:rFonts w:cs="Arial"/>
                <w:noProof/>
                <w:color w:val="000000"/>
              </w:rPr>
              <w:t> </w:t>
            </w:r>
            <w:r w:rsidR="00CD38CA" w:rsidRPr="00C63DE5">
              <w:rPr>
                <w:rFonts w:cs="Arial"/>
                <w:noProof/>
                <w:color w:val="000000"/>
              </w:rPr>
              <w:t> </w:t>
            </w:r>
            <w:r w:rsidRPr="00C63DE5">
              <w:rPr>
                <w:rFonts w:cs="Arial"/>
                <w:color w:val="000000"/>
              </w:rPr>
              <w:fldChar w:fldCharType="end"/>
            </w:r>
          </w:p>
        </w:tc>
      </w:tr>
      <w:tr w:rsidR="00CA0167" w:rsidRPr="00C63DE5" w:rsidTr="00B328FA">
        <w:tc>
          <w:tcPr>
            <w:tcW w:w="9889" w:type="dxa"/>
            <w:gridSpan w:val="25"/>
            <w:tcBorders>
              <w:top w:val="single" w:sz="4" w:space="0" w:color="auto"/>
              <w:bottom w:val="nil"/>
            </w:tcBorders>
            <w:vAlign w:val="center"/>
          </w:tcPr>
          <w:p w:rsidR="00CA0167" w:rsidRPr="00C63DE5" w:rsidRDefault="001A38C7"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color w:val="000000"/>
                <w:sz w:val="22"/>
                <w:szCs w:val="22"/>
              </w:rPr>
              <w:t>2</w:t>
            </w:r>
            <w:r w:rsidR="00CA0167" w:rsidRPr="00C63DE5">
              <w:rPr>
                <w:rFonts w:cs="Arial"/>
                <w:b/>
                <w:color w:val="000000"/>
                <w:sz w:val="22"/>
                <w:szCs w:val="22"/>
              </w:rPr>
              <w:t xml:space="preserve">. Name of proposed permit holder </w:t>
            </w:r>
            <w:r w:rsidR="005F4E78" w:rsidRPr="00C63DE5">
              <w:rPr>
                <w:rFonts w:cs="Arial"/>
                <w:color w:val="000000"/>
                <w:sz w:val="22"/>
                <w:szCs w:val="22"/>
              </w:rPr>
              <w:t>(If more than 1, attach their details on separate sheet)</w:t>
            </w:r>
          </w:p>
        </w:tc>
      </w:tr>
      <w:tr w:rsidR="0093135F" w:rsidRPr="00C63DE5" w:rsidTr="00916374">
        <w:tc>
          <w:tcPr>
            <w:tcW w:w="1365" w:type="dxa"/>
            <w:gridSpan w:val="3"/>
            <w:tcBorders>
              <w:top w:val="nil"/>
              <w:left w:val="single" w:sz="4" w:space="0" w:color="auto"/>
              <w:bottom w:val="single" w:sz="4" w:space="0" w:color="auto"/>
              <w:right w:val="nil"/>
            </w:tcBorders>
            <w:vAlign w:val="center"/>
          </w:tcPr>
          <w:p w:rsidR="0093135F" w:rsidRPr="00C63DE5" w:rsidRDefault="0093135F"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Full Name</w:t>
            </w:r>
          </w:p>
        </w:tc>
        <w:tc>
          <w:tcPr>
            <w:tcW w:w="8524" w:type="dxa"/>
            <w:gridSpan w:val="22"/>
            <w:tcBorders>
              <w:top w:val="nil"/>
              <w:left w:val="nil"/>
              <w:bottom w:val="single" w:sz="4" w:space="0" w:color="auto"/>
              <w:right w:val="single" w:sz="4" w:space="0" w:color="auto"/>
            </w:tcBorders>
            <w:vAlign w:val="center"/>
          </w:tcPr>
          <w:p w:rsidR="0093135F"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93135F"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93135F" w:rsidRPr="00C63DE5">
              <w:rPr>
                <w:rFonts w:cs="Arial"/>
                <w:noProof/>
                <w:color w:val="000000"/>
              </w:rPr>
              <w:t> </w:t>
            </w:r>
            <w:r w:rsidR="0093135F" w:rsidRPr="00C63DE5">
              <w:rPr>
                <w:rFonts w:cs="Arial"/>
                <w:noProof/>
                <w:color w:val="000000"/>
              </w:rPr>
              <w:t> </w:t>
            </w:r>
            <w:r w:rsidR="0093135F" w:rsidRPr="00C63DE5">
              <w:rPr>
                <w:rFonts w:cs="Arial"/>
                <w:noProof/>
                <w:color w:val="000000"/>
              </w:rPr>
              <w:t> </w:t>
            </w:r>
            <w:r w:rsidR="0093135F" w:rsidRPr="00C63DE5">
              <w:rPr>
                <w:rFonts w:cs="Arial"/>
                <w:noProof/>
                <w:color w:val="000000"/>
              </w:rPr>
              <w:t> </w:t>
            </w:r>
            <w:r w:rsidR="0093135F" w:rsidRPr="00C63DE5">
              <w:rPr>
                <w:rFonts w:cs="Arial"/>
                <w:noProof/>
                <w:color w:val="000000"/>
              </w:rPr>
              <w:t> </w:t>
            </w:r>
            <w:r w:rsidRPr="00C63DE5">
              <w:rPr>
                <w:rFonts w:cs="Arial"/>
                <w:color w:val="000000"/>
              </w:rPr>
              <w:fldChar w:fldCharType="end"/>
            </w:r>
          </w:p>
        </w:tc>
      </w:tr>
      <w:tr w:rsidR="005D572F" w:rsidRPr="00C63DE5" w:rsidTr="00B328FA">
        <w:tc>
          <w:tcPr>
            <w:tcW w:w="9889" w:type="dxa"/>
            <w:gridSpan w:val="25"/>
            <w:tcBorders>
              <w:top w:val="single" w:sz="4" w:space="0" w:color="auto"/>
              <w:bottom w:val="dotted" w:sz="4" w:space="0" w:color="auto"/>
            </w:tcBorders>
            <w:vAlign w:val="center"/>
          </w:tcPr>
          <w:p w:rsidR="005D572F" w:rsidRPr="00C63DE5" w:rsidRDefault="005D572F" w:rsidP="00EE0FD6">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color w:val="000000"/>
                <w:sz w:val="22"/>
                <w:szCs w:val="22"/>
              </w:rPr>
              <w:t>3. Contact details of proposed permit holder</w:t>
            </w:r>
          </w:p>
        </w:tc>
      </w:tr>
      <w:tr w:rsidR="00740865" w:rsidRPr="00C63DE5" w:rsidTr="00916374">
        <w:tc>
          <w:tcPr>
            <w:tcW w:w="1930" w:type="dxa"/>
            <w:gridSpan w:val="6"/>
            <w:tcBorders>
              <w:top w:val="dotted" w:sz="4" w:space="0" w:color="auto"/>
              <w:left w:val="single" w:sz="4" w:space="0" w:color="auto"/>
              <w:bottom w:val="dotted" w:sz="4" w:space="0" w:color="auto"/>
              <w:right w:val="dotted" w:sz="4" w:space="0" w:color="auto"/>
            </w:tcBorders>
            <w:vAlign w:val="center"/>
          </w:tcPr>
          <w:p w:rsidR="00740865" w:rsidRPr="00C63DE5" w:rsidRDefault="00740865"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Contact person</w:t>
            </w:r>
          </w:p>
        </w:tc>
        <w:tc>
          <w:tcPr>
            <w:tcW w:w="3123" w:type="dxa"/>
            <w:gridSpan w:val="11"/>
            <w:tcBorders>
              <w:top w:val="dotted" w:sz="4" w:space="0" w:color="auto"/>
              <w:left w:val="dotted" w:sz="4" w:space="0" w:color="auto"/>
              <w:bottom w:val="dotted" w:sz="4" w:space="0" w:color="auto"/>
              <w:right w:val="dotted" w:sz="4" w:space="0" w:color="auto"/>
            </w:tcBorders>
            <w:vAlign w:val="center"/>
          </w:tcPr>
          <w:p w:rsidR="00740865" w:rsidRPr="00C63DE5" w:rsidRDefault="00071D38"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740865"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740865" w:rsidRPr="00C63DE5">
              <w:rPr>
                <w:rFonts w:cs="Arial"/>
                <w:noProof/>
                <w:color w:val="000000"/>
              </w:rPr>
              <w:t> </w:t>
            </w:r>
            <w:r w:rsidR="00740865" w:rsidRPr="00C63DE5">
              <w:rPr>
                <w:rFonts w:cs="Arial"/>
                <w:noProof/>
                <w:color w:val="000000"/>
              </w:rPr>
              <w:t> </w:t>
            </w:r>
            <w:r w:rsidR="00740865" w:rsidRPr="00C63DE5">
              <w:rPr>
                <w:rFonts w:cs="Arial"/>
                <w:noProof/>
                <w:color w:val="000000"/>
              </w:rPr>
              <w:t> </w:t>
            </w:r>
            <w:r w:rsidR="00740865" w:rsidRPr="00C63DE5">
              <w:rPr>
                <w:rFonts w:cs="Arial"/>
                <w:noProof/>
                <w:color w:val="000000"/>
              </w:rPr>
              <w:t> </w:t>
            </w:r>
            <w:r w:rsidR="00740865" w:rsidRPr="00C63DE5">
              <w:rPr>
                <w:rFonts w:cs="Arial"/>
                <w:noProof/>
                <w:color w:val="000000"/>
              </w:rPr>
              <w:t> </w:t>
            </w:r>
            <w:r w:rsidRPr="00C63DE5">
              <w:rPr>
                <w:rFonts w:cs="Arial"/>
                <w:color w:val="000000"/>
              </w:rPr>
              <w:fldChar w:fldCharType="end"/>
            </w:r>
          </w:p>
        </w:tc>
        <w:tc>
          <w:tcPr>
            <w:tcW w:w="1556" w:type="dxa"/>
            <w:gridSpan w:val="4"/>
            <w:tcBorders>
              <w:top w:val="dotted" w:sz="4" w:space="0" w:color="auto"/>
              <w:left w:val="dotted" w:sz="4" w:space="0" w:color="auto"/>
              <w:bottom w:val="dotted" w:sz="4" w:space="0" w:color="auto"/>
              <w:right w:val="dotted" w:sz="4" w:space="0" w:color="auto"/>
            </w:tcBorders>
            <w:vAlign w:val="center"/>
          </w:tcPr>
          <w:p w:rsidR="00740865" w:rsidRPr="00C63DE5" w:rsidRDefault="00740865"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Title/Position</w:t>
            </w:r>
          </w:p>
        </w:tc>
        <w:tc>
          <w:tcPr>
            <w:tcW w:w="3280" w:type="dxa"/>
            <w:gridSpan w:val="4"/>
            <w:tcBorders>
              <w:top w:val="dotted" w:sz="4" w:space="0" w:color="auto"/>
              <w:left w:val="dotted" w:sz="4" w:space="0" w:color="auto"/>
              <w:bottom w:val="dotted" w:sz="4" w:space="0" w:color="auto"/>
              <w:right w:val="single" w:sz="4" w:space="0" w:color="auto"/>
            </w:tcBorders>
            <w:vAlign w:val="center"/>
          </w:tcPr>
          <w:p w:rsidR="00740865" w:rsidRPr="00C63DE5" w:rsidRDefault="00071D38"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740865"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740865" w:rsidRPr="00C63DE5">
              <w:rPr>
                <w:rFonts w:cs="Arial"/>
                <w:noProof/>
                <w:color w:val="000000"/>
              </w:rPr>
              <w:t> </w:t>
            </w:r>
            <w:r w:rsidR="00740865" w:rsidRPr="00C63DE5">
              <w:rPr>
                <w:rFonts w:cs="Arial"/>
                <w:noProof/>
                <w:color w:val="000000"/>
              </w:rPr>
              <w:t> </w:t>
            </w:r>
            <w:r w:rsidR="00740865" w:rsidRPr="00C63DE5">
              <w:rPr>
                <w:rFonts w:cs="Arial"/>
                <w:noProof/>
                <w:color w:val="000000"/>
              </w:rPr>
              <w:t> </w:t>
            </w:r>
            <w:r w:rsidR="00740865" w:rsidRPr="00C63DE5">
              <w:rPr>
                <w:rFonts w:cs="Arial"/>
                <w:noProof/>
                <w:color w:val="000000"/>
              </w:rPr>
              <w:t> </w:t>
            </w:r>
            <w:r w:rsidR="00740865" w:rsidRPr="00C63DE5">
              <w:rPr>
                <w:rFonts w:cs="Arial"/>
                <w:noProof/>
                <w:color w:val="000000"/>
              </w:rPr>
              <w:t> </w:t>
            </w:r>
            <w:r w:rsidRPr="00C63DE5">
              <w:rPr>
                <w:rFonts w:cs="Arial"/>
                <w:color w:val="000000"/>
              </w:rPr>
              <w:fldChar w:fldCharType="end"/>
            </w:r>
          </w:p>
        </w:tc>
      </w:tr>
      <w:tr w:rsidR="005D572F" w:rsidRPr="00C63DE5" w:rsidTr="00916374">
        <w:tc>
          <w:tcPr>
            <w:tcW w:w="1930" w:type="dxa"/>
            <w:gridSpan w:val="6"/>
            <w:tcBorders>
              <w:top w:val="dotted" w:sz="4" w:space="0" w:color="auto"/>
              <w:left w:val="single" w:sz="4" w:space="0" w:color="auto"/>
              <w:bottom w:val="dotted" w:sz="4" w:space="0" w:color="auto"/>
              <w:right w:val="dotted" w:sz="4" w:space="0" w:color="auto"/>
            </w:tcBorders>
            <w:vAlign w:val="center"/>
          </w:tcPr>
          <w:p w:rsidR="005D572F" w:rsidRPr="00C63DE5" w:rsidRDefault="005D572F"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Postal Address</w:t>
            </w:r>
          </w:p>
        </w:tc>
        <w:tc>
          <w:tcPr>
            <w:tcW w:w="7959" w:type="dxa"/>
            <w:gridSpan w:val="19"/>
            <w:tcBorders>
              <w:top w:val="dotted" w:sz="4" w:space="0" w:color="auto"/>
              <w:left w:val="dotted" w:sz="4" w:space="0" w:color="auto"/>
              <w:bottom w:val="dotted" w:sz="4" w:space="0" w:color="auto"/>
              <w:right w:val="single" w:sz="4" w:space="0" w:color="auto"/>
            </w:tcBorders>
            <w:vAlign w:val="center"/>
          </w:tcPr>
          <w:p w:rsidR="005D572F" w:rsidRPr="00C63DE5" w:rsidRDefault="00071D38"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5D572F"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5D572F" w:rsidRPr="00C63DE5">
              <w:rPr>
                <w:rFonts w:cs="Arial"/>
                <w:noProof/>
                <w:color w:val="000000"/>
              </w:rPr>
              <w:t> </w:t>
            </w:r>
            <w:r w:rsidR="005D572F" w:rsidRPr="00C63DE5">
              <w:rPr>
                <w:rFonts w:cs="Arial"/>
                <w:noProof/>
                <w:color w:val="000000"/>
              </w:rPr>
              <w:t> </w:t>
            </w:r>
            <w:r w:rsidR="005D572F" w:rsidRPr="00C63DE5">
              <w:rPr>
                <w:rFonts w:cs="Arial"/>
                <w:noProof/>
                <w:color w:val="000000"/>
              </w:rPr>
              <w:t> </w:t>
            </w:r>
            <w:r w:rsidR="005D572F" w:rsidRPr="00C63DE5">
              <w:rPr>
                <w:rFonts w:cs="Arial"/>
                <w:noProof/>
                <w:color w:val="000000"/>
              </w:rPr>
              <w:t> </w:t>
            </w:r>
            <w:r w:rsidR="005D572F" w:rsidRPr="00C63DE5">
              <w:rPr>
                <w:rFonts w:cs="Arial"/>
                <w:noProof/>
                <w:color w:val="000000"/>
              </w:rPr>
              <w:t> </w:t>
            </w:r>
            <w:r w:rsidRPr="00C63DE5">
              <w:rPr>
                <w:rFonts w:cs="Arial"/>
                <w:color w:val="000000"/>
              </w:rPr>
              <w:fldChar w:fldCharType="end"/>
            </w:r>
          </w:p>
        </w:tc>
      </w:tr>
      <w:tr w:rsidR="005D572F" w:rsidRPr="00C63DE5" w:rsidTr="00916374">
        <w:tc>
          <w:tcPr>
            <w:tcW w:w="1930" w:type="dxa"/>
            <w:gridSpan w:val="6"/>
            <w:tcBorders>
              <w:top w:val="dotted" w:sz="4" w:space="0" w:color="auto"/>
              <w:left w:val="single" w:sz="4" w:space="0" w:color="auto"/>
              <w:bottom w:val="dotted" w:sz="4" w:space="0" w:color="auto"/>
              <w:right w:val="dotted" w:sz="4" w:space="0" w:color="auto"/>
            </w:tcBorders>
            <w:vAlign w:val="center"/>
          </w:tcPr>
          <w:p w:rsidR="005D572F" w:rsidRPr="00C63DE5" w:rsidRDefault="005D572F"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Physical Address</w:t>
            </w:r>
          </w:p>
        </w:tc>
        <w:tc>
          <w:tcPr>
            <w:tcW w:w="7959" w:type="dxa"/>
            <w:gridSpan w:val="19"/>
            <w:tcBorders>
              <w:top w:val="dotted" w:sz="4" w:space="0" w:color="auto"/>
              <w:left w:val="dotted" w:sz="4" w:space="0" w:color="auto"/>
              <w:bottom w:val="dotted" w:sz="4" w:space="0" w:color="auto"/>
              <w:right w:val="single" w:sz="4" w:space="0" w:color="auto"/>
            </w:tcBorders>
            <w:vAlign w:val="center"/>
          </w:tcPr>
          <w:p w:rsidR="005D572F" w:rsidRPr="00C63DE5" w:rsidRDefault="00071D38" w:rsidP="00286BED">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1"/>
                  <w:enabled/>
                  <w:calcOnExit w:val="0"/>
                  <w:textInput/>
                </w:ffData>
              </w:fldChar>
            </w:r>
            <w:bookmarkStart w:id="6" w:name="Text141"/>
            <w:r w:rsidR="00286BED"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286BED" w:rsidRPr="00C63DE5">
              <w:rPr>
                <w:rFonts w:cs="Arial"/>
                <w:noProof/>
                <w:color w:val="000000"/>
              </w:rPr>
              <w:t> </w:t>
            </w:r>
            <w:r w:rsidR="00286BED" w:rsidRPr="00C63DE5">
              <w:rPr>
                <w:rFonts w:cs="Arial"/>
                <w:noProof/>
                <w:color w:val="000000"/>
              </w:rPr>
              <w:t> </w:t>
            </w:r>
            <w:r w:rsidR="00286BED" w:rsidRPr="00C63DE5">
              <w:rPr>
                <w:rFonts w:cs="Arial"/>
                <w:noProof/>
                <w:color w:val="000000"/>
              </w:rPr>
              <w:t> </w:t>
            </w:r>
            <w:r w:rsidR="00286BED" w:rsidRPr="00C63DE5">
              <w:rPr>
                <w:rFonts w:cs="Arial"/>
                <w:noProof/>
                <w:color w:val="000000"/>
              </w:rPr>
              <w:t> </w:t>
            </w:r>
            <w:r w:rsidR="00286BED" w:rsidRPr="00C63DE5">
              <w:rPr>
                <w:rFonts w:cs="Arial"/>
                <w:noProof/>
                <w:color w:val="000000"/>
              </w:rPr>
              <w:t> </w:t>
            </w:r>
            <w:r w:rsidRPr="00C63DE5">
              <w:rPr>
                <w:rFonts w:cs="Arial"/>
                <w:color w:val="000000"/>
              </w:rPr>
              <w:fldChar w:fldCharType="end"/>
            </w:r>
            <w:bookmarkEnd w:id="6"/>
          </w:p>
        </w:tc>
      </w:tr>
      <w:tr w:rsidR="004E4B36" w:rsidRPr="00C63DE5" w:rsidTr="00916374">
        <w:tc>
          <w:tcPr>
            <w:tcW w:w="1233" w:type="dxa"/>
            <w:gridSpan w:val="2"/>
            <w:tcBorders>
              <w:top w:val="dotted" w:sz="4" w:space="0" w:color="auto"/>
              <w:left w:val="single" w:sz="4" w:space="0" w:color="auto"/>
              <w:bottom w:val="dotted" w:sz="4" w:space="0" w:color="auto"/>
              <w:right w:val="dotted" w:sz="4" w:space="0" w:color="auto"/>
            </w:tcBorders>
            <w:vAlign w:val="center"/>
          </w:tcPr>
          <w:p w:rsidR="004E4B36" w:rsidRPr="00C63DE5" w:rsidRDefault="004E4B36"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Mobile</w:t>
            </w:r>
          </w:p>
        </w:tc>
        <w:tc>
          <w:tcPr>
            <w:tcW w:w="2031" w:type="dxa"/>
            <w:gridSpan w:val="9"/>
            <w:tcBorders>
              <w:top w:val="dotted" w:sz="4" w:space="0" w:color="auto"/>
              <w:left w:val="dotted" w:sz="4" w:space="0" w:color="auto"/>
              <w:bottom w:val="dotted" w:sz="4" w:space="0" w:color="auto"/>
              <w:right w:val="dotted" w:sz="4" w:space="0" w:color="auto"/>
            </w:tcBorders>
            <w:vAlign w:val="center"/>
          </w:tcPr>
          <w:p w:rsidR="004E4B36" w:rsidRPr="00C63DE5" w:rsidRDefault="00071D38"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4E4B36"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E4B36" w:rsidRPr="00C63DE5">
              <w:rPr>
                <w:rFonts w:cs="Arial"/>
                <w:color w:val="000000"/>
              </w:rPr>
              <w:t> </w:t>
            </w:r>
            <w:r w:rsidR="004E4B36" w:rsidRPr="00C63DE5">
              <w:rPr>
                <w:rFonts w:cs="Arial"/>
                <w:color w:val="000000"/>
              </w:rPr>
              <w:t> </w:t>
            </w:r>
            <w:r w:rsidR="004E4B36" w:rsidRPr="00C63DE5">
              <w:rPr>
                <w:rFonts w:cs="Arial"/>
                <w:color w:val="000000"/>
              </w:rPr>
              <w:t> </w:t>
            </w:r>
            <w:r w:rsidR="004E4B36" w:rsidRPr="00C63DE5">
              <w:rPr>
                <w:rFonts w:cs="Arial"/>
                <w:color w:val="000000"/>
              </w:rPr>
              <w:t> </w:t>
            </w:r>
            <w:r w:rsidR="004E4B36" w:rsidRPr="00C63DE5">
              <w:rPr>
                <w:rFonts w:cs="Arial"/>
                <w:color w:val="000000"/>
              </w:rPr>
              <w:t> </w:t>
            </w:r>
            <w:r w:rsidRPr="00C63DE5">
              <w:rPr>
                <w:rFonts w:cs="Arial"/>
                <w:color w:val="000000"/>
              </w:rPr>
              <w:fldChar w:fldCharType="end"/>
            </w:r>
          </w:p>
        </w:tc>
        <w:tc>
          <w:tcPr>
            <w:tcW w:w="1228" w:type="dxa"/>
            <w:gridSpan w:val="2"/>
            <w:tcBorders>
              <w:top w:val="dotted" w:sz="4" w:space="0" w:color="auto"/>
              <w:left w:val="dotted" w:sz="4" w:space="0" w:color="auto"/>
              <w:bottom w:val="dotted" w:sz="4" w:space="0" w:color="auto"/>
              <w:right w:val="dotted" w:sz="4" w:space="0" w:color="auto"/>
            </w:tcBorders>
            <w:vAlign w:val="center"/>
          </w:tcPr>
          <w:p w:rsidR="004E4B36" w:rsidRPr="00C63DE5" w:rsidRDefault="004E4B36"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 xml:space="preserve">Telephone </w:t>
            </w:r>
          </w:p>
        </w:tc>
        <w:tc>
          <w:tcPr>
            <w:tcW w:w="2062" w:type="dxa"/>
            <w:gridSpan w:val="6"/>
            <w:tcBorders>
              <w:top w:val="dotted" w:sz="4" w:space="0" w:color="auto"/>
              <w:left w:val="dotted" w:sz="4" w:space="0" w:color="auto"/>
              <w:bottom w:val="dotted" w:sz="4" w:space="0" w:color="auto"/>
              <w:right w:val="dotted" w:sz="4" w:space="0" w:color="auto"/>
            </w:tcBorders>
            <w:vAlign w:val="center"/>
          </w:tcPr>
          <w:p w:rsidR="004E4B36" w:rsidRPr="00C63DE5" w:rsidRDefault="00071D38"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4E4B36"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Pr="00C63DE5">
              <w:rPr>
                <w:rFonts w:cs="Arial"/>
                <w:color w:val="000000"/>
              </w:rPr>
              <w:fldChar w:fldCharType="end"/>
            </w:r>
          </w:p>
        </w:tc>
        <w:tc>
          <w:tcPr>
            <w:tcW w:w="1202" w:type="dxa"/>
            <w:gridSpan w:val="4"/>
            <w:tcBorders>
              <w:top w:val="dotted" w:sz="4" w:space="0" w:color="auto"/>
              <w:left w:val="dotted" w:sz="4" w:space="0" w:color="auto"/>
              <w:bottom w:val="dotted" w:sz="4" w:space="0" w:color="auto"/>
              <w:right w:val="dotted" w:sz="4" w:space="0" w:color="auto"/>
            </w:tcBorders>
            <w:vAlign w:val="center"/>
          </w:tcPr>
          <w:p w:rsidR="004E4B36" w:rsidRPr="00C63DE5" w:rsidRDefault="004E4B36"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Fax</w:t>
            </w:r>
          </w:p>
        </w:tc>
        <w:tc>
          <w:tcPr>
            <w:tcW w:w="2133" w:type="dxa"/>
            <w:gridSpan w:val="2"/>
            <w:tcBorders>
              <w:top w:val="dotted" w:sz="4" w:space="0" w:color="auto"/>
              <w:left w:val="dotted" w:sz="4" w:space="0" w:color="auto"/>
              <w:bottom w:val="dotted" w:sz="4" w:space="0" w:color="auto"/>
              <w:right w:val="single" w:sz="4" w:space="0" w:color="auto"/>
            </w:tcBorders>
            <w:vAlign w:val="center"/>
          </w:tcPr>
          <w:p w:rsidR="004E4B36" w:rsidRPr="00C63DE5" w:rsidRDefault="00071D38"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4E4B36"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Pr="00C63DE5">
              <w:rPr>
                <w:rFonts w:cs="Arial"/>
                <w:color w:val="000000"/>
              </w:rPr>
              <w:fldChar w:fldCharType="end"/>
            </w:r>
          </w:p>
        </w:tc>
      </w:tr>
      <w:tr w:rsidR="004E4B36" w:rsidRPr="00C63DE5" w:rsidTr="00916374">
        <w:tc>
          <w:tcPr>
            <w:tcW w:w="1920" w:type="dxa"/>
            <w:gridSpan w:val="5"/>
            <w:tcBorders>
              <w:top w:val="dotted" w:sz="4" w:space="0" w:color="auto"/>
              <w:left w:val="single" w:sz="4" w:space="0" w:color="auto"/>
              <w:bottom w:val="single" w:sz="4" w:space="0" w:color="auto"/>
              <w:right w:val="dotted" w:sz="4" w:space="0" w:color="auto"/>
            </w:tcBorders>
            <w:vAlign w:val="center"/>
          </w:tcPr>
          <w:p w:rsidR="004E4B36" w:rsidRPr="00C63DE5" w:rsidRDefault="004E4B36"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Email</w:t>
            </w:r>
          </w:p>
        </w:tc>
        <w:tc>
          <w:tcPr>
            <w:tcW w:w="3123" w:type="dxa"/>
            <w:gridSpan w:val="11"/>
            <w:tcBorders>
              <w:top w:val="dotted" w:sz="4" w:space="0" w:color="auto"/>
              <w:left w:val="dotted" w:sz="4" w:space="0" w:color="auto"/>
              <w:bottom w:val="single" w:sz="4" w:space="0" w:color="auto"/>
              <w:right w:val="dotted" w:sz="4" w:space="0" w:color="auto"/>
            </w:tcBorders>
            <w:vAlign w:val="center"/>
          </w:tcPr>
          <w:p w:rsidR="004E4B36" w:rsidRPr="00C63DE5" w:rsidRDefault="00071D38"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4E4B36"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Pr="00C63DE5">
              <w:rPr>
                <w:rFonts w:cs="Arial"/>
                <w:color w:val="000000"/>
              </w:rPr>
              <w:fldChar w:fldCharType="end"/>
            </w:r>
          </w:p>
        </w:tc>
        <w:tc>
          <w:tcPr>
            <w:tcW w:w="1556" w:type="dxa"/>
            <w:gridSpan w:val="4"/>
            <w:tcBorders>
              <w:top w:val="dotted" w:sz="4" w:space="0" w:color="auto"/>
              <w:left w:val="dotted" w:sz="4" w:space="0" w:color="auto"/>
              <w:bottom w:val="single" w:sz="4" w:space="0" w:color="auto"/>
              <w:right w:val="dotted" w:sz="4" w:space="0" w:color="auto"/>
            </w:tcBorders>
            <w:vAlign w:val="center"/>
          </w:tcPr>
          <w:p w:rsidR="004E4B36" w:rsidRPr="00C63DE5" w:rsidRDefault="004E4B36"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Website</w:t>
            </w:r>
          </w:p>
        </w:tc>
        <w:tc>
          <w:tcPr>
            <w:tcW w:w="3290" w:type="dxa"/>
            <w:gridSpan w:val="5"/>
            <w:tcBorders>
              <w:top w:val="dotted" w:sz="4" w:space="0" w:color="auto"/>
              <w:left w:val="dotted" w:sz="4" w:space="0" w:color="auto"/>
              <w:bottom w:val="single" w:sz="4" w:space="0" w:color="auto"/>
              <w:right w:val="single" w:sz="4" w:space="0" w:color="auto"/>
            </w:tcBorders>
            <w:vAlign w:val="center"/>
          </w:tcPr>
          <w:p w:rsidR="004E4B36" w:rsidRPr="00C63DE5" w:rsidRDefault="00071D38" w:rsidP="00B14A5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7"/>
                  <w:enabled/>
                  <w:calcOnExit w:val="0"/>
                  <w:textInput/>
                </w:ffData>
              </w:fldChar>
            </w:r>
            <w:r w:rsidR="004E4B36"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004E4B36" w:rsidRPr="00C63DE5">
              <w:rPr>
                <w:rFonts w:cs="Arial"/>
                <w:noProof/>
                <w:color w:val="000000"/>
              </w:rPr>
              <w:t> </w:t>
            </w:r>
            <w:r w:rsidRPr="00C63DE5">
              <w:rPr>
                <w:rFonts w:cs="Arial"/>
                <w:color w:val="000000"/>
              </w:rPr>
              <w:fldChar w:fldCharType="end"/>
            </w:r>
          </w:p>
        </w:tc>
      </w:tr>
      <w:tr w:rsidR="009D2E78" w:rsidRPr="00C63DE5" w:rsidTr="00916374">
        <w:tc>
          <w:tcPr>
            <w:tcW w:w="6609" w:type="dxa"/>
            <w:gridSpan w:val="21"/>
            <w:tcBorders>
              <w:top w:val="single" w:sz="4" w:space="0" w:color="auto"/>
              <w:left w:val="single" w:sz="4" w:space="0" w:color="auto"/>
              <w:bottom w:val="nil"/>
              <w:right w:val="nil"/>
            </w:tcBorders>
            <w:vAlign w:val="center"/>
          </w:tcPr>
          <w:p w:rsidR="009D2E78" w:rsidRPr="00C63DE5" w:rsidRDefault="005D572F" w:rsidP="009D2E78">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color w:val="000000"/>
                <w:sz w:val="22"/>
                <w:szCs w:val="22"/>
              </w:rPr>
              <w:t>4</w:t>
            </w:r>
            <w:r w:rsidR="009D2E78" w:rsidRPr="00C63DE5">
              <w:rPr>
                <w:rFonts w:cs="Arial"/>
                <w:b/>
                <w:color w:val="000000"/>
                <w:sz w:val="22"/>
                <w:szCs w:val="22"/>
              </w:rPr>
              <w:t>. What is the proposed permit holder’s</w:t>
            </w:r>
            <w:r w:rsidR="00E37760" w:rsidRPr="00C63DE5">
              <w:rPr>
                <w:rFonts w:cs="Arial"/>
                <w:b/>
                <w:color w:val="000000"/>
                <w:sz w:val="22"/>
                <w:szCs w:val="22"/>
              </w:rPr>
              <w:t>:</w:t>
            </w:r>
            <w:r w:rsidR="009D2E78" w:rsidRPr="00C63DE5">
              <w:rPr>
                <w:rFonts w:cs="Arial"/>
                <w:b/>
                <w:color w:val="000000"/>
                <w:sz w:val="22"/>
                <w:szCs w:val="22"/>
              </w:rPr>
              <w:t xml:space="preserve"> </w:t>
            </w:r>
            <w:r w:rsidR="009D2E78" w:rsidRPr="00C63DE5">
              <w:rPr>
                <w:rFonts w:cs="Arial"/>
                <w:color w:val="000000"/>
                <w:sz w:val="22"/>
                <w:szCs w:val="22"/>
              </w:rPr>
              <w:t>(if applicable)</w:t>
            </w:r>
          </w:p>
        </w:tc>
        <w:tc>
          <w:tcPr>
            <w:tcW w:w="1135" w:type="dxa"/>
            <w:tcBorders>
              <w:top w:val="single" w:sz="4" w:space="0" w:color="auto"/>
              <w:left w:val="nil"/>
              <w:bottom w:val="nil"/>
              <w:right w:val="nil"/>
            </w:tcBorders>
            <w:vAlign w:val="center"/>
          </w:tcPr>
          <w:p w:rsidR="009D2E78" w:rsidRPr="00C63DE5"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c>
          <w:tcPr>
            <w:tcW w:w="2145" w:type="dxa"/>
            <w:gridSpan w:val="3"/>
            <w:tcBorders>
              <w:top w:val="single" w:sz="4" w:space="0" w:color="auto"/>
              <w:left w:val="nil"/>
              <w:bottom w:val="nil"/>
              <w:right w:val="single" w:sz="4" w:space="0" w:color="auto"/>
            </w:tcBorders>
            <w:vAlign w:val="center"/>
          </w:tcPr>
          <w:p w:rsidR="009D2E78" w:rsidRPr="00C63DE5" w:rsidRDefault="009D2E78" w:rsidP="009D2E78">
            <w:pPr>
              <w:widowControl/>
              <w:tabs>
                <w:tab w:val="clear" w:pos="2835"/>
              </w:tabs>
              <w:overflowPunct/>
              <w:autoSpaceDE/>
              <w:autoSpaceDN/>
              <w:adjustRightInd/>
              <w:spacing w:after="60" w:line="276" w:lineRule="auto"/>
              <w:textAlignment w:val="auto"/>
              <w:rPr>
                <w:rFonts w:cs="Arial"/>
                <w:color w:val="000000"/>
                <w:sz w:val="22"/>
                <w:szCs w:val="22"/>
              </w:rPr>
            </w:pPr>
          </w:p>
        </w:tc>
      </w:tr>
      <w:tr w:rsidR="00916374" w:rsidRPr="000433A5" w:rsidTr="00916374">
        <w:tc>
          <w:tcPr>
            <w:tcW w:w="812" w:type="dxa"/>
            <w:tcBorders>
              <w:top w:val="nil"/>
              <w:left w:val="single" w:sz="4" w:space="0" w:color="auto"/>
              <w:bottom w:val="single" w:sz="4" w:space="0" w:color="auto"/>
              <w:right w:val="nil"/>
            </w:tcBorders>
            <w:vAlign w:val="center"/>
          </w:tcPr>
          <w:p w:rsidR="00916374" w:rsidRPr="000433A5" w:rsidRDefault="00916374" w:rsidP="00186A57">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ABN</w:t>
            </w:r>
          </w:p>
        </w:tc>
        <w:tc>
          <w:tcPr>
            <w:tcW w:w="4231" w:type="dxa"/>
            <w:gridSpan w:val="15"/>
            <w:tcBorders>
              <w:top w:val="nil"/>
              <w:left w:val="nil"/>
              <w:bottom w:val="single" w:sz="4" w:space="0" w:color="auto"/>
              <w:right w:val="nil"/>
            </w:tcBorders>
            <w:vAlign w:val="center"/>
          </w:tcPr>
          <w:p w:rsidR="00916374" w:rsidRPr="000433A5" w:rsidRDefault="00071D38" w:rsidP="00186A57">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16374"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16374" w:rsidRPr="000433A5">
              <w:rPr>
                <w:rFonts w:cs="Arial"/>
                <w:noProof/>
                <w:color w:val="000000"/>
              </w:rPr>
              <w:t> </w:t>
            </w:r>
            <w:r w:rsidR="00916374" w:rsidRPr="000433A5">
              <w:rPr>
                <w:rFonts w:cs="Arial"/>
                <w:noProof/>
                <w:color w:val="000000"/>
              </w:rPr>
              <w:t> </w:t>
            </w:r>
            <w:r w:rsidR="00916374" w:rsidRPr="000433A5">
              <w:rPr>
                <w:rFonts w:cs="Arial"/>
                <w:noProof/>
                <w:color w:val="000000"/>
              </w:rPr>
              <w:t> </w:t>
            </w:r>
            <w:r w:rsidR="00916374" w:rsidRPr="000433A5">
              <w:rPr>
                <w:rFonts w:cs="Arial"/>
                <w:noProof/>
                <w:color w:val="000000"/>
              </w:rPr>
              <w:t> </w:t>
            </w:r>
            <w:r w:rsidR="00916374" w:rsidRPr="000433A5">
              <w:rPr>
                <w:rFonts w:cs="Arial"/>
                <w:noProof/>
                <w:color w:val="000000"/>
              </w:rPr>
              <w:t> </w:t>
            </w:r>
            <w:r w:rsidRPr="000433A5">
              <w:rPr>
                <w:rFonts w:cs="Arial"/>
                <w:color w:val="000000"/>
              </w:rPr>
              <w:fldChar w:fldCharType="end"/>
            </w:r>
          </w:p>
        </w:tc>
        <w:tc>
          <w:tcPr>
            <w:tcW w:w="869" w:type="dxa"/>
            <w:gridSpan w:val="2"/>
            <w:tcBorders>
              <w:top w:val="nil"/>
              <w:left w:val="nil"/>
              <w:bottom w:val="single" w:sz="4" w:space="0" w:color="auto"/>
              <w:right w:val="nil"/>
            </w:tcBorders>
            <w:vAlign w:val="center"/>
          </w:tcPr>
          <w:p w:rsidR="00916374" w:rsidRPr="000433A5" w:rsidRDefault="00916374" w:rsidP="00186A57">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t>ACN</w:t>
            </w:r>
          </w:p>
        </w:tc>
        <w:tc>
          <w:tcPr>
            <w:tcW w:w="3977" w:type="dxa"/>
            <w:gridSpan w:val="7"/>
            <w:tcBorders>
              <w:top w:val="nil"/>
              <w:left w:val="nil"/>
              <w:bottom w:val="single" w:sz="4" w:space="0" w:color="auto"/>
              <w:right w:val="single" w:sz="4" w:space="0" w:color="auto"/>
            </w:tcBorders>
            <w:vAlign w:val="center"/>
          </w:tcPr>
          <w:p w:rsidR="00916374" w:rsidRPr="000433A5" w:rsidRDefault="00071D38" w:rsidP="00186A57">
            <w:pPr>
              <w:widowControl/>
              <w:tabs>
                <w:tab w:val="clear" w:pos="2835"/>
              </w:tabs>
              <w:overflowPunct/>
              <w:autoSpaceDE/>
              <w:autoSpaceDN/>
              <w:adjustRightInd/>
              <w:spacing w:after="60" w:line="276" w:lineRule="auto"/>
              <w:textAlignment w:val="auto"/>
              <w:rPr>
                <w:rFonts w:cs="Arial"/>
                <w:color w:val="000000"/>
              </w:rPr>
            </w:pPr>
            <w:r w:rsidRPr="000433A5">
              <w:rPr>
                <w:rFonts w:cs="Arial"/>
                <w:color w:val="000000"/>
              </w:rPr>
              <w:fldChar w:fldCharType="begin">
                <w:ffData>
                  <w:name w:val="Text137"/>
                  <w:enabled/>
                  <w:calcOnExit w:val="0"/>
                  <w:textInput/>
                </w:ffData>
              </w:fldChar>
            </w:r>
            <w:r w:rsidR="00916374" w:rsidRPr="000433A5">
              <w:rPr>
                <w:rFonts w:cs="Arial"/>
                <w:color w:val="000000"/>
              </w:rPr>
              <w:instrText xml:space="preserve"> FORMTEXT </w:instrText>
            </w:r>
            <w:r w:rsidRPr="000433A5">
              <w:rPr>
                <w:rFonts w:cs="Arial"/>
                <w:color w:val="000000"/>
              </w:rPr>
            </w:r>
            <w:r w:rsidRPr="000433A5">
              <w:rPr>
                <w:rFonts w:cs="Arial"/>
                <w:color w:val="000000"/>
              </w:rPr>
              <w:fldChar w:fldCharType="separate"/>
            </w:r>
            <w:r w:rsidR="00916374" w:rsidRPr="000433A5">
              <w:rPr>
                <w:rFonts w:cs="Arial"/>
                <w:noProof/>
                <w:color w:val="000000"/>
              </w:rPr>
              <w:t> </w:t>
            </w:r>
            <w:r w:rsidR="00916374" w:rsidRPr="000433A5">
              <w:rPr>
                <w:rFonts w:cs="Arial"/>
                <w:noProof/>
                <w:color w:val="000000"/>
              </w:rPr>
              <w:t> </w:t>
            </w:r>
            <w:r w:rsidR="00916374" w:rsidRPr="000433A5">
              <w:rPr>
                <w:rFonts w:cs="Arial"/>
                <w:noProof/>
                <w:color w:val="000000"/>
              </w:rPr>
              <w:t> </w:t>
            </w:r>
            <w:r w:rsidR="00916374" w:rsidRPr="000433A5">
              <w:rPr>
                <w:rFonts w:cs="Arial"/>
                <w:noProof/>
                <w:color w:val="000000"/>
              </w:rPr>
              <w:t> </w:t>
            </w:r>
            <w:r w:rsidR="00916374" w:rsidRPr="000433A5">
              <w:rPr>
                <w:rFonts w:cs="Arial"/>
                <w:noProof/>
                <w:color w:val="000000"/>
              </w:rPr>
              <w:t> </w:t>
            </w:r>
            <w:r w:rsidRPr="000433A5">
              <w:rPr>
                <w:rFonts w:cs="Arial"/>
                <w:color w:val="000000"/>
              </w:rPr>
              <w:fldChar w:fldCharType="end"/>
            </w:r>
          </w:p>
        </w:tc>
      </w:tr>
      <w:tr w:rsidR="00916374" w:rsidRPr="009D2E78" w:rsidTr="00186A57">
        <w:tc>
          <w:tcPr>
            <w:tcW w:w="9889" w:type="dxa"/>
            <w:gridSpan w:val="25"/>
            <w:tcBorders>
              <w:top w:val="single" w:sz="4" w:space="0" w:color="auto"/>
              <w:left w:val="single" w:sz="4" w:space="0" w:color="auto"/>
              <w:bottom w:val="single" w:sz="4" w:space="0" w:color="auto"/>
              <w:right w:val="single" w:sz="4" w:space="0" w:color="auto"/>
            </w:tcBorders>
            <w:vAlign w:val="center"/>
          </w:tcPr>
          <w:p w:rsidR="00916374" w:rsidRDefault="00916374" w:rsidP="00186A57">
            <w:pPr>
              <w:widowControl/>
              <w:tabs>
                <w:tab w:val="clear" w:pos="2835"/>
              </w:tabs>
              <w:overflowPunct/>
              <w:autoSpaceDE/>
              <w:autoSpaceDN/>
              <w:adjustRightInd/>
              <w:spacing w:after="60" w:line="276" w:lineRule="auto"/>
              <w:textAlignment w:val="auto"/>
              <w:rPr>
                <w:bCs/>
              </w:rPr>
            </w:pPr>
            <w:r w:rsidRPr="00A5459C">
              <w:rPr>
                <w:rFonts w:cs="Arial"/>
                <w:b/>
                <w:color w:val="000000"/>
                <w:sz w:val="22"/>
                <w:szCs w:val="22"/>
              </w:rPr>
              <w:t>5. Proposed permit holder is:</w:t>
            </w:r>
            <w:r w:rsidRPr="009D2E78">
              <w:rPr>
                <w:rFonts w:cs="Arial"/>
                <w:b/>
                <w:color w:val="000000"/>
                <w:szCs w:val="22"/>
              </w:rPr>
              <w:t xml:space="preserve"> </w:t>
            </w:r>
            <w:r w:rsidRPr="009D2E78">
              <w:rPr>
                <w:b/>
                <w:bCs/>
                <w:szCs w:val="22"/>
              </w:rPr>
              <w:t xml:space="preserve"> </w:t>
            </w:r>
            <w:r w:rsidR="00071D38" w:rsidRPr="000433A5">
              <w:rPr>
                <w:bCs/>
              </w:rPr>
              <w:fldChar w:fldCharType="begin">
                <w:ffData>
                  <w:name w:val="Check35"/>
                  <w:enabled/>
                  <w:calcOnExit w:val="0"/>
                  <w:checkBox>
                    <w:sizeAuto/>
                    <w:default w:val="0"/>
                  </w:checkBox>
                </w:ffData>
              </w:fldChar>
            </w:r>
            <w:r w:rsidRPr="000433A5">
              <w:rPr>
                <w:bCs/>
              </w:rPr>
              <w:instrText xml:space="preserve"> FORMCHECKBOX </w:instrText>
            </w:r>
            <w:r w:rsidR="00071D38">
              <w:rPr>
                <w:bCs/>
              </w:rPr>
            </w:r>
            <w:r w:rsidR="00071D38">
              <w:rPr>
                <w:bCs/>
              </w:rPr>
              <w:fldChar w:fldCharType="separate"/>
            </w:r>
            <w:r w:rsidR="00071D38" w:rsidRPr="000433A5">
              <w:rPr>
                <w:bCs/>
              </w:rPr>
              <w:fldChar w:fldCharType="end"/>
            </w:r>
            <w:r w:rsidRPr="000433A5">
              <w:rPr>
                <w:bCs/>
              </w:rPr>
              <w:t xml:space="preserve"> Individual </w:t>
            </w:r>
            <w:r>
              <w:rPr>
                <w:bCs/>
              </w:rPr>
              <w:t xml:space="preserve">– go to Question 7           </w:t>
            </w:r>
            <w:r w:rsidR="00071D38" w:rsidRPr="000433A5">
              <w:rPr>
                <w:bCs/>
              </w:rPr>
              <w:fldChar w:fldCharType="begin">
                <w:ffData>
                  <w:name w:val="Check36"/>
                  <w:enabled/>
                  <w:calcOnExit w:val="0"/>
                  <w:checkBox>
                    <w:sizeAuto/>
                    <w:default w:val="0"/>
                  </w:checkBox>
                </w:ffData>
              </w:fldChar>
            </w:r>
            <w:r w:rsidRPr="000433A5">
              <w:rPr>
                <w:bCs/>
              </w:rPr>
              <w:instrText xml:space="preserve"> FORMCHECKBOX </w:instrText>
            </w:r>
            <w:r w:rsidR="00071D38">
              <w:rPr>
                <w:bCs/>
              </w:rPr>
            </w:r>
            <w:r w:rsidR="00071D38">
              <w:rPr>
                <w:bCs/>
              </w:rPr>
              <w:fldChar w:fldCharType="separate"/>
            </w:r>
            <w:r w:rsidR="00071D38" w:rsidRPr="000433A5">
              <w:rPr>
                <w:bCs/>
              </w:rPr>
              <w:fldChar w:fldCharType="end"/>
            </w:r>
            <w:r w:rsidRPr="000433A5">
              <w:rPr>
                <w:bCs/>
              </w:rPr>
              <w:t xml:space="preserve"> Company  </w:t>
            </w:r>
            <w:r>
              <w:rPr>
                <w:bCs/>
              </w:rPr>
              <w:t xml:space="preserve">   </w:t>
            </w:r>
          </w:p>
          <w:p w:rsidR="00916374" w:rsidRPr="00DC7DBC" w:rsidRDefault="00071D38" w:rsidP="00186A57">
            <w:pPr>
              <w:widowControl/>
              <w:tabs>
                <w:tab w:val="clear" w:pos="2835"/>
              </w:tabs>
              <w:overflowPunct/>
              <w:autoSpaceDE/>
              <w:autoSpaceDN/>
              <w:adjustRightInd/>
              <w:spacing w:after="60" w:line="276" w:lineRule="auto"/>
              <w:ind w:left="284"/>
              <w:textAlignment w:val="auto"/>
              <w:rPr>
                <w:bCs/>
              </w:rPr>
            </w:pPr>
            <w:r w:rsidRPr="000433A5">
              <w:rPr>
                <w:bCs/>
              </w:rPr>
              <w:fldChar w:fldCharType="begin">
                <w:ffData>
                  <w:name w:val="Check38"/>
                  <w:enabled/>
                  <w:calcOnExit w:val="0"/>
                  <w:checkBox>
                    <w:sizeAuto/>
                    <w:default w:val="0"/>
                  </w:checkBox>
                </w:ffData>
              </w:fldChar>
            </w:r>
            <w:r w:rsidR="00916374" w:rsidRPr="000433A5">
              <w:rPr>
                <w:bCs/>
              </w:rPr>
              <w:instrText xml:space="preserve"> FORMCHECKBOX </w:instrText>
            </w:r>
            <w:r>
              <w:rPr>
                <w:bCs/>
              </w:rPr>
            </w:r>
            <w:r>
              <w:rPr>
                <w:bCs/>
              </w:rPr>
              <w:fldChar w:fldCharType="separate"/>
            </w:r>
            <w:r w:rsidRPr="000433A5">
              <w:rPr>
                <w:bCs/>
              </w:rPr>
              <w:fldChar w:fldCharType="end"/>
            </w:r>
            <w:r w:rsidR="00916374" w:rsidRPr="000433A5">
              <w:rPr>
                <w:bCs/>
              </w:rPr>
              <w:t xml:space="preserve"> Other </w:t>
            </w:r>
            <w:r w:rsidR="00916374">
              <w:rPr>
                <w:bCs/>
              </w:rPr>
              <w:t>–</w:t>
            </w:r>
            <w:r w:rsidR="00916374" w:rsidRPr="000433A5">
              <w:rPr>
                <w:bCs/>
              </w:rPr>
              <w:t xml:space="preserve"> </w:t>
            </w:r>
            <w:r w:rsidR="00916374">
              <w:rPr>
                <w:bCs/>
              </w:rPr>
              <w:t>p</w:t>
            </w:r>
            <w:r w:rsidR="00916374" w:rsidRPr="000433A5">
              <w:rPr>
                <w:bCs/>
              </w:rPr>
              <w:t xml:space="preserve">lease specify </w:t>
            </w:r>
            <w:r w:rsidRPr="000433A5">
              <w:rPr>
                <w:bCs/>
              </w:rPr>
              <w:fldChar w:fldCharType="begin">
                <w:ffData>
                  <w:name w:val="Text140"/>
                  <w:enabled/>
                  <w:calcOnExit w:val="0"/>
                  <w:textInput/>
                </w:ffData>
              </w:fldChar>
            </w:r>
            <w:r w:rsidR="00916374" w:rsidRPr="000433A5">
              <w:rPr>
                <w:bCs/>
              </w:rPr>
              <w:instrText xml:space="preserve"> FORMTEXT </w:instrText>
            </w:r>
            <w:r w:rsidRPr="000433A5">
              <w:rPr>
                <w:bCs/>
              </w:rPr>
            </w:r>
            <w:r w:rsidRPr="000433A5">
              <w:rPr>
                <w:bCs/>
              </w:rPr>
              <w:fldChar w:fldCharType="separate"/>
            </w:r>
            <w:r w:rsidR="00916374" w:rsidRPr="000433A5">
              <w:rPr>
                <w:bCs/>
                <w:noProof/>
              </w:rPr>
              <w:t> </w:t>
            </w:r>
            <w:r w:rsidR="00916374" w:rsidRPr="000433A5">
              <w:rPr>
                <w:bCs/>
                <w:noProof/>
              </w:rPr>
              <w:t> </w:t>
            </w:r>
            <w:r w:rsidR="00916374" w:rsidRPr="000433A5">
              <w:rPr>
                <w:bCs/>
                <w:noProof/>
              </w:rPr>
              <w:t> </w:t>
            </w:r>
            <w:r w:rsidR="00916374" w:rsidRPr="000433A5">
              <w:rPr>
                <w:bCs/>
                <w:noProof/>
              </w:rPr>
              <w:t> </w:t>
            </w:r>
            <w:r w:rsidR="00916374" w:rsidRPr="000433A5">
              <w:rPr>
                <w:bCs/>
                <w:noProof/>
              </w:rPr>
              <w:t> </w:t>
            </w:r>
            <w:r w:rsidRPr="000433A5">
              <w:rPr>
                <w:bCs/>
              </w:rPr>
              <w:fldChar w:fldCharType="end"/>
            </w:r>
          </w:p>
        </w:tc>
      </w:tr>
      <w:tr w:rsidR="004725DE" w:rsidRPr="00C63DE5" w:rsidTr="00B328FA">
        <w:tc>
          <w:tcPr>
            <w:tcW w:w="9889" w:type="dxa"/>
            <w:gridSpan w:val="25"/>
            <w:tcBorders>
              <w:top w:val="single" w:sz="4" w:space="0" w:color="auto"/>
              <w:bottom w:val="dotted" w:sz="4" w:space="0" w:color="auto"/>
            </w:tcBorders>
            <w:vAlign w:val="center"/>
          </w:tcPr>
          <w:p w:rsidR="004725DE" w:rsidRPr="00C63DE5" w:rsidRDefault="004725DE" w:rsidP="00846C0E">
            <w:pPr>
              <w:widowControl/>
              <w:tabs>
                <w:tab w:val="clear" w:pos="2835"/>
              </w:tabs>
              <w:overflowPunct/>
              <w:autoSpaceDE/>
              <w:autoSpaceDN/>
              <w:adjustRightInd/>
              <w:spacing w:after="60" w:line="276" w:lineRule="auto"/>
              <w:textAlignment w:val="auto"/>
              <w:rPr>
                <w:rFonts w:cs="Arial"/>
                <w:b/>
                <w:bCs/>
                <w:iCs/>
                <w:sz w:val="22"/>
                <w:szCs w:val="22"/>
              </w:rPr>
            </w:pPr>
            <w:r w:rsidRPr="00C63DE5">
              <w:rPr>
                <w:rFonts w:cs="Arial"/>
                <w:b/>
                <w:bCs/>
                <w:sz w:val="22"/>
                <w:szCs w:val="22"/>
              </w:rPr>
              <w:t xml:space="preserve">6. Please provide details of </w:t>
            </w:r>
            <w:r w:rsidRPr="00C63DE5">
              <w:rPr>
                <w:rFonts w:cs="Arial"/>
                <w:b/>
                <w:bCs/>
                <w:iCs/>
                <w:sz w:val="22"/>
                <w:szCs w:val="22"/>
              </w:rPr>
              <w:t>directors, partners or committee members of the proposed permit holder</w:t>
            </w:r>
            <w:r w:rsidRPr="00C63DE5">
              <w:rPr>
                <w:rFonts w:cs="Arial"/>
                <w:b/>
                <w:sz w:val="22"/>
                <w:szCs w:val="22"/>
              </w:rPr>
              <w:t xml:space="preserve"> </w:t>
            </w:r>
            <w:r w:rsidRPr="00C63DE5">
              <w:rPr>
                <w:rFonts w:cs="Arial"/>
                <w:sz w:val="22"/>
                <w:szCs w:val="22"/>
              </w:rPr>
              <w:t>(If more space is required, attach a separate list.)</w:t>
            </w:r>
          </w:p>
        </w:tc>
      </w:tr>
      <w:tr w:rsidR="004725DE" w:rsidRPr="00C63DE5" w:rsidTr="00916374">
        <w:tc>
          <w:tcPr>
            <w:tcW w:w="2922" w:type="dxa"/>
            <w:gridSpan w:val="10"/>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4725DE" w:rsidRPr="00C63DE5" w:rsidRDefault="004725DE"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Office Holder’s Full Name</w:t>
            </w:r>
          </w:p>
        </w:tc>
        <w:tc>
          <w:tcPr>
            <w:tcW w:w="5091" w:type="dxa"/>
            <w:gridSpan w:val="14"/>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4725DE" w:rsidRPr="00C63DE5" w:rsidRDefault="004725DE"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Address</w:t>
            </w:r>
          </w:p>
        </w:tc>
        <w:tc>
          <w:tcPr>
            <w:tcW w:w="1876" w:type="dxa"/>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4725DE" w:rsidRPr="00C63DE5" w:rsidRDefault="004725DE"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Title or Position</w:t>
            </w:r>
          </w:p>
        </w:tc>
      </w:tr>
      <w:tr w:rsidR="004725DE" w:rsidRPr="00C63DE5" w:rsidTr="00916374">
        <w:tc>
          <w:tcPr>
            <w:tcW w:w="2922" w:type="dxa"/>
            <w:gridSpan w:val="10"/>
            <w:tcBorders>
              <w:top w:val="dotted" w:sz="4" w:space="0" w:color="auto"/>
              <w:left w:val="single" w:sz="4" w:space="0" w:color="auto"/>
              <w:bottom w:val="dotted" w:sz="4" w:space="0" w:color="auto"/>
              <w:right w:val="dotted"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8"/>
                  <w:enabled/>
                  <w:calcOnExit w:val="0"/>
                  <w:textInput/>
                </w:ffData>
              </w:fldChar>
            </w:r>
            <w:bookmarkStart w:id="7" w:name="Text138"/>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bookmarkEnd w:id="7"/>
          </w:p>
        </w:tc>
        <w:tc>
          <w:tcPr>
            <w:tcW w:w="5091" w:type="dxa"/>
            <w:gridSpan w:val="14"/>
            <w:tcBorders>
              <w:top w:val="dotted" w:sz="4" w:space="0" w:color="auto"/>
              <w:left w:val="dotted" w:sz="4" w:space="0" w:color="auto"/>
              <w:bottom w:val="dotted" w:sz="4" w:space="0" w:color="auto"/>
              <w:right w:val="dotted"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8"/>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876" w:type="dxa"/>
            <w:tcBorders>
              <w:top w:val="dotted" w:sz="4" w:space="0" w:color="auto"/>
              <w:left w:val="dotted" w:sz="4" w:space="0" w:color="auto"/>
              <w:bottom w:val="dotted" w:sz="4" w:space="0" w:color="auto"/>
              <w:right w:val="single"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8"/>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916374" w:rsidRPr="00C63DE5" w:rsidTr="00186A57">
        <w:tc>
          <w:tcPr>
            <w:tcW w:w="2922" w:type="dxa"/>
            <w:gridSpan w:val="10"/>
            <w:tcBorders>
              <w:top w:val="dotted" w:sz="4" w:space="0" w:color="auto"/>
              <w:left w:val="single" w:sz="4" w:space="0" w:color="auto"/>
              <w:bottom w:val="dotted" w:sz="4" w:space="0" w:color="auto"/>
              <w:right w:val="dotted" w:sz="4" w:space="0" w:color="auto"/>
            </w:tcBorders>
            <w:vAlign w:val="center"/>
          </w:tcPr>
          <w:p w:rsidR="00916374" w:rsidRPr="00C63DE5" w:rsidRDefault="00071D38" w:rsidP="00186A57">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9"/>
                  <w:enabled/>
                  <w:calcOnExit w:val="0"/>
                  <w:textInput/>
                </w:ffData>
              </w:fldChar>
            </w:r>
            <w:r w:rsidR="00916374"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Pr="00C63DE5">
              <w:rPr>
                <w:rFonts w:cs="Arial"/>
                <w:color w:val="000000"/>
              </w:rPr>
              <w:fldChar w:fldCharType="end"/>
            </w:r>
          </w:p>
        </w:tc>
        <w:tc>
          <w:tcPr>
            <w:tcW w:w="5091" w:type="dxa"/>
            <w:gridSpan w:val="14"/>
            <w:tcBorders>
              <w:top w:val="dotted" w:sz="4" w:space="0" w:color="auto"/>
              <w:left w:val="dotted" w:sz="4" w:space="0" w:color="auto"/>
              <w:bottom w:val="dotted" w:sz="4" w:space="0" w:color="auto"/>
              <w:right w:val="dotted" w:sz="4" w:space="0" w:color="auto"/>
            </w:tcBorders>
            <w:vAlign w:val="center"/>
          </w:tcPr>
          <w:p w:rsidR="00916374" w:rsidRPr="00C63DE5" w:rsidRDefault="00071D38" w:rsidP="00186A57">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9"/>
                  <w:enabled/>
                  <w:calcOnExit w:val="0"/>
                  <w:textInput/>
                </w:ffData>
              </w:fldChar>
            </w:r>
            <w:r w:rsidR="00916374"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Pr="00C63DE5">
              <w:rPr>
                <w:rFonts w:cs="Arial"/>
                <w:color w:val="000000"/>
              </w:rPr>
              <w:fldChar w:fldCharType="end"/>
            </w:r>
          </w:p>
        </w:tc>
        <w:tc>
          <w:tcPr>
            <w:tcW w:w="1876" w:type="dxa"/>
            <w:tcBorders>
              <w:top w:val="dotted" w:sz="4" w:space="0" w:color="auto"/>
              <w:left w:val="dotted" w:sz="4" w:space="0" w:color="auto"/>
              <w:bottom w:val="dotted" w:sz="4" w:space="0" w:color="auto"/>
              <w:right w:val="single" w:sz="4" w:space="0" w:color="auto"/>
            </w:tcBorders>
            <w:vAlign w:val="center"/>
          </w:tcPr>
          <w:p w:rsidR="00916374" w:rsidRPr="00C63DE5" w:rsidRDefault="00071D38" w:rsidP="00186A57">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9"/>
                  <w:enabled/>
                  <w:calcOnExit w:val="0"/>
                  <w:textInput/>
                </w:ffData>
              </w:fldChar>
            </w:r>
            <w:r w:rsidR="00916374"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00916374" w:rsidRPr="00C63DE5">
              <w:rPr>
                <w:rFonts w:cs="Arial"/>
                <w:noProof/>
                <w:color w:val="000000"/>
              </w:rPr>
              <w:t> </w:t>
            </w:r>
            <w:r w:rsidRPr="00C63DE5">
              <w:rPr>
                <w:rFonts w:cs="Arial"/>
                <w:color w:val="000000"/>
              </w:rPr>
              <w:fldChar w:fldCharType="end"/>
            </w:r>
          </w:p>
        </w:tc>
      </w:tr>
      <w:tr w:rsidR="004725DE" w:rsidRPr="00C63DE5" w:rsidTr="00916374">
        <w:tc>
          <w:tcPr>
            <w:tcW w:w="2922" w:type="dxa"/>
            <w:gridSpan w:val="10"/>
            <w:tcBorders>
              <w:top w:val="dotted" w:sz="4" w:space="0" w:color="auto"/>
              <w:left w:val="single" w:sz="4" w:space="0" w:color="auto"/>
              <w:bottom w:val="dotted" w:sz="4" w:space="0" w:color="auto"/>
              <w:right w:val="dotted"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9"/>
                  <w:enabled/>
                  <w:calcOnExit w:val="0"/>
                  <w:textInput/>
                </w:ffData>
              </w:fldChar>
            </w:r>
            <w:bookmarkStart w:id="8" w:name="Text139"/>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bookmarkEnd w:id="8"/>
          </w:p>
        </w:tc>
        <w:tc>
          <w:tcPr>
            <w:tcW w:w="5091" w:type="dxa"/>
            <w:gridSpan w:val="14"/>
            <w:tcBorders>
              <w:top w:val="dotted" w:sz="4" w:space="0" w:color="auto"/>
              <w:left w:val="dotted" w:sz="4" w:space="0" w:color="auto"/>
              <w:bottom w:val="dotted" w:sz="4" w:space="0" w:color="auto"/>
              <w:right w:val="dotted"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9"/>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876" w:type="dxa"/>
            <w:tcBorders>
              <w:top w:val="dotted" w:sz="4" w:space="0" w:color="auto"/>
              <w:left w:val="dotted" w:sz="4" w:space="0" w:color="auto"/>
              <w:bottom w:val="dotted" w:sz="4" w:space="0" w:color="auto"/>
              <w:right w:val="single"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9"/>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2922" w:type="dxa"/>
            <w:gridSpan w:val="10"/>
            <w:tcBorders>
              <w:top w:val="dotted" w:sz="4" w:space="0" w:color="auto"/>
              <w:left w:val="single" w:sz="4" w:space="0" w:color="auto"/>
              <w:bottom w:val="single" w:sz="4" w:space="0" w:color="auto"/>
              <w:right w:val="dotted"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4"/>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5091" w:type="dxa"/>
            <w:gridSpan w:val="14"/>
            <w:tcBorders>
              <w:top w:val="dotted" w:sz="4" w:space="0" w:color="auto"/>
              <w:left w:val="dotted" w:sz="4" w:space="0" w:color="auto"/>
              <w:bottom w:val="single" w:sz="4" w:space="0" w:color="auto"/>
              <w:right w:val="dotted"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4"/>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876" w:type="dxa"/>
            <w:tcBorders>
              <w:top w:val="dotted" w:sz="4" w:space="0" w:color="auto"/>
              <w:left w:val="dotted" w:sz="4" w:space="0" w:color="auto"/>
              <w:bottom w:val="single" w:sz="4" w:space="0" w:color="auto"/>
              <w:right w:val="single" w:sz="4" w:space="0" w:color="auto"/>
            </w:tcBorders>
            <w:vAlign w:val="center"/>
          </w:tcPr>
          <w:p w:rsidR="004725DE" w:rsidRPr="00C63DE5" w:rsidRDefault="00071D38"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4"/>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B328FA">
        <w:tc>
          <w:tcPr>
            <w:tcW w:w="9889" w:type="dxa"/>
            <w:gridSpan w:val="25"/>
            <w:tcBorders>
              <w:top w:val="single" w:sz="4" w:space="0" w:color="auto"/>
              <w:bottom w:val="dotted" w:sz="4" w:space="0" w:color="auto"/>
            </w:tcBorders>
            <w:vAlign w:val="center"/>
          </w:tcPr>
          <w:p w:rsidR="004725DE" w:rsidRPr="00C63DE5" w:rsidRDefault="004725DE" w:rsidP="00C47D8E">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bCs/>
                <w:sz w:val="22"/>
                <w:szCs w:val="22"/>
              </w:rPr>
              <w:t>7. Registered business name(s)</w:t>
            </w:r>
            <w:r w:rsidRPr="00C63DE5">
              <w:rPr>
                <w:rFonts w:cs="Arial"/>
                <w:b/>
                <w:sz w:val="22"/>
                <w:szCs w:val="22"/>
              </w:rPr>
              <w:t xml:space="preserve"> </w:t>
            </w:r>
            <w:r w:rsidRPr="00C63DE5">
              <w:rPr>
                <w:rFonts w:cs="Arial"/>
                <w:sz w:val="22"/>
                <w:szCs w:val="22"/>
              </w:rPr>
              <w:t>(If more space is required, attach a separate list.)</w:t>
            </w:r>
          </w:p>
        </w:tc>
      </w:tr>
      <w:tr w:rsidR="004725DE" w:rsidRPr="00C63DE5" w:rsidTr="00916374">
        <w:tc>
          <w:tcPr>
            <w:tcW w:w="2357" w:type="dxa"/>
            <w:gridSpan w:val="8"/>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4725DE" w:rsidRPr="00C63DE5" w:rsidRDefault="004725DE"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Business Name 1</w:t>
            </w:r>
          </w:p>
        </w:tc>
        <w:tc>
          <w:tcPr>
            <w:tcW w:w="7532" w:type="dxa"/>
            <w:gridSpan w:val="17"/>
            <w:tcBorders>
              <w:top w:val="dotted" w:sz="4" w:space="0" w:color="auto"/>
              <w:left w:val="dotted" w:sz="4" w:space="0" w:color="auto"/>
              <w:bottom w:val="dotted" w:sz="4" w:space="0" w:color="auto"/>
              <w:right w:val="single" w:sz="4" w:space="0" w:color="auto"/>
            </w:tcBorders>
            <w:shd w:val="clear" w:color="auto" w:fill="auto"/>
            <w:vAlign w:val="center"/>
          </w:tcPr>
          <w:p w:rsidR="004725DE" w:rsidRPr="00C63DE5" w:rsidRDefault="00071D38"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8"/>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2357" w:type="dxa"/>
            <w:gridSpan w:val="8"/>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4725DE" w:rsidRPr="00C63DE5" w:rsidRDefault="004725DE" w:rsidP="00C47D8E">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Business Name 2</w:t>
            </w:r>
          </w:p>
        </w:tc>
        <w:tc>
          <w:tcPr>
            <w:tcW w:w="7532" w:type="dxa"/>
            <w:gridSpan w:val="17"/>
            <w:tcBorders>
              <w:top w:val="dotted" w:sz="4" w:space="0" w:color="auto"/>
              <w:left w:val="dotted" w:sz="4" w:space="0" w:color="auto"/>
              <w:bottom w:val="single" w:sz="4" w:space="0" w:color="auto"/>
              <w:right w:val="single" w:sz="4" w:space="0" w:color="auto"/>
            </w:tcBorders>
            <w:vAlign w:val="center"/>
          </w:tcPr>
          <w:p w:rsidR="004725DE" w:rsidRPr="00C63DE5" w:rsidRDefault="00071D38" w:rsidP="00EE0FD6">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38"/>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9889" w:type="dxa"/>
            <w:gridSpan w:val="25"/>
            <w:tcBorders>
              <w:top w:val="single" w:sz="4" w:space="0" w:color="auto"/>
              <w:bottom w:val="dotted" w:sz="4" w:space="0" w:color="auto"/>
            </w:tcBorders>
            <w:vAlign w:val="center"/>
          </w:tcPr>
          <w:p w:rsidR="004725DE" w:rsidRPr="00C63DE5" w:rsidRDefault="004725DE" w:rsidP="0015527D">
            <w:pPr>
              <w:widowControl/>
              <w:tabs>
                <w:tab w:val="clear" w:pos="2835"/>
              </w:tabs>
              <w:overflowPunct/>
              <w:autoSpaceDE/>
              <w:autoSpaceDN/>
              <w:adjustRightInd/>
              <w:spacing w:after="60" w:line="276" w:lineRule="auto"/>
              <w:textAlignment w:val="auto"/>
              <w:rPr>
                <w:rFonts w:cs="Arial"/>
                <w:b/>
                <w:i/>
                <w:sz w:val="22"/>
                <w:szCs w:val="22"/>
              </w:rPr>
            </w:pPr>
            <w:r w:rsidRPr="00C63DE5">
              <w:rPr>
                <w:rFonts w:cs="Arial"/>
                <w:b/>
                <w:bCs/>
                <w:sz w:val="22"/>
                <w:szCs w:val="22"/>
              </w:rPr>
              <w:lastRenderedPageBreak/>
              <w:t>8. Relevant qualification and experience of the proposed permit holder</w:t>
            </w:r>
            <w:r w:rsidRPr="00C63DE5">
              <w:rPr>
                <w:rFonts w:cs="Arial"/>
                <w:b/>
                <w:i/>
                <w:sz w:val="22"/>
                <w:szCs w:val="22"/>
              </w:rPr>
              <w:t xml:space="preserve"> </w:t>
            </w:r>
          </w:p>
          <w:p w:rsidR="004725DE" w:rsidRPr="00C63DE5" w:rsidRDefault="004725DE" w:rsidP="00E4776D">
            <w:pPr>
              <w:widowControl/>
              <w:tabs>
                <w:tab w:val="clear" w:pos="2835"/>
              </w:tabs>
              <w:overflowPunct/>
              <w:autoSpaceDE/>
              <w:autoSpaceDN/>
              <w:adjustRightInd/>
              <w:spacing w:after="60" w:line="276" w:lineRule="auto"/>
              <w:textAlignment w:val="auto"/>
              <w:rPr>
                <w:rFonts w:cs="Arial"/>
                <w:color w:val="000000"/>
              </w:rPr>
            </w:pPr>
            <w:r w:rsidRPr="00C63DE5">
              <w:rPr>
                <w:rFonts w:cs="Arial"/>
              </w:rPr>
              <w:t xml:space="preserve">Please provide name, relevant qualifications and experience of </w:t>
            </w:r>
            <w:r w:rsidRPr="00C63DE5">
              <w:rPr>
                <w:rFonts w:cs="Arial"/>
                <w:bCs/>
              </w:rPr>
              <w:t>the proposed permit holder</w:t>
            </w:r>
            <w:r w:rsidRPr="00C63DE5">
              <w:rPr>
                <w:rFonts w:cs="Arial"/>
                <w:i/>
              </w:rPr>
              <w:t xml:space="preserve"> </w:t>
            </w:r>
            <w:r w:rsidRPr="00C63DE5">
              <w:rPr>
                <w:rFonts w:cs="Arial"/>
              </w:rPr>
              <w:t>and</w:t>
            </w:r>
            <w:r w:rsidRPr="00C63DE5">
              <w:rPr>
                <w:rFonts w:cs="Arial"/>
                <w:i/>
              </w:rPr>
              <w:t xml:space="preserve"> </w:t>
            </w:r>
            <w:r w:rsidRPr="00C63DE5">
              <w:rPr>
                <w:rFonts w:cs="Arial"/>
              </w:rPr>
              <w:t>all employees who will carry out the activity.</w:t>
            </w:r>
          </w:p>
        </w:tc>
      </w:tr>
      <w:tr w:rsidR="004725DE" w:rsidRPr="00C63DE5" w:rsidTr="00916374">
        <w:tc>
          <w:tcPr>
            <w:tcW w:w="2796" w:type="dxa"/>
            <w:gridSpan w:val="9"/>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4725DE" w:rsidRPr="00C63DE5" w:rsidRDefault="004725DE" w:rsidP="00D231ED">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Full Name</w:t>
            </w:r>
          </w:p>
        </w:tc>
        <w:tc>
          <w:tcPr>
            <w:tcW w:w="1984" w:type="dxa"/>
            <w:gridSpan w:val="5"/>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4725DE" w:rsidRPr="00C63DE5" w:rsidRDefault="004725DE" w:rsidP="00D231ED">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Position</w:t>
            </w:r>
          </w:p>
        </w:tc>
        <w:tc>
          <w:tcPr>
            <w:tcW w:w="5109" w:type="dxa"/>
            <w:gridSpan w:val="11"/>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4725DE" w:rsidRPr="00C63DE5" w:rsidRDefault="004725DE" w:rsidP="00D231ED">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t>Experience/Qualification</w:t>
            </w:r>
          </w:p>
        </w:tc>
      </w:tr>
      <w:tr w:rsidR="004725DE" w:rsidRPr="00C63DE5" w:rsidTr="00916374">
        <w:tc>
          <w:tcPr>
            <w:tcW w:w="2796" w:type="dxa"/>
            <w:gridSpan w:val="9"/>
            <w:tcBorders>
              <w:top w:val="dotted" w:sz="4" w:space="0" w:color="auto"/>
              <w:left w:val="single" w:sz="4" w:space="0" w:color="auto"/>
              <w:bottom w:val="dotted" w:sz="4" w:space="0" w:color="auto"/>
              <w:right w:val="dotted" w:sz="4" w:space="0" w:color="auto"/>
            </w:tcBorders>
            <w:vAlign w:val="center"/>
          </w:tcPr>
          <w:p w:rsidR="004725DE" w:rsidRPr="00C63DE5" w:rsidRDefault="00071D38" w:rsidP="00D231ED">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2"/>
                  <w:enabled/>
                  <w:calcOnExit w:val="0"/>
                  <w:textInput/>
                </w:ffData>
              </w:fldChar>
            </w:r>
            <w:bookmarkStart w:id="9" w:name="Text142"/>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bookmarkEnd w:id="9"/>
          </w:p>
        </w:tc>
        <w:tc>
          <w:tcPr>
            <w:tcW w:w="1984" w:type="dxa"/>
            <w:gridSpan w:val="5"/>
            <w:tcBorders>
              <w:top w:val="dotted" w:sz="4" w:space="0" w:color="auto"/>
              <w:left w:val="dotted"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5109" w:type="dxa"/>
            <w:gridSpan w:val="11"/>
            <w:tcBorders>
              <w:top w:val="dotted" w:sz="4" w:space="0" w:color="auto"/>
              <w:left w:val="dotted" w:sz="4" w:space="0" w:color="auto"/>
              <w:bottom w:val="dotted" w:sz="4" w:space="0" w:color="auto"/>
              <w:right w:val="single" w:sz="4" w:space="0" w:color="auto"/>
            </w:tcBorders>
          </w:tcPr>
          <w:p w:rsidR="004725DE" w:rsidRPr="00C63DE5" w:rsidRDefault="00071D38" w:rsidP="00B60A3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2796" w:type="dxa"/>
            <w:gridSpan w:val="9"/>
            <w:tcBorders>
              <w:top w:val="dotted" w:sz="4" w:space="0" w:color="auto"/>
              <w:left w:val="single"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984" w:type="dxa"/>
            <w:gridSpan w:val="5"/>
            <w:tcBorders>
              <w:top w:val="dotted" w:sz="4" w:space="0" w:color="auto"/>
              <w:left w:val="dotted"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5109" w:type="dxa"/>
            <w:gridSpan w:val="11"/>
            <w:tcBorders>
              <w:top w:val="dotted" w:sz="4" w:space="0" w:color="auto"/>
              <w:left w:val="dotted" w:sz="4" w:space="0" w:color="auto"/>
              <w:bottom w:val="dotted" w:sz="4" w:space="0" w:color="auto"/>
              <w:right w:val="single" w:sz="4" w:space="0" w:color="auto"/>
            </w:tcBorders>
          </w:tcPr>
          <w:p w:rsidR="004725DE" w:rsidRPr="00C63DE5" w:rsidRDefault="00071D38" w:rsidP="00B60A3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2796" w:type="dxa"/>
            <w:gridSpan w:val="9"/>
            <w:tcBorders>
              <w:top w:val="dotted" w:sz="4" w:space="0" w:color="auto"/>
              <w:left w:val="single"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984" w:type="dxa"/>
            <w:gridSpan w:val="5"/>
            <w:tcBorders>
              <w:top w:val="dotted" w:sz="4" w:space="0" w:color="auto"/>
              <w:left w:val="dotted"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5109" w:type="dxa"/>
            <w:gridSpan w:val="11"/>
            <w:tcBorders>
              <w:top w:val="dotted" w:sz="4" w:space="0" w:color="auto"/>
              <w:left w:val="dotted" w:sz="4" w:space="0" w:color="auto"/>
              <w:bottom w:val="dotted" w:sz="4" w:space="0" w:color="auto"/>
              <w:right w:val="single" w:sz="4" w:space="0" w:color="auto"/>
            </w:tcBorders>
          </w:tcPr>
          <w:p w:rsidR="004725DE" w:rsidRPr="00C63DE5" w:rsidRDefault="00071D38" w:rsidP="00B60A3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2796" w:type="dxa"/>
            <w:gridSpan w:val="9"/>
            <w:tcBorders>
              <w:top w:val="dotted" w:sz="4" w:space="0" w:color="auto"/>
              <w:left w:val="single"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984" w:type="dxa"/>
            <w:gridSpan w:val="5"/>
            <w:tcBorders>
              <w:top w:val="dotted" w:sz="4" w:space="0" w:color="auto"/>
              <w:left w:val="dotted"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5109" w:type="dxa"/>
            <w:gridSpan w:val="11"/>
            <w:tcBorders>
              <w:top w:val="dotted" w:sz="4" w:space="0" w:color="auto"/>
              <w:left w:val="dotted" w:sz="4" w:space="0" w:color="auto"/>
              <w:bottom w:val="dotted" w:sz="4" w:space="0" w:color="auto"/>
              <w:right w:val="single" w:sz="4" w:space="0" w:color="auto"/>
            </w:tcBorders>
          </w:tcPr>
          <w:p w:rsidR="004725DE" w:rsidRPr="00C63DE5" w:rsidRDefault="00071D38" w:rsidP="00B60A3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2796" w:type="dxa"/>
            <w:gridSpan w:val="9"/>
            <w:tcBorders>
              <w:top w:val="dotted" w:sz="4" w:space="0" w:color="auto"/>
              <w:left w:val="single"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984" w:type="dxa"/>
            <w:gridSpan w:val="5"/>
            <w:tcBorders>
              <w:top w:val="dotted" w:sz="4" w:space="0" w:color="auto"/>
              <w:left w:val="dotted" w:sz="4" w:space="0" w:color="auto"/>
              <w:bottom w:val="dotted" w:sz="4" w:space="0" w:color="auto"/>
              <w:right w:val="dotted" w:sz="4" w:space="0" w:color="auto"/>
            </w:tcBorders>
          </w:tcPr>
          <w:p w:rsidR="004725DE" w:rsidRPr="00C63DE5" w:rsidRDefault="00071D38">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5109" w:type="dxa"/>
            <w:gridSpan w:val="11"/>
            <w:tcBorders>
              <w:top w:val="dotted" w:sz="4" w:space="0" w:color="auto"/>
              <w:left w:val="dotted" w:sz="4" w:space="0" w:color="auto"/>
              <w:bottom w:val="dotted" w:sz="4" w:space="0" w:color="auto"/>
              <w:right w:val="single" w:sz="4" w:space="0" w:color="auto"/>
            </w:tcBorders>
          </w:tcPr>
          <w:p w:rsidR="004725DE" w:rsidRPr="00C63DE5" w:rsidRDefault="00071D38" w:rsidP="00B60A3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2796" w:type="dxa"/>
            <w:gridSpan w:val="9"/>
            <w:tcBorders>
              <w:top w:val="dotted" w:sz="4" w:space="0" w:color="auto"/>
              <w:left w:val="single" w:sz="4" w:space="0" w:color="auto"/>
              <w:bottom w:val="dotted" w:sz="4" w:space="0" w:color="auto"/>
              <w:right w:val="dotted" w:sz="4" w:space="0" w:color="auto"/>
            </w:tcBorders>
          </w:tcPr>
          <w:p w:rsidR="004725DE" w:rsidRPr="00C63DE5" w:rsidRDefault="00071D38" w:rsidP="00A035E4">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984" w:type="dxa"/>
            <w:gridSpan w:val="5"/>
            <w:tcBorders>
              <w:top w:val="dotted" w:sz="4" w:space="0" w:color="auto"/>
              <w:left w:val="dotted" w:sz="4" w:space="0" w:color="auto"/>
              <w:bottom w:val="dotted" w:sz="4" w:space="0" w:color="auto"/>
              <w:right w:val="dotted" w:sz="4" w:space="0" w:color="auto"/>
            </w:tcBorders>
          </w:tcPr>
          <w:p w:rsidR="004725DE" w:rsidRPr="00C63DE5" w:rsidRDefault="00071D38" w:rsidP="00A035E4">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5109" w:type="dxa"/>
            <w:gridSpan w:val="11"/>
            <w:tcBorders>
              <w:top w:val="dotted" w:sz="4" w:space="0" w:color="auto"/>
              <w:left w:val="dotted" w:sz="4" w:space="0" w:color="auto"/>
              <w:bottom w:val="dotted" w:sz="4" w:space="0" w:color="auto"/>
              <w:right w:val="single" w:sz="4" w:space="0" w:color="auto"/>
            </w:tcBorders>
          </w:tcPr>
          <w:p w:rsidR="004725DE" w:rsidRPr="00C63DE5" w:rsidRDefault="00071D38" w:rsidP="00B60A3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916374">
        <w:tc>
          <w:tcPr>
            <w:tcW w:w="2796" w:type="dxa"/>
            <w:gridSpan w:val="9"/>
            <w:tcBorders>
              <w:top w:val="dotted" w:sz="4" w:space="0" w:color="auto"/>
              <w:left w:val="single" w:sz="4" w:space="0" w:color="auto"/>
              <w:bottom w:val="dotted" w:sz="4" w:space="0" w:color="auto"/>
              <w:right w:val="dotted" w:sz="4" w:space="0" w:color="auto"/>
            </w:tcBorders>
          </w:tcPr>
          <w:p w:rsidR="004725DE" w:rsidRPr="00C63DE5" w:rsidRDefault="00071D38" w:rsidP="00A035E4">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1984" w:type="dxa"/>
            <w:gridSpan w:val="5"/>
            <w:tcBorders>
              <w:top w:val="dotted" w:sz="4" w:space="0" w:color="auto"/>
              <w:left w:val="dotted" w:sz="4" w:space="0" w:color="auto"/>
              <w:bottom w:val="dotted" w:sz="4" w:space="0" w:color="auto"/>
              <w:right w:val="dotted" w:sz="4" w:space="0" w:color="auto"/>
            </w:tcBorders>
          </w:tcPr>
          <w:p w:rsidR="004725DE" w:rsidRPr="00C63DE5" w:rsidRDefault="00071D38" w:rsidP="00A035E4">
            <w:pPr>
              <w:rPr>
                <w:rFonts w:cs="Arial"/>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c>
          <w:tcPr>
            <w:tcW w:w="5109" w:type="dxa"/>
            <w:gridSpan w:val="11"/>
            <w:tcBorders>
              <w:top w:val="dotted" w:sz="4" w:space="0" w:color="auto"/>
              <w:left w:val="dotted" w:sz="4" w:space="0" w:color="auto"/>
              <w:bottom w:val="dotted" w:sz="4" w:space="0" w:color="auto"/>
              <w:right w:val="single" w:sz="4" w:space="0" w:color="auto"/>
            </w:tcBorders>
          </w:tcPr>
          <w:p w:rsidR="004725DE" w:rsidRPr="00C63DE5" w:rsidRDefault="00071D38" w:rsidP="00B60A31">
            <w:pPr>
              <w:widowControl/>
              <w:tabs>
                <w:tab w:val="clear" w:pos="2835"/>
              </w:tabs>
              <w:overflowPunct/>
              <w:autoSpaceDE/>
              <w:autoSpaceDN/>
              <w:adjustRightInd/>
              <w:spacing w:after="60" w:line="276" w:lineRule="auto"/>
              <w:textAlignment w:val="auto"/>
              <w:rPr>
                <w:rFonts w:cs="Arial"/>
                <w:color w:val="000000"/>
              </w:rPr>
            </w:pPr>
            <w:r w:rsidRPr="00C63DE5">
              <w:rPr>
                <w:rFonts w:cs="Arial"/>
                <w:color w:val="000000"/>
              </w:rPr>
              <w:fldChar w:fldCharType="begin">
                <w:ffData>
                  <w:name w:val="Text142"/>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B328FA">
        <w:tc>
          <w:tcPr>
            <w:tcW w:w="9889" w:type="dxa"/>
            <w:gridSpan w:val="25"/>
            <w:tcBorders>
              <w:bottom w:val="single" w:sz="4" w:space="0" w:color="auto"/>
            </w:tcBorders>
            <w:shd w:val="clear" w:color="auto" w:fill="DAEEF3" w:themeFill="accent5" w:themeFillTint="33"/>
            <w:vAlign w:val="center"/>
          </w:tcPr>
          <w:p w:rsidR="004725DE" w:rsidRPr="00C63DE5" w:rsidRDefault="004725DE" w:rsidP="00B60A31">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C63DE5">
              <w:rPr>
                <w:rFonts w:cs="Arial"/>
                <w:b/>
                <w:color w:val="000000"/>
                <w:sz w:val="24"/>
                <w:szCs w:val="24"/>
              </w:rPr>
              <w:t>Details of Proposed Activity</w:t>
            </w:r>
          </w:p>
        </w:tc>
      </w:tr>
      <w:tr w:rsidR="004725DE" w:rsidRPr="00C63DE5" w:rsidTr="00B328FA">
        <w:tc>
          <w:tcPr>
            <w:tcW w:w="9889" w:type="dxa"/>
            <w:gridSpan w:val="25"/>
            <w:tcBorders>
              <w:bottom w:val="nil"/>
            </w:tcBorders>
            <w:vAlign w:val="center"/>
          </w:tcPr>
          <w:p w:rsidR="004725DE" w:rsidRPr="00C63DE5" w:rsidRDefault="004725DE" w:rsidP="00514F0C">
            <w:pPr>
              <w:widowControl/>
              <w:tabs>
                <w:tab w:val="clear" w:pos="2835"/>
              </w:tabs>
              <w:overflowPunct/>
              <w:autoSpaceDE/>
              <w:autoSpaceDN/>
              <w:adjustRightInd/>
              <w:spacing w:after="60" w:line="276" w:lineRule="auto"/>
              <w:textAlignment w:val="auto"/>
              <w:rPr>
                <w:rFonts w:cs="Arial"/>
                <w:color w:val="000000"/>
                <w:sz w:val="22"/>
                <w:szCs w:val="22"/>
              </w:rPr>
            </w:pPr>
            <w:r w:rsidRPr="00C63DE5">
              <w:rPr>
                <w:rFonts w:cs="Arial"/>
                <w:b/>
                <w:color w:val="000000"/>
                <w:sz w:val="22"/>
                <w:szCs w:val="22"/>
              </w:rPr>
              <w:t xml:space="preserve">9. </w:t>
            </w:r>
            <w:r w:rsidRPr="00C63DE5">
              <w:rPr>
                <w:rFonts w:cs="Arial"/>
                <w:b/>
                <w:bCs/>
                <w:sz w:val="22"/>
                <w:szCs w:val="22"/>
              </w:rPr>
              <w:t>Briefly describe the activity and its purpose(s)</w:t>
            </w:r>
            <w:r w:rsidRPr="00C63DE5">
              <w:rPr>
                <w:rFonts w:cs="Arial"/>
                <w:color w:val="000000"/>
                <w:sz w:val="22"/>
                <w:szCs w:val="22"/>
              </w:rPr>
              <w:t xml:space="preserve"> </w:t>
            </w:r>
          </w:p>
        </w:tc>
      </w:tr>
      <w:tr w:rsidR="004725DE" w:rsidRPr="008D359E" w:rsidTr="00B328FA">
        <w:tc>
          <w:tcPr>
            <w:tcW w:w="9889" w:type="dxa"/>
            <w:gridSpan w:val="25"/>
            <w:tcBorders>
              <w:top w:val="nil"/>
              <w:bottom w:val="nil"/>
            </w:tcBorders>
            <w:vAlign w:val="center"/>
          </w:tcPr>
          <w:p w:rsidR="004725DE" w:rsidRPr="008D359E" w:rsidRDefault="004725DE" w:rsidP="00514F0C">
            <w:pPr>
              <w:widowControl/>
              <w:tabs>
                <w:tab w:val="clear" w:pos="2835"/>
              </w:tabs>
              <w:overflowPunct/>
              <w:autoSpaceDE/>
              <w:autoSpaceDN/>
              <w:adjustRightInd/>
              <w:spacing w:after="60" w:line="276" w:lineRule="auto"/>
              <w:textAlignment w:val="auto"/>
              <w:rPr>
                <w:rFonts w:cs="Arial"/>
                <w:b/>
                <w:color w:val="000000"/>
              </w:rPr>
            </w:pPr>
            <w:r w:rsidRPr="008D359E">
              <w:rPr>
                <w:rFonts w:cs="Arial"/>
              </w:rPr>
              <w:t>If the proposed activity is a commercial activity, please attach a certificate of currency for a policy of public liability insurance covering all staff and agents to the value of at least $20 million.</w:t>
            </w:r>
          </w:p>
        </w:tc>
      </w:tr>
      <w:tr w:rsidR="004725DE" w:rsidRPr="00C63DE5" w:rsidTr="00B328FA">
        <w:tc>
          <w:tcPr>
            <w:tcW w:w="9889" w:type="dxa"/>
            <w:gridSpan w:val="25"/>
            <w:tcBorders>
              <w:top w:val="nil"/>
              <w:left w:val="single" w:sz="4" w:space="0" w:color="auto"/>
              <w:bottom w:val="single" w:sz="4" w:space="0" w:color="auto"/>
              <w:right w:val="single" w:sz="4" w:space="0" w:color="auto"/>
            </w:tcBorders>
            <w:vAlign w:val="center"/>
          </w:tcPr>
          <w:p w:rsidR="004725DE" w:rsidRPr="00C63DE5" w:rsidRDefault="00071D38" w:rsidP="001D2404">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bookmarkStart w:id="10" w:name="Text156"/>
            <w:r w:rsidR="004725DE"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Pr="00C63DE5">
              <w:rPr>
                <w:rFonts w:cs="Arial"/>
                <w:b/>
                <w:color w:val="000000"/>
                <w:szCs w:val="22"/>
              </w:rPr>
              <w:fldChar w:fldCharType="end"/>
            </w:r>
            <w:bookmarkEnd w:id="10"/>
          </w:p>
          <w:p w:rsidR="004725DE" w:rsidRPr="00C63DE5" w:rsidRDefault="004725DE" w:rsidP="001D2404">
            <w:pPr>
              <w:widowControl/>
              <w:tabs>
                <w:tab w:val="clear" w:pos="2835"/>
              </w:tabs>
              <w:overflowPunct/>
              <w:autoSpaceDE/>
              <w:autoSpaceDN/>
              <w:adjustRightInd/>
              <w:spacing w:after="60" w:line="276" w:lineRule="auto"/>
              <w:textAlignment w:val="auto"/>
              <w:rPr>
                <w:rFonts w:cs="Arial"/>
                <w:b/>
                <w:color w:val="000000"/>
                <w:szCs w:val="22"/>
              </w:rPr>
            </w:pPr>
          </w:p>
          <w:p w:rsidR="004725DE" w:rsidRPr="00C63DE5" w:rsidRDefault="004725DE" w:rsidP="00916374">
            <w:pPr>
              <w:widowControl/>
              <w:tabs>
                <w:tab w:val="clear" w:pos="2835"/>
              </w:tabs>
              <w:overflowPunct/>
              <w:autoSpaceDE/>
              <w:autoSpaceDN/>
              <w:adjustRightInd/>
              <w:spacing w:after="60" w:line="276" w:lineRule="auto"/>
              <w:textAlignment w:val="auto"/>
              <w:rPr>
                <w:rFonts w:cs="Arial"/>
                <w:b/>
                <w:color w:val="000000"/>
                <w:szCs w:val="22"/>
              </w:rPr>
            </w:pPr>
          </w:p>
        </w:tc>
      </w:tr>
      <w:tr w:rsidR="004725DE" w:rsidRPr="00C63DE5" w:rsidTr="00B328FA">
        <w:tc>
          <w:tcPr>
            <w:tcW w:w="9889" w:type="dxa"/>
            <w:gridSpan w:val="25"/>
            <w:tcBorders>
              <w:top w:val="single" w:sz="4" w:space="0" w:color="auto"/>
              <w:left w:val="single" w:sz="4" w:space="0" w:color="auto"/>
              <w:bottom w:val="nil"/>
              <w:right w:val="single" w:sz="4" w:space="0" w:color="auto"/>
            </w:tcBorders>
            <w:vAlign w:val="center"/>
          </w:tcPr>
          <w:p w:rsidR="004725DE" w:rsidRPr="00C63DE5" w:rsidRDefault="004725DE" w:rsidP="00DA6716">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color w:val="000000"/>
                <w:sz w:val="22"/>
                <w:szCs w:val="22"/>
              </w:rPr>
              <w:t xml:space="preserve">10. When will the activity take place in the </w:t>
            </w:r>
            <w:r>
              <w:rPr>
                <w:rFonts w:cs="Arial"/>
                <w:b/>
                <w:color w:val="000000"/>
                <w:sz w:val="22"/>
                <w:szCs w:val="22"/>
              </w:rPr>
              <w:t>park</w:t>
            </w:r>
            <w:r w:rsidRPr="00C63DE5">
              <w:rPr>
                <w:rFonts w:cs="Arial"/>
                <w:b/>
                <w:color w:val="000000"/>
                <w:sz w:val="22"/>
                <w:szCs w:val="22"/>
              </w:rPr>
              <w:t xml:space="preserve">? </w:t>
            </w:r>
          </w:p>
        </w:tc>
      </w:tr>
      <w:tr w:rsidR="004725DE" w:rsidRPr="00C63DE5" w:rsidTr="00B328FA">
        <w:tc>
          <w:tcPr>
            <w:tcW w:w="9889" w:type="dxa"/>
            <w:gridSpan w:val="25"/>
            <w:tcBorders>
              <w:top w:val="nil"/>
              <w:left w:val="single" w:sz="4" w:space="0" w:color="auto"/>
              <w:bottom w:val="single" w:sz="4" w:space="0" w:color="auto"/>
              <w:right w:val="single" w:sz="4" w:space="0" w:color="auto"/>
            </w:tcBorders>
            <w:vAlign w:val="center"/>
          </w:tcPr>
          <w:p w:rsidR="004725DE" w:rsidRPr="00C63DE5" w:rsidRDefault="00071D38" w:rsidP="00E61918">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r w:rsidR="004725DE"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Pr="00C63DE5">
              <w:rPr>
                <w:rFonts w:cs="Arial"/>
                <w:b/>
                <w:color w:val="000000"/>
                <w:szCs w:val="22"/>
              </w:rPr>
              <w:fldChar w:fldCharType="end"/>
            </w:r>
          </w:p>
        </w:tc>
      </w:tr>
      <w:tr w:rsidR="004725DE" w:rsidRPr="00C63DE5" w:rsidTr="00B328FA">
        <w:tc>
          <w:tcPr>
            <w:tcW w:w="9889" w:type="dxa"/>
            <w:gridSpan w:val="25"/>
            <w:tcBorders>
              <w:top w:val="single" w:sz="4" w:space="0" w:color="auto"/>
              <w:left w:val="single" w:sz="4" w:space="0" w:color="auto"/>
              <w:bottom w:val="nil"/>
              <w:right w:val="single" w:sz="4" w:space="0" w:color="auto"/>
            </w:tcBorders>
            <w:vAlign w:val="center"/>
          </w:tcPr>
          <w:p w:rsidR="004725DE" w:rsidRPr="00C63DE5" w:rsidRDefault="004725DE" w:rsidP="00665E56">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color w:val="000000"/>
                <w:sz w:val="22"/>
                <w:szCs w:val="22"/>
              </w:rPr>
              <w:t xml:space="preserve">11. How often and for how long will the activity be? </w:t>
            </w:r>
            <w:r w:rsidRPr="00C63DE5">
              <w:rPr>
                <w:rFonts w:cs="Arial"/>
                <w:snapToGrid w:val="0"/>
                <w:sz w:val="22"/>
                <w:szCs w:val="22"/>
              </w:rPr>
              <w:t>Include number of visits and the usual length of stay.</w:t>
            </w:r>
          </w:p>
        </w:tc>
      </w:tr>
      <w:tr w:rsidR="004725DE" w:rsidRPr="00C63DE5" w:rsidTr="00B328FA">
        <w:tc>
          <w:tcPr>
            <w:tcW w:w="9889" w:type="dxa"/>
            <w:gridSpan w:val="25"/>
            <w:tcBorders>
              <w:top w:val="nil"/>
              <w:left w:val="single" w:sz="4" w:space="0" w:color="auto"/>
              <w:bottom w:val="single" w:sz="4" w:space="0" w:color="auto"/>
              <w:right w:val="single" w:sz="4" w:space="0" w:color="auto"/>
            </w:tcBorders>
            <w:vAlign w:val="center"/>
          </w:tcPr>
          <w:p w:rsidR="004725DE" w:rsidRPr="00C63DE5" w:rsidRDefault="00071D38" w:rsidP="00E61918">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r w:rsidR="004725DE"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Pr="00C63DE5">
              <w:rPr>
                <w:rFonts w:cs="Arial"/>
                <w:b/>
                <w:color w:val="000000"/>
                <w:szCs w:val="22"/>
              </w:rPr>
              <w:fldChar w:fldCharType="end"/>
            </w:r>
          </w:p>
        </w:tc>
      </w:tr>
      <w:tr w:rsidR="004725DE" w:rsidRPr="00C63DE5" w:rsidTr="00B328FA">
        <w:tc>
          <w:tcPr>
            <w:tcW w:w="9889" w:type="dxa"/>
            <w:gridSpan w:val="25"/>
            <w:tcBorders>
              <w:top w:val="single" w:sz="4" w:space="0" w:color="auto"/>
              <w:bottom w:val="nil"/>
            </w:tcBorders>
            <w:vAlign w:val="center"/>
          </w:tcPr>
          <w:p w:rsidR="004725DE" w:rsidRPr="00C63DE5" w:rsidRDefault="004725DE" w:rsidP="00514F0C">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bCs/>
                <w:sz w:val="22"/>
                <w:szCs w:val="22"/>
              </w:rPr>
              <w:t xml:space="preserve">12. </w:t>
            </w:r>
            <w:r w:rsidRPr="00C63DE5">
              <w:rPr>
                <w:rFonts w:cs="Arial"/>
                <w:b/>
                <w:sz w:val="22"/>
                <w:szCs w:val="22"/>
              </w:rPr>
              <w:t>Will the activity:</w:t>
            </w:r>
            <w:r w:rsidRPr="00C63DE5">
              <w:rPr>
                <w:rFonts w:cs="Arial"/>
                <w:sz w:val="22"/>
                <w:szCs w:val="22"/>
              </w:rPr>
              <w:t xml:space="preserve"> </w:t>
            </w:r>
          </w:p>
        </w:tc>
      </w:tr>
      <w:tr w:rsidR="004725DE" w:rsidRPr="00C63DE5" w:rsidTr="00916374">
        <w:tc>
          <w:tcPr>
            <w:tcW w:w="1520" w:type="dxa"/>
            <w:gridSpan w:val="4"/>
            <w:tcBorders>
              <w:top w:val="nil"/>
              <w:left w:val="single" w:sz="4" w:space="0" w:color="auto"/>
              <w:bottom w:val="nil"/>
              <w:right w:val="nil"/>
            </w:tcBorders>
          </w:tcPr>
          <w:p w:rsidR="004725DE" w:rsidRPr="00C63DE5" w:rsidRDefault="00071D38" w:rsidP="008B17B6">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yes </w:t>
            </w:r>
            <w:r w:rsidRPr="00C63DE5">
              <w:rPr>
                <w:rFonts w:cs="Arial"/>
              </w:rPr>
              <w:fldChar w:fldCharType="begin">
                <w:ffData>
                  <w:name w:val="Check50"/>
                  <w:enabled/>
                  <w:calcOnExit w:val="0"/>
                  <w:checkBox>
                    <w:sizeAuto/>
                    <w:default w:val="0"/>
                  </w:checkBox>
                </w:ffData>
              </w:fldChar>
            </w:r>
            <w:bookmarkStart w:id="11" w:name="Check50"/>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bookmarkEnd w:id="11"/>
            <w:r w:rsidR="004725DE" w:rsidRPr="00C63DE5">
              <w:rPr>
                <w:rFonts w:cs="Arial"/>
              </w:rPr>
              <w:t xml:space="preserve"> no </w:t>
            </w:r>
          </w:p>
        </w:tc>
        <w:tc>
          <w:tcPr>
            <w:tcW w:w="8369" w:type="dxa"/>
            <w:gridSpan w:val="21"/>
            <w:tcBorders>
              <w:top w:val="nil"/>
              <w:left w:val="nil"/>
              <w:bottom w:val="nil"/>
              <w:right w:val="single" w:sz="4" w:space="0" w:color="auto"/>
            </w:tcBorders>
          </w:tcPr>
          <w:p w:rsidR="004725DE" w:rsidRPr="00C63DE5" w:rsidRDefault="004725DE" w:rsidP="008B17B6">
            <w:pPr>
              <w:widowControl/>
              <w:tabs>
                <w:tab w:val="clear" w:pos="2835"/>
              </w:tabs>
              <w:overflowPunct/>
              <w:autoSpaceDE/>
              <w:autoSpaceDN/>
              <w:adjustRightInd/>
              <w:spacing w:after="60" w:line="276" w:lineRule="auto"/>
              <w:textAlignment w:val="auto"/>
              <w:rPr>
                <w:rFonts w:cs="Arial"/>
                <w:color w:val="000000"/>
              </w:rPr>
            </w:pPr>
            <w:r w:rsidRPr="00C63DE5">
              <w:rPr>
                <w:rFonts w:cs="Arial"/>
              </w:rPr>
              <w:t>result in the death or injury of native species?</w:t>
            </w:r>
          </w:p>
        </w:tc>
      </w:tr>
      <w:tr w:rsidR="004725DE" w:rsidRPr="00C63DE5" w:rsidTr="00916374">
        <w:tc>
          <w:tcPr>
            <w:tcW w:w="1520" w:type="dxa"/>
            <w:gridSpan w:val="4"/>
            <w:tcBorders>
              <w:top w:val="nil"/>
              <w:left w:val="single" w:sz="4" w:space="0" w:color="auto"/>
              <w:bottom w:val="nil"/>
              <w:right w:val="nil"/>
            </w:tcBorders>
          </w:tcPr>
          <w:p w:rsidR="004725DE" w:rsidRPr="00C63DE5" w:rsidRDefault="00071D38" w:rsidP="00E61918">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yes </w:t>
            </w:r>
            <w:r w:rsidRPr="00C63DE5">
              <w:rPr>
                <w:rFonts w:cs="Arial"/>
              </w:rPr>
              <w:fldChar w:fldCharType="begin">
                <w:ffData>
                  <w:name w:val="Check50"/>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no </w:t>
            </w:r>
          </w:p>
        </w:tc>
        <w:tc>
          <w:tcPr>
            <w:tcW w:w="8369" w:type="dxa"/>
            <w:gridSpan w:val="21"/>
            <w:tcBorders>
              <w:top w:val="nil"/>
              <w:left w:val="nil"/>
              <w:bottom w:val="nil"/>
              <w:right w:val="single" w:sz="4" w:space="0" w:color="auto"/>
            </w:tcBorders>
          </w:tcPr>
          <w:p w:rsidR="004725DE" w:rsidRPr="00C63DE5" w:rsidRDefault="004725DE" w:rsidP="00E61918">
            <w:pPr>
              <w:widowControl/>
              <w:tabs>
                <w:tab w:val="clear" w:pos="2835"/>
              </w:tabs>
              <w:overflowPunct/>
              <w:autoSpaceDE/>
              <w:autoSpaceDN/>
              <w:adjustRightInd/>
              <w:spacing w:after="60" w:line="276" w:lineRule="auto"/>
              <w:textAlignment w:val="auto"/>
              <w:rPr>
                <w:rFonts w:cs="Arial"/>
                <w:color w:val="000000"/>
              </w:rPr>
            </w:pPr>
            <w:r w:rsidRPr="00C63DE5">
              <w:rPr>
                <w:rFonts w:cs="Arial"/>
              </w:rPr>
              <w:t>involve taking, trading, keeping or moving native species?</w:t>
            </w:r>
          </w:p>
        </w:tc>
      </w:tr>
      <w:tr w:rsidR="004725DE" w:rsidRPr="00C63DE5" w:rsidTr="00916374">
        <w:tc>
          <w:tcPr>
            <w:tcW w:w="1520" w:type="dxa"/>
            <w:gridSpan w:val="4"/>
            <w:tcBorders>
              <w:top w:val="nil"/>
              <w:left w:val="single" w:sz="4" w:space="0" w:color="auto"/>
              <w:bottom w:val="nil"/>
              <w:right w:val="nil"/>
            </w:tcBorders>
          </w:tcPr>
          <w:p w:rsidR="004725DE" w:rsidRPr="00C63DE5" w:rsidRDefault="00071D38" w:rsidP="00E61918">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yes </w:t>
            </w:r>
            <w:r w:rsidRPr="00C63DE5">
              <w:rPr>
                <w:rFonts w:cs="Arial"/>
              </w:rPr>
              <w:fldChar w:fldCharType="begin">
                <w:ffData>
                  <w:name w:val="Check50"/>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no </w:t>
            </w:r>
          </w:p>
        </w:tc>
        <w:tc>
          <w:tcPr>
            <w:tcW w:w="8369" w:type="dxa"/>
            <w:gridSpan w:val="21"/>
            <w:tcBorders>
              <w:top w:val="nil"/>
              <w:left w:val="nil"/>
              <w:bottom w:val="nil"/>
              <w:right w:val="single" w:sz="4" w:space="0" w:color="auto"/>
            </w:tcBorders>
          </w:tcPr>
          <w:p w:rsidR="004725DE" w:rsidRPr="00C63DE5" w:rsidRDefault="004725DE" w:rsidP="008B17B6">
            <w:pPr>
              <w:widowControl/>
              <w:tabs>
                <w:tab w:val="clear" w:pos="2835"/>
              </w:tabs>
              <w:overflowPunct/>
              <w:autoSpaceDE/>
              <w:autoSpaceDN/>
              <w:adjustRightInd/>
              <w:spacing w:after="60" w:line="276" w:lineRule="auto"/>
              <w:textAlignment w:val="auto"/>
              <w:rPr>
                <w:rFonts w:cs="Arial"/>
                <w:color w:val="000000"/>
              </w:rPr>
            </w:pPr>
            <w:r w:rsidRPr="00C63DE5">
              <w:rPr>
                <w:rFonts w:cs="Arial"/>
              </w:rPr>
              <w:t>result in damage to or destruction of nests or dwelling places of native species?</w:t>
            </w:r>
          </w:p>
        </w:tc>
      </w:tr>
      <w:tr w:rsidR="004725DE" w:rsidRPr="00C63DE5" w:rsidTr="00B328FA">
        <w:tc>
          <w:tcPr>
            <w:tcW w:w="9889" w:type="dxa"/>
            <w:gridSpan w:val="25"/>
            <w:tcBorders>
              <w:top w:val="nil"/>
              <w:left w:val="single" w:sz="4" w:space="0" w:color="auto"/>
              <w:bottom w:val="single" w:sz="4" w:space="0" w:color="auto"/>
              <w:right w:val="single" w:sz="4" w:space="0" w:color="auto"/>
            </w:tcBorders>
          </w:tcPr>
          <w:p w:rsidR="004725DE" w:rsidRPr="00C63DE5" w:rsidRDefault="004725DE" w:rsidP="00E61918">
            <w:pPr>
              <w:widowControl/>
              <w:tabs>
                <w:tab w:val="clear" w:pos="2835"/>
              </w:tabs>
              <w:overflowPunct/>
              <w:autoSpaceDE/>
              <w:autoSpaceDN/>
              <w:adjustRightInd/>
              <w:spacing w:after="60" w:line="276" w:lineRule="auto"/>
              <w:textAlignment w:val="auto"/>
              <w:rPr>
                <w:rFonts w:cs="Arial"/>
                <w:snapToGrid w:val="0"/>
              </w:rPr>
            </w:pPr>
            <w:r w:rsidRPr="00C63DE5">
              <w:rPr>
                <w:rFonts w:cs="Arial"/>
              </w:rPr>
              <w:t xml:space="preserve">If yes to any of the above, please </w:t>
            </w:r>
            <w:r w:rsidRPr="00C63DE5">
              <w:rPr>
                <w:rFonts w:cs="Arial"/>
                <w:snapToGrid w:val="0"/>
              </w:rPr>
              <w:t>details of how the action will affect native species, including how many will be affected.</w:t>
            </w:r>
          </w:p>
          <w:p w:rsidR="004725DE" w:rsidRPr="00916374" w:rsidRDefault="00071D38" w:rsidP="00916374">
            <w:pPr>
              <w:widowControl/>
              <w:tabs>
                <w:tab w:val="clear" w:pos="2835"/>
              </w:tabs>
              <w:overflowPunct/>
              <w:autoSpaceDE/>
              <w:autoSpaceDN/>
              <w:adjustRightInd/>
              <w:spacing w:after="60" w:line="276" w:lineRule="auto"/>
              <w:textAlignment w:val="auto"/>
              <w:rPr>
                <w:rFonts w:cs="Arial"/>
                <w:snapToGrid w:val="0"/>
              </w:rPr>
            </w:pPr>
            <w:r w:rsidRPr="00C63DE5">
              <w:rPr>
                <w:rFonts w:cs="Arial"/>
                <w:snapToGrid w:val="0"/>
              </w:rPr>
              <w:fldChar w:fldCharType="begin">
                <w:ffData>
                  <w:name w:val="Text157"/>
                  <w:enabled/>
                  <w:calcOnExit w:val="0"/>
                  <w:textInput/>
                </w:ffData>
              </w:fldChar>
            </w:r>
            <w:bookmarkStart w:id="12" w:name="Text157"/>
            <w:r w:rsidR="004725DE" w:rsidRPr="00C63DE5">
              <w:rPr>
                <w:rFonts w:cs="Arial"/>
                <w:snapToGrid w:val="0"/>
              </w:rPr>
              <w:instrText xml:space="preserve"> FORMTEXT </w:instrText>
            </w:r>
            <w:r w:rsidRPr="00C63DE5">
              <w:rPr>
                <w:rFonts w:cs="Arial"/>
                <w:snapToGrid w:val="0"/>
              </w:rPr>
            </w:r>
            <w:r w:rsidRPr="00C63DE5">
              <w:rPr>
                <w:rFonts w:cs="Arial"/>
                <w:snapToGrid w:val="0"/>
              </w:rPr>
              <w:fldChar w:fldCharType="separate"/>
            </w:r>
            <w:r w:rsidR="004725DE" w:rsidRPr="00C63DE5">
              <w:rPr>
                <w:rFonts w:cs="Arial"/>
                <w:noProof/>
                <w:snapToGrid w:val="0"/>
              </w:rPr>
              <w:t> </w:t>
            </w:r>
            <w:r w:rsidR="004725DE" w:rsidRPr="00C63DE5">
              <w:rPr>
                <w:rFonts w:cs="Arial"/>
                <w:noProof/>
                <w:snapToGrid w:val="0"/>
              </w:rPr>
              <w:t> </w:t>
            </w:r>
            <w:r w:rsidR="004725DE" w:rsidRPr="00C63DE5">
              <w:rPr>
                <w:rFonts w:cs="Arial"/>
                <w:noProof/>
                <w:snapToGrid w:val="0"/>
              </w:rPr>
              <w:t> </w:t>
            </w:r>
            <w:r w:rsidR="004725DE" w:rsidRPr="00C63DE5">
              <w:rPr>
                <w:rFonts w:cs="Arial"/>
                <w:noProof/>
                <w:snapToGrid w:val="0"/>
              </w:rPr>
              <w:t> </w:t>
            </w:r>
            <w:r w:rsidR="004725DE" w:rsidRPr="00C63DE5">
              <w:rPr>
                <w:rFonts w:cs="Arial"/>
                <w:noProof/>
                <w:snapToGrid w:val="0"/>
              </w:rPr>
              <w:t> </w:t>
            </w:r>
            <w:r w:rsidRPr="00C63DE5">
              <w:rPr>
                <w:rFonts w:cs="Arial"/>
                <w:snapToGrid w:val="0"/>
              </w:rPr>
              <w:fldChar w:fldCharType="end"/>
            </w:r>
            <w:bookmarkEnd w:id="12"/>
          </w:p>
        </w:tc>
      </w:tr>
      <w:tr w:rsidR="004725DE" w:rsidRPr="00C63DE5" w:rsidTr="00B328FA">
        <w:tc>
          <w:tcPr>
            <w:tcW w:w="9889" w:type="dxa"/>
            <w:gridSpan w:val="25"/>
            <w:tcBorders>
              <w:top w:val="single" w:sz="4" w:space="0" w:color="auto"/>
              <w:left w:val="single" w:sz="4" w:space="0" w:color="auto"/>
              <w:bottom w:val="nil"/>
              <w:right w:val="single" w:sz="4" w:space="0" w:color="auto"/>
            </w:tcBorders>
            <w:vAlign w:val="center"/>
          </w:tcPr>
          <w:p w:rsidR="004725DE" w:rsidRPr="00C63DE5" w:rsidRDefault="004725DE" w:rsidP="00617CD7">
            <w:pPr>
              <w:widowControl/>
              <w:tabs>
                <w:tab w:val="clear" w:pos="2835"/>
              </w:tabs>
              <w:overflowPunct/>
              <w:autoSpaceDE/>
              <w:autoSpaceDN/>
              <w:adjustRightInd/>
              <w:spacing w:after="60" w:line="276" w:lineRule="auto"/>
              <w:textAlignment w:val="auto"/>
              <w:rPr>
                <w:rFonts w:cs="Arial"/>
                <w:b/>
                <w:bCs/>
                <w:iCs/>
                <w:sz w:val="22"/>
                <w:szCs w:val="22"/>
              </w:rPr>
            </w:pPr>
            <w:r w:rsidRPr="00C63DE5">
              <w:rPr>
                <w:rFonts w:cs="Arial"/>
                <w:b/>
                <w:color w:val="000000"/>
                <w:sz w:val="22"/>
                <w:szCs w:val="22"/>
              </w:rPr>
              <w:t xml:space="preserve">13. </w:t>
            </w:r>
            <w:r w:rsidRPr="00C63DE5">
              <w:rPr>
                <w:rFonts w:cs="Arial"/>
                <w:b/>
                <w:bCs/>
                <w:iCs/>
                <w:sz w:val="22"/>
                <w:szCs w:val="22"/>
              </w:rPr>
              <w:t xml:space="preserve">What methods are proposed for compliance with the EPBC Regulations and to minimise impacts on any native or non-native species? </w:t>
            </w:r>
          </w:p>
          <w:p w:rsidR="004725DE" w:rsidRPr="00C63DE5" w:rsidRDefault="004725DE" w:rsidP="003F7B4D">
            <w:pPr>
              <w:widowControl/>
              <w:tabs>
                <w:tab w:val="clear" w:pos="2835"/>
              </w:tabs>
              <w:overflowPunct/>
              <w:autoSpaceDE/>
              <w:autoSpaceDN/>
              <w:adjustRightInd/>
              <w:spacing w:after="60" w:line="276" w:lineRule="auto"/>
              <w:textAlignment w:val="auto"/>
              <w:rPr>
                <w:rFonts w:cs="Arial"/>
                <w:color w:val="000000"/>
              </w:rPr>
            </w:pPr>
            <w:r w:rsidRPr="00C63DE5">
              <w:rPr>
                <w:rFonts w:cs="Arial"/>
              </w:rPr>
              <w:t xml:space="preserve">The EPBC Act and Regulations can be viewed at </w:t>
            </w:r>
            <w:hyperlink r:id="rId28" w:history="1">
              <w:r w:rsidRPr="00EB287F">
                <w:rPr>
                  <w:rStyle w:val="Hyperlink"/>
                  <w:rFonts w:cs="Arial"/>
                </w:rPr>
                <w:t>www.comlaw.gov.au/Details/C2013C00539</w:t>
              </w:r>
            </w:hyperlink>
            <w:r w:rsidRPr="00C63DE5">
              <w:rPr>
                <w:rFonts w:cs="Arial"/>
              </w:rPr>
              <w:t>.</w:t>
            </w:r>
          </w:p>
        </w:tc>
      </w:tr>
      <w:tr w:rsidR="004725DE" w:rsidRPr="00C63DE5" w:rsidTr="00916374">
        <w:tc>
          <w:tcPr>
            <w:tcW w:w="4913" w:type="dxa"/>
            <w:gridSpan w:val="15"/>
            <w:tcBorders>
              <w:top w:val="dotted" w:sz="4" w:space="0" w:color="auto"/>
              <w:left w:val="single" w:sz="4" w:space="0" w:color="auto"/>
              <w:bottom w:val="dotted" w:sz="4" w:space="0" w:color="auto"/>
              <w:right w:val="dotted" w:sz="4" w:space="0" w:color="auto"/>
            </w:tcBorders>
            <w:shd w:val="clear" w:color="auto" w:fill="auto"/>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bookmarkStart w:id="13" w:name="Check3"/>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bookmarkEnd w:id="13"/>
            <w:r w:rsidR="004725DE" w:rsidRPr="00C63DE5">
              <w:rPr>
                <w:rFonts w:cs="Arial"/>
              </w:rPr>
              <w:t xml:space="preserve"> Ensure you know the relevant regulations.</w:t>
            </w:r>
          </w:p>
        </w:tc>
        <w:tc>
          <w:tcPr>
            <w:tcW w:w="4976" w:type="dxa"/>
            <w:gridSpan w:val="10"/>
            <w:tcBorders>
              <w:top w:val="dotted" w:sz="4" w:space="0" w:color="auto"/>
              <w:left w:val="dotted" w:sz="4" w:space="0" w:color="auto"/>
              <w:bottom w:val="dotted" w:sz="4" w:space="0" w:color="auto"/>
              <w:right w:val="single" w:sz="4" w:space="0" w:color="auto"/>
            </w:tcBorders>
            <w:shd w:val="clear" w:color="auto" w:fill="auto"/>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w:t>
            </w:r>
            <w:r w:rsidR="004725DE" w:rsidRPr="00C63DE5">
              <w:rPr>
                <w:rFonts w:cs="Arial"/>
                <w:bCs/>
              </w:rPr>
              <w:t xml:space="preserve">Ensure you know the conditions of your permit. </w:t>
            </w:r>
          </w:p>
        </w:tc>
      </w:tr>
      <w:tr w:rsidR="004725DE" w:rsidRPr="00C63DE5" w:rsidTr="00916374">
        <w:tc>
          <w:tcPr>
            <w:tcW w:w="4913" w:type="dxa"/>
            <w:gridSpan w:val="15"/>
            <w:tcBorders>
              <w:top w:val="dotted" w:sz="4" w:space="0" w:color="auto"/>
              <w:left w:val="single" w:sz="4" w:space="0" w:color="auto"/>
              <w:bottom w:val="dotted" w:sz="4" w:space="0" w:color="auto"/>
              <w:right w:val="dotted"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Avoid picking fruit or breaking branches.</w:t>
            </w:r>
          </w:p>
        </w:tc>
        <w:tc>
          <w:tcPr>
            <w:tcW w:w="4976" w:type="dxa"/>
            <w:gridSpan w:val="10"/>
            <w:tcBorders>
              <w:top w:val="dotted" w:sz="4" w:space="0" w:color="auto"/>
              <w:left w:val="dotted" w:sz="4" w:space="0" w:color="auto"/>
              <w:bottom w:val="dotted" w:sz="4" w:space="0" w:color="auto"/>
              <w:right w:val="single"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w:t>
            </w:r>
            <w:r w:rsidR="004725DE" w:rsidRPr="00C63DE5">
              <w:rPr>
                <w:rFonts w:cs="Arial"/>
                <w:bCs/>
              </w:rPr>
              <w:t xml:space="preserve">Remain on roads and marked tracks. </w:t>
            </w:r>
          </w:p>
        </w:tc>
      </w:tr>
      <w:tr w:rsidR="004725DE" w:rsidRPr="00C63DE5" w:rsidTr="00407BB8">
        <w:tc>
          <w:tcPr>
            <w:tcW w:w="4913" w:type="dxa"/>
            <w:gridSpan w:val="15"/>
            <w:tcBorders>
              <w:top w:val="dotted" w:sz="4" w:space="0" w:color="auto"/>
              <w:left w:val="single" w:sz="4" w:space="0" w:color="auto"/>
              <w:bottom w:val="dotted" w:sz="4" w:space="0" w:color="auto"/>
              <w:right w:val="dotted"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Avoid feeding or interfering with wild animals.</w:t>
            </w:r>
          </w:p>
        </w:tc>
        <w:tc>
          <w:tcPr>
            <w:tcW w:w="4976" w:type="dxa"/>
            <w:gridSpan w:val="10"/>
            <w:tcBorders>
              <w:top w:val="dotted" w:sz="4" w:space="0" w:color="auto"/>
              <w:left w:val="dotted" w:sz="4" w:space="0" w:color="auto"/>
              <w:bottom w:val="dotted" w:sz="4" w:space="0" w:color="auto"/>
              <w:right w:val="single"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w:t>
            </w:r>
            <w:r w:rsidR="004725DE" w:rsidRPr="00C63DE5">
              <w:rPr>
                <w:rFonts w:cs="Arial"/>
                <w:bCs/>
              </w:rPr>
              <w:t xml:space="preserve">Look out for animals on the road. </w:t>
            </w:r>
          </w:p>
        </w:tc>
      </w:tr>
      <w:tr w:rsidR="004725DE" w:rsidRPr="00C63DE5" w:rsidTr="00407BB8">
        <w:tc>
          <w:tcPr>
            <w:tcW w:w="4913" w:type="dxa"/>
            <w:gridSpan w:val="15"/>
            <w:tcBorders>
              <w:top w:val="dotted" w:sz="4" w:space="0" w:color="auto"/>
              <w:left w:val="single" w:sz="4" w:space="0" w:color="auto"/>
              <w:bottom w:val="single" w:sz="4" w:space="0" w:color="auto"/>
              <w:right w:val="dotted" w:sz="4" w:space="0" w:color="auto"/>
            </w:tcBorders>
          </w:tcPr>
          <w:p w:rsidR="004725DE" w:rsidRPr="00C63DE5" w:rsidRDefault="00071D38" w:rsidP="00843211">
            <w:pPr>
              <w:widowControl/>
              <w:tabs>
                <w:tab w:val="clear" w:pos="2835"/>
              </w:tabs>
              <w:overflowPunct/>
              <w:autoSpaceDE/>
              <w:autoSpaceDN/>
              <w:adjustRightInd/>
              <w:spacing w:after="60" w:line="276" w:lineRule="auto"/>
              <w:textAlignment w:val="auto"/>
              <w:rPr>
                <w:rFonts w:cs="Arial"/>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w:t>
            </w:r>
            <w:r w:rsidR="00916374">
              <w:rPr>
                <w:rFonts w:cs="Arial"/>
              </w:rPr>
              <w:t>E</w:t>
            </w:r>
            <w:r w:rsidR="00916374" w:rsidRPr="00273D8F">
              <w:rPr>
                <w:rFonts w:cs="Arial"/>
              </w:rPr>
              <w:t>xplain conditions/regulations to staff and agents</w:t>
            </w:r>
            <w:r w:rsidR="004725DE" w:rsidRPr="003D49E7">
              <w:rPr>
                <w:rFonts w:cs="Arial"/>
              </w:rPr>
              <w:t>.</w:t>
            </w:r>
          </w:p>
        </w:tc>
        <w:tc>
          <w:tcPr>
            <w:tcW w:w="4976" w:type="dxa"/>
            <w:gridSpan w:val="10"/>
            <w:tcBorders>
              <w:top w:val="dotted" w:sz="4" w:space="0" w:color="auto"/>
              <w:left w:val="dotted" w:sz="4" w:space="0" w:color="auto"/>
              <w:bottom w:val="single" w:sz="4" w:space="0" w:color="auto"/>
              <w:right w:val="single"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w:t>
            </w:r>
            <w:r w:rsidR="004725DE" w:rsidRPr="00C63DE5">
              <w:rPr>
                <w:rFonts w:cs="Arial"/>
                <w:bCs/>
              </w:rPr>
              <w:t xml:space="preserve">Wash down vehicles/vessels to limit weed spread. </w:t>
            </w:r>
          </w:p>
        </w:tc>
      </w:tr>
      <w:tr w:rsidR="004725DE" w:rsidRPr="00C63DE5" w:rsidTr="00407BB8">
        <w:tc>
          <w:tcPr>
            <w:tcW w:w="4913" w:type="dxa"/>
            <w:gridSpan w:val="15"/>
            <w:tcBorders>
              <w:top w:val="single" w:sz="4" w:space="0" w:color="auto"/>
              <w:left w:val="single" w:sz="4" w:space="0" w:color="auto"/>
              <w:bottom w:val="dotted" w:sz="4" w:space="0" w:color="auto"/>
              <w:right w:val="dotted"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rPr>
            </w:pPr>
            <w:r w:rsidRPr="00C63DE5">
              <w:rPr>
                <w:rFonts w:cs="Arial"/>
              </w:rPr>
              <w:lastRenderedPageBreak/>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Dispose of food scraps and rubbish properly.</w:t>
            </w:r>
          </w:p>
        </w:tc>
        <w:tc>
          <w:tcPr>
            <w:tcW w:w="4976" w:type="dxa"/>
            <w:gridSpan w:val="10"/>
            <w:tcBorders>
              <w:top w:val="single" w:sz="4" w:space="0" w:color="auto"/>
              <w:left w:val="dotted" w:sz="4" w:space="0" w:color="auto"/>
              <w:bottom w:val="dotted" w:sz="4" w:space="0" w:color="auto"/>
              <w:right w:val="single"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w:t>
            </w:r>
            <w:r w:rsidR="004725DE" w:rsidRPr="00C63DE5">
              <w:rPr>
                <w:rFonts w:cs="Arial"/>
                <w:bCs/>
              </w:rPr>
              <w:t xml:space="preserve">Take only what you brought. </w:t>
            </w:r>
          </w:p>
        </w:tc>
      </w:tr>
      <w:tr w:rsidR="004725DE" w:rsidRPr="00C63DE5" w:rsidTr="00916374">
        <w:tc>
          <w:tcPr>
            <w:tcW w:w="4913" w:type="dxa"/>
            <w:gridSpan w:val="15"/>
            <w:tcBorders>
              <w:top w:val="dotted" w:sz="4" w:space="0" w:color="auto"/>
              <w:left w:val="single" w:sz="4" w:space="0" w:color="auto"/>
              <w:bottom w:val="dotted" w:sz="4" w:space="0" w:color="auto"/>
              <w:right w:val="dotted"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Timing the activity to minimise impacts.</w:t>
            </w:r>
          </w:p>
        </w:tc>
        <w:tc>
          <w:tcPr>
            <w:tcW w:w="4976" w:type="dxa"/>
            <w:gridSpan w:val="10"/>
            <w:tcBorders>
              <w:top w:val="dotted" w:sz="4" w:space="0" w:color="auto"/>
              <w:left w:val="dotted" w:sz="4" w:space="0" w:color="auto"/>
              <w:bottom w:val="dotted" w:sz="4" w:space="0" w:color="auto"/>
              <w:right w:val="single"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w:t>
            </w:r>
            <w:r w:rsidR="004725DE" w:rsidRPr="00C63DE5">
              <w:rPr>
                <w:rFonts w:cs="Arial"/>
                <w:bCs/>
              </w:rPr>
              <w:t xml:space="preserve">Risk management of activity to minimise impacts. </w:t>
            </w:r>
          </w:p>
        </w:tc>
      </w:tr>
      <w:tr w:rsidR="004725DE" w:rsidRPr="00C63DE5" w:rsidTr="00B328FA">
        <w:tc>
          <w:tcPr>
            <w:tcW w:w="9889" w:type="dxa"/>
            <w:gridSpan w:val="25"/>
            <w:tcBorders>
              <w:top w:val="dotted" w:sz="4" w:space="0" w:color="auto"/>
              <w:left w:val="single" w:sz="4" w:space="0" w:color="auto"/>
              <w:bottom w:val="dotted" w:sz="4" w:space="0" w:color="auto"/>
              <w:right w:val="single" w:sz="4" w:space="0" w:color="auto"/>
            </w:tcBorders>
          </w:tcPr>
          <w:p w:rsidR="004725DE" w:rsidRPr="00C63DE5" w:rsidRDefault="00071D38" w:rsidP="00424414">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Check3"/>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Contingency plans if emergencies/impacts begin to occur.</w:t>
            </w:r>
          </w:p>
        </w:tc>
      </w:tr>
      <w:tr w:rsidR="004725DE" w:rsidRPr="00C63DE5" w:rsidTr="00B328FA">
        <w:tc>
          <w:tcPr>
            <w:tcW w:w="9889" w:type="dxa"/>
            <w:gridSpan w:val="25"/>
            <w:tcBorders>
              <w:top w:val="dotted" w:sz="4" w:space="0" w:color="auto"/>
              <w:left w:val="single" w:sz="4" w:space="0" w:color="auto"/>
              <w:bottom w:val="single" w:sz="4" w:space="0" w:color="auto"/>
              <w:right w:val="single" w:sz="4" w:space="0" w:color="auto"/>
            </w:tcBorders>
          </w:tcPr>
          <w:p w:rsidR="004725DE" w:rsidRPr="00916374" w:rsidRDefault="00071D38" w:rsidP="00847FBC">
            <w:pPr>
              <w:widowControl/>
              <w:tabs>
                <w:tab w:val="clear" w:pos="2835"/>
              </w:tabs>
              <w:overflowPunct/>
              <w:autoSpaceDE/>
              <w:autoSpaceDN/>
              <w:adjustRightInd/>
              <w:spacing w:after="60" w:line="276" w:lineRule="auto"/>
              <w:textAlignment w:val="auto"/>
              <w:rPr>
                <w:rFonts w:cs="Arial"/>
                <w:color w:val="000000"/>
              </w:rPr>
            </w:pPr>
            <w:r w:rsidRPr="00C63DE5">
              <w:rPr>
                <w:rFonts w:cs="Arial"/>
              </w:rPr>
              <w:fldChar w:fldCharType="begin">
                <w:ffData>
                  <w:name w:val=""/>
                  <w:enabled/>
                  <w:calcOnExit w:val="0"/>
                  <w:checkBox>
                    <w:sizeAuto/>
                    <w:default w:val="0"/>
                  </w:checkBox>
                </w:ffData>
              </w:fldChar>
            </w:r>
            <w:r w:rsidR="004725DE" w:rsidRPr="00C63DE5">
              <w:rPr>
                <w:rFonts w:cs="Arial"/>
              </w:rPr>
              <w:instrText xml:space="preserve"> FORMCHECKBOX </w:instrText>
            </w:r>
            <w:r>
              <w:rPr>
                <w:rFonts w:cs="Arial"/>
              </w:rPr>
            </w:r>
            <w:r>
              <w:rPr>
                <w:rFonts w:cs="Arial"/>
              </w:rPr>
              <w:fldChar w:fldCharType="separate"/>
            </w:r>
            <w:r w:rsidRPr="00C63DE5">
              <w:rPr>
                <w:rFonts w:cs="Arial"/>
              </w:rPr>
              <w:fldChar w:fldCharType="end"/>
            </w:r>
            <w:r w:rsidR="004725DE" w:rsidRPr="00C63DE5">
              <w:rPr>
                <w:rFonts w:cs="Arial"/>
              </w:rPr>
              <w:t xml:space="preserve"> </w:t>
            </w:r>
            <w:r w:rsidR="004725DE" w:rsidRPr="00C63DE5">
              <w:rPr>
                <w:rFonts w:cs="Arial"/>
                <w:bCs/>
              </w:rPr>
              <w:t xml:space="preserve">Other </w:t>
            </w:r>
            <w:r w:rsidR="004725DE" w:rsidRPr="00C63DE5">
              <w:rPr>
                <w:rFonts w:cs="Arial"/>
              </w:rPr>
              <w:t>– please specify</w:t>
            </w:r>
            <w:r w:rsidR="004725DE" w:rsidRPr="00C63DE5">
              <w:rPr>
                <w:rFonts w:cs="Arial"/>
                <w:color w:val="000000"/>
              </w:rPr>
              <w:t xml:space="preserve"> </w:t>
            </w:r>
            <w:r w:rsidRPr="00C63DE5">
              <w:rPr>
                <w:rFonts w:cs="Arial"/>
                <w:color w:val="000000"/>
              </w:rPr>
              <w:fldChar w:fldCharType="begin">
                <w:ffData>
                  <w:name w:val="Text137"/>
                  <w:enabled/>
                  <w:calcOnExit w:val="0"/>
                  <w:textInput/>
                </w:ffData>
              </w:fldChar>
            </w:r>
            <w:r w:rsidR="004725DE" w:rsidRPr="00C63DE5">
              <w:rPr>
                <w:rFonts w:cs="Arial"/>
                <w:color w:val="000000"/>
              </w:rPr>
              <w:instrText xml:space="preserve"> FORMTEXT </w:instrText>
            </w:r>
            <w:r w:rsidRPr="00C63DE5">
              <w:rPr>
                <w:rFonts w:cs="Arial"/>
                <w:color w:val="000000"/>
              </w:rPr>
            </w:r>
            <w:r w:rsidRPr="00C63DE5">
              <w:rPr>
                <w:rFonts w:cs="Arial"/>
                <w:color w:val="000000"/>
              </w:rPr>
              <w:fldChar w:fldCharType="separate"/>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004725DE" w:rsidRPr="00C63DE5">
              <w:rPr>
                <w:rFonts w:cs="Arial"/>
                <w:noProof/>
                <w:color w:val="000000"/>
              </w:rPr>
              <w:t> </w:t>
            </w:r>
            <w:r w:rsidRPr="00C63DE5">
              <w:rPr>
                <w:rFonts w:cs="Arial"/>
                <w:color w:val="000000"/>
              </w:rPr>
              <w:fldChar w:fldCharType="end"/>
            </w:r>
          </w:p>
        </w:tc>
      </w:tr>
      <w:tr w:rsidR="004725DE" w:rsidRPr="00C63DE5" w:rsidTr="00B328FA">
        <w:tc>
          <w:tcPr>
            <w:tcW w:w="9889" w:type="dxa"/>
            <w:gridSpan w:val="25"/>
            <w:tcBorders>
              <w:top w:val="single" w:sz="4" w:space="0" w:color="auto"/>
              <w:bottom w:val="nil"/>
            </w:tcBorders>
            <w:vAlign w:val="center"/>
          </w:tcPr>
          <w:p w:rsidR="004725DE" w:rsidRPr="00C63DE5" w:rsidRDefault="004725DE" w:rsidP="00514F0C">
            <w:pPr>
              <w:widowControl/>
              <w:tabs>
                <w:tab w:val="clear" w:pos="2835"/>
              </w:tabs>
              <w:overflowPunct/>
              <w:autoSpaceDE/>
              <w:autoSpaceDN/>
              <w:adjustRightInd/>
              <w:spacing w:after="60" w:line="276" w:lineRule="auto"/>
              <w:textAlignment w:val="auto"/>
              <w:rPr>
                <w:rFonts w:cs="Arial"/>
                <w:b/>
                <w:bCs/>
                <w:iCs/>
                <w:sz w:val="22"/>
                <w:szCs w:val="22"/>
              </w:rPr>
            </w:pPr>
            <w:r w:rsidRPr="00C63DE5">
              <w:rPr>
                <w:rFonts w:cs="Arial"/>
                <w:b/>
                <w:bCs/>
                <w:sz w:val="22"/>
                <w:szCs w:val="22"/>
              </w:rPr>
              <w:t>14. Details of other approvals or permits</w:t>
            </w:r>
            <w:r w:rsidRPr="00C63DE5">
              <w:rPr>
                <w:rFonts w:cs="Arial"/>
                <w:b/>
                <w:sz w:val="22"/>
                <w:szCs w:val="22"/>
              </w:rPr>
              <w:t xml:space="preserve"> </w:t>
            </w:r>
            <w:r w:rsidRPr="00C63DE5">
              <w:rPr>
                <w:rFonts w:cs="Arial"/>
                <w:sz w:val="22"/>
                <w:szCs w:val="22"/>
              </w:rPr>
              <w:t>(If more space is required, attach a separate page.)</w:t>
            </w:r>
          </w:p>
        </w:tc>
      </w:tr>
      <w:tr w:rsidR="004725DE" w:rsidRPr="00C63DE5" w:rsidTr="00B328FA">
        <w:tc>
          <w:tcPr>
            <w:tcW w:w="9889" w:type="dxa"/>
            <w:gridSpan w:val="25"/>
            <w:tcBorders>
              <w:top w:val="nil"/>
              <w:bottom w:val="nil"/>
            </w:tcBorders>
            <w:vAlign w:val="center"/>
          </w:tcPr>
          <w:p w:rsidR="004725DE" w:rsidRPr="00C63DE5" w:rsidRDefault="004725DE" w:rsidP="00FA3E92">
            <w:pPr>
              <w:widowControl/>
              <w:tabs>
                <w:tab w:val="clear" w:pos="2835"/>
              </w:tabs>
              <w:overflowPunct/>
              <w:autoSpaceDE/>
              <w:autoSpaceDN/>
              <w:adjustRightInd/>
              <w:spacing w:after="60" w:line="276" w:lineRule="auto"/>
              <w:textAlignment w:val="auto"/>
              <w:rPr>
                <w:rFonts w:cs="Arial"/>
                <w:b/>
                <w:bCs/>
              </w:rPr>
            </w:pPr>
            <w:r w:rsidRPr="00C63DE5">
              <w:rPr>
                <w:rFonts w:cs="Arial"/>
              </w:rPr>
              <w:t xml:space="preserve">Please </w:t>
            </w:r>
            <w:r w:rsidRPr="00C63DE5">
              <w:rPr>
                <w:rFonts w:cs="Arial"/>
                <w:snapToGrid w:val="0"/>
              </w:rPr>
              <w:t>details of any other approvals, permits, or licences relating to this activity that you are applying for or have obtained, under Commonwealth, State or Territory legislation.</w:t>
            </w:r>
          </w:p>
        </w:tc>
      </w:tr>
      <w:tr w:rsidR="004725DE" w:rsidRPr="00C63DE5" w:rsidTr="00B328FA">
        <w:tc>
          <w:tcPr>
            <w:tcW w:w="9889" w:type="dxa"/>
            <w:gridSpan w:val="25"/>
            <w:tcBorders>
              <w:top w:val="nil"/>
              <w:left w:val="single" w:sz="4" w:space="0" w:color="auto"/>
              <w:bottom w:val="single" w:sz="4" w:space="0" w:color="auto"/>
              <w:right w:val="single" w:sz="4" w:space="0" w:color="auto"/>
            </w:tcBorders>
            <w:vAlign w:val="center"/>
          </w:tcPr>
          <w:p w:rsidR="004725DE" w:rsidRPr="00C63DE5" w:rsidRDefault="00071D38" w:rsidP="00514F0C">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r w:rsidR="004725DE"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Pr="00C63DE5">
              <w:rPr>
                <w:rFonts w:cs="Arial"/>
                <w:b/>
                <w:color w:val="000000"/>
                <w:szCs w:val="22"/>
              </w:rPr>
              <w:fldChar w:fldCharType="end"/>
            </w:r>
          </w:p>
        </w:tc>
      </w:tr>
      <w:tr w:rsidR="004725DE" w:rsidRPr="00C63DE5" w:rsidTr="00B328FA">
        <w:tc>
          <w:tcPr>
            <w:tcW w:w="9889" w:type="dxa"/>
            <w:gridSpan w:val="25"/>
            <w:tcBorders>
              <w:top w:val="single" w:sz="4" w:space="0" w:color="auto"/>
              <w:bottom w:val="nil"/>
            </w:tcBorders>
            <w:vAlign w:val="center"/>
          </w:tcPr>
          <w:p w:rsidR="004725DE" w:rsidRPr="00C63DE5" w:rsidRDefault="004725DE" w:rsidP="00F81DEC">
            <w:pPr>
              <w:widowControl/>
              <w:tabs>
                <w:tab w:val="clear" w:pos="2835"/>
              </w:tabs>
              <w:overflowPunct/>
              <w:autoSpaceDE/>
              <w:autoSpaceDN/>
              <w:adjustRightInd/>
              <w:spacing w:after="60" w:line="276" w:lineRule="auto"/>
              <w:textAlignment w:val="auto"/>
              <w:rPr>
                <w:rFonts w:cs="Arial"/>
                <w:b/>
                <w:bCs/>
                <w:iCs/>
                <w:sz w:val="22"/>
                <w:szCs w:val="22"/>
              </w:rPr>
            </w:pPr>
            <w:r w:rsidRPr="00C63DE5">
              <w:rPr>
                <w:rFonts w:cs="Arial"/>
                <w:b/>
                <w:bCs/>
                <w:sz w:val="22"/>
                <w:szCs w:val="22"/>
              </w:rPr>
              <w:t>15. Equipment and methods to be used</w:t>
            </w:r>
            <w:r w:rsidRPr="00C63DE5">
              <w:rPr>
                <w:rFonts w:cs="Arial"/>
                <w:b/>
                <w:sz w:val="22"/>
                <w:szCs w:val="22"/>
              </w:rPr>
              <w:t xml:space="preserve"> </w:t>
            </w:r>
            <w:r w:rsidRPr="00C63DE5">
              <w:rPr>
                <w:rFonts w:cs="Arial"/>
                <w:sz w:val="22"/>
                <w:szCs w:val="22"/>
              </w:rPr>
              <w:t>(If more space is required, attach a separate page.)</w:t>
            </w:r>
          </w:p>
        </w:tc>
      </w:tr>
      <w:tr w:rsidR="004725DE" w:rsidRPr="00C63DE5" w:rsidTr="00B328FA">
        <w:tc>
          <w:tcPr>
            <w:tcW w:w="9889" w:type="dxa"/>
            <w:gridSpan w:val="25"/>
            <w:tcBorders>
              <w:top w:val="nil"/>
              <w:left w:val="single" w:sz="4" w:space="0" w:color="auto"/>
              <w:bottom w:val="single" w:sz="4" w:space="0" w:color="auto"/>
              <w:right w:val="single" w:sz="4" w:space="0" w:color="auto"/>
            </w:tcBorders>
            <w:vAlign w:val="center"/>
          </w:tcPr>
          <w:p w:rsidR="004725DE" w:rsidRDefault="00071D38" w:rsidP="00514F0C">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r w:rsidR="004725DE"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Pr="00C63DE5">
              <w:rPr>
                <w:rFonts w:cs="Arial"/>
                <w:b/>
                <w:color w:val="000000"/>
                <w:szCs w:val="22"/>
              </w:rPr>
              <w:fldChar w:fldCharType="end"/>
            </w:r>
          </w:p>
          <w:p w:rsidR="004725DE" w:rsidRPr="00C63DE5" w:rsidRDefault="004725DE" w:rsidP="00514F0C">
            <w:pPr>
              <w:widowControl/>
              <w:tabs>
                <w:tab w:val="clear" w:pos="2835"/>
              </w:tabs>
              <w:overflowPunct/>
              <w:autoSpaceDE/>
              <w:autoSpaceDN/>
              <w:adjustRightInd/>
              <w:spacing w:after="60" w:line="276" w:lineRule="auto"/>
              <w:textAlignment w:val="auto"/>
              <w:rPr>
                <w:rFonts w:cs="Arial"/>
                <w:b/>
                <w:color w:val="000000"/>
                <w:szCs w:val="22"/>
              </w:rPr>
            </w:pPr>
          </w:p>
        </w:tc>
      </w:tr>
      <w:tr w:rsidR="004725DE" w:rsidRPr="00804D74" w:rsidTr="00B328FA">
        <w:tc>
          <w:tcPr>
            <w:tcW w:w="9889" w:type="dxa"/>
            <w:gridSpan w:val="25"/>
            <w:tcBorders>
              <w:top w:val="single" w:sz="4" w:space="0" w:color="auto"/>
              <w:bottom w:val="dotted" w:sz="4" w:space="0" w:color="auto"/>
            </w:tcBorders>
            <w:vAlign w:val="center"/>
          </w:tcPr>
          <w:p w:rsidR="004725DE" w:rsidRPr="00804D74" w:rsidRDefault="004725DE" w:rsidP="009416CB">
            <w:pPr>
              <w:widowControl/>
              <w:tabs>
                <w:tab w:val="clear" w:pos="2835"/>
              </w:tabs>
              <w:overflowPunct/>
              <w:autoSpaceDE/>
              <w:autoSpaceDN/>
              <w:adjustRightInd/>
              <w:spacing w:after="60" w:line="276" w:lineRule="auto"/>
              <w:textAlignment w:val="auto"/>
              <w:rPr>
                <w:rFonts w:cs="Arial"/>
                <w:b/>
                <w:color w:val="000000"/>
                <w:sz w:val="22"/>
                <w:szCs w:val="22"/>
              </w:rPr>
            </w:pPr>
            <w:r w:rsidRPr="00804D74">
              <w:rPr>
                <w:rFonts w:cs="Arial"/>
                <w:b/>
                <w:bCs/>
                <w:sz w:val="22"/>
                <w:szCs w:val="22"/>
              </w:rPr>
              <w:t>1</w:t>
            </w:r>
            <w:r>
              <w:rPr>
                <w:rFonts w:cs="Arial"/>
                <w:b/>
                <w:bCs/>
                <w:sz w:val="22"/>
                <w:szCs w:val="22"/>
              </w:rPr>
              <w:t>6</w:t>
            </w:r>
            <w:r w:rsidRPr="00804D74">
              <w:rPr>
                <w:rFonts w:cs="Arial"/>
                <w:b/>
                <w:bCs/>
                <w:sz w:val="22"/>
                <w:szCs w:val="22"/>
              </w:rPr>
              <w:t xml:space="preserve">. </w:t>
            </w:r>
            <w:r w:rsidRPr="00804D74">
              <w:rPr>
                <w:rFonts w:cs="Arial"/>
                <w:b/>
                <w:sz w:val="22"/>
                <w:szCs w:val="22"/>
              </w:rPr>
              <w:t xml:space="preserve">Details of </w:t>
            </w:r>
            <w:r w:rsidR="00834BD7">
              <w:rPr>
                <w:rFonts w:cs="Arial"/>
                <w:b/>
                <w:sz w:val="22"/>
                <w:szCs w:val="22"/>
              </w:rPr>
              <w:t>transportation</w:t>
            </w:r>
            <w:r w:rsidRPr="00804D74">
              <w:rPr>
                <w:rFonts w:cs="Arial"/>
                <w:b/>
                <w:sz w:val="22"/>
                <w:szCs w:val="22"/>
              </w:rPr>
              <w:t xml:space="preserve"> involved in the activity</w:t>
            </w:r>
          </w:p>
        </w:tc>
      </w:tr>
      <w:tr w:rsidR="00916374" w:rsidRPr="00606AE7" w:rsidTr="00186A57">
        <w:tc>
          <w:tcPr>
            <w:tcW w:w="1951" w:type="dxa"/>
            <w:gridSpan w:val="7"/>
            <w:tcBorders>
              <w:top w:val="dotted" w:sz="4" w:space="0" w:color="auto"/>
              <w:left w:val="single" w:sz="4" w:space="0" w:color="auto"/>
              <w:bottom w:val="dotted" w:sz="4" w:space="0" w:color="auto"/>
              <w:right w:val="dotted" w:sz="4" w:space="0" w:color="auto"/>
            </w:tcBorders>
            <w:shd w:val="clear" w:color="auto" w:fill="D9D9D9" w:themeFill="background1" w:themeFillShade="D9"/>
            <w:vAlign w:val="center"/>
          </w:tcPr>
          <w:p w:rsidR="00916374" w:rsidRPr="00606AE7" w:rsidRDefault="00916374" w:rsidP="00186A57">
            <w:pPr>
              <w:widowControl/>
              <w:tabs>
                <w:tab w:val="clear" w:pos="2835"/>
              </w:tabs>
              <w:overflowPunct/>
              <w:autoSpaceDE/>
              <w:autoSpaceDN/>
              <w:adjustRightInd/>
              <w:spacing w:after="60" w:line="276" w:lineRule="auto"/>
              <w:jc w:val="center"/>
              <w:textAlignment w:val="auto"/>
              <w:rPr>
                <w:rFonts w:cs="Arial"/>
                <w:color w:val="000000"/>
              </w:rPr>
            </w:pPr>
            <w:r>
              <w:rPr>
                <w:rFonts w:cs="Arial"/>
                <w:color w:val="000000"/>
              </w:rPr>
              <w:t>Type of transport</w:t>
            </w:r>
          </w:p>
        </w:tc>
        <w:tc>
          <w:tcPr>
            <w:tcW w:w="2126" w:type="dxa"/>
            <w:gridSpan w:val="5"/>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rsidR="00916374" w:rsidRPr="00606AE7" w:rsidRDefault="00916374" w:rsidP="00186A57">
            <w:pPr>
              <w:jc w:val="center"/>
              <w:rPr>
                <w:rFonts w:cs="Arial"/>
              </w:rPr>
            </w:pPr>
            <w:r>
              <w:rPr>
                <w:rFonts w:cs="Arial"/>
              </w:rPr>
              <w:t>Own/Operated by</w:t>
            </w:r>
          </w:p>
        </w:tc>
        <w:tc>
          <w:tcPr>
            <w:tcW w:w="5812" w:type="dxa"/>
            <w:gridSpan w:val="13"/>
            <w:tcBorders>
              <w:top w:val="dotted" w:sz="4" w:space="0" w:color="auto"/>
              <w:left w:val="dotted" w:sz="4" w:space="0" w:color="auto"/>
              <w:bottom w:val="dotted" w:sz="4" w:space="0" w:color="auto"/>
              <w:right w:val="single" w:sz="4" w:space="0" w:color="auto"/>
            </w:tcBorders>
            <w:shd w:val="clear" w:color="auto" w:fill="D9D9D9" w:themeFill="background1" w:themeFillShade="D9"/>
            <w:vAlign w:val="center"/>
          </w:tcPr>
          <w:p w:rsidR="00916374" w:rsidRPr="00606AE7" w:rsidRDefault="00916374" w:rsidP="00186A57">
            <w:pPr>
              <w:widowControl/>
              <w:tabs>
                <w:tab w:val="clear" w:pos="2835"/>
              </w:tabs>
              <w:overflowPunct/>
              <w:autoSpaceDE/>
              <w:autoSpaceDN/>
              <w:adjustRightInd/>
              <w:spacing w:after="60" w:line="276" w:lineRule="auto"/>
              <w:jc w:val="center"/>
              <w:textAlignment w:val="auto"/>
              <w:rPr>
                <w:rFonts w:cs="Arial"/>
                <w:color w:val="000000"/>
              </w:rPr>
            </w:pPr>
            <w:r>
              <w:rPr>
                <w:rFonts w:cs="Arial"/>
              </w:rPr>
              <w:t>Details</w:t>
            </w:r>
          </w:p>
        </w:tc>
      </w:tr>
      <w:tr w:rsidR="00916374" w:rsidRPr="001C0AF2" w:rsidTr="00186A57">
        <w:tc>
          <w:tcPr>
            <w:tcW w:w="1951" w:type="dxa"/>
            <w:gridSpan w:val="7"/>
            <w:tcBorders>
              <w:top w:val="dotted" w:sz="4" w:space="0" w:color="auto"/>
              <w:left w:val="single" w:sz="4" w:space="0" w:color="auto"/>
              <w:bottom w:val="dotted" w:sz="4" w:space="0" w:color="auto"/>
              <w:right w:val="dotted" w:sz="4" w:space="0" w:color="auto"/>
            </w:tcBorders>
            <w:vAlign w:val="center"/>
          </w:tcPr>
          <w:p w:rsidR="00916374" w:rsidRPr="001C0AF2" w:rsidRDefault="00916374" w:rsidP="00186A57">
            <w:pPr>
              <w:spacing w:after="60"/>
              <w:jc w:val="center"/>
              <w:rPr>
                <w:rFonts w:cs="Arial"/>
                <w:i/>
                <w:color w:val="808080" w:themeColor="background1" w:themeShade="80"/>
              </w:rPr>
            </w:pPr>
            <w:r w:rsidRPr="001C0AF2">
              <w:rPr>
                <w:rFonts w:cs="Arial"/>
                <w:i/>
                <w:color w:val="808080" w:themeColor="background1" w:themeShade="80"/>
              </w:rPr>
              <w:t xml:space="preserve">E.g. </w:t>
            </w:r>
            <w:r>
              <w:rPr>
                <w:rFonts w:cs="Arial"/>
                <w:i/>
                <w:color w:val="808080" w:themeColor="background1" w:themeShade="80"/>
              </w:rPr>
              <w:t xml:space="preserve">Hired car </w:t>
            </w:r>
          </w:p>
        </w:tc>
        <w:tc>
          <w:tcPr>
            <w:tcW w:w="2126" w:type="dxa"/>
            <w:gridSpan w:val="5"/>
            <w:tcBorders>
              <w:top w:val="dotted" w:sz="4" w:space="0" w:color="auto"/>
              <w:left w:val="dotted" w:sz="4" w:space="0" w:color="auto"/>
              <w:bottom w:val="dotted" w:sz="4" w:space="0" w:color="auto"/>
              <w:right w:val="dotted" w:sz="4" w:space="0" w:color="auto"/>
            </w:tcBorders>
            <w:vAlign w:val="center"/>
          </w:tcPr>
          <w:p w:rsidR="00916374" w:rsidRPr="001C0AF2" w:rsidRDefault="00916374" w:rsidP="00186A57">
            <w:pPr>
              <w:spacing w:after="60"/>
              <w:jc w:val="center"/>
              <w:rPr>
                <w:rFonts w:cs="Arial"/>
                <w:i/>
                <w:color w:val="808080" w:themeColor="background1" w:themeShade="80"/>
              </w:rPr>
            </w:pPr>
            <w:r>
              <w:rPr>
                <w:rFonts w:cs="Arial"/>
                <w:i/>
                <w:color w:val="808080" w:themeColor="background1" w:themeShade="80"/>
              </w:rPr>
              <w:t>Car Hires R Us</w:t>
            </w:r>
          </w:p>
        </w:tc>
        <w:tc>
          <w:tcPr>
            <w:tcW w:w="5812" w:type="dxa"/>
            <w:gridSpan w:val="13"/>
            <w:tcBorders>
              <w:top w:val="dotted" w:sz="4" w:space="0" w:color="auto"/>
              <w:left w:val="dotted" w:sz="4" w:space="0" w:color="auto"/>
              <w:bottom w:val="dotted" w:sz="4" w:space="0" w:color="auto"/>
              <w:right w:val="single" w:sz="4" w:space="0" w:color="auto"/>
            </w:tcBorders>
          </w:tcPr>
          <w:p w:rsidR="00916374" w:rsidRPr="001C0AF2" w:rsidRDefault="00916374" w:rsidP="00186A57">
            <w:pPr>
              <w:spacing w:after="60"/>
              <w:jc w:val="center"/>
              <w:rPr>
                <w:rFonts w:cs="Arial"/>
                <w:i/>
                <w:color w:val="808080" w:themeColor="background1" w:themeShade="80"/>
              </w:rPr>
            </w:pPr>
            <w:r w:rsidRPr="001C0AF2">
              <w:rPr>
                <w:rFonts w:cs="Arial"/>
                <w:i/>
                <w:color w:val="808080" w:themeColor="background1" w:themeShade="80"/>
              </w:rPr>
              <w:t>Mitsubishi, Canter</w:t>
            </w:r>
            <w:r>
              <w:rPr>
                <w:rFonts w:cs="Arial"/>
                <w:i/>
                <w:color w:val="808080" w:themeColor="background1" w:themeShade="80"/>
              </w:rPr>
              <w:t>,</w:t>
            </w:r>
            <w:r w:rsidRPr="001C0AF2">
              <w:rPr>
                <w:rFonts w:cs="Arial"/>
                <w:i/>
                <w:color w:val="808080" w:themeColor="background1" w:themeShade="80"/>
              </w:rPr>
              <w:t xml:space="preserve"> </w:t>
            </w:r>
            <w:r>
              <w:rPr>
                <w:rFonts w:cs="Arial"/>
                <w:i/>
                <w:color w:val="808080" w:themeColor="background1" w:themeShade="80"/>
              </w:rPr>
              <w:t xml:space="preserve">Registration </w:t>
            </w:r>
            <w:r w:rsidRPr="001C0AF2">
              <w:rPr>
                <w:rFonts w:cs="Arial"/>
                <w:i/>
                <w:color w:val="808080" w:themeColor="background1" w:themeShade="80"/>
              </w:rPr>
              <w:t>MO 1234</w:t>
            </w:r>
            <w:r>
              <w:rPr>
                <w:rFonts w:cs="Arial"/>
                <w:i/>
                <w:color w:val="808080" w:themeColor="background1" w:themeShade="80"/>
              </w:rPr>
              <w:t xml:space="preserve">, Maximum capacity 16 persons, White colour, Weighs </w:t>
            </w:r>
            <w:r w:rsidRPr="001C0AF2">
              <w:rPr>
                <w:rFonts w:cs="Arial"/>
                <w:i/>
                <w:color w:val="808080" w:themeColor="background1" w:themeShade="80"/>
              </w:rPr>
              <w:t>6000kg</w:t>
            </w:r>
          </w:p>
        </w:tc>
      </w:tr>
      <w:tr w:rsidR="00916374" w:rsidRPr="00606AE7" w:rsidTr="00186A57">
        <w:tc>
          <w:tcPr>
            <w:tcW w:w="1951" w:type="dxa"/>
            <w:gridSpan w:val="7"/>
            <w:tcBorders>
              <w:top w:val="dotted" w:sz="4" w:space="0" w:color="auto"/>
              <w:left w:val="single" w:sz="4" w:space="0" w:color="auto"/>
              <w:bottom w:val="dotted"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5812" w:type="dxa"/>
            <w:gridSpan w:val="13"/>
            <w:tcBorders>
              <w:top w:val="dotted" w:sz="4" w:space="0" w:color="auto"/>
              <w:left w:val="dotted" w:sz="4" w:space="0" w:color="auto"/>
              <w:bottom w:val="dotted" w:sz="4" w:space="0" w:color="auto"/>
              <w:right w:val="single" w:sz="4" w:space="0" w:color="auto"/>
            </w:tcBorders>
          </w:tcPr>
          <w:p w:rsidR="00916374" w:rsidRPr="00D80B59"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r>
      <w:tr w:rsidR="00916374" w:rsidRPr="00606AE7" w:rsidTr="00186A57">
        <w:tc>
          <w:tcPr>
            <w:tcW w:w="1951" w:type="dxa"/>
            <w:gridSpan w:val="7"/>
            <w:tcBorders>
              <w:top w:val="dotted" w:sz="4" w:space="0" w:color="auto"/>
              <w:left w:val="single" w:sz="4" w:space="0" w:color="auto"/>
              <w:bottom w:val="dotted"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5812" w:type="dxa"/>
            <w:gridSpan w:val="13"/>
            <w:tcBorders>
              <w:top w:val="dotted" w:sz="4" w:space="0" w:color="auto"/>
              <w:left w:val="dotted" w:sz="4" w:space="0" w:color="auto"/>
              <w:bottom w:val="dotted" w:sz="4" w:space="0" w:color="auto"/>
              <w:right w:val="single" w:sz="4" w:space="0" w:color="auto"/>
            </w:tcBorders>
          </w:tcPr>
          <w:p w:rsidR="00916374" w:rsidRPr="00D80B59"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r>
      <w:tr w:rsidR="00916374" w:rsidRPr="00606AE7" w:rsidTr="00186A57">
        <w:tc>
          <w:tcPr>
            <w:tcW w:w="1951" w:type="dxa"/>
            <w:gridSpan w:val="7"/>
            <w:tcBorders>
              <w:top w:val="dotted" w:sz="4" w:space="0" w:color="auto"/>
              <w:left w:val="single" w:sz="4" w:space="0" w:color="auto"/>
              <w:bottom w:val="dotted"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5812" w:type="dxa"/>
            <w:gridSpan w:val="13"/>
            <w:tcBorders>
              <w:top w:val="dotted" w:sz="4" w:space="0" w:color="auto"/>
              <w:left w:val="dotted" w:sz="4" w:space="0" w:color="auto"/>
              <w:bottom w:val="dotted" w:sz="4" w:space="0" w:color="auto"/>
              <w:right w:val="single" w:sz="4" w:space="0" w:color="auto"/>
            </w:tcBorders>
          </w:tcPr>
          <w:p w:rsidR="00916374" w:rsidRPr="00D80B59"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r>
      <w:tr w:rsidR="00916374" w:rsidRPr="00606AE7" w:rsidTr="00186A57">
        <w:tc>
          <w:tcPr>
            <w:tcW w:w="1951" w:type="dxa"/>
            <w:gridSpan w:val="7"/>
            <w:tcBorders>
              <w:top w:val="dotted" w:sz="4" w:space="0" w:color="auto"/>
              <w:left w:val="single" w:sz="4" w:space="0" w:color="auto"/>
              <w:bottom w:val="dotted"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dotted"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5812" w:type="dxa"/>
            <w:gridSpan w:val="13"/>
            <w:tcBorders>
              <w:top w:val="dotted" w:sz="4" w:space="0" w:color="auto"/>
              <w:left w:val="dotted" w:sz="4" w:space="0" w:color="auto"/>
              <w:bottom w:val="dotted" w:sz="4" w:space="0" w:color="auto"/>
              <w:right w:val="single" w:sz="4" w:space="0" w:color="auto"/>
            </w:tcBorders>
          </w:tcPr>
          <w:p w:rsidR="00916374" w:rsidRPr="00D80B59"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r>
      <w:tr w:rsidR="00916374" w:rsidRPr="00606AE7" w:rsidTr="00186A57">
        <w:tc>
          <w:tcPr>
            <w:tcW w:w="1951" w:type="dxa"/>
            <w:gridSpan w:val="7"/>
            <w:tcBorders>
              <w:top w:val="dotted" w:sz="4" w:space="0" w:color="auto"/>
              <w:left w:val="single" w:sz="4" w:space="0" w:color="auto"/>
              <w:bottom w:val="single"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2126" w:type="dxa"/>
            <w:gridSpan w:val="5"/>
            <w:tcBorders>
              <w:top w:val="dotted" w:sz="4" w:space="0" w:color="auto"/>
              <w:left w:val="dotted" w:sz="4" w:space="0" w:color="auto"/>
              <w:bottom w:val="single" w:sz="4" w:space="0" w:color="auto"/>
              <w:right w:val="dotted" w:sz="4" w:space="0" w:color="auto"/>
            </w:tcBorders>
          </w:tcPr>
          <w:p w:rsidR="00916374" w:rsidRPr="00606AE7"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c>
          <w:tcPr>
            <w:tcW w:w="5812" w:type="dxa"/>
            <w:gridSpan w:val="13"/>
            <w:tcBorders>
              <w:top w:val="dotted" w:sz="4" w:space="0" w:color="auto"/>
              <w:left w:val="dotted" w:sz="4" w:space="0" w:color="auto"/>
              <w:bottom w:val="single" w:sz="4" w:space="0" w:color="auto"/>
              <w:right w:val="single" w:sz="4" w:space="0" w:color="auto"/>
            </w:tcBorders>
          </w:tcPr>
          <w:p w:rsidR="00916374" w:rsidRPr="00D80B59" w:rsidRDefault="00071D38" w:rsidP="00186A57">
            <w:pPr>
              <w:spacing w:after="60"/>
              <w:jc w:val="center"/>
              <w:rPr>
                <w:rFonts w:cs="Arial"/>
              </w:rPr>
            </w:pPr>
            <w:r w:rsidRPr="00606AE7">
              <w:rPr>
                <w:rFonts w:cs="Arial"/>
                <w:color w:val="000000"/>
              </w:rPr>
              <w:fldChar w:fldCharType="begin">
                <w:ffData>
                  <w:name w:val="Text142"/>
                  <w:enabled/>
                  <w:calcOnExit w:val="0"/>
                  <w:textInput/>
                </w:ffData>
              </w:fldChar>
            </w:r>
            <w:r w:rsidR="00916374" w:rsidRPr="00606AE7">
              <w:rPr>
                <w:rFonts w:cs="Arial"/>
                <w:color w:val="000000"/>
              </w:rPr>
              <w:instrText xml:space="preserve"> FORMTEXT </w:instrText>
            </w:r>
            <w:r w:rsidRPr="00606AE7">
              <w:rPr>
                <w:rFonts w:cs="Arial"/>
                <w:color w:val="000000"/>
              </w:rPr>
            </w:r>
            <w:r w:rsidRPr="00606AE7">
              <w:rPr>
                <w:rFonts w:cs="Arial"/>
                <w:color w:val="000000"/>
              </w:rPr>
              <w:fldChar w:fldCharType="separate"/>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00916374" w:rsidRPr="00606AE7">
              <w:rPr>
                <w:rFonts w:cs="Arial"/>
                <w:noProof/>
                <w:color w:val="000000"/>
              </w:rPr>
              <w:t> </w:t>
            </w:r>
            <w:r w:rsidRPr="00606AE7">
              <w:rPr>
                <w:rFonts w:cs="Arial"/>
                <w:color w:val="000000"/>
              </w:rPr>
              <w:fldChar w:fldCharType="end"/>
            </w:r>
          </w:p>
        </w:tc>
      </w:tr>
      <w:tr w:rsidR="004725DE" w:rsidRPr="00665E56" w:rsidTr="00B328FA">
        <w:tc>
          <w:tcPr>
            <w:tcW w:w="9889" w:type="dxa"/>
            <w:gridSpan w:val="25"/>
            <w:tcBorders>
              <w:top w:val="single" w:sz="4" w:space="0" w:color="auto"/>
              <w:bottom w:val="nil"/>
            </w:tcBorders>
            <w:vAlign w:val="center"/>
          </w:tcPr>
          <w:p w:rsidR="004725DE" w:rsidRPr="00665E56" w:rsidRDefault="004725DE" w:rsidP="00BA1A61">
            <w:pPr>
              <w:widowControl/>
              <w:tabs>
                <w:tab w:val="clear" w:pos="2835"/>
              </w:tabs>
              <w:overflowPunct/>
              <w:autoSpaceDE/>
              <w:autoSpaceDN/>
              <w:adjustRightInd/>
              <w:spacing w:after="60" w:line="276" w:lineRule="auto"/>
              <w:textAlignment w:val="auto"/>
              <w:rPr>
                <w:rFonts w:cs="Arial"/>
                <w:b/>
                <w:color w:val="000000"/>
                <w:sz w:val="22"/>
                <w:szCs w:val="22"/>
              </w:rPr>
            </w:pPr>
            <w:r w:rsidRPr="00665E56">
              <w:rPr>
                <w:rFonts w:cs="Arial"/>
                <w:b/>
                <w:bCs/>
                <w:sz w:val="22"/>
                <w:szCs w:val="22"/>
              </w:rPr>
              <w:t xml:space="preserve"> 1</w:t>
            </w:r>
            <w:r>
              <w:rPr>
                <w:rFonts w:cs="Arial"/>
                <w:b/>
                <w:bCs/>
                <w:sz w:val="22"/>
                <w:szCs w:val="22"/>
              </w:rPr>
              <w:t>7</w:t>
            </w:r>
            <w:r w:rsidRPr="00665E56">
              <w:rPr>
                <w:rFonts w:cs="Arial"/>
                <w:b/>
                <w:bCs/>
                <w:sz w:val="22"/>
                <w:szCs w:val="22"/>
              </w:rPr>
              <w:t xml:space="preserve">. </w:t>
            </w:r>
            <w:r w:rsidRPr="00665E56">
              <w:rPr>
                <w:rFonts w:cs="Arial"/>
                <w:b/>
                <w:sz w:val="22"/>
                <w:szCs w:val="22"/>
              </w:rPr>
              <w:t>Details of all sites to be visited under the proposed permit</w:t>
            </w:r>
            <w:r w:rsidRPr="00665E56">
              <w:rPr>
                <w:rFonts w:cs="Arial"/>
                <w:sz w:val="22"/>
                <w:szCs w:val="22"/>
              </w:rPr>
              <w:t xml:space="preserve">  </w:t>
            </w:r>
          </w:p>
        </w:tc>
      </w:tr>
      <w:tr w:rsidR="004725DE" w:rsidRPr="00665E56" w:rsidTr="00B328FA">
        <w:tc>
          <w:tcPr>
            <w:tcW w:w="9889" w:type="dxa"/>
            <w:gridSpan w:val="25"/>
            <w:tcBorders>
              <w:top w:val="nil"/>
              <w:bottom w:val="nil"/>
            </w:tcBorders>
            <w:vAlign w:val="center"/>
          </w:tcPr>
          <w:p w:rsidR="004725DE" w:rsidRPr="00665E56" w:rsidRDefault="004725DE" w:rsidP="00DA6716">
            <w:pPr>
              <w:widowControl/>
              <w:tabs>
                <w:tab w:val="clear" w:pos="2835"/>
              </w:tabs>
              <w:overflowPunct/>
              <w:autoSpaceDE/>
              <w:autoSpaceDN/>
              <w:adjustRightInd/>
              <w:spacing w:after="60" w:line="276" w:lineRule="auto"/>
              <w:textAlignment w:val="auto"/>
              <w:rPr>
                <w:rFonts w:cs="Arial"/>
                <w:b/>
                <w:bCs/>
              </w:rPr>
            </w:pPr>
            <w:r w:rsidRPr="00665E56">
              <w:rPr>
                <w:rFonts w:cs="Arial"/>
              </w:rPr>
              <w:t xml:space="preserve">Attach a map if possible. Where applicable, specify the proposed route through the </w:t>
            </w:r>
            <w:r>
              <w:rPr>
                <w:rFonts w:cs="Arial"/>
                <w:color w:val="000000"/>
              </w:rPr>
              <w:t>park</w:t>
            </w:r>
            <w:r w:rsidRPr="00665E56">
              <w:rPr>
                <w:rFonts w:cs="Arial"/>
              </w:rPr>
              <w:t>, including entry and exit points.</w:t>
            </w:r>
          </w:p>
        </w:tc>
      </w:tr>
      <w:tr w:rsidR="004725DE" w:rsidRPr="00C63DE5" w:rsidTr="00B328FA">
        <w:tc>
          <w:tcPr>
            <w:tcW w:w="9889" w:type="dxa"/>
            <w:gridSpan w:val="25"/>
            <w:tcBorders>
              <w:top w:val="nil"/>
              <w:left w:val="single" w:sz="4" w:space="0" w:color="auto"/>
              <w:bottom w:val="single" w:sz="4" w:space="0" w:color="auto"/>
              <w:right w:val="single" w:sz="4" w:space="0" w:color="auto"/>
            </w:tcBorders>
            <w:vAlign w:val="center"/>
          </w:tcPr>
          <w:p w:rsidR="004725DE" w:rsidRPr="00C63DE5" w:rsidRDefault="00071D38" w:rsidP="00E61918">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r w:rsidR="004725DE"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Pr="00C63DE5">
              <w:rPr>
                <w:rFonts w:cs="Arial"/>
                <w:b/>
                <w:color w:val="000000"/>
                <w:szCs w:val="22"/>
              </w:rPr>
              <w:fldChar w:fldCharType="end"/>
            </w:r>
          </w:p>
          <w:p w:rsidR="004725DE" w:rsidRPr="00C63DE5" w:rsidRDefault="004725DE" w:rsidP="00E61918">
            <w:pPr>
              <w:widowControl/>
              <w:tabs>
                <w:tab w:val="clear" w:pos="2835"/>
              </w:tabs>
              <w:overflowPunct/>
              <w:autoSpaceDE/>
              <w:autoSpaceDN/>
              <w:adjustRightInd/>
              <w:spacing w:after="60" w:line="276" w:lineRule="auto"/>
              <w:textAlignment w:val="auto"/>
              <w:rPr>
                <w:rFonts w:cs="Arial"/>
                <w:b/>
                <w:color w:val="000000"/>
                <w:szCs w:val="22"/>
              </w:rPr>
            </w:pPr>
          </w:p>
        </w:tc>
      </w:tr>
      <w:tr w:rsidR="004725DE" w:rsidRPr="00C63DE5" w:rsidTr="00B34F6A">
        <w:tc>
          <w:tcPr>
            <w:tcW w:w="9889" w:type="dxa"/>
            <w:gridSpan w:val="25"/>
            <w:tcBorders>
              <w:top w:val="single" w:sz="4" w:space="0" w:color="auto"/>
              <w:bottom w:val="nil"/>
            </w:tcBorders>
            <w:vAlign w:val="center"/>
          </w:tcPr>
          <w:p w:rsidR="004725DE" w:rsidRPr="00C63DE5" w:rsidRDefault="004725DE" w:rsidP="00BA1A61">
            <w:pPr>
              <w:widowControl/>
              <w:tabs>
                <w:tab w:val="clear" w:pos="2835"/>
              </w:tabs>
              <w:overflowPunct/>
              <w:autoSpaceDE/>
              <w:autoSpaceDN/>
              <w:adjustRightInd/>
              <w:spacing w:after="60" w:line="276" w:lineRule="auto"/>
              <w:textAlignment w:val="auto"/>
              <w:rPr>
                <w:rFonts w:cs="Arial"/>
                <w:b/>
                <w:color w:val="000000"/>
                <w:sz w:val="22"/>
                <w:szCs w:val="22"/>
              </w:rPr>
            </w:pPr>
            <w:r w:rsidRPr="00C63DE5">
              <w:rPr>
                <w:rFonts w:cs="Arial"/>
                <w:b/>
                <w:bCs/>
                <w:sz w:val="22"/>
                <w:szCs w:val="22"/>
              </w:rPr>
              <w:t xml:space="preserve"> 1</w:t>
            </w:r>
            <w:r>
              <w:rPr>
                <w:rFonts w:cs="Arial"/>
                <w:b/>
                <w:bCs/>
                <w:sz w:val="22"/>
                <w:szCs w:val="22"/>
              </w:rPr>
              <w:t>8</w:t>
            </w:r>
            <w:r w:rsidRPr="00C63DE5">
              <w:rPr>
                <w:rFonts w:cs="Arial"/>
                <w:b/>
                <w:bCs/>
                <w:sz w:val="22"/>
                <w:szCs w:val="22"/>
              </w:rPr>
              <w:t xml:space="preserve">. </w:t>
            </w:r>
            <w:r w:rsidRPr="00C63DE5">
              <w:rPr>
                <w:rFonts w:cs="Arial"/>
                <w:b/>
                <w:sz w:val="22"/>
                <w:szCs w:val="22"/>
              </w:rPr>
              <w:t xml:space="preserve">Details of any assistance or involvement sought from </w:t>
            </w:r>
            <w:r w:rsidR="00302BEF">
              <w:rPr>
                <w:rFonts w:cs="Arial"/>
                <w:b/>
                <w:sz w:val="22"/>
                <w:szCs w:val="22"/>
              </w:rPr>
              <w:t xml:space="preserve">park </w:t>
            </w:r>
            <w:r w:rsidRPr="00C63DE5">
              <w:rPr>
                <w:rFonts w:cs="Arial"/>
                <w:b/>
                <w:sz w:val="22"/>
                <w:szCs w:val="22"/>
              </w:rPr>
              <w:t>staff (if applicable)</w:t>
            </w:r>
          </w:p>
        </w:tc>
      </w:tr>
      <w:tr w:rsidR="004725DE" w:rsidRPr="00C63DE5" w:rsidTr="00B34F6A">
        <w:tc>
          <w:tcPr>
            <w:tcW w:w="9889" w:type="dxa"/>
            <w:gridSpan w:val="25"/>
            <w:tcBorders>
              <w:top w:val="nil"/>
              <w:bottom w:val="single" w:sz="4" w:space="0" w:color="auto"/>
            </w:tcBorders>
            <w:vAlign w:val="center"/>
          </w:tcPr>
          <w:p w:rsidR="004725DE" w:rsidRPr="00C63DE5" w:rsidRDefault="00071D38" w:rsidP="00B51923">
            <w:pPr>
              <w:widowControl/>
              <w:tabs>
                <w:tab w:val="clear" w:pos="2835"/>
              </w:tabs>
              <w:overflowPunct/>
              <w:autoSpaceDE/>
              <w:autoSpaceDN/>
              <w:adjustRightInd/>
              <w:spacing w:after="60" w:line="276" w:lineRule="auto"/>
              <w:textAlignment w:val="auto"/>
              <w:rPr>
                <w:rFonts w:cs="Arial"/>
                <w:b/>
                <w:color w:val="000000"/>
                <w:szCs w:val="22"/>
              </w:rPr>
            </w:pPr>
            <w:r w:rsidRPr="00C63DE5">
              <w:rPr>
                <w:rFonts w:cs="Arial"/>
                <w:b/>
                <w:color w:val="000000"/>
                <w:szCs w:val="22"/>
              </w:rPr>
              <w:fldChar w:fldCharType="begin">
                <w:ffData>
                  <w:name w:val="Text156"/>
                  <w:enabled/>
                  <w:calcOnExit w:val="0"/>
                  <w:textInput/>
                </w:ffData>
              </w:fldChar>
            </w:r>
            <w:r w:rsidR="004725DE" w:rsidRPr="00C63DE5">
              <w:rPr>
                <w:rFonts w:cs="Arial"/>
                <w:b/>
                <w:color w:val="000000"/>
                <w:szCs w:val="22"/>
              </w:rPr>
              <w:instrText xml:space="preserve"> FORMTEXT </w:instrText>
            </w:r>
            <w:r w:rsidRPr="00C63DE5">
              <w:rPr>
                <w:rFonts w:cs="Arial"/>
                <w:b/>
                <w:color w:val="000000"/>
                <w:szCs w:val="22"/>
              </w:rPr>
            </w:r>
            <w:r w:rsidRPr="00C63DE5">
              <w:rPr>
                <w:rFonts w:cs="Arial"/>
                <w:b/>
                <w:color w:val="000000"/>
                <w:szCs w:val="22"/>
              </w:rPr>
              <w:fldChar w:fldCharType="separate"/>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004725DE" w:rsidRPr="00C63DE5">
              <w:rPr>
                <w:rFonts w:cs="Arial"/>
                <w:b/>
                <w:noProof/>
                <w:color w:val="000000"/>
                <w:szCs w:val="22"/>
              </w:rPr>
              <w:t> </w:t>
            </w:r>
            <w:r w:rsidRPr="00C63DE5">
              <w:rPr>
                <w:rFonts w:cs="Arial"/>
                <w:b/>
                <w:color w:val="000000"/>
                <w:szCs w:val="22"/>
              </w:rPr>
              <w:fldChar w:fldCharType="end"/>
            </w:r>
          </w:p>
          <w:p w:rsidR="004725DE" w:rsidRPr="00C63DE5" w:rsidRDefault="004725DE" w:rsidP="00916374">
            <w:pPr>
              <w:widowControl/>
              <w:tabs>
                <w:tab w:val="clear" w:pos="2835"/>
              </w:tabs>
              <w:overflowPunct/>
              <w:autoSpaceDE/>
              <w:autoSpaceDN/>
              <w:adjustRightInd/>
              <w:spacing w:after="60" w:line="276" w:lineRule="auto"/>
              <w:textAlignment w:val="auto"/>
              <w:rPr>
                <w:rFonts w:cs="Arial"/>
                <w:b/>
                <w:bCs/>
              </w:rPr>
            </w:pPr>
          </w:p>
        </w:tc>
      </w:tr>
    </w:tbl>
    <w:p w:rsidR="00B34F6A" w:rsidRPr="003D2BA8" w:rsidRDefault="00B34F6A">
      <w:pPr>
        <w:rPr>
          <w:sz w:val="12"/>
          <w:szCs w:val="12"/>
        </w:rPr>
      </w:pPr>
    </w:p>
    <w:tbl>
      <w:tblPr>
        <w:tblStyle w:val="TableGrid"/>
        <w:tblW w:w="9889" w:type="dxa"/>
        <w:tblLayout w:type="fixed"/>
        <w:tblLook w:val="04A0"/>
      </w:tblPr>
      <w:tblGrid>
        <w:gridCol w:w="9889"/>
      </w:tblGrid>
      <w:tr w:rsidR="00B34F6A" w:rsidRPr="00C63DE5" w:rsidTr="00B34F6A">
        <w:tc>
          <w:tcPr>
            <w:tcW w:w="9889" w:type="dxa"/>
            <w:tcBorders>
              <w:top w:val="single" w:sz="4" w:space="0" w:color="auto"/>
              <w:bottom w:val="single" w:sz="4" w:space="0" w:color="auto"/>
            </w:tcBorders>
            <w:shd w:val="clear" w:color="auto" w:fill="808080" w:themeFill="background1" w:themeFillShade="80"/>
            <w:vAlign w:val="center"/>
          </w:tcPr>
          <w:p w:rsidR="00B34F6A" w:rsidRPr="00C63DE5" w:rsidRDefault="00B34F6A" w:rsidP="001E1F22">
            <w:pPr>
              <w:widowControl/>
              <w:tabs>
                <w:tab w:val="clear" w:pos="2835"/>
              </w:tabs>
              <w:overflowPunct/>
              <w:autoSpaceDE/>
              <w:autoSpaceDN/>
              <w:adjustRightInd/>
              <w:spacing w:after="60" w:line="276" w:lineRule="auto"/>
              <w:jc w:val="center"/>
              <w:textAlignment w:val="auto"/>
              <w:rPr>
                <w:rFonts w:cs="Arial"/>
                <w:b/>
                <w:color w:val="000000"/>
                <w:szCs w:val="22"/>
              </w:rPr>
            </w:pPr>
            <w:r>
              <w:rPr>
                <w:rFonts w:cs="Arial"/>
                <w:b/>
                <w:color w:val="000000"/>
                <w:sz w:val="24"/>
                <w:szCs w:val="24"/>
              </w:rPr>
              <w:t>Office Use Only</w:t>
            </w:r>
          </w:p>
        </w:tc>
      </w:tr>
      <w:tr w:rsidR="00B34F6A" w:rsidRPr="00C63DE5" w:rsidTr="00B34F6A">
        <w:tc>
          <w:tcPr>
            <w:tcW w:w="9889" w:type="dxa"/>
            <w:tcBorders>
              <w:top w:val="single" w:sz="4" w:space="0" w:color="auto"/>
              <w:bottom w:val="nil"/>
            </w:tcBorders>
            <w:shd w:val="clear" w:color="auto" w:fill="D9D9D9" w:themeFill="background1" w:themeFillShade="D9"/>
            <w:vAlign w:val="center"/>
          </w:tcPr>
          <w:p w:rsidR="00B34F6A" w:rsidRPr="00B34F6A" w:rsidRDefault="00B34F6A" w:rsidP="00B51923">
            <w:pPr>
              <w:widowControl/>
              <w:tabs>
                <w:tab w:val="clear" w:pos="2835"/>
              </w:tabs>
              <w:overflowPunct/>
              <w:autoSpaceDE/>
              <w:autoSpaceDN/>
              <w:adjustRightInd/>
              <w:spacing w:after="60" w:line="276" w:lineRule="auto"/>
              <w:textAlignment w:val="auto"/>
              <w:rPr>
                <w:rFonts w:cs="Arial"/>
                <w:color w:val="000000"/>
                <w:szCs w:val="22"/>
              </w:rPr>
            </w:pPr>
            <w:r>
              <w:rPr>
                <w:rFonts w:cs="Arial"/>
                <w:color w:val="000000"/>
                <w:szCs w:val="22"/>
              </w:rPr>
              <w:t>Permit Number:</w:t>
            </w:r>
          </w:p>
        </w:tc>
      </w:tr>
      <w:tr w:rsidR="00B34F6A" w:rsidRPr="00B34F6A" w:rsidTr="00B34F6A">
        <w:tc>
          <w:tcPr>
            <w:tcW w:w="9889" w:type="dxa"/>
            <w:tcBorders>
              <w:top w:val="nil"/>
              <w:bottom w:val="single" w:sz="4" w:space="0" w:color="auto"/>
            </w:tcBorders>
            <w:shd w:val="clear" w:color="auto" w:fill="D9D9D9" w:themeFill="background1" w:themeFillShade="D9"/>
            <w:vAlign w:val="center"/>
          </w:tcPr>
          <w:p w:rsidR="00B34F6A" w:rsidRDefault="00B34F6A" w:rsidP="00B51923">
            <w:pPr>
              <w:widowControl/>
              <w:tabs>
                <w:tab w:val="clear" w:pos="2835"/>
              </w:tabs>
              <w:overflowPunct/>
              <w:autoSpaceDE/>
              <w:autoSpaceDN/>
              <w:adjustRightInd/>
              <w:spacing w:after="60" w:line="276" w:lineRule="auto"/>
              <w:textAlignment w:val="auto"/>
              <w:rPr>
                <w:rFonts w:cs="Arial"/>
                <w:color w:val="000000"/>
                <w:szCs w:val="22"/>
              </w:rPr>
            </w:pPr>
            <w:r w:rsidRPr="00B34F6A">
              <w:rPr>
                <w:rFonts w:cs="Arial"/>
                <w:color w:val="000000"/>
                <w:szCs w:val="22"/>
              </w:rPr>
              <w:t>Comments:</w:t>
            </w:r>
          </w:p>
          <w:p w:rsidR="00B34F6A" w:rsidRDefault="00B34F6A" w:rsidP="00B51923">
            <w:pPr>
              <w:widowControl/>
              <w:tabs>
                <w:tab w:val="clear" w:pos="2835"/>
              </w:tabs>
              <w:overflowPunct/>
              <w:autoSpaceDE/>
              <w:autoSpaceDN/>
              <w:adjustRightInd/>
              <w:spacing w:after="60" w:line="276" w:lineRule="auto"/>
              <w:textAlignment w:val="auto"/>
              <w:rPr>
                <w:rFonts w:cs="Arial"/>
                <w:color w:val="000000"/>
                <w:szCs w:val="22"/>
              </w:rPr>
            </w:pPr>
          </w:p>
          <w:p w:rsidR="00B34F6A" w:rsidRDefault="00B34F6A" w:rsidP="00B51923">
            <w:pPr>
              <w:widowControl/>
              <w:tabs>
                <w:tab w:val="clear" w:pos="2835"/>
              </w:tabs>
              <w:overflowPunct/>
              <w:autoSpaceDE/>
              <w:autoSpaceDN/>
              <w:adjustRightInd/>
              <w:spacing w:after="60" w:line="276" w:lineRule="auto"/>
              <w:textAlignment w:val="auto"/>
              <w:rPr>
                <w:rFonts w:cs="Arial"/>
                <w:color w:val="000000"/>
                <w:szCs w:val="22"/>
              </w:rPr>
            </w:pPr>
          </w:p>
          <w:p w:rsidR="00B34F6A" w:rsidRDefault="00B34F6A" w:rsidP="00B51923">
            <w:pPr>
              <w:widowControl/>
              <w:tabs>
                <w:tab w:val="clear" w:pos="2835"/>
              </w:tabs>
              <w:overflowPunct/>
              <w:autoSpaceDE/>
              <w:autoSpaceDN/>
              <w:adjustRightInd/>
              <w:spacing w:after="60" w:line="276" w:lineRule="auto"/>
              <w:textAlignment w:val="auto"/>
              <w:rPr>
                <w:rFonts w:cs="Arial"/>
                <w:color w:val="000000"/>
                <w:szCs w:val="22"/>
              </w:rPr>
            </w:pPr>
          </w:p>
          <w:p w:rsidR="00B34F6A" w:rsidRDefault="00B34F6A" w:rsidP="00B51923">
            <w:pPr>
              <w:widowControl/>
              <w:tabs>
                <w:tab w:val="clear" w:pos="2835"/>
              </w:tabs>
              <w:overflowPunct/>
              <w:autoSpaceDE/>
              <w:autoSpaceDN/>
              <w:adjustRightInd/>
              <w:spacing w:after="60" w:line="276" w:lineRule="auto"/>
              <w:textAlignment w:val="auto"/>
              <w:rPr>
                <w:rFonts w:cs="Arial"/>
                <w:color w:val="000000"/>
                <w:szCs w:val="22"/>
              </w:rPr>
            </w:pPr>
          </w:p>
          <w:p w:rsidR="00B34F6A" w:rsidRPr="00B34F6A" w:rsidRDefault="00B34F6A" w:rsidP="00B51923">
            <w:pPr>
              <w:widowControl/>
              <w:tabs>
                <w:tab w:val="clear" w:pos="2835"/>
              </w:tabs>
              <w:overflowPunct/>
              <w:autoSpaceDE/>
              <w:autoSpaceDN/>
              <w:adjustRightInd/>
              <w:spacing w:after="60" w:line="276" w:lineRule="auto"/>
              <w:textAlignment w:val="auto"/>
              <w:rPr>
                <w:rFonts w:cs="Arial"/>
                <w:color w:val="000000"/>
                <w:szCs w:val="22"/>
              </w:rPr>
            </w:pPr>
          </w:p>
        </w:tc>
      </w:tr>
    </w:tbl>
    <w:p w:rsidR="00D6669E" w:rsidRPr="00C63DE5" w:rsidRDefault="00D6669E" w:rsidP="00D6669E">
      <w:pPr>
        <w:tabs>
          <w:tab w:val="right" w:pos="2552"/>
          <w:tab w:val="right" w:leader="dot" w:pos="5103"/>
        </w:tabs>
        <w:spacing w:before="0"/>
        <w:jc w:val="both"/>
        <w:rPr>
          <w:rFonts w:cs="Arial"/>
          <w:sz w:val="12"/>
          <w:szCs w:val="12"/>
        </w:rPr>
      </w:pPr>
    </w:p>
    <w:tbl>
      <w:tblPr>
        <w:tblStyle w:val="TableGrid"/>
        <w:tblW w:w="9856" w:type="dxa"/>
        <w:tblLayout w:type="fixed"/>
        <w:tblLook w:val="04A0"/>
      </w:tblPr>
      <w:tblGrid>
        <w:gridCol w:w="6487"/>
        <w:gridCol w:w="425"/>
        <w:gridCol w:w="2944"/>
      </w:tblGrid>
      <w:tr w:rsidR="004B6CA1" w:rsidRPr="00C63DE5" w:rsidTr="004B6CA1">
        <w:tc>
          <w:tcPr>
            <w:tcW w:w="9856" w:type="dxa"/>
            <w:gridSpan w:val="3"/>
            <w:tcBorders>
              <w:bottom w:val="single" w:sz="4" w:space="0" w:color="auto"/>
            </w:tcBorders>
            <w:shd w:val="clear" w:color="auto" w:fill="DAEEF3" w:themeFill="accent5" w:themeFillTint="33"/>
            <w:vAlign w:val="center"/>
          </w:tcPr>
          <w:p w:rsidR="004B6CA1" w:rsidRPr="00C63DE5" w:rsidRDefault="00BA1A61" w:rsidP="004B6CA1">
            <w:pPr>
              <w:widowControl/>
              <w:tabs>
                <w:tab w:val="clear" w:pos="2835"/>
              </w:tabs>
              <w:overflowPunct/>
              <w:autoSpaceDE/>
              <w:autoSpaceDN/>
              <w:adjustRightInd/>
              <w:spacing w:after="60" w:line="276" w:lineRule="auto"/>
              <w:jc w:val="center"/>
              <w:textAlignment w:val="auto"/>
              <w:rPr>
                <w:rFonts w:cs="Arial"/>
                <w:b/>
                <w:color w:val="000000"/>
                <w:sz w:val="24"/>
                <w:szCs w:val="24"/>
              </w:rPr>
            </w:pPr>
            <w:r>
              <w:lastRenderedPageBreak/>
              <w:br w:type="page"/>
            </w:r>
            <w:r w:rsidR="00837F45" w:rsidRPr="00C63DE5">
              <w:rPr>
                <w:rFonts w:cs="Arial"/>
                <w:b/>
                <w:sz w:val="24"/>
                <w:szCs w:val="24"/>
              </w:rPr>
              <w:br w:type="page"/>
            </w:r>
            <w:r w:rsidR="004B6CA1" w:rsidRPr="00C63DE5">
              <w:rPr>
                <w:rFonts w:cs="Arial"/>
                <w:b/>
                <w:sz w:val="24"/>
                <w:szCs w:val="24"/>
              </w:rPr>
              <w:br w:type="page"/>
            </w:r>
            <w:r w:rsidR="004B6CA1" w:rsidRPr="00C63DE5">
              <w:rPr>
                <w:rFonts w:cs="Arial"/>
                <w:b/>
                <w:color w:val="000000"/>
                <w:sz w:val="24"/>
                <w:szCs w:val="24"/>
              </w:rPr>
              <w:t>Agreement</w:t>
            </w:r>
          </w:p>
        </w:tc>
      </w:tr>
      <w:tr w:rsidR="004B6CA1" w:rsidRPr="00C63DE5" w:rsidTr="00E05B0B">
        <w:tc>
          <w:tcPr>
            <w:tcW w:w="9856" w:type="dxa"/>
            <w:gridSpan w:val="3"/>
            <w:tcBorders>
              <w:bottom w:val="nil"/>
            </w:tcBorders>
            <w:vAlign w:val="center"/>
          </w:tcPr>
          <w:p w:rsidR="004B6CA1" w:rsidRPr="00C63DE5" w:rsidRDefault="001B2AC1" w:rsidP="00E05B0B">
            <w:pPr>
              <w:widowControl/>
              <w:tabs>
                <w:tab w:val="clear" w:pos="2835"/>
              </w:tabs>
              <w:overflowPunct/>
              <w:autoSpaceDE/>
              <w:autoSpaceDN/>
              <w:adjustRightInd/>
              <w:spacing w:after="60" w:line="276" w:lineRule="auto"/>
              <w:textAlignment w:val="auto"/>
              <w:rPr>
                <w:rFonts w:cs="Arial"/>
                <w:b/>
                <w:color w:val="000000"/>
              </w:rPr>
            </w:pPr>
            <w:r w:rsidRPr="00C63DE5">
              <w:rPr>
                <w:rFonts w:cs="Arial"/>
              </w:rPr>
              <w:t>THIS DEED</w:t>
            </w:r>
            <w:r w:rsidR="004B6CA1" w:rsidRPr="00C63DE5">
              <w:rPr>
                <w:rFonts w:cs="Arial"/>
                <w:b/>
              </w:rPr>
              <w:t xml:space="preserve"> </w:t>
            </w:r>
            <w:r w:rsidR="004B6CA1" w:rsidRPr="00C63DE5">
              <w:rPr>
                <w:rFonts w:cs="Arial"/>
                <w:snapToGrid w:val="0"/>
              </w:rPr>
              <w:t xml:space="preserve">made the </w:t>
            </w:r>
            <w:r w:rsidR="00071D38" w:rsidRPr="00C63DE5">
              <w:rPr>
                <w:rFonts w:cs="Arial"/>
                <w:snapToGrid w:val="0"/>
              </w:rPr>
              <w:fldChar w:fldCharType="begin">
                <w:ffData>
                  <w:name w:val="Text152"/>
                  <w:enabled/>
                  <w:calcOnExit w:val="0"/>
                  <w:textInput/>
                </w:ffData>
              </w:fldChar>
            </w:r>
            <w:bookmarkStart w:id="14" w:name="Text152"/>
            <w:r w:rsidR="004B6CA1" w:rsidRPr="00C63DE5">
              <w:rPr>
                <w:rFonts w:cs="Arial"/>
                <w:snapToGrid w:val="0"/>
              </w:rPr>
              <w:instrText xml:space="preserve"> FORMTEXT </w:instrText>
            </w:r>
            <w:r w:rsidR="00071D38" w:rsidRPr="00C63DE5">
              <w:rPr>
                <w:rFonts w:cs="Arial"/>
                <w:snapToGrid w:val="0"/>
              </w:rPr>
            </w:r>
            <w:r w:rsidR="00071D38" w:rsidRPr="00C63DE5">
              <w:rPr>
                <w:rFonts w:cs="Arial"/>
                <w:snapToGrid w:val="0"/>
              </w:rPr>
              <w:fldChar w:fldCharType="separate"/>
            </w:r>
            <w:r w:rsidR="004B6CA1" w:rsidRPr="00C63DE5">
              <w:rPr>
                <w:rFonts w:cs="Arial"/>
                <w:noProof/>
                <w:snapToGrid w:val="0"/>
              </w:rPr>
              <w:t> </w:t>
            </w:r>
            <w:r w:rsidR="004B6CA1" w:rsidRPr="00C63DE5">
              <w:rPr>
                <w:rFonts w:cs="Arial"/>
                <w:noProof/>
                <w:snapToGrid w:val="0"/>
              </w:rPr>
              <w:t> </w:t>
            </w:r>
            <w:r w:rsidR="004B6CA1" w:rsidRPr="00C63DE5">
              <w:rPr>
                <w:rFonts w:cs="Arial"/>
                <w:noProof/>
                <w:snapToGrid w:val="0"/>
              </w:rPr>
              <w:t> </w:t>
            </w:r>
            <w:r w:rsidR="004B6CA1" w:rsidRPr="00C63DE5">
              <w:rPr>
                <w:rFonts w:cs="Arial"/>
                <w:noProof/>
                <w:snapToGrid w:val="0"/>
              </w:rPr>
              <w:t> </w:t>
            </w:r>
            <w:r w:rsidR="004B6CA1" w:rsidRPr="00C63DE5">
              <w:rPr>
                <w:rFonts w:cs="Arial"/>
                <w:noProof/>
                <w:snapToGrid w:val="0"/>
              </w:rPr>
              <w:t> </w:t>
            </w:r>
            <w:r w:rsidR="00071D38" w:rsidRPr="00C63DE5">
              <w:rPr>
                <w:rFonts w:cs="Arial"/>
                <w:snapToGrid w:val="0"/>
              </w:rPr>
              <w:fldChar w:fldCharType="end"/>
            </w:r>
            <w:bookmarkEnd w:id="14"/>
            <w:r w:rsidR="004B6CA1" w:rsidRPr="00C63DE5">
              <w:rPr>
                <w:rFonts w:cs="Arial"/>
                <w:snapToGrid w:val="0"/>
              </w:rPr>
              <w:t xml:space="preserve"> </w:t>
            </w:r>
            <w:r w:rsidR="004B6CA1" w:rsidRPr="00C63DE5">
              <w:rPr>
                <w:rFonts w:cs="Arial"/>
                <w:iCs/>
              </w:rPr>
              <w:t xml:space="preserve">day of </w:t>
            </w:r>
            <w:r w:rsidR="00071D38" w:rsidRPr="00C63DE5">
              <w:rPr>
                <w:rFonts w:cs="Arial"/>
                <w:iCs/>
              </w:rPr>
              <w:fldChar w:fldCharType="begin">
                <w:ffData>
                  <w:name w:val="Text153"/>
                  <w:enabled/>
                  <w:calcOnExit w:val="0"/>
                  <w:textInput/>
                </w:ffData>
              </w:fldChar>
            </w:r>
            <w:bookmarkStart w:id="15" w:name="Text153"/>
            <w:r w:rsidR="00E05B0B" w:rsidRPr="00C63DE5">
              <w:rPr>
                <w:rFonts w:cs="Arial"/>
                <w:iCs/>
              </w:rPr>
              <w:instrText xml:space="preserve"> FORMTEXT </w:instrText>
            </w:r>
            <w:r w:rsidR="00071D38" w:rsidRPr="00C63DE5">
              <w:rPr>
                <w:rFonts w:cs="Arial"/>
                <w:iCs/>
              </w:rPr>
            </w:r>
            <w:r w:rsidR="00071D38" w:rsidRPr="00C63DE5">
              <w:rPr>
                <w:rFonts w:cs="Arial"/>
                <w:iCs/>
              </w:rPr>
              <w:fldChar w:fldCharType="separate"/>
            </w:r>
            <w:r w:rsidR="00E05B0B" w:rsidRPr="00C63DE5">
              <w:rPr>
                <w:rFonts w:cs="Arial"/>
                <w:iCs/>
                <w:noProof/>
              </w:rPr>
              <w:t> </w:t>
            </w:r>
            <w:r w:rsidR="00E05B0B" w:rsidRPr="00C63DE5">
              <w:rPr>
                <w:rFonts w:cs="Arial"/>
                <w:iCs/>
                <w:noProof/>
              </w:rPr>
              <w:t> </w:t>
            </w:r>
            <w:r w:rsidR="00E05B0B" w:rsidRPr="00C63DE5">
              <w:rPr>
                <w:rFonts w:cs="Arial"/>
                <w:iCs/>
                <w:noProof/>
              </w:rPr>
              <w:t> </w:t>
            </w:r>
            <w:r w:rsidR="00E05B0B" w:rsidRPr="00C63DE5">
              <w:rPr>
                <w:rFonts w:cs="Arial"/>
                <w:iCs/>
                <w:noProof/>
              </w:rPr>
              <w:t> </w:t>
            </w:r>
            <w:r w:rsidR="00E05B0B" w:rsidRPr="00C63DE5">
              <w:rPr>
                <w:rFonts w:cs="Arial"/>
                <w:iCs/>
                <w:noProof/>
              </w:rPr>
              <w:t> </w:t>
            </w:r>
            <w:r w:rsidR="00071D38" w:rsidRPr="00C63DE5">
              <w:rPr>
                <w:rFonts w:cs="Arial"/>
                <w:iCs/>
              </w:rPr>
              <w:fldChar w:fldCharType="end"/>
            </w:r>
            <w:bookmarkEnd w:id="15"/>
            <w:r w:rsidR="00E05B0B" w:rsidRPr="00C63DE5">
              <w:rPr>
                <w:rFonts w:cs="Arial"/>
                <w:iCs/>
              </w:rPr>
              <w:t xml:space="preserve"> </w:t>
            </w:r>
            <w:r w:rsidRPr="00C63DE5">
              <w:rPr>
                <w:rFonts w:cs="Arial"/>
                <w:iCs/>
              </w:rPr>
              <w:t xml:space="preserve">           </w:t>
            </w:r>
            <w:r w:rsidR="00E05B0B" w:rsidRPr="00C63DE5">
              <w:rPr>
                <w:rFonts w:cs="Arial"/>
                <w:iCs/>
              </w:rPr>
              <w:t>, 20</w:t>
            </w:r>
            <w:r w:rsidR="00071D38" w:rsidRPr="00C63DE5">
              <w:rPr>
                <w:rFonts w:cs="Arial"/>
                <w:iCs/>
              </w:rPr>
              <w:fldChar w:fldCharType="begin">
                <w:ffData>
                  <w:name w:val="Text154"/>
                  <w:enabled/>
                  <w:calcOnExit w:val="0"/>
                  <w:textInput>
                    <w:maxLength w:val="2"/>
                  </w:textInput>
                </w:ffData>
              </w:fldChar>
            </w:r>
            <w:bookmarkStart w:id="16" w:name="Text154"/>
            <w:r w:rsidR="00E05B0B" w:rsidRPr="00C63DE5">
              <w:rPr>
                <w:rFonts w:cs="Arial"/>
                <w:iCs/>
              </w:rPr>
              <w:instrText xml:space="preserve"> FORMTEXT </w:instrText>
            </w:r>
            <w:r w:rsidR="00071D38" w:rsidRPr="00C63DE5">
              <w:rPr>
                <w:rFonts w:cs="Arial"/>
                <w:iCs/>
              </w:rPr>
            </w:r>
            <w:r w:rsidR="00071D38" w:rsidRPr="00C63DE5">
              <w:rPr>
                <w:rFonts w:cs="Arial"/>
                <w:iCs/>
              </w:rPr>
              <w:fldChar w:fldCharType="separate"/>
            </w:r>
            <w:r w:rsidR="00E05B0B" w:rsidRPr="00C63DE5">
              <w:rPr>
                <w:rFonts w:cs="Arial"/>
                <w:iCs/>
              </w:rPr>
              <w:t> </w:t>
            </w:r>
            <w:r w:rsidR="00E05B0B" w:rsidRPr="00C63DE5">
              <w:rPr>
                <w:rFonts w:cs="Arial"/>
                <w:iCs/>
              </w:rPr>
              <w:t> </w:t>
            </w:r>
            <w:r w:rsidR="00071D38" w:rsidRPr="00C63DE5">
              <w:rPr>
                <w:rFonts w:cs="Arial"/>
                <w:iCs/>
              </w:rPr>
              <w:fldChar w:fldCharType="end"/>
            </w:r>
            <w:bookmarkEnd w:id="16"/>
          </w:p>
        </w:tc>
      </w:tr>
      <w:tr w:rsidR="00E05B0B" w:rsidRPr="00C63DE5" w:rsidTr="00E05B0B">
        <w:tc>
          <w:tcPr>
            <w:tcW w:w="9856" w:type="dxa"/>
            <w:gridSpan w:val="3"/>
            <w:tcBorders>
              <w:top w:val="nil"/>
              <w:bottom w:val="nil"/>
            </w:tcBorders>
            <w:vAlign w:val="center"/>
          </w:tcPr>
          <w:p w:rsidR="00E05B0B" w:rsidRPr="00C63DE5" w:rsidRDefault="00E05B0B" w:rsidP="00E05B0B">
            <w:pPr>
              <w:widowControl/>
              <w:tabs>
                <w:tab w:val="clear" w:pos="2835"/>
              </w:tabs>
              <w:overflowPunct/>
              <w:autoSpaceDE/>
              <w:autoSpaceDN/>
              <w:adjustRightInd/>
              <w:spacing w:after="60" w:line="276" w:lineRule="auto"/>
              <w:textAlignment w:val="auto"/>
              <w:rPr>
                <w:rFonts w:cs="Arial"/>
                <w:b/>
              </w:rPr>
            </w:pPr>
            <w:r w:rsidRPr="00C63DE5">
              <w:rPr>
                <w:rFonts w:cs="Arial"/>
                <w:snapToGrid w:val="0"/>
              </w:rPr>
              <w:t>WITNESS as follows:</w:t>
            </w:r>
          </w:p>
        </w:tc>
      </w:tr>
      <w:tr w:rsidR="00E05B0B" w:rsidRPr="00C63DE5" w:rsidTr="00E05B0B">
        <w:tc>
          <w:tcPr>
            <w:tcW w:w="9856" w:type="dxa"/>
            <w:gridSpan w:val="3"/>
            <w:tcBorders>
              <w:top w:val="nil"/>
              <w:bottom w:val="nil"/>
            </w:tcBorders>
            <w:vAlign w:val="center"/>
          </w:tcPr>
          <w:p w:rsidR="00E05B0B" w:rsidRPr="00C63DE5" w:rsidRDefault="00E05B0B" w:rsidP="00E05B0B">
            <w:pPr>
              <w:tabs>
                <w:tab w:val="clear" w:pos="2835"/>
                <w:tab w:val="right" w:leader="dot" w:pos="1701"/>
              </w:tabs>
              <w:jc w:val="both"/>
              <w:rPr>
                <w:rFonts w:cs="Arial"/>
              </w:rPr>
            </w:pPr>
            <w:r w:rsidRPr="00C63DE5">
              <w:rPr>
                <w:rFonts w:cs="Arial"/>
                <w:snapToGrid w:val="0"/>
              </w:rPr>
              <w:t>In consideration of the permit issued to the permittee, the permittee agrees to:</w:t>
            </w:r>
          </w:p>
          <w:p w:rsidR="00E05B0B" w:rsidRPr="00C63DE5" w:rsidRDefault="00E05B0B" w:rsidP="00355DCC">
            <w:pPr>
              <w:pStyle w:val="BodyTextIndent"/>
              <w:numPr>
                <w:ilvl w:val="0"/>
                <w:numId w:val="8"/>
              </w:numPr>
              <w:tabs>
                <w:tab w:val="clear" w:pos="170"/>
                <w:tab w:val="num" w:pos="567"/>
              </w:tabs>
              <w:ind w:left="567" w:right="461"/>
              <w:jc w:val="both"/>
              <w:rPr>
                <w:rFonts w:ascii="Arial" w:hAnsi="Arial" w:cs="Arial"/>
                <w:b/>
              </w:rPr>
            </w:pPr>
            <w:r w:rsidRPr="00C63DE5">
              <w:rPr>
                <w:rFonts w:ascii="Arial" w:hAnsi="Arial" w:cs="Arial"/>
                <w:snapToGrid w:val="0"/>
              </w:rPr>
              <w:t xml:space="preserve">release the Director of National Parks, the Commonwealth of Australia, and their servants and agents (‘the released parties’) from all and any claims which the permittee might at any time hereafter have or have had against the released parties in respect of any injury, loss or damage which may be suffered by the permittee in the course of the permitted activity, except </w:t>
            </w:r>
            <w:r w:rsidRPr="00C63DE5">
              <w:rPr>
                <w:rFonts w:ascii="Arial" w:hAnsi="Arial" w:cs="Arial"/>
              </w:rPr>
              <w:t>to the extent that any act or omission involving fault on the part of the released parties contributed to the relevant injury, loss or damage</w:t>
            </w:r>
            <w:r w:rsidRPr="00C63DE5">
              <w:rPr>
                <w:rFonts w:ascii="Arial" w:hAnsi="Arial" w:cs="Arial"/>
                <w:snapToGrid w:val="0"/>
              </w:rPr>
              <w:t>; and</w:t>
            </w:r>
          </w:p>
          <w:p w:rsidR="00E05B0B" w:rsidRPr="00C63DE5" w:rsidRDefault="00E05B0B" w:rsidP="00355DCC">
            <w:pPr>
              <w:pStyle w:val="BodyTextIndent"/>
              <w:numPr>
                <w:ilvl w:val="0"/>
                <w:numId w:val="8"/>
              </w:numPr>
              <w:tabs>
                <w:tab w:val="clear" w:pos="170"/>
                <w:tab w:val="num" w:pos="567"/>
              </w:tabs>
              <w:ind w:left="567" w:right="461"/>
              <w:jc w:val="both"/>
              <w:rPr>
                <w:rFonts w:ascii="Arial" w:hAnsi="Arial" w:cs="Arial"/>
                <w:b/>
              </w:rPr>
            </w:pPr>
            <w:r w:rsidRPr="00C63DE5">
              <w:rPr>
                <w:rFonts w:ascii="Arial" w:hAnsi="Arial" w:cs="Arial"/>
                <w:snapToGrid w:val="0"/>
              </w:rPr>
              <w:t>indemnify and keep indemnified the Director of National Parks, the Commonwealth of Australia, and their servants and agents (‘the indemnified parties’) against all actions, proceedings, claims or demands brought against the indemnified parties in respect of any injury, loss or damage arising out of:</w:t>
            </w:r>
          </w:p>
          <w:p w:rsidR="00E05B0B" w:rsidRPr="00C63DE5" w:rsidRDefault="00E05B0B" w:rsidP="00355DCC">
            <w:pPr>
              <w:pStyle w:val="BodyTextIndent"/>
              <w:numPr>
                <w:ilvl w:val="0"/>
                <w:numId w:val="10"/>
              </w:numPr>
              <w:tabs>
                <w:tab w:val="clear" w:pos="2835"/>
              </w:tabs>
              <w:spacing w:before="20"/>
              <w:ind w:right="461"/>
              <w:jc w:val="both"/>
              <w:rPr>
                <w:rFonts w:ascii="Arial" w:hAnsi="Arial" w:cs="Arial"/>
              </w:rPr>
            </w:pPr>
            <w:r w:rsidRPr="00C63DE5">
              <w:rPr>
                <w:rFonts w:ascii="Arial" w:hAnsi="Arial" w:cs="Arial"/>
              </w:rPr>
              <w:t>a breach of the permit conditions by the permittee or the permittee’s staff; or</w:t>
            </w:r>
          </w:p>
          <w:p w:rsidR="00E05B0B" w:rsidRPr="00C63DE5" w:rsidRDefault="00E05B0B" w:rsidP="00355DCC">
            <w:pPr>
              <w:pStyle w:val="BodyTextIndent"/>
              <w:numPr>
                <w:ilvl w:val="0"/>
                <w:numId w:val="10"/>
              </w:numPr>
              <w:tabs>
                <w:tab w:val="clear" w:pos="2835"/>
              </w:tabs>
              <w:spacing w:before="20"/>
              <w:ind w:right="461"/>
              <w:jc w:val="both"/>
              <w:rPr>
                <w:rFonts w:ascii="Arial" w:hAnsi="Arial" w:cs="Arial"/>
              </w:rPr>
            </w:pPr>
            <w:r w:rsidRPr="00C63DE5">
              <w:rPr>
                <w:rFonts w:ascii="Arial" w:hAnsi="Arial" w:cs="Arial"/>
              </w:rPr>
              <w:t xml:space="preserve">an act or omission involving fault on the part of the permittee or the permittee’s staff </w:t>
            </w:r>
            <w:r w:rsidRPr="00C63DE5">
              <w:rPr>
                <w:rFonts w:ascii="Arial" w:hAnsi="Arial" w:cs="Arial"/>
                <w:snapToGrid w:val="0"/>
              </w:rPr>
              <w:t>in carrying on the permitted activity,</w:t>
            </w:r>
          </w:p>
          <w:p w:rsidR="00E05B0B" w:rsidRPr="00C63DE5" w:rsidRDefault="00E05B0B" w:rsidP="00655445">
            <w:pPr>
              <w:pStyle w:val="BodyTextIndent"/>
              <w:numPr>
                <w:ilvl w:val="0"/>
                <w:numId w:val="0"/>
              </w:numPr>
              <w:tabs>
                <w:tab w:val="clear" w:pos="2835"/>
              </w:tabs>
              <w:ind w:left="567" w:right="461"/>
              <w:jc w:val="both"/>
              <w:rPr>
                <w:rFonts w:ascii="Arial" w:hAnsi="Arial" w:cs="Arial"/>
              </w:rPr>
            </w:pPr>
            <w:r w:rsidRPr="00C63DE5">
              <w:rPr>
                <w:rFonts w:ascii="Arial" w:hAnsi="Arial" w:cs="Arial"/>
              </w:rPr>
              <w:t xml:space="preserve">except to the extent that any act or omission involving fault on the part of the indemnified parties contributed to the relevant liability, loss or damage; </w:t>
            </w:r>
            <w:r w:rsidRPr="00C63DE5">
              <w:rPr>
                <w:rFonts w:ascii="Arial" w:hAnsi="Arial" w:cs="Arial"/>
                <w:snapToGrid w:val="0"/>
              </w:rPr>
              <w:t>and</w:t>
            </w:r>
          </w:p>
          <w:p w:rsidR="00E05B0B" w:rsidRPr="00C63DE5" w:rsidRDefault="00E05B0B" w:rsidP="00355DCC">
            <w:pPr>
              <w:pStyle w:val="BodyTextIndent"/>
              <w:numPr>
                <w:ilvl w:val="1"/>
                <w:numId w:val="9"/>
              </w:numPr>
              <w:tabs>
                <w:tab w:val="clear" w:pos="2835"/>
              </w:tabs>
              <w:ind w:right="461"/>
              <w:jc w:val="both"/>
              <w:rPr>
                <w:rFonts w:ascii="Arial" w:hAnsi="Arial" w:cs="Arial"/>
              </w:rPr>
            </w:pPr>
            <w:r w:rsidRPr="00C63DE5">
              <w:rPr>
                <w:rFonts w:ascii="Arial" w:hAnsi="Arial" w:cs="Arial"/>
              </w:rPr>
              <w:t>acknowledge that this permit does not give the permittee any rights to the exclusive use, enjoyment or occupancy of any area.</w:t>
            </w:r>
          </w:p>
          <w:p w:rsidR="00E05B0B" w:rsidRPr="00C63DE5" w:rsidRDefault="00E05B0B" w:rsidP="00355DCC">
            <w:pPr>
              <w:pStyle w:val="BodyTextIndent"/>
              <w:numPr>
                <w:ilvl w:val="1"/>
                <w:numId w:val="9"/>
              </w:numPr>
              <w:tabs>
                <w:tab w:val="clear" w:pos="2835"/>
              </w:tabs>
              <w:ind w:right="461"/>
              <w:jc w:val="both"/>
              <w:rPr>
                <w:rFonts w:ascii="Arial" w:hAnsi="Arial" w:cs="Arial"/>
              </w:rPr>
            </w:pPr>
            <w:r w:rsidRPr="00C63DE5">
              <w:rPr>
                <w:rFonts w:ascii="Arial" w:hAnsi="Arial" w:cs="Arial"/>
              </w:rPr>
              <w:t xml:space="preserve">take all reasonable steps to ensure that the permittee, the permittee’s staff and </w:t>
            </w:r>
            <w:r w:rsidR="002C7610">
              <w:rPr>
                <w:rFonts w:ascii="Arial" w:hAnsi="Arial" w:cs="Arial"/>
              </w:rPr>
              <w:t>all</w:t>
            </w:r>
            <w:r w:rsidRPr="00C63DE5">
              <w:rPr>
                <w:rFonts w:ascii="Arial" w:hAnsi="Arial" w:cs="Arial"/>
              </w:rPr>
              <w:t xml:space="preserve"> </w:t>
            </w:r>
            <w:r w:rsidR="002C7610">
              <w:rPr>
                <w:rFonts w:ascii="Arial" w:hAnsi="Arial" w:cs="Arial"/>
              </w:rPr>
              <w:t>authorised participants</w:t>
            </w:r>
            <w:r w:rsidRPr="00C63DE5">
              <w:rPr>
                <w:rFonts w:ascii="Arial" w:hAnsi="Arial" w:cs="Arial"/>
              </w:rPr>
              <w:t xml:space="preserve"> comply with the conditions subject to which the permit is issued; and</w:t>
            </w:r>
          </w:p>
          <w:p w:rsidR="00E05B0B" w:rsidRPr="00C63DE5" w:rsidRDefault="00E05B0B" w:rsidP="00355DCC">
            <w:pPr>
              <w:pStyle w:val="BodyTextIndent"/>
              <w:numPr>
                <w:ilvl w:val="1"/>
                <w:numId w:val="9"/>
              </w:numPr>
              <w:tabs>
                <w:tab w:val="clear" w:pos="2835"/>
              </w:tabs>
              <w:ind w:right="461"/>
              <w:jc w:val="both"/>
              <w:rPr>
                <w:rFonts w:ascii="Arial" w:hAnsi="Arial" w:cs="Arial"/>
              </w:rPr>
            </w:pPr>
            <w:r w:rsidRPr="00C63DE5">
              <w:rPr>
                <w:rFonts w:ascii="Arial" w:hAnsi="Arial" w:cs="Arial"/>
              </w:rPr>
              <w:t>provide information about the permitted activity as reasonably requested by the Director.</w:t>
            </w:r>
          </w:p>
        </w:tc>
      </w:tr>
      <w:tr w:rsidR="00E05B0B" w:rsidRPr="00C63DE5" w:rsidTr="00E05B0B">
        <w:tc>
          <w:tcPr>
            <w:tcW w:w="9856" w:type="dxa"/>
            <w:gridSpan w:val="3"/>
            <w:tcBorders>
              <w:top w:val="nil"/>
              <w:bottom w:val="nil"/>
            </w:tcBorders>
            <w:vAlign w:val="center"/>
          </w:tcPr>
          <w:p w:rsidR="00E05B0B" w:rsidRPr="00C63DE5" w:rsidRDefault="00E05B0B" w:rsidP="00E05B0B">
            <w:pPr>
              <w:tabs>
                <w:tab w:val="clear" w:pos="2835"/>
                <w:tab w:val="right" w:leader="dot" w:pos="1701"/>
              </w:tabs>
              <w:ind w:left="1701" w:right="2269"/>
              <w:jc w:val="both"/>
              <w:rPr>
                <w:rFonts w:cs="Arial"/>
                <w:snapToGrid w:val="0"/>
                <w:sz w:val="18"/>
                <w:szCs w:val="18"/>
              </w:rPr>
            </w:pPr>
            <w:r w:rsidRPr="00C63DE5">
              <w:rPr>
                <w:rFonts w:cs="Arial"/>
                <w:sz w:val="18"/>
                <w:szCs w:val="18"/>
              </w:rPr>
              <w:t>Note: The Director will only request such information for park management and planning purposes, and agrees not disclose to any other person any information so provided without the express permission of the permittee unless legally required to do so.</w:t>
            </w:r>
          </w:p>
        </w:tc>
      </w:tr>
      <w:tr w:rsidR="00E05B0B" w:rsidRPr="00C63DE5" w:rsidTr="00E05B0B">
        <w:tc>
          <w:tcPr>
            <w:tcW w:w="9856" w:type="dxa"/>
            <w:gridSpan w:val="3"/>
            <w:tcBorders>
              <w:top w:val="nil"/>
              <w:bottom w:val="nil"/>
            </w:tcBorders>
            <w:vAlign w:val="center"/>
          </w:tcPr>
          <w:p w:rsidR="00E05B0B" w:rsidRPr="00C63DE5" w:rsidRDefault="00E05B0B" w:rsidP="00E05B0B">
            <w:pPr>
              <w:tabs>
                <w:tab w:val="clear" w:pos="2835"/>
                <w:tab w:val="right" w:leader="dot" w:pos="1701"/>
              </w:tabs>
              <w:jc w:val="both"/>
              <w:rPr>
                <w:rFonts w:cs="Arial"/>
                <w:b/>
                <w:sz w:val="16"/>
                <w:szCs w:val="16"/>
              </w:rPr>
            </w:pPr>
          </w:p>
        </w:tc>
      </w:tr>
      <w:tr w:rsidR="00E05B0B" w:rsidRPr="00C63DE5" w:rsidTr="001B2AC1">
        <w:trPr>
          <w:trHeight w:val="455"/>
        </w:trPr>
        <w:tc>
          <w:tcPr>
            <w:tcW w:w="9856" w:type="dxa"/>
            <w:gridSpan w:val="3"/>
            <w:tcBorders>
              <w:top w:val="nil"/>
              <w:bottom w:val="nil"/>
            </w:tcBorders>
            <w:vAlign w:val="center"/>
          </w:tcPr>
          <w:p w:rsidR="00E05B0B" w:rsidRPr="00C63DE5" w:rsidRDefault="00E05B0B" w:rsidP="001B2AC1">
            <w:pPr>
              <w:tabs>
                <w:tab w:val="clear" w:pos="2835"/>
                <w:tab w:val="right" w:leader="dot" w:pos="1701"/>
              </w:tabs>
              <w:jc w:val="center"/>
              <w:rPr>
                <w:rFonts w:cs="Arial"/>
                <w:sz w:val="16"/>
                <w:szCs w:val="16"/>
              </w:rPr>
            </w:pPr>
            <w:r w:rsidRPr="00C63DE5">
              <w:rPr>
                <w:rFonts w:cs="Arial"/>
                <w:bCs/>
              </w:rPr>
              <w:t>Proposed permit holder’s name</w:t>
            </w:r>
            <w:r w:rsidR="001B2AC1" w:rsidRPr="00C63DE5">
              <w:rPr>
                <w:rFonts w:cs="Arial"/>
                <w:bCs/>
              </w:rPr>
              <w:t xml:space="preserve">     </w:t>
            </w:r>
            <w:r w:rsidR="00071D38" w:rsidRPr="00C63DE5">
              <w:rPr>
                <w:rFonts w:cs="Arial"/>
                <w:bCs/>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241pt;height:21pt" o:ole="">
                  <v:imagedata r:id="rId29" o:title=""/>
                </v:shape>
                <w:control r:id="rId30" w:name="TextBox2" w:shapeid="_x0000_i1057"/>
              </w:object>
            </w:r>
          </w:p>
        </w:tc>
      </w:tr>
      <w:tr w:rsidR="00916374" w:rsidRPr="00E05B0B" w:rsidTr="00186A57">
        <w:tc>
          <w:tcPr>
            <w:tcW w:w="9856" w:type="dxa"/>
            <w:gridSpan w:val="3"/>
            <w:tcBorders>
              <w:top w:val="nil"/>
              <w:bottom w:val="nil"/>
            </w:tcBorders>
            <w:vAlign w:val="center"/>
          </w:tcPr>
          <w:p w:rsidR="00916374" w:rsidRPr="001B2AC1" w:rsidRDefault="00916374" w:rsidP="00186A57">
            <w:pPr>
              <w:tabs>
                <w:tab w:val="clear" w:pos="2835"/>
                <w:tab w:val="right" w:leader="dot" w:pos="1701"/>
              </w:tabs>
              <w:ind w:left="284" w:right="284"/>
              <w:jc w:val="both"/>
              <w:rPr>
                <w:b/>
                <w:bCs/>
              </w:rPr>
            </w:pPr>
            <w:r>
              <w:rPr>
                <w:rFonts w:cs="Arial"/>
                <w:i/>
                <w:iCs/>
              </w:rPr>
              <w:t>A copy of this</w:t>
            </w:r>
            <w:r w:rsidRPr="00804D74">
              <w:rPr>
                <w:rFonts w:cs="Arial"/>
                <w:i/>
                <w:iCs/>
              </w:rPr>
              <w:t xml:space="preserve"> agreement is to be signed by </w:t>
            </w:r>
            <w:r w:rsidRPr="00804D74">
              <w:rPr>
                <w:rFonts w:cs="Arial"/>
                <w:i/>
                <w:iCs/>
                <w:u w:val="single"/>
              </w:rPr>
              <w:t>each</w:t>
            </w:r>
            <w:r w:rsidRPr="00804D74">
              <w:rPr>
                <w:rFonts w:cs="Arial"/>
                <w:i/>
                <w:iCs/>
              </w:rPr>
              <w:t xml:space="preserve"> proposed permit holder, or if the proposed permit holder is a company or other </w:t>
            </w:r>
            <w:r w:rsidRPr="00804D74">
              <w:rPr>
                <w:rFonts w:cs="Arial"/>
                <w:bCs/>
                <w:i/>
              </w:rPr>
              <w:t>commercial entity</w:t>
            </w:r>
            <w:r w:rsidRPr="00804D74">
              <w:rPr>
                <w:rFonts w:cs="Arial"/>
                <w:i/>
                <w:iCs/>
              </w:rPr>
              <w:t>, by its duly authorised officer.</w:t>
            </w:r>
          </w:p>
        </w:tc>
      </w:tr>
      <w:tr w:rsidR="001B2AC1" w:rsidRPr="00C63DE5" w:rsidTr="007C3CBC">
        <w:tc>
          <w:tcPr>
            <w:tcW w:w="6487" w:type="dxa"/>
            <w:tcBorders>
              <w:top w:val="nil"/>
              <w:bottom w:val="nil"/>
              <w:right w:val="nil"/>
            </w:tcBorders>
            <w:vAlign w:val="center"/>
          </w:tcPr>
          <w:p w:rsidR="001B2AC1" w:rsidRPr="00C63DE5" w:rsidRDefault="001B2AC1" w:rsidP="007C3CBC">
            <w:pPr>
              <w:tabs>
                <w:tab w:val="clear" w:pos="2835"/>
                <w:tab w:val="right" w:leader="dot" w:pos="1701"/>
              </w:tabs>
              <w:ind w:left="1134"/>
              <w:jc w:val="both"/>
              <w:rPr>
                <w:rFonts w:cs="Arial"/>
                <w:bCs/>
              </w:rPr>
            </w:pPr>
            <w:r w:rsidRPr="00C63DE5">
              <w:rPr>
                <w:rFonts w:cs="Arial"/>
                <w:bCs/>
              </w:rPr>
              <w:t xml:space="preserve">Signed  </w:t>
            </w:r>
            <w:r w:rsidR="00071D38" w:rsidRPr="00C63DE5">
              <w:rPr>
                <w:rFonts w:cs="Arial"/>
                <w:bCs/>
                <w:lang w:eastAsia="en-US"/>
              </w:rPr>
              <w:object w:dxaOrig="225" w:dyaOrig="225">
                <v:shape id="_x0000_i1059" type="#_x0000_t75" style="width:214pt;height:22pt" o:ole="">
                  <v:imagedata r:id="rId31" o:title=""/>
                </v:shape>
                <w:control r:id="rId32" w:name="TextBox3" w:shapeid="_x0000_i1059"/>
              </w:object>
            </w:r>
          </w:p>
        </w:tc>
        <w:tc>
          <w:tcPr>
            <w:tcW w:w="3369" w:type="dxa"/>
            <w:gridSpan w:val="2"/>
            <w:tcBorders>
              <w:top w:val="nil"/>
              <w:left w:val="nil"/>
              <w:bottom w:val="nil"/>
            </w:tcBorders>
            <w:vAlign w:val="center"/>
          </w:tcPr>
          <w:p w:rsidR="001B2AC1" w:rsidRPr="00C63DE5" w:rsidRDefault="001B2AC1" w:rsidP="00E05B0B">
            <w:pPr>
              <w:tabs>
                <w:tab w:val="clear" w:pos="2835"/>
                <w:tab w:val="right" w:leader="dot" w:pos="1701"/>
              </w:tabs>
              <w:jc w:val="both"/>
              <w:rPr>
                <w:rFonts w:cs="Arial"/>
                <w:bCs/>
              </w:rPr>
            </w:pPr>
            <w:r w:rsidRPr="00C63DE5">
              <w:rPr>
                <w:rFonts w:cs="Arial"/>
                <w:bCs/>
              </w:rPr>
              <w:t xml:space="preserve">Date  </w:t>
            </w:r>
            <w:r w:rsidR="00071D38" w:rsidRPr="00C63DE5">
              <w:rPr>
                <w:rFonts w:cs="Arial"/>
                <w:bCs/>
                <w:lang w:eastAsia="en-US"/>
              </w:rPr>
              <w:object w:dxaOrig="225" w:dyaOrig="225">
                <v:shape id="_x0000_i1061" type="#_x0000_t75" style="width:109.5pt;height:22pt" o:ole="">
                  <v:imagedata r:id="rId33" o:title=""/>
                </v:shape>
                <w:control r:id="rId34" w:name="TextBox31" w:shapeid="_x0000_i1061"/>
              </w:object>
            </w:r>
          </w:p>
        </w:tc>
      </w:tr>
      <w:tr w:rsidR="007C3CBC" w:rsidRPr="00C63DE5" w:rsidTr="007C3CBC">
        <w:tc>
          <w:tcPr>
            <w:tcW w:w="6487" w:type="dxa"/>
            <w:tcBorders>
              <w:top w:val="nil"/>
              <w:bottom w:val="nil"/>
              <w:right w:val="nil"/>
            </w:tcBorders>
            <w:vAlign w:val="center"/>
          </w:tcPr>
          <w:p w:rsidR="007C3CBC" w:rsidRPr="00C63DE5" w:rsidRDefault="007C3CBC" w:rsidP="007C3CBC">
            <w:pPr>
              <w:tabs>
                <w:tab w:val="clear" w:pos="2835"/>
                <w:tab w:val="right" w:leader="dot" w:pos="1701"/>
              </w:tabs>
              <w:jc w:val="both"/>
              <w:rPr>
                <w:rFonts w:cs="Arial"/>
                <w:bCs/>
              </w:rPr>
            </w:pPr>
            <w:r w:rsidRPr="00C63DE5">
              <w:rPr>
                <w:rFonts w:cs="Arial"/>
                <w:bCs/>
              </w:rPr>
              <w:t xml:space="preserve">Name (please print)   </w:t>
            </w:r>
            <w:r w:rsidR="00071D38" w:rsidRPr="00C63DE5">
              <w:rPr>
                <w:rFonts w:cs="Arial"/>
                <w:bCs/>
                <w:lang w:eastAsia="en-US"/>
              </w:rPr>
              <w:object w:dxaOrig="225" w:dyaOrig="225">
                <v:shape id="_x0000_i1063" type="#_x0000_t75" style="width:212.5pt;height:22pt" o:ole="">
                  <v:imagedata r:id="rId35" o:title=""/>
                </v:shape>
                <w:control r:id="rId36" w:name="TextBox35" w:shapeid="_x0000_i1063"/>
              </w:object>
            </w:r>
          </w:p>
        </w:tc>
        <w:tc>
          <w:tcPr>
            <w:tcW w:w="3369" w:type="dxa"/>
            <w:gridSpan w:val="2"/>
            <w:tcBorders>
              <w:top w:val="nil"/>
              <w:left w:val="nil"/>
              <w:bottom w:val="nil"/>
            </w:tcBorders>
            <w:vAlign w:val="center"/>
          </w:tcPr>
          <w:p w:rsidR="007C3CBC" w:rsidRPr="00C63DE5" w:rsidRDefault="007C3CBC" w:rsidP="00B14A51">
            <w:pPr>
              <w:tabs>
                <w:tab w:val="clear" w:pos="2835"/>
                <w:tab w:val="right" w:leader="dot" w:pos="1701"/>
              </w:tabs>
              <w:jc w:val="both"/>
              <w:rPr>
                <w:rFonts w:cs="Arial"/>
                <w:bCs/>
              </w:rPr>
            </w:pPr>
            <w:r w:rsidRPr="00C63DE5">
              <w:rPr>
                <w:rFonts w:cs="Arial"/>
                <w:bCs/>
              </w:rPr>
              <w:t xml:space="preserve">Position  </w:t>
            </w:r>
            <w:r w:rsidR="00071D38" w:rsidRPr="00C63DE5">
              <w:rPr>
                <w:rFonts w:cs="Arial"/>
                <w:bCs/>
                <w:lang w:eastAsia="en-US"/>
              </w:rPr>
              <w:object w:dxaOrig="225" w:dyaOrig="225">
                <v:shape id="_x0000_i1065" type="#_x0000_t75" style="width:94pt;height:22pt" o:ole="">
                  <v:imagedata r:id="rId37" o:title=""/>
                </v:shape>
                <w:control r:id="rId38" w:name="TextBox313" w:shapeid="_x0000_i1065"/>
              </w:object>
            </w:r>
          </w:p>
        </w:tc>
      </w:tr>
      <w:tr w:rsidR="00916374" w:rsidRPr="00C45DF2" w:rsidTr="00186A57">
        <w:tc>
          <w:tcPr>
            <w:tcW w:w="9856" w:type="dxa"/>
            <w:gridSpan w:val="3"/>
            <w:tcBorders>
              <w:top w:val="nil"/>
              <w:bottom w:val="nil"/>
            </w:tcBorders>
            <w:vAlign w:val="center"/>
          </w:tcPr>
          <w:p w:rsidR="00916374" w:rsidRPr="00C45DF2" w:rsidRDefault="00916374" w:rsidP="00186A57">
            <w:pPr>
              <w:tabs>
                <w:tab w:val="clear" w:pos="2835"/>
                <w:tab w:val="right" w:leader="dot" w:pos="1701"/>
              </w:tabs>
              <w:ind w:left="284" w:right="851"/>
              <w:jc w:val="both"/>
              <w:rPr>
                <w:rFonts w:cs="Arial"/>
                <w:b/>
                <w:bCs/>
                <w:i/>
              </w:rPr>
            </w:pPr>
            <w:r w:rsidRPr="00C45DF2">
              <w:rPr>
                <w:i/>
              </w:rPr>
              <w:t>This agreement is signed in the presence of a witness aged 18 years or older:</w:t>
            </w:r>
          </w:p>
        </w:tc>
      </w:tr>
      <w:tr w:rsidR="00655445" w:rsidRPr="00C63DE5" w:rsidTr="00776528">
        <w:trPr>
          <w:trHeight w:val="455"/>
        </w:trPr>
        <w:tc>
          <w:tcPr>
            <w:tcW w:w="9856" w:type="dxa"/>
            <w:gridSpan w:val="3"/>
            <w:tcBorders>
              <w:top w:val="nil"/>
              <w:bottom w:val="nil"/>
            </w:tcBorders>
            <w:vAlign w:val="center"/>
          </w:tcPr>
          <w:p w:rsidR="00655445" w:rsidRPr="00C63DE5" w:rsidRDefault="00655445" w:rsidP="00776528">
            <w:pPr>
              <w:tabs>
                <w:tab w:val="clear" w:pos="2835"/>
                <w:tab w:val="right" w:leader="dot" w:pos="1701"/>
              </w:tabs>
              <w:jc w:val="center"/>
              <w:rPr>
                <w:rFonts w:cs="Arial"/>
                <w:sz w:val="16"/>
                <w:szCs w:val="16"/>
              </w:rPr>
            </w:pPr>
            <w:r w:rsidRPr="00C63DE5">
              <w:rPr>
                <w:rFonts w:cs="Arial"/>
                <w:bCs/>
              </w:rPr>
              <w:t xml:space="preserve">In the presence of </w:t>
            </w:r>
            <w:r w:rsidR="00776528" w:rsidRPr="00C63DE5">
              <w:rPr>
                <w:rFonts w:cs="Arial"/>
                <w:bCs/>
              </w:rPr>
              <w:t>(witness’ name)</w:t>
            </w:r>
            <w:r w:rsidRPr="00C63DE5">
              <w:rPr>
                <w:rFonts w:cs="Arial"/>
                <w:bCs/>
              </w:rPr>
              <w:t xml:space="preserve">    </w:t>
            </w:r>
            <w:r w:rsidR="00071D38" w:rsidRPr="00C63DE5">
              <w:rPr>
                <w:rFonts w:cs="Arial"/>
                <w:bCs/>
                <w:lang w:eastAsia="en-US"/>
              </w:rPr>
              <w:object w:dxaOrig="225" w:dyaOrig="225">
                <v:shape id="_x0000_i1067" type="#_x0000_t75" style="width:241pt;height:21pt" o:ole="">
                  <v:imagedata r:id="rId29" o:title=""/>
                </v:shape>
                <w:control r:id="rId39" w:name="TextBox21" w:shapeid="_x0000_i1067"/>
              </w:object>
            </w:r>
          </w:p>
        </w:tc>
      </w:tr>
      <w:tr w:rsidR="00776528" w:rsidRPr="00C63DE5" w:rsidTr="00776528">
        <w:tc>
          <w:tcPr>
            <w:tcW w:w="6912" w:type="dxa"/>
            <w:gridSpan w:val="2"/>
            <w:tcBorders>
              <w:top w:val="nil"/>
              <w:bottom w:val="nil"/>
              <w:right w:val="nil"/>
            </w:tcBorders>
            <w:vAlign w:val="center"/>
          </w:tcPr>
          <w:p w:rsidR="00776528" w:rsidRPr="00C63DE5" w:rsidRDefault="00776528" w:rsidP="00776528">
            <w:pPr>
              <w:tabs>
                <w:tab w:val="clear" w:pos="2835"/>
                <w:tab w:val="right" w:leader="dot" w:pos="1701"/>
              </w:tabs>
              <w:ind w:left="1276"/>
              <w:jc w:val="both"/>
              <w:rPr>
                <w:rFonts w:cs="Arial"/>
                <w:bCs/>
              </w:rPr>
            </w:pPr>
            <w:r w:rsidRPr="00C63DE5">
              <w:rPr>
                <w:rFonts w:cs="Arial"/>
                <w:bCs/>
              </w:rPr>
              <w:t xml:space="preserve">Signed  </w:t>
            </w:r>
            <w:r w:rsidR="00071D38" w:rsidRPr="00C63DE5">
              <w:rPr>
                <w:rFonts w:cs="Arial"/>
                <w:bCs/>
                <w:lang w:eastAsia="en-US"/>
              </w:rPr>
              <w:object w:dxaOrig="225" w:dyaOrig="225">
                <v:shape id="_x0000_i1069" type="#_x0000_t75" style="width:225pt;height:22pt" o:ole="">
                  <v:imagedata r:id="rId40" o:title=""/>
                </v:shape>
                <w:control r:id="rId41" w:name="TextBox33" w:shapeid="_x0000_i1069"/>
              </w:object>
            </w:r>
          </w:p>
        </w:tc>
        <w:tc>
          <w:tcPr>
            <w:tcW w:w="2944" w:type="dxa"/>
            <w:tcBorders>
              <w:top w:val="nil"/>
              <w:left w:val="nil"/>
              <w:bottom w:val="nil"/>
            </w:tcBorders>
            <w:vAlign w:val="center"/>
          </w:tcPr>
          <w:p w:rsidR="00776528" w:rsidRPr="00C63DE5" w:rsidRDefault="00776528" w:rsidP="00776528">
            <w:pPr>
              <w:tabs>
                <w:tab w:val="clear" w:pos="2835"/>
                <w:tab w:val="right" w:leader="dot" w:pos="1701"/>
              </w:tabs>
              <w:jc w:val="both"/>
              <w:rPr>
                <w:rFonts w:cs="Arial"/>
                <w:bCs/>
              </w:rPr>
            </w:pPr>
            <w:r w:rsidRPr="00C63DE5">
              <w:rPr>
                <w:rFonts w:cs="Arial"/>
                <w:bCs/>
              </w:rPr>
              <w:t xml:space="preserve">Date  </w:t>
            </w:r>
            <w:r w:rsidR="00071D38" w:rsidRPr="00C63DE5">
              <w:rPr>
                <w:rFonts w:cs="Arial"/>
                <w:bCs/>
                <w:lang w:eastAsia="en-US"/>
              </w:rPr>
              <w:object w:dxaOrig="225" w:dyaOrig="225">
                <v:shape id="_x0000_i1071" type="#_x0000_t75" style="width:88pt;height:22pt" o:ole="">
                  <v:imagedata r:id="rId42" o:title=""/>
                </v:shape>
                <w:control r:id="rId43" w:name="TextBox311" w:shapeid="_x0000_i1071"/>
              </w:object>
            </w:r>
          </w:p>
        </w:tc>
      </w:tr>
      <w:tr w:rsidR="001B2AC1" w:rsidRPr="00C63DE5" w:rsidTr="00776528">
        <w:tc>
          <w:tcPr>
            <w:tcW w:w="9856" w:type="dxa"/>
            <w:gridSpan w:val="3"/>
            <w:tcBorders>
              <w:top w:val="nil"/>
              <w:bottom w:val="single" w:sz="4" w:space="0" w:color="auto"/>
            </w:tcBorders>
            <w:vAlign w:val="center"/>
          </w:tcPr>
          <w:p w:rsidR="001B2AC1" w:rsidRPr="00C63DE5" w:rsidRDefault="001B2AC1" w:rsidP="00E05B0B">
            <w:pPr>
              <w:tabs>
                <w:tab w:val="clear" w:pos="2835"/>
                <w:tab w:val="right" w:leader="dot" w:pos="1701"/>
              </w:tabs>
              <w:jc w:val="both"/>
              <w:rPr>
                <w:rFonts w:cs="Arial"/>
                <w:b/>
                <w:bCs/>
              </w:rPr>
            </w:pPr>
          </w:p>
        </w:tc>
      </w:tr>
    </w:tbl>
    <w:p w:rsidR="00D6669E" w:rsidRPr="00C63DE5" w:rsidRDefault="00D6669E" w:rsidP="00D6669E">
      <w:pPr>
        <w:pStyle w:val="Heading3"/>
        <w:rPr>
          <w:rFonts w:ascii="Arial" w:hAnsi="Arial" w:cs="Arial"/>
        </w:rPr>
        <w:sectPr w:rsidR="00D6669E" w:rsidRPr="00C63DE5" w:rsidSect="00916374">
          <w:type w:val="continuous"/>
          <w:pgSz w:w="11907" w:h="16840" w:code="9"/>
          <w:pgMar w:top="567" w:right="1134" w:bottom="426" w:left="1134" w:header="284" w:footer="206" w:gutter="0"/>
          <w:cols w:space="737"/>
        </w:sectPr>
      </w:pPr>
    </w:p>
    <w:tbl>
      <w:tblPr>
        <w:tblStyle w:val="TableGrid"/>
        <w:tblW w:w="9856" w:type="dxa"/>
        <w:tblLayout w:type="fixed"/>
        <w:tblLook w:val="04A0"/>
      </w:tblPr>
      <w:tblGrid>
        <w:gridCol w:w="6487"/>
        <w:gridCol w:w="425"/>
        <w:gridCol w:w="2944"/>
      </w:tblGrid>
      <w:tr w:rsidR="00776528" w:rsidRPr="00C63DE5" w:rsidTr="00776528">
        <w:tc>
          <w:tcPr>
            <w:tcW w:w="9856" w:type="dxa"/>
            <w:gridSpan w:val="3"/>
            <w:tcBorders>
              <w:bottom w:val="single" w:sz="4" w:space="0" w:color="auto"/>
            </w:tcBorders>
            <w:shd w:val="clear" w:color="auto" w:fill="DAEEF3" w:themeFill="accent5" w:themeFillTint="33"/>
            <w:vAlign w:val="center"/>
          </w:tcPr>
          <w:p w:rsidR="00776528" w:rsidRPr="00C63DE5" w:rsidRDefault="00776528" w:rsidP="00776528">
            <w:pPr>
              <w:widowControl/>
              <w:tabs>
                <w:tab w:val="clear" w:pos="2835"/>
              </w:tabs>
              <w:overflowPunct/>
              <w:autoSpaceDE/>
              <w:autoSpaceDN/>
              <w:adjustRightInd/>
              <w:spacing w:after="60" w:line="276" w:lineRule="auto"/>
              <w:jc w:val="center"/>
              <w:textAlignment w:val="auto"/>
              <w:rPr>
                <w:rFonts w:cs="Arial"/>
                <w:b/>
                <w:color w:val="000000"/>
                <w:sz w:val="24"/>
                <w:szCs w:val="24"/>
              </w:rPr>
            </w:pPr>
            <w:r w:rsidRPr="00C63DE5">
              <w:rPr>
                <w:rFonts w:cs="Arial"/>
                <w:b/>
                <w:sz w:val="24"/>
                <w:szCs w:val="24"/>
              </w:rPr>
              <w:lastRenderedPageBreak/>
              <w:br w:type="page"/>
            </w:r>
            <w:r w:rsidRPr="00C63DE5">
              <w:rPr>
                <w:rFonts w:cs="Arial"/>
                <w:b/>
                <w:sz w:val="24"/>
                <w:szCs w:val="24"/>
              </w:rPr>
              <w:br w:type="page"/>
            </w:r>
            <w:r w:rsidRPr="00C63DE5">
              <w:rPr>
                <w:rFonts w:cs="Arial"/>
                <w:b/>
                <w:color w:val="000000"/>
                <w:sz w:val="24"/>
                <w:szCs w:val="24"/>
              </w:rPr>
              <w:t>Declaration</w:t>
            </w:r>
          </w:p>
        </w:tc>
      </w:tr>
      <w:tr w:rsidR="00776528" w:rsidRPr="00C63DE5" w:rsidTr="00776528">
        <w:tc>
          <w:tcPr>
            <w:tcW w:w="9856" w:type="dxa"/>
            <w:gridSpan w:val="3"/>
            <w:tcBorders>
              <w:bottom w:val="nil"/>
            </w:tcBorders>
            <w:vAlign w:val="center"/>
          </w:tcPr>
          <w:p w:rsidR="00776528" w:rsidRPr="00C63DE5" w:rsidRDefault="00776528" w:rsidP="00846DBB">
            <w:pPr>
              <w:widowControl/>
              <w:tabs>
                <w:tab w:val="clear" w:pos="2835"/>
              </w:tabs>
              <w:overflowPunct/>
              <w:autoSpaceDE/>
              <w:autoSpaceDN/>
              <w:adjustRightInd/>
              <w:spacing w:after="60" w:line="276" w:lineRule="auto"/>
              <w:textAlignment w:val="auto"/>
              <w:rPr>
                <w:rFonts w:cs="Arial"/>
                <w:color w:val="000000"/>
              </w:rPr>
            </w:pPr>
            <w:r w:rsidRPr="00C63DE5">
              <w:rPr>
                <w:rFonts w:cs="Arial"/>
              </w:rPr>
              <w:t xml:space="preserve">I, </w:t>
            </w:r>
            <w:r w:rsidR="00071D38" w:rsidRPr="00C63DE5">
              <w:rPr>
                <w:rFonts w:cs="Arial"/>
                <w:bCs/>
                <w:lang w:eastAsia="en-US"/>
              </w:rPr>
              <w:object w:dxaOrig="225" w:dyaOrig="225">
                <v:shape id="_x0000_i1073" type="#_x0000_t75" style="width:241pt;height:21pt" o:ole="">
                  <v:imagedata r:id="rId29" o:title=""/>
                </v:shape>
                <w:control r:id="rId44" w:name="TextBox22" w:shapeid="_x0000_i1073"/>
              </w:object>
            </w:r>
            <w:r w:rsidRPr="00C63DE5">
              <w:rPr>
                <w:rFonts w:cs="Arial"/>
                <w:bCs/>
              </w:rPr>
              <w:t xml:space="preserve">, </w:t>
            </w:r>
            <w:r w:rsidRPr="00C63DE5">
              <w:rPr>
                <w:rFonts w:cs="Arial"/>
                <w:snapToGrid w:val="0"/>
              </w:rPr>
              <w:t xml:space="preserve"> </w:t>
            </w:r>
            <w:r w:rsidRPr="00C63DE5">
              <w:rPr>
                <w:rFonts w:cs="Arial"/>
              </w:rPr>
              <w:t xml:space="preserve">the applicant for this permit, </w:t>
            </w:r>
            <w:r w:rsidR="00846DBB" w:rsidRPr="00C63DE5">
              <w:rPr>
                <w:rFonts w:cs="Arial"/>
              </w:rPr>
              <w:t>DECLARE</w:t>
            </w:r>
            <w:r w:rsidRPr="00C63DE5">
              <w:rPr>
                <w:rFonts w:cs="Arial"/>
              </w:rPr>
              <w:t xml:space="preserve"> that the information in this application is correct to the best of my knowledge AND</w:t>
            </w:r>
            <w:r w:rsidR="00053037">
              <w:rPr>
                <w:rFonts w:cs="Arial"/>
              </w:rPr>
              <w:t xml:space="preserve"> </w:t>
            </w:r>
            <w:r w:rsidR="00053037" w:rsidRPr="00C63DE5">
              <w:rPr>
                <w:rFonts w:cs="Arial"/>
              </w:rPr>
              <w:t>I am authorised to complete this application on behalf of all proposed permit holders</w:t>
            </w:r>
            <w:r w:rsidR="00053037">
              <w:rPr>
                <w:rFonts w:cs="Arial"/>
              </w:rPr>
              <w:t xml:space="preserve"> AND</w:t>
            </w:r>
            <w:r w:rsidRPr="00C63DE5">
              <w:rPr>
                <w:rFonts w:cs="Arial"/>
              </w:rPr>
              <w:t xml:space="preserve"> that none of the proposed permit holders have been convicted</w:t>
            </w:r>
            <w:r w:rsidR="009E4546" w:rsidRPr="00C63DE5">
              <w:rPr>
                <w:rFonts w:cs="Arial"/>
                <w:vertAlign w:val="superscript"/>
              </w:rPr>
              <w:t>1</w:t>
            </w:r>
            <w:r w:rsidRPr="00C63DE5">
              <w:rPr>
                <w:rFonts w:cs="Arial"/>
              </w:rPr>
              <w:t xml:space="preserve"> of, or is presently subject to proceedings for, an offence under:</w:t>
            </w:r>
          </w:p>
        </w:tc>
      </w:tr>
      <w:tr w:rsidR="00776528" w:rsidRPr="00C63DE5" w:rsidTr="00776528">
        <w:tc>
          <w:tcPr>
            <w:tcW w:w="9856" w:type="dxa"/>
            <w:gridSpan w:val="3"/>
            <w:tcBorders>
              <w:top w:val="nil"/>
              <w:bottom w:val="nil"/>
            </w:tcBorders>
            <w:vAlign w:val="center"/>
          </w:tcPr>
          <w:p w:rsidR="00103A52" w:rsidRPr="00C63DE5" w:rsidRDefault="00103A52" w:rsidP="00355DCC">
            <w:pPr>
              <w:pStyle w:val="BodyTextIndent"/>
              <w:numPr>
                <w:ilvl w:val="0"/>
                <w:numId w:val="7"/>
              </w:numPr>
              <w:tabs>
                <w:tab w:val="num" w:pos="743"/>
              </w:tabs>
              <w:spacing w:before="0" w:after="120"/>
              <w:ind w:left="743" w:right="459"/>
              <w:rPr>
                <w:rFonts w:ascii="Arial" w:hAnsi="Arial" w:cs="Arial"/>
              </w:rPr>
            </w:pPr>
            <w:r w:rsidRPr="00C63DE5">
              <w:rPr>
                <w:rFonts w:ascii="Arial" w:hAnsi="Arial" w:cs="Arial"/>
              </w:rPr>
              <w:t>the EPBC Act or Regulations; or</w:t>
            </w:r>
          </w:p>
          <w:p w:rsidR="00103A52" w:rsidRPr="00C63DE5" w:rsidRDefault="00071D38" w:rsidP="00355DCC">
            <w:pPr>
              <w:pStyle w:val="BodyTextIndent"/>
              <w:numPr>
                <w:ilvl w:val="0"/>
                <w:numId w:val="7"/>
              </w:numPr>
              <w:tabs>
                <w:tab w:val="num" w:pos="743"/>
              </w:tabs>
              <w:spacing w:before="0" w:after="120"/>
              <w:ind w:left="743" w:right="459"/>
              <w:rPr>
                <w:rFonts w:ascii="Arial" w:hAnsi="Arial" w:cs="Arial"/>
              </w:rPr>
            </w:pPr>
            <w:r w:rsidRPr="00071D38">
              <w:rPr>
                <w:rFonts w:ascii="Arial" w:hAnsi="Arial" w:cs="Arial"/>
                <w:i/>
                <w:noProof/>
                <w:lang w:eastAsia="en-US"/>
              </w:rPr>
              <w:pict>
                <v:shape id="_x0000_s1033" type="#_x0000_t202" style="position:absolute;left:0;text-align:left;margin-left:304.85pt;margin-top:10.05pt;width:162pt;height:1in;z-index:251665408" filled="f" stroked="f">
                  <v:textbox style="mso-next-textbox:#_x0000_s1033" inset=".5mm,.3mm,.5mm,.3mm">
                    <w:txbxContent>
                      <w:p w:rsidR="00B328FA" w:rsidRDefault="00B328FA" w:rsidP="00103A52">
                        <w:pPr>
                          <w:spacing w:before="0" w:after="20"/>
                          <w:jc w:val="right"/>
                          <w:rPr>
                            <w:b/>
                            <w:sz w:val="16"/>
                            <w:szCs w:val="16"/>
                          </w:rPr>
                        </w:pPr>
                      </w:p>
                    </w:txbxContent>
                  </v:textbox>
                </v:shape>
              </w:pict>
            </w:r>
            <w:r w:rsidR="00103A52" w:rsidRPr="00C63DE5">
              <w:rPr>
                <w:rFonts w:ascii="Arial" w:hAnsi="Arial" w:cs="Arial"/>
              </w:rPr>
              <w:t>another law of the Commonwealth or a State or Territory about the protection, conservation or management of native species or ecological communities; or</w:t>
            </w:r>
          </w:p>
          <w:p w:rsidR="00103A52" w:rsidRPr="00C63DE5" w:rsidRDefault="00103A52" w:rsidP="00355DCC">
            <w:pPr>
              <w:pStyle w:val="BodyTextIndent"/>
              <w:numPr>
                <w:ilvl w:val="0"/>
                <w:numId w:val="7"/>
              </w:numPr>
              <w:tabs>
                <w:tab w:val="num" w:pos="743"/>
              </w:tabs>
              <w:spacing w:before="0" w:after="120"/>
              <w:ind w:left="743" w:right="459"/>
              <w:rPr>
                <w:rFonts w:ascii="Arial" w:hAnsi="Arial" w:cs="Arial"/>
              </w:rPr>
            </w:pPr>
            <w:r w:rsidRPr="00C63DE5">
              <w:rPr>
                <w:rFonts w:ascii="Arial" w:hAnsi="Arial" w:cs="Arial"/>
              </w:rPr>
              <w:t>section 6</w:t>
            </w:r>
            <w:r w:rsidR="009E4546" w:rsidRPr="00C63DE5">
              <w:rPr>
                <w:rFonts w:ascii="Arial" w:hAnsi="Arial" w:cs="Arial"/>
                <w:vertAlign w:val="superscript"/>
              </w:rPr>
              <w:t>2</w:t>
            </w:r>
            <w:r w:rsidRPr="00C63DE5">
              <w:rPr>
                <w:rFonts w:ascii="Arial" w:hAnsi="Arial" w:cs="Arial"/>
              </w:rPr>
              <w:t xml:space="preserve"> of the </w:t>
            </w:r>
            <w:r w:rsidRPr="00C63DE5">
              <w:rPr>
                <w:rFonts w:ascii="Arial" w:hAnsi="Arial" w:cs="Arial"/>
                <w:i/>
                <w:iCs/>
              </w:rPr>
              <w:t>Crimes Act 1914</w:t>
            </w:r>
            <w:r w:rsidRPr="00C63DE5">
              <w:rPr>
                <w:rFonts w:ascii="Arial" w:hAnsi="Arial" w:cs="Arial"/>
              </w:rPr>
              <w:t xml:space="preserve"> or sections 11.1. 11.4 or 11.5</w:t>
            </w:r>
            <w:r w:rsidR="009E4546" w:rsidRPr="00C63DE5">
              <w:rPr>
                <w:rFonts w:ascii="Arial" w:hAnsi="Arial" w:cs="Arial"/>
                <w:vertAlign w:val="superscript"/>
              </w:rPr>
              <w:t>3</w:t>
            </w:r>
            <w:r w:rsidRPr="00C63DE5">
              <w:rPr>
                <w:rFonts w:ascii="Arial" w:hAnsi="Arial" w:cs="Arial"/>
              </w:rPr>
              <w:t xml:space="preserve"> of the Criminal Code</w:t>
            </w:r>
            <w:r w:rsidRPr="00C63DE5">
              <w:rPr>
                <w:rFonts w:ascii="Arial" w:hAnsi="Arial" w:cs="Arial"/>
                <w:vertAlign w:val="superscript"/>
              </w:rPr>
              <w:t xml:space="preserve">, </w:t>
            </w:r>
            <w:r w:rsidRPr="00C63DE5">
              <w:rPr>
                <w:rFonts w:ascii="Arial" w:hAnsi="Arial" w:cs="Arial"/>
              </w:rPr>
              <w:t>in relation to an offence under a law mentioned in a) or b) above; or</w:t>
            </w:r>
          </w:p>
          <w:p w:rsidR="00A8771E" w:rsidRPr="00053037" w:rsidRDefault="00103A52" w:rsidP="00053037">
            <w:pPr>
              <w:pStyle w:val="BodyTextIndent"/>
              <w:numPr>
                <w:ilvl w:val="0"/>
                <w:numId w:val="7"/>
              </w:numPr>
              <w:tabs>
                <w:tab w:val="num" w:pos="743"/>
              </w:tabs>
              <w:spacing w:before="0" w:after="120"/>
              <w:ind w:left="743" w:right="459"/>
              <w:rPr>
                <w:rFonts w:ascii="Arial" w:hAnsi="Arial" w:cs="Arial"/>
              </w:rPr>
            </w:pPr>
            <w:r w:rsidRPr="00C63DE5">
              <w:rPr>
                <w:rFonts w:ascii="Arial" w:hAnsi="Arial" w:cs="Arial"/>
              </w:rPr>
              <w:t>a provision of a law of a State or Territory that is equivalent to a provision mentioned in c) above.</w:t>
            </w:r>
          </w:p>
          <w:p w:rsidR="00776528" w:rsidRPr="00C63DE5" w:rsidRDefault="00103A52" w:rsidP="00CD46E9">
            <w:pPr>
              <w:pStyle w:val="BodyTextIndent"/>
              <w:numPr>
                <w:ilvl w:val="0"/>
                <w:numId w:val="0"/>
              </w:numPr>
              <w:tabs>
                <w:tab w:val="clear" w:pos="2835"/>
              </w:tabs>
              <w:ind w:right="461"/>
              <w:jc w:val="both"/>
              <w:rPr>
                <w:rFonts w:ascii="Arial" w:hAnsi="Arial" w:cs="Arial"/>
              </w:rPr>
            </w:pPr>
            <w:r w:rsidRPr="00C63DE5">
              <w:rPr>
                <w:rFonts w:ascii="Arial" w:hAnsi="Arial" w:cs="Arial"/>
              </w:rPr>
              <w:t xml:space="preserve">If you can not make this declaration because a proposed permit holder has been convicted of, or is subject to proceedings for a relevant type of offence please contact the </w:t>
            </w:r>
            <w:r w:rsidR="00CD46E9">
              <w:rPr>
                <w:rFonts w:ascii="Arial" w:hAnsi="Arial" w:cs="Arial"/>
              </w:rPr>
              <w:t>Kakadu</w:t>
            </w:r>
            <w:r w:rsidR="001371CD">
              <w:rPr>
                <w:rFonts w:ascii="Arial" w:hAnsi="Arial" w:cs="Arial"/>
              </w:rPr>
              <w:t xml:space="preserve"> National park</w:t>
            </w:r>
            <w:r w:rsidRPr="00C63DE5">
              <w:rPr>
                <w:rFonts w:ascii="Arial" w:hAnsi="Arial" w:cs="Arial"/>
              </w:rPr>
              <w:t>, for further advice. These matters do not exclude a permit being issued but can be taken into account.</w:t>
            </w:r>
          </w:p>
        </w:tc>
      </w:tr>
      <w:tr w:rsidR="00CA774D" w:rsidRPr="00C63DE5" w:rsidTr="00B14A51">
        <w:tc>
          <w:tcPr>
            <w:tcW w:w="6487" w:type="dxa"/>
            <w:tcBorders>
              <w:top w:val="nil"/>
              <w:bottom w:val="nil"/>
              <w:right w:val="nil"/>
            </w:tcBorders>
            <w:vAlign w:val="center"/>
          </w:tcPr>
          <w:p w:rsidR="00CA774D" w:rsidRPr="00C63DE5" w:rsidRDefault="00CA774D" w:rsidP="00B14A51">
            <w:pPr>
              <w:tabs>
                <w:tab w:val="clear" w:pos="2835"/>
                <w:tab w:val="right" w:leader="dot" w:pos="1701"/>
              </w:tabs>
              <w:ind w:left="1134"/>
              <w:jc w:val="both"/>
              <w:rPr>
                <w:rFonts w:cs="Arial"/>
                <w:bCs/>
              </w:rPr>
            </w:pPr>
            <w:r w:rsidRPr="00C63DE5">
              <w:rPr>
                <w:rFonts w:cs="Arial"/>
                <w:bCs/>
              </w:rPr>
              <w:t xml:space="preserve">Signed  </w:t>
            </w:r>
            <w:r w:rsidR="00071D38" w:rsidRPr="00C63DE5">
              <w:rPr>
                <w:rFonts w:cs="Arial"/>
                <w:bCs/>
                <w:lang w:eastAsia="en-US"/>
              </w:rPr>
              <w:object w:dxaOrig="225" w:dyaOrig="225">
                <v:shape id="_x0000_i1075" type="#_x0000_t75" style="width:214pt;height:22pt" o:ole="">
                  <v:imagedata r:id="rId31" o:title=""/>
                </v:shape>
                <w:control r:id="rId45" w:name="TextBox32" w:shapeid="_x0000_i1075"/>
              </w:object>
            </w:r>
          </w:p>
        </w:tc>
        <w:tc>
          <w:tcPr>
            <w:tcW w:w="3369" w:type="dxa"/>
            <w:gridSpan w:val="2"/>
            <w:tcBorders>
              <w:top w:val="nil"/>
              <w:left w:val="nil"/>
              <w:bottom w:val="nil"/>
            </w:tcBorders>
            <w:vAlign w:val="center"/>
          </w:tcPr>
          <w:p w:rsidR="00CA774D" w:rsidRPr="00C63DE5" w:rsidRDefault="00CA774D" w:rsidP="00B14A51">
            <w:pPr>
              <w:tabs>
                <w:tab w:val="clear" w:pos="2835"/>
                <w:tab w:val="right" w:leader="dot" w:pos="1701"/>
              </w:tabs>
              <w:jc w:val="both"/>
              <w:rPr>
                <w:rFonts w:cs="Arial"/>
                <w:bCs/>
              </w:rPr>
            </w:pPr>
            <w:r w:rsidRPr="00C63DE5">
              <w:rPr>
                <w:rFonts w:cs="Arial"/>
                <w:bCs/>
              </w:rPr>
              <w:t xml:space="preserve">Date  </w:t>
            </w:r>
            <w:r w:rsidR="00071D38" w:rsidRPr="00C63DE5">
              <w:rPr>
                <w:rFonts w:cs="Arial"/>
                <w:bCs/>
                <w:lang w:eastAsia="en-US"/>
              </w:rPr>
              <w:object w:dxaOrig="225" w:dyaOrig="225">
                <v:shape id="_x0000_i1077" type="#_x0000_t75" style="width:109.5pt;height:22pt" o:ole="">
                  <v:imagedata r:id="rId33" o:title=""/>
                </v:shape>
                <w:control r:id="rId46" w:name="TextBox314" w:shapeid="_x0000_i1077"/>
              </w:object>
            </w:r>
          </w:p>
        </w:tc>
      </w:tr>
      <w:tr w:rsidR="00CA774D" w:rsidRPr="00C63DE5" w:rsidTr="00B14A51">
        <w:tc>
          <w:tcPr>
            <w:tcW w:w="6487" w:type="dxa"/>
            <w:tcBorders>
              <w:top w:val="nil"/>
              <w:bottom w:val="nil"/>
              <w:right w:val="nil"/>
            </w:tcBorders>
            <w:vAlign w:val="center"/>
          </w:tcPr>
          <w:p w:rsidR="00CA774D" w:rsidRPr="00C63DE5" w:rsidRDefault="00CA774D" w:rsidP="00B14A51">
            <w:pPr>
              <w:tabs>
                <w:tab w:val="clear" w:pos="2835"/>
                <w:tab w:val="right" w:leader="dot" w:pos="1701"/>
              </w:tabs>
              <w:jc w:val="both"/>
              <w:rPr>
                <w:rFonts w:cs="Arial"/>
                <w:bCs/>
              </w:rPr>
            </w:pPr>
            <w:r w:rsidRPr="00C63DE5">
              <w:rPr>
                <w:rFonts w:cs="Arial"/>
                <w:bCs/>
              </w:rPr>
              <w:t xml:space="preserve">Name (please print)   </w:t>
            </w:r>
            <w:r w:rsidR="00071D38" w:rsidRPr="00C63DE5">
              <w:rPr>
                <w:rFonts w:cs="Arial"/>
                <w:bCs/>
                <w:lang w:eastAsia="en-US"/>
              </w:rPr>
              <w:object w:dxaOrig="225" w:dyaOrig="225">
                <v:shape id="_x0000_i1079" type="#_x0000_t75" style="width:212.5pt;height:22pt" o:ole="">
                  <v:imagedata r:id="rId35" o:title=""/>
                </v:shape>
                <w:control r:id="rId47" w:name="TextBox351" w:shapeid="_x0000_i1079"/>
              </w:object>
            </w:r>
          </w:p>
        </w:tc>
        <w:tc>
          <w:tcPr>
            <w:tcW w:w="3369" w:type="dxa"/>
            <w:gridSpan w:val="2"/>
            <w:tcBorders>
              <w:top w:val="nil"/>
              <w:left w:val="nil"/>
              <w:bottom w:val="nil"/>
            </w:tcBorders>
            <w:vAlign w:val="center"/>
          </w:tcPr>
          <w:p w:rsidR="00CA774D" w:rsidRPr="00C63DE5" w:rsidRDefault="00CA774D" w:rsidP="00B14A51">
            <w:pPr>
              <w:tabs>
                <w:tab w:val="clear" w:pos="2835"/>
                <w:tab w:val="right" w:leader="dot" w:pos="1701"/>
              </w:tabs>
              <w:jc w:val="both"/>
              <w:rPr>
                <w:rFonts w:cs="Arial"/>
                <w:bCs/>
              </w:rPr>
            </w:pPr>
            <w:r w:rsidRPr="00C63DE5">
              <w:rPr>
                <w:rFonts w:cs="Arial"/>
                <w:bCs/>
              </w:rPr>
              <w:t xml:space="preserve">Position  </w:t>
            </w:r>
            <w:r w:rsidR="00071D38" w:rsidRPr="00C63DE5">
              <w:rPr>
                <w:rFonts w:cs="Arial"/>
                <w:bCs/>
                <w:lang w:eastAsia="en-US"/>
              </w:rPr>
              <w:object w:dxaOrig="225" w:dyaOrig="225">
                <v:shape id="_x0000_i1081" type="#_x0000_t75" style="width:94pt;height:22pt" o:ole="">
                  <v:imagedata r:id="rId37" o:title=""/>
                </v:shape>
                <w:control r:id="rId48" w:name="TextBox3131" w:shapeid="_x0000_i1081"/>
              </w:object>
            </w:r>
          </w:p>
        </w:tc>
      </w:tr>
      <w:tr w:rsidR="00916374" w:rsidRPr="00663974" w:rsidTr="00186A57">
        <w:tc>
          <w:tcPr>
            <w:tcW w:w="9856" w:type="dxa"/>
            <w:gridSpan w:val="3"/>
            <w:tcBorders>
              <w:top w:val="nil"/>
              <w:bottom w:val="nil"/>
            </w:tcBorders>
            <w:vAlign w:val="center"/>
          </w:tcPr>
          <w:p w:rsidR="00916374" w:rsidRPr="00663974" w:rsidRDefault="00916374" w:rsidP="00186A57">
            <w:pPr>
              <w:tabs>
                <w:tab w:val="clear" w:pos="2835"/>
                <w:tab w:val="right" w:leader="dot" w:pos="1701"/>
              </w:tabs>
              <w:jc w:val="both"/>
              <w:rPr>
                <w:b/>
                <w:bCs/>
                <w:szCs w:val="22"/>
              </w:rPr>
            </w:pPr>
            <w:r w:rsidRPr="003D777B">
              <w:t xml:space="preserve">This </w:t>
            </w:r>
            <w:r>
              <w:t>declaration</w:t>
            </w:r>
            <w:r w:rsidRPr="003D777B">
              <w:t xml:space="preserve"> is </w:t>
            </w:r>
            <w:r>
              <w:t>made before</w:t>
            </w:r>
            <w:r w:rsidRPr="003D777B">
              <w:t xml:space="preserve"> a witness aged 18 years or older:</w:t>
            </w:r>
          </w:p>
        </w:tc>
      </w:tr>
      <w:tr w:rsidR="00103A52" w:rsidRPr="00C63DE5" w:rsidTr="000D6BBB">
        <w:trPr>
          <w:trHeight w:val="455"/>
        </w:trPr>
        <w:tc>
          <w:tcPr>
            <w:tcW w:w="9856" w:type="dxa"/>
            <w:gridSpan w:val="3"/>
            <w:tcBorders>
              <w:top w:val="nil"/>
              <w:bottom w:val="nil"/>
            </w:tcBorders>
            <w:vAlign w:val="center"/>
          </w:tcPr>
          <w:p w:rsidR="00103A52" w:rsidRPr="00C63DE5" w:rsidRDefault="00103A52" w:rsidP="000D6BBB">
            <w:pPr>
              <w:tabs>
                <w:tab w:val="clear" w:pos="2835"/>
                <w:tab w:val="right" w:leader="dot" w:pos="1701"/>
              </w:tabs>
              <w:jc w:val="center"/>
              <w:rPr>
                <w:rFonts w:cs="Arial"/>
                <w:sz w:val="16"/>
                <w:szCs w:val="16"/>
              </w:rPr>
            </w:pPr>
            <w:r w:rsidRPr="00C63DE5">
              <w:rPr>
                <w:rFonts w:cs="Arial"/>
                <w:bCs/>
              </w:rPr>
              <w:t xml:space="preserve">In the presence of (witness’ name)    </w:t>
            </w:r>
            <w:r w:rsidR="00071D38" w:rsidRPr="00C63DE5">
              <w:rPr>
                <w:rFonts w:cs="Arial"/>
                <w:bCs/>
                <w:lang w:eastAsia="en-US"/>
              </w:rPr>
              <w:object w:dxaOrig="225" w:dyaOrig="225">
                <v:shape id="_x0000_i1083" type="#_x0000_t75" style="width:241pt;height:21pt" o:ole="">
                  <v:imagedata r:id="rId29" o:title=""/>
                </v:shape>
                <w:control r:id="rId49" w:name="TextBox211" w:shapeid="_x0000_i1083"/>
              </w:object>
            </w:r>
          </w:p>
        </w:tc>
      </w:tr>
      <w:tr w:rsidR="00103A52" w:rsidRPr="00C63DE5" w:rsidTr="00103A52">
        <w:tc>
          <w:tcPr>
            <w:tcW w:w="6912" w:type="dxa"/>
            <w:gridSpan w:val="2"/>
            <w:tcBorders>
              <w:top w:val="nil"/>
              <w:bottom w:val="nil"/>
              <w:right w:val="nil"/>
            </w:tcBorders>
            <w:vAlign w:val="center"/>
          </w:tcPr>
          <w:p w:rsidR="00103A52" w:rsidRPr="00C63DE5" w:rsidRDefault="00103A52" w:rsidP="000D6BBB">
            <w:pPr>
              <w:tabs>
                <w:tab w:val="clear" w:pos="2835"/>
                <w:tab w:val="right" w:leader="dot" w:pos="1701"/>
              </w:tabs>
              <w:ind w:left="1276"/>
              <w:jc w:val="both"/>
              <w:rPr>
                <w:rFonts w:cs="Arial"/>
                <w:bCs/>
              </w:rPr>
            </w:pPr>
            <w:r w:rsidRPr="00C63DE5">
              <w:rPr>
                <w:rFonts w:cs="Arial"/>
                <w:bCs/>
              </w:rPr>
              <w:t xml:space="preserve">Signed  </w:t>
            </w:r>
            <w:r w:rsidR="00071D38" w:rsidRPr="00C63DE5">
              <w:rPr>
                <w:rFonts w:cs="Arial"/>
                <w:bCs/>
                <w:lang w:eastAsia="en-US"/>
              </w:rPr>
              <w:object w:dxaOrig="225" w:dyaOrig="225">
                <v:shape id="_x0000_i1085" type="#_x0000_t75" style="width:225pt;height:22pt" o:ole="">
                  <v:imagedata r:id="rId40" o:title=""/>
                </v:shape>
                <w:control r:id="rId50" w:name="TextBox331" w:shapeid="_x0000_i1085"/>
              </w:object>
            </w:r>
          </w:p>
        </w:tc>
        <w:tc>
          <w:tcPr>
            <w:tcW w:w="2944" w:type="dxa"/>
            <w:tcBorders>
              <w:top w:val="nil"/>
              <w:left w:val="nil"/>
              <w:bottom w:val="nil"/>
            </w:tcBorders>
            <w:vAlign w:val="center"/>
          </w:tcPr>
          <w:p w:rsidR="00103A52" w:rsidRPr="00C63DE5" w:rsidRDefault="00103A52" w:rsidP="000D6BBB">
            <w:pPr>
              <w:tabs>
                <w:tab w:val="clear" w:pos="2835"/>
                <w:tab w:val="right" w:leader="dot" w:pos="1701"/>
              </w:tabs>
              <w:jc w:val="both"/>
              <w:rPr>
                <w:rFonts w:cs="Arial"/>
                <w:bCs/>
              </w:rPr>
            </w:pPr>
            <w:r w:rsidRPr="00C63DE5">
              <w:rPr>
                <w:rFonts w:cs="Arial"/>
                <w:bCs/>
              </w:rPr>
              <w:t xml:space="preserve">Date  </w:t>
            </w:r>
            <w:r w:rsidR="00071D38" w:rsidRPr="00C63DE5">
              <w:rPr>
                <w:rFonts w:cs="Arial"/>
                <w:bCs/>
                <w:lang w:eastAsia="en-US"/>
              </w:rPr>
              <w:object w:dxaOrig="225" w:dyaOrig="225">
                <v:shape id="_x0000_i1087" type="#_x0000_t75" style="width:88pt;height:22pt" o:ole="">
                  <v:imagedata r:id="rId42" o:title=""/>
                </v:shape>
                <w:control r:id="rId51" w:name="TextBox3111" w:shapeid="_x0000_i1087"/>
              </w:object>
            </w:r>
          </w:p>
        </w:tc>
      </w:tr>
      <w:tr w:rsidR="009E4546" w:rsidRPr="00C63DE5" w:rsidTr="004A6AD8">
        <w:trPr>
          <w:trHeight w:val="391"/>
        </w:trPr>
        <w:tc>
          <w:tcPr>
            <w:tcW w:w="9856" w:type="dxa"/>
            <w:gridSpan w:val="3"/>
            <w:tcBorders>
              <w:top w:val="nil"/>
              <w:bottom w:val="nil"/>
            </w:tcBorders>
            <w:vAlign w:val="center"/>
          </w:tcPr>
          <w:p w:rsidR="009E4546" w:rsidRPr="00C63DE5" w:rsidRDefault="009E4546" w:rsidP="009E4546">
            <w:pPr>
              <w:pStyle w:val="FootnoteText"/>
              <w:rPr>
                <w:rFonts w:ascii="Arial" w:hAnsi="Arial" w:cs="Arial"/>
                <w:sz w:val="13"/>
                <w:szCs w:val="13"/>
                <w:vertAlign w:val="superscript"/>
              </w:rPr>
            </w:pPr>
          </w:p>
        </w:tc>
      </w:tr>
      <w:tr w:rsidR="009E4546" w:rsidRPr="00C63DE5" w:rsidTr="009E4546">
        <w:trPr>
          <w:trHeight w:val="263"/>
        </w:trPr>
        <w:tc>
          <w:tcPr>
            <w:tcW w:w="9856" w:type="dxa"/>
            <w:gridSpan w:val="3"/>
            <w:tcBorders>
              <w:top w:val="nil"/>
              <w:bottom w:val="nil"/>
            </w:tcBorders>
            <w:vAlign w:val="center"/>
          </w:tcPr>
          <w:p w:rsidR="009E4546" w:rsidRPr="00C63DE5" w:rsidRDefault="009E4546" w:rsidP="006C2519">
            <w:pPr>
              <w:pStyle w:val="FootnoteText"/>
              <w:spacing w:before="60" w:after="40"/>
              <w:rPr>
                <w:rFonts w:ascii="Arial" w:hAnsi="Arial" w:cs="Arial"/>
                <w:sz w:val="13"/>
                <w:szCs w:val="13"/>
              </w:rPr>
            </w:pPr>
            <w:r w:rsidRPr="00C63DE5">
              <w:rPr>
                <w:rFonts w:ascii="Arial" w:hAnsi="Arial" w:cs="Arial"/>
                <w:sz w:val="13"/>
                <w:szCs w:val="13"/>
                <w:vertAlign w:val="superscript"/>
              </w:rPr>
              <w:t xml:space="preserve">1 </w:t>
            </w:r>
            <w:r w:rsidRPr="00C63DE5">
              <w:rPr>
                <w:rFonts w:ascii="Arial" w:hAnsi="Arial" w:cs="Arial"/>
                <w:sz w:val="13"/>
                <w:szCs w:val="13"/>
              </w:rPr>
              <w:t xml:space="preserve">Part VIIC of the </w:t>
            </w:r>
            <w:r w:rsidRPr="00C63DE5">
              <w:rPr>
                <w:rFonts w:ascii="Arial" w:hAnsi="Arial" w:cs="Arial"/>
                <w:i/>
                <w:iCs/>
                <w:sz w:val="13"/>
                <w:szCs w:val="13"/>
              </w:rPr>
              <w:t>Crimes Act 1914</w:t>
            </w:r>
            <w:r w:rsidRPr="00C63DE5">
              <w:rPr>
                <w:rFonts w:ascii="Arial" w:hAnsi="Arial" w:cs="Arial"/>
                <w:sz w:val="13"/>
                <w:szCs w:val="13"/>
              </w:rPr>
              <w:t xml:space="preserve"> includes provisions that, in certain circumstances, relieve persons from the requirement to disclose spent convictions and require persons aware of such convictions to disregard them.  </w:t>
            </w:r>
          </w:p>
          <w:p w:rsidR="009E4546" w:rsidRPr="00C63DE5" w:rsidRDefault="009E4546" w:rsidP="006C2519">
            <w:pPr>
              <w:pStyle w:val="FootnoteText"/>
              <w:spacing w:before="60" w:after="40"/>
              <w:rPr>
                <w:rFonts w:ascii="Arial" w:hAnsi="Arial" w:cs="Arial"/>
                <w:sz w:val="13"/>
                <w:szCs w:val="13"/>
              </w:rPr>
            </w:pPr>
            <w:r w:rsidRPr="00C63DE5">
              <w:rPr>
                <w:rFonts w:ascii="Arial" w:hAnsi="Arial" w:cs="Arial"/>
                <w:sz w:val="13"/>
                <w:szCs w:val="13"/>
              </w:rPr>
              <w:t xml:space="preserve">The applicant is taken to have been convicted of an offence if, within </w:t>
            </w:r>
            <w:r w:rsidRPr="00C63DE5">
              <w:rPr>
                <w:rFonts w:ascii="Arial" w:hAnsi="Arial" w:cs="Arial"/>
                <w:color w:val="000000"/>
                <w:sz w:val="13"/>
                <w:szCs w:val="13"/>
              </w:rPr>
              <w:t>five</w:t>
            </w:r>
            <w:r w:rsidRPr="00C63DE5">
              <w:rPr>
                <w:rFonts w:ascii="Arial" w:hAnsi="Arial" w:cs="Arial"/>
                <w:color w:val="FF0000"/>
                <w:sz w:val="13"/>
                <w:szCs w:val="13"/>
              </w:rPr>
              <w:t xml:space="preserve"> </w:t>
            </w:r>
            <w:r w:rsidRPr="00C63DE5">
              <w:rPr>
                <w:rFonts w:ascii="Arial" w:hAnsi="Arial" w:cs="Arial"/>
                <w:sz w:val="13"/>
                <w:szCs w:val="13"/>
              </w:rPr>
              <w:t>years before the application is made, the applicant:</w:t>
            </w:r>
          </w:p>
          <w:p w:rsidR="009E4546" w:rsidRPr="00C63DE5" w:rsidRDefault="009E4546" w:rsidP="00355DCC">
            <w:pPr>
              <w:numPr>
                <w:ilvl w:val="0"/>
                <w:numId w:val="11"/>
              </w:numPr>
              <w:spacing w:before="60" w:after="40"/>
              <w:rPr>
                <w:rFonts w:cs="Arial"/>
                <w:sz w:val="13"/>
                <w:szCs w:val="13"/>
              </w:rPr>
            </w:pPr>
            <w:r w:rsidRPr="00C63DE5">
              <w:rPr>
                <w:rFonts w:cs="Arial"/>
                <w:sz w:val="13"/>
                <w:szCs w:val="13"/>
              </w:rPr>
              <w:t xml:space="preserve">has been charged with, and found guilty of, the offence but discharged without conviction; or </w:t>
            </w:r>
          </w:p>
          <w:p w:rsidR="009E4546" w:rsidRPr="00C63DE5" w:rsidRDefault="009E4546" w:rsidP="00355DCC">
            <w:pPr>
              <w:numPr>
                <w:ilvl w:val="0"/>
                <w:numId w:val="11"/>
              </w:numPr>
              <w:spacing w:before="60" w:after="40"/>
              <w:rPr>
                <w:rFonts w:cs="Arial"/>
                <w:sz w:val="13"/>
                <w:szCs w:val="13"/>
              </w:rPr>
            </w:pPr>
            <w:r w:rsidRPr="00C63DE5">
              <w:rPr>
                <w:rFonts w:cs="Arial"/>
                <w:sz w:val="13"/>
                <w:szCs w:val="13"/>
              </w:rPr>
              <w:t>has not been found guilty of the offence, but a court has taken the offence into account in passing sentence on the applicant for another offence.</w:t>
            </w:r>
          </w:p>
          <w:p w:rsidR="009E4546" w:rsidRPr="00C63DE5" w:rsidRDefault="009E4546" w:rsidP="006C2519">
            <w:pPr>
              <w:pStyle w:val="FootnoteText"/>
              <w:spacing w:before="60" w:after="40"/>
              <w:rPr>
                <w:rFonts w:ascii="Arial" w:hAnsi="Arial" w:cs="Arial"/>
                <w:sz w:val="13"/>
                <w:szCs w:val="13"/>
              </w:rPr>
            </w:pPr>
            <w:r w:rsidRPr="00C63DE5">
              <w:rPr>
                <w:rFonts w:ascii="Arial" w:hAnsi="Arial" w:cs="Arial"/>
                <w:sz w:val="13"/>
                <w:szCs w:val="13"/>
                <w:vertAlign w:val="superscript"/>
              </w:rPr>
              <w:t xml:space="preserve">2 </w:t>
            </w:r>
            <w:r w:rsidRPr="00C63DE5">
              <w:rPr>
                <w:rFonts w:ascii="Arial" w:hAnsi="Arial" w:cs="Arial"/>
                <w:sz w:val="13"/>
                <w:szCs w:val="13"/>
              </w:rPr>
              <w:t xml:space="preserve">Section 6 of the </w:t>
            </w:r>
            <w:r w:rsidRPr="00C63DE5">
              <w:rPr>
                <w:rFonts w:ascii="Arial" w:hAnsi="Arial" w:cs="Arial"/>
                <w:i/>
                <w:iCs/>
                <w:sz w:val="13"/>
                <w:szCs w:val="13"/>
              </w:rPr>
              <w:t>Crimes Act 1914</w:t>
            </w:r>
            <w:r w:rsidRPr="00C63DE5">
              <w:rPr>
                <w:rFonts w:ascii="Arial" w:hAnsi="Arial" w:cs="Arial"/>
                <w:sz w:val="13"/>
                <w:szCs w:val="13"/>
              </w:rPr>
              <w:t xml:space="preserve"> deals with being an accessory after the fact.</w:t>
            </w:r>
          </w:p>
          <w:p w:rsidR="009E4546" w:rsidRPr="00C63DE5" w:rsidRDefault="009E4546" w:rsidP="006C2519">
            <w:pPr>
              <w:tabs>
                <w:tab w:val="clear" w:pos="2835"/>
                <w:tab w:val="right" w:leader="dot" w:pos="1701"/>
              </w:tabs>
              <w:spacing w:before="60" w:after="40"/>
              <w:jc w:val="both"/>
              <w:rPr>
                <w:rFonts w:cs="Arial"/>
                <w:bCs/>
              </w:rPr>
            </w:pPr>
            <w:r w:rsidRPr="00C63DE5">
              <w:rPr>
                <w:rStyle w:val="FootnoteReference"/>
                <w:rFonts w:cs="Arial"/>
                <w:sz w:val="13"/>
                <w:szCs w:val="13"/>
              </w:rPr>
              <w:t>3</w:t>
            </w:r>
            <w:r w:rsidRPr="00C63DE5">
              <w:rPr>
                <w:rFonts w:cs="Arial"/>
                <w:vertAlign w:val="superscript"/>
              </w:rPr>
              <w:t xml:space="preserve"> </w:t>
            </w:r>
            <w:r w:rsidRPr="00C63DE5">
              <w:rPr>
                <w:rFonts w:cs="Arial"/>
                <w:sz w:val="13"/>
                <w:szCs w:val="13"/>
              </w:rPr>
              <w:t xml:space="preserve">Sections 11.1, 11.4 and 11.5 of the </w:t>
            </w:r>
            <w:r w:rsidRPr="00C63DE5">
              <w:rPr>
                <w:rFonts w:cs="Arial"/>
                <w:i/>
                <w:iCs/>
                <w:sz w:val="13"/>
                <w:szCs w:val="13"/>
              </w:rPr>
              <w:t>Criminal Code</w:t>
            </w:r>
            <w:r w:rsidRPr="00C63DE5">
              <w:rPr>
                <w:rFonts w:cs="Arial"/>
                <w:sz w:val="13"/>
                <w:szCs w:val="13"/>
              </w:rPr>
              <w:t xml:space="preserve"> deal with attempts to commit offences, inciting to or urging the commission of offences by other people and conspiracy to commit offences.</w:t>
            </w:r>
          </w:p>
        </w:tc>
      </w:tr>
      <w:tr w:rsidR="009E4546" w:rsidRPr="00C63DE5" w:rsidTr="006C2519">
        <w:trPr>
          <w:trHeight w:val="263"/>
        </w:trPr>
        <w:tc>
          <w:tcPr>
            <w:tcW w:w="9856" w:type="dxa"/>
            <w:gridSpan w:val="3"/>
            <w:tcBorders>
              <w:top w:val="nil"/>
              <w:bottom w:val="single" w:sz="4" w:space="0" w:color="auto"/>
            </w:tcBorders>
            <w:vAlign w:val="center"/>
          </w:tcPr>
          <w:p w:rsidR="009E4546" w:rsidRPr="00C63DE5" w:rsidRDefault="009E4546" w:rsidP="009E4546">
            <w:pPr>
              <w:pStyle w:val="FootnoteText"/>
              <w:rPr>
                <w:rFonts w:ascii="Arial" w:hAnsi="Arial" w:cs="Arial"/>
                <w:sz w:val="13"/>
                <w:szCs w:val="13"/>
                <w:vertAlign w:val="superscript"/>
              </w:rPr>
            </w:pPr>
          </w:p>
        </w:tc>
      </w:tr>
    </w:tbl>
    <w:p w:rsidR="000C1C30" w:rsidRPr="00C63DE5" w:rsidRDefault="000C1C30" w:rsidP="000C1C30">
      <w:pPr>
        <w:pStyle w:val="BodyTextIndent"/>
        <w:numPr>
          <w:ilvl w:val="0"/>
          <w:numId w:val="0"/>
        </w:numPr>
        <w:tabs>
          <w:tab w:val="num" w:pos="426"/>
        </w:tabs>
        <w:spacing w:before="100" w:beforeAutospacing="1" w:after="120"/>
        <w:rPr>
          <w:rFonts w:ascii="Arial" w:hAnsi="Arial" w:cs="Arial"/>
          <w:szCs w:val="22"/>
        </w:rPr>
      </w:pPr>
      <w:r w:rsidRPr="00C63DE5">
        <w:rPr>
          <w:rFonts w:ascii="Arial" w:hAnsi="Arial" w:cs="Arial"/>
          <w:szCs w:val="22"/>
        </w:rPr>
        <w:t>If this application is approved, you prefer to receive the permit documentation via:</w:t>
      </w:r>
    </w:p>
    <w:p w:rsidR="000C1C30" w:rsidRPr="00C63DE5" w:rsidRDefault="00071D38" w:rsidP="00AC7E45">
      <w:pPr>
        <w:pStyle w:val="BodyText"/>
        <w:spacing w:before="0"/>
        <w:ind w:left="3261"/>
        <w:rPr>
          <w:rFonts w:ascii="Arial" w:hAnsi="Arial" w:cs="Arial"/>
          <w:szCs w:val="22"/>
        </w:rPr>
      </w:pPr>
      <w:r w:rsidRPr="00C63DE5">
        <w:rPr>
          <w:rFonts w:ascii="Arial" w:hAnsi="Arial" w:cs="Arial"/>
          <w:szCs w:val="22"/>
        </w:rPr>
        <w:fldChar w:fldCharType="begin">
          <w:ffData>
            <w:name w:val="Check47"/>
            <w:enabled/>
            <w:calcOnExit w:val="0"/>
            <w:checkBox>
              <w:sizeAuto/>
              <w:default w:val="0"/>
            </w:checkBox>
          </w:ffData>
        </w:fldChar>
      </w:r>
      <w:bookmarkStart w:id="17" w:name="Check47"/>
      <w:r w:rsidR="000C1C30" w:rsidRPr="00C63DE5">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C63DE5">
        <w:rPr>
          <w:rFonts w:ascii="Arial" w:hAnsi="Arial" w:cs="Arial"/>
          <w:szCs w:val="22"/>
        </w:rPr>
        <w:fldChar w:fldCharType="end"/>
      </w:r>
      <w:bookmarkEnd w:id="17"/>
      <w:r w:rsidR="000C1C30" w:rsidRPr="00C63DE5">
        <w:rPr>
          <w:rFonts w:ascii="Arial" w:hAnsi="Arial" w:cs="Arial"/>
          <w:szCs w:val="22"/>
        </w:rPr>
        <w:t xml:space="preserve">  Mail</w:t>
      </w:r>
      <w:r w:rsidR="000C1C30" w:rsidRPr="00C63DE5">
        <w:rPr>
          <w:rFonts w:ascii="Arial" w:hAnsi="Arial" w:cs="Arial"/>
          <w:szCs w:val="22"/>
        </w:rPr>
        <w:tab/>
        <w:t xml:space="preserve">     </w:t>
      </w:r>
      <w:r w:rsidRPr="00C63DE5">
        <w:rPr>
          <w:rFonts w:ascii="Arial" w:hAnsi="Arial" w:cs="Arial"/>
          <w:szCs w:val="22"/>
        </w:rPr>
        <w:fldChar w:fldCharType="begin">
          <w:ffData>
            <w:name w:val="Check46"/>
            <w:enabled/>
            <w:calcOnExit w:val="0"/>
            <w:checkBox>
              <w:sizeAuto/>
              <w:default w:val="0"/>
            </w:checkBox>
          </w:ffData>
        </w:fldChar>
      </w:r>
      <w:bookmarkStart w:id="18" w:name="Check46"/>
      <w:r w:rsidR="000C1C30" w:rsidRPr="00C63DE5">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C63DE5">
        <w:rPr>
          <w:rFonts w:ascii="Arial" w:hAnsi="Arial" w:cs="Arial"/>
          <w:szCs w:val="22"/>
        </w:rPr>
        <w:fldChar w:fldCharType="end"/>
      </w:r>
      <w:bookmarkEnd w:id="18"/>
      <w:r w:rsidR="000C1C30" w:rsidRPr="00C63DE5">
        <w:rPr>
          <w:rFonts w:ascii="Arial" w:hAnsi="Arial" w:cs="Arial"/>
          <w:szCs w:val="22"/>
        </w:rPr>
        <w:t xml:space="preserve">  Email  </w:t>
      </w:r>
      <w:r w:rsidR="00425920" w:rsidRPr="00C63DE5">
        <w:rPr>
          <w:rFonts w:ascii="Arial" w:hAnsi="Arial" w:cs="Arial"/>
          <w:szCs w:val="22"/>
        </w:rPr>
        <w:t xml:space="preserve">  </w:t>
      </w:r>
      <w:r w:rsidR="000C1C30" w:rsidRPr="00C63DE5">
        <w:rPr>
          <w:rFonts w:ascii="Arial" w:hAnsi="Arial" w:cs="Arial"/>
          <w:szCs w:val="22"/>
        </w:rPr>
        <w:t xml:space="preserve">  </w:t>
      </w:r>
      <w:r w:rsidR="00DB0592">
        <w:rPr>
          <w:rFonts w:ascii="Arial" w:hAnsi="Arial" w:cs="Arial"/>
          <w:szCs w:val="22"/>
        </w:rPr>
        <w:t xml:space="preserve"> </w:t>
      </w:r>
      <w:r w:rsidR="000C1C30" w:rsidRPr="00C63DE5">
        <w:rPr>
          <w:rFonts w:ascii="Arial" w:hAnsi="Arial" w:cs="Arial"/>
          <w:szCs w:val="22"/>
        </w:rPr>
        <w:t xml:space="preserve"> </w:t>
      </w:r>
      <w:r w:rsidRPr="00C63DE5">
        <w:rPr>
          <w:rFonts w:ascii="Arial" w:hAnsi="Arial" w:cs="Arial"/>
          <w:szCs w:val="22"/>
        </w:rPr>
        <w:fldChar w:fldCharType="begin">
          <w:ffData>
            <w:name w:val="Check24"/>
            <w:enabled/>
            <w:calcOnExit w:val="0"/>
            <w:checkBox>
              <w:sizeAuto/>
              <w:default w:val="0"/>
            </w:checkBox>
          </w:ffData>
        </w:fldChar>
      </w:r>
      <w:r w:rsidR="000C1C30" w:rsidRPr="00C63DE5">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C63DE5">
        <w:rPr>
          <w:rFonts w:ascii="Arial" w:hAnsi="Arial" w:cs="Arial"/>
          <w:szCs w:val="22"/>
        </w:rPr>
        <w:fldChar w:fldCharType="end"/>
      </w:r>
      <w:r w:rsidR="000C1C30" w:rsidRPr="00C63DE5">
        <w:rPr>
          <w:rFonts w:ascii="Arial" w:hAnsi="Arial" w:cs="Arial"/>
          <w:szCs w:val="22"/>
        </w:rPr>
        <w:t xml:space="preserve">  Fax</w:t>
      </w:r>
    </w:p>
    <w:p w:rsidR="000C1C30" w:rsidRPr="00C63DE5" w:rsidRDefault="000C1C30" w:rsidP="006C2519">
      <w:pPr>
        <w:pStyle w:val="BodyTextIndent"/>
        <w:numPr>
          <w:ilvl w:val="0"/>
          <w:numId w:val="0"/>
        </w:numPr>
        <w:tabs>
          <w:tab w:val="num" w:pos="426"/>
        </w:tabs>
        <w:spacing w:after="40"/>
        <w:rPr>
          <w:rFonts w:ascii="Arial" w:hAnsi="Arial" w:cs="Arial"/>
          <w:szCs w:val="22"/>
        </w:rPr>
      </w:pPr>
      <w:r w:rsidRPr="00C63DE5">
        <w:rPr>
          <w:rFonts w:ascii="Arial" w:hAnsi="Arial" w:cs="Arial"/>
          <w:szCs w:val="22"/>
        </w:rPr>
        <w:t xml:space="preserve">Submit applications to: </w:t>
      </w:r>
    </w:p>
    <w:p w:rsidR="000C1C30" w:rsidRPr="00C63DE5" w:rsidRDefault="00F55CA8" w:rsidP="009C0D2F">
      <w:pPr>
        <w:pStyle w:val="BodyTextIndent"/>
        <w:numPr>
          <w:ilvl w:val="0"/>
          <w:numId w:val="0"/>
        </w:numPr>
        <w:tabs>
          <w:tab w:val="num" w:pos="426"/>
          <w:tab w:val="left" w:pos="8250"/>
        </w:tabs>
        <w:spacing w:after="40"/>
        <w:ind w:left="3261"/>
        <w:rPr>
          <w:rFonts w:ascii="Arial" w:hAnsi="Arial" w:cs="Arial"/>
          <w:b/>
          <w:sz w:val="20"/>
        </w:rPr>
      </w:pPr>
      <w:r>
        <w:rPr>
          <w:rFonts w:ascii="Arial" w:hAnsi="Arial" w:cs="Arial"/>
          <w:b/>
          <w:color w:val="000000"/>
          <w:sz w:val="20"/>
        </w:rPr>
        <w:t>Kakadu</w:t>
      </w:r>
      <w:r w:rsidR="001371CD">
        <w:rPr>
          <w:rFonts w:ascii="Arial" w:hAnsi="Arial" w:cs="Arial"/>
          <w:b/>
          <w:color w:val="000000"/>
          <w:sz w:val="20"/>
        </w:rPr>
        <w:t xml:space="preserve"> National Park</w:t>
      </w:r>
      <w:r w:rsidR="009C0D2F">
        <w:rPr>
          <w:rFonts w:ascii="Arial" w:hAnsi="Arial" w:cs="Arial"/>
          <w:b/>
          <w:color w:val="000000"/>
          <w:sz w:val="20"/>
        </w:rPr>
        <w:tab/>
      </w:r>
    </w:p>
    <w:p w:rsidR="000C1C30" w:rsidRPr="00C63DE5" w:rsidRDefault="001C53EE" w:rsidP="00063DA2">
      <w:pPr>
        <w:pStyle w:val="NormalWeb"/>
        <w:spacing w:before="0" w:beforeAutospacing="0" w:afterAutospacing="0"/>
        <w:ind w:left="3260"/>
        <w:rPr>
          <w:rFonts w:ascii="Arial" w:eastAsia="Times New Roman" w:hAnsi="Arial" w:cs="Arial"/>
          <w:sz w:val="20"/>
          <w:szCs w:val="20"/>
          <w:lang w:val="en-AU"/>
        </w:rPr>
      </w:pPr>
      <w:r w:rsidRPr="00C63DE5">
        <w:rPr>
          <w:rFonts w:ascii="Arial" w:eastAsia="Times New Roman" w:hAnsi="Arial" w:cs="Arial"/>
          <w:sz w:val="20"/>
          <w:szCs w:val="20"/>
          <w:lang w:val="en-AU"/>
        </w:rPr>
        <w:t xml:space="preserve">Permits </w:t>
      </w:r>
      <w:r w:rsidR="00F55CA8">
        <w:rPr>
          <w:rFonts w:ascii="Arial" w:eastAsia="Times New Roman" w:hAnsi="Arial" w:cs="Arial"/>
          <w:sz w:val="20"/>
          <w:szCs w:val="20"/>
          <w:lang w:val="en-AU"/>
        </w:rPr>
        <w:t>Officer</w:t>
      </w:r>
    </w:p>
    <w:p w:rsidR="000C1C30" w:rsidRPr="00F55CA8" w:rsidRDefault="00CA7441" w:rsidP="00063DA2">
      <w:pPr>
        <w:pStyle w:val="NormalWeb"/>
        <w:tabs>
          <w:tab w:val="center" w:pos="6450"/>
        </w:tabs>
        <w:spacing w:before="0" w:beforeAutospacing="0" w:afterAutospacing="0"/>
        <w:ind w:left="3260"/>
        <w:rPr>
          <w:rFonts w:ascii="Arial" w:eastAsia="Times New Roman" w:hAnsi="Arial" w:cs="Arial"/>
          <w:sz w:val="20"/>
          <w:szCs w:val="20"/>
          <w:lang w:val="en-AU"/>
        </w:rPr>
      </w:pPr>
      <w:r w:rsidRPr="00F55CA8">
        <w:rPr>
          <w:rFonts w:ascii="Arial" w:eastAsia="Times New Roman" w:hAnsi="Arial" w:cs="Arial"/>
          <w:sz w:val="20"/>
          <w:szCs w:val="20"/>
          <w:lang w:val="en-AU"/>
        </w:rPr>
        <w:t xml:space="preserve">PO Box </w:t>
      </w:r>
      <w:r w:rsidR="00CD46E9">
        <w:rPr>
          <w:rFonts w:ascii="Arial" w:eastAsia="Times New Roman" w:hAnsi="Arial" w:cs="Arial"/>
          <w:sz w:val="20"/>
          <w:szCs w:val="20"/>
          <w:lang w:val="en-AU"/>
        </w:rPr>
        <w:t>71</w:t>
      </w:r>
      <w:r w:rsidRPr="00F55CA8">
        <w:rPr>
          <w:rFonts w:ascii="Arial" w:eastAsia="Times New Roman" w:hAnsi="Arial" w:cs="Arial"/>
          <w:sz w:val="20"/>
          <w:szCs w:val="20"/>
          <w:lang w:val="en-AU"/>
        </w:rPr>
        <w:t xml:space="preserve"> </w:t>
      </w:r>
      <w:r w:rsidR="00CD46E9">
        <w:rPr>
          <w:rFonts w:ascii="Arial" w:eastAsia="Times New Roman" w:hAnsi="Arial" w:cs="Arial"/>
          <w:sz w:val="20"/>
          <w:szCs w:val="20"/>
          <w:lang w:val="en-AU"/>
        </w:rPr>
        <w:t>Jabiru</w:t>
      </w:r>
      <w:r w:rsidR="001371CD" w:rsidRPr="00F55CA8">
        <w:rPr>
          <w:rFonts w:ascii="Arial" w:eastAsia="Times New Roman" w:hAnsi="Arial" w:cs="Arial"/>
          <w:sz w:val="20"/>
          <w:szCs w:val="20"/>
          <w:lang w:val="en-AU"/>
        </w:rPr>
        <w:t xml:space="preserve"> </w:t>
      </w:r>
      <w:r w:rsidR="00CD46E9">
        <w:rPr>
          <w:rFonts w:ascii="Arial" w:eastAsia="Times New Roman" w:hAnsi="Arial" w:cs="Arial"/>
          <w:sz w:val="20"/>
          <w:szCs w:val="20"/>
          <w:lang w:val="en-AU"/>
        </w:rPr>
        <w:t>0886</w:t>
      </w:r>
    </w:p>
    <w:p w:rsidR="000C1C30" w:rsidRPr="00F55CA8" w:rsidRDefault="000C1C30" w:rsidP="00063DA2">
      <w:pPr>
        <w:pStyle w:val="NormalWeb"/>
        <w:spacing w:before="0" w:beforeAutospacing="0" w:afterAutospacing="0"/>
        <w:ind w:left="3260"/>
        <w:rPr>
          <w:rFonts w:ascii="Arial" w:eastAsia="Times New Roman" w:hAnsi="Arial" w:cs="Arial"/>
          <w:sz w:val="20"/>
          <w:szCs w:val="20"/>
          <w:lang w:val="en-AU"/>
        </w:rPr>
      </w:pPr>
      <w:r w:rsidRPr="00F55CA8">
        <w:rPr>
          <w:rFonts w:ascii="Arial" w:eastAsia="Times New Roman" w:hAnsi="Arial" w:cs="Arial"/>
          <w:b/>
          <w:sz w:val="20"/>
          <w:szCs w:val="20"/>
          <w:lang w:val="en-AU"/>
        </w:rPr>
        <w:t>Fax:</w:t>
      </w:r>
      <w:r w:rsidRPr="00F55CA8">
        <w:rPr>
          <w:rFonts w:ascii="Arial" w:eastAsia="Times New Roman" w:hAnsi="Arial" w:cs="Arial"/>
          <w:sz w:val="20"/>
          <w:szCs w:val="20"/>
          <w:lang w:val="en-AU"/>
        </w:rPr>
        <w:t xml:space="preserve"> </w:t>
      </w:r>
      <w:r w:rsidR="00F55CA8" w:rsidRPr="00F55CA8">
        <w:rPr>
          <w:rFonts w:ascii="Arial" w:eastAsia="Times New Roman" w:hAnsi="Arial" w:cs="Arial"/>
          <w:sz w:val="20"/>
          <w:szCs w:val="20"/>
          <w:lang w:val="en-AU"/>
        </w:rPr>
        <w:t>08</w:t>
      </w:r>
      <w:r w:rsidR="001371CD" w:rsidRPr="00F55CA8">
        <w:rPr>
          <w:rFonts w:ascii="Arial" w:eastAsia="Times New Roman" w:hAnsi="Arial" w:cs="Arial"/>
          <w:sz w:val="20"/>
          <w:szCs w:val="20"/>
          <w:lang w:val="en-AU"/>
        </w:rPr>
        <w:t xml:space="preserve"> </w:t>
      </w:r>
      <w:r w:rsidR="00F55CA8" w:rsidRPr="00F55CA8">
        <w:rPr>
          <w:rFonts w:ascii="Arial" w:eastAsia="Times New Roman" w:hAnsi="Arial" w:cs="Arial"/>
          <w:sz w:val="20"/>
          <w:szCs w:val="20"/>
          <w:lang w:val="en-AU"/>
        </w:rPr>
        <w:t>8938</w:t>
      </w:r>
      <w:r w:rsidR="001371CD" w:rsidRPr="00F55CA8">
        <w:rPr>
          <w:rFonts w:ascii="Arial" w:eastAsia="Times New Roman" w:hAnsi="Arial" w:cs="Arial"/>
          <w:sz w:val="20"/>
          <w:szCs w:val="20"/>
          <w:lang w:val="en-AU"/>
        </w:rPr>
        <w:t xml:space="preserve"> </w:t>
      </w:r>
      <w:r w:rsidR="00F55CA8" w:rsidRPr="00F55CA8">
        <w:rPr>
          <w:rFonts w:ascii="Arial" w:eastAsia="Times New Roman" w:hAnsi="Arial" w:cs="Arial"/>
          <w:sz w:val="20"/>
          <w:szCs w:val="20"/>
          <w:lang w:val="en-AU"/>
        </w:rPr>
        <w:t>1117</w:t>
      </w:r>
    </w:p>
    <w:p w:rsidR="000C1C30" w:rsidRPr="00F55CA8" w:rsidRDefault="000C1C30" w:rsidP="00063DA2">
      <w:pPr>
        <w:pStyle w:val="NormalWeb"/>
        <w:spacing w:before="0" w:beforeAutospacing="0" w:afterAutospacing="0"/>
        <w:ind w:left="3260"/>
        <w:rPr>
          <w:rFonts w:ascii="Arial" w:hAnsi="Arial" w:cs="Arial"/>
          <w:sz w:val="20"/>
          <w:szCs w:val="20"/>
        </w:rPr>
      </w:pPr>
      <w:r w:rsidRPr="00F55CA8">
        <w:rPr>
          <w:rFonts w:ascii="Arial" w:eastAsia="Times New Roman" w:hAnsi="Arial" w:cs="Arial"/>
          <w:b/>
          <w:sz w:val="20"/>
          <w:szCs w:val="20"/>
          <w:lang w:val="en-AU"/>
        </w:rPr>
        <w:t>E-mail:</w:t>
      </w:r>
      <w:r w:rsidRPr="00F55CA8">
        <w:rPr>
          <w:rFonts w:ascii="Arial" w:eastAsia="Times New Roman" w:hAnsi="Arial" w:cs="Arial"/>
          <w:sz w:val="20"/>
          <w:szCs w:val="20"/>
          <w:lang w:val="en-AU"/>
        </w:rPr>
        <w:t xml:space="preserve"> </w:t>
      </w:r>
      <w:hyperlink r:id="rId52" w:history="1">
        <w:r w:rsidR="00F55CA8" w:rsidRPr="00F55CA8">
          <w:rPr>
            <w:rStyle w:val="Hyperlink"/>
            <w:rFonts w:ascii="Arial" w:hAnsi="Arial" w:cs="Arial"/>
            <w:sz w:val="20"/>
            <w:szCs w:val="20"/>
          </w:rPr>
          <w:t>kakadu.permits@environment.gov.au</w:t>
        </w:r>
      </w:hyperlink>
      <w:r w:rsidR="00F55CA8" w:rsidRPr="00F55CA8">
        <w:rPr>
          <w:rFonts w:ascii="Arial" w:hAnsi="Arial" w:cs="Arial"/>
          <w:sz w:val="20"/>
          <w:szCs w:val="20"/>
        </w:rPr>
        <w:t xml:space="preserve"> </w:t>
      </w:r>
    </w:p>
    <w:p w:rsidR="00CD618D" w:rsidRPr="000C24AB" w:rsidRDefault="00CD618D" w:rsidP="00CD618D">
      <w:pPr>
        <w:pStyle w:val="BodyTextIndent"/>
        <w:numPr>
          <w:ilvl w:val="0"/>
          <w:numId w:val="0"/>
        </w:numPr>
        <w:tabs>
          <w:tab w:val="num" w:pos="426"/>
        </w:tabs>
        <w:spacing w:after="60"/>
        <w:jc w:val="center"/>
        <w:rPr>
          <w:rFonts w:ascii="Arial" w:hAnsi="Arial" w:cs="Arial"/>
          <w:i/>
          <w:sz w:val="20"/>
        </w:rPr>
      </w:pPr>
    </w:p>
    <w:p w:rsidR="000C1C30" w:rsidRPr="00063DA2" w:rsidRDefault="00EF7E6F" w:rsidP="00CD618D">
      <w:pPr>
        <w:pStyle w:val="BodyTextIndent"/>
        <w:numPr>
          <w:ilvl w:val="0"/>
          <w:numId w:val="0"/>
        </w:numPr>
        <w:tabs>
          <w:tab w:val="num" w:pos="426"/>
        </w:tabs>
        <w:spacing w:after="60"/>
        <w:jc w:val="center"/>
        <w:rPr>
          <w:rFonts w:ascii="Arial" w:hAnsi="Arial" w:cs="Arial"/>
          <w:i/>
          <w:szCs w:val="22"/>
        </w:rPr>
      </w:pPr>
      <w:r w:rsidRPr="00063DA2">
        <w:rPr>
          <w:rFonts w:ascii="Arial" w:hAnsi="Arial" w:cs="Arial"/>
          <w:i/>
          <w:szCs w:val="22"/>
        </w:rPr>
        <w:t>P</w:t>
      </w:r>
      <w:r w:rsidR="000C1C30" w:rsidRPr="00063DA2">
        <w:rPr>
          <w:rFonts w:ascii="Arial" w:hAnsi="Arial" w:cs="Arial"/>
          <w:i/>
          <w:szCs w:val="22"/>
        </w:rPr>
        <w:t xml:space="preserve">lease allow a minimum of </w:t>
      </w:r>
      <w:r w:rsidR="005911B1">
        <w:rPr>
          <w:rFonts w:ascii="Arial" w:hAnsi="Arial" w:cs="Arial"/>
          <w:i/>
          <w:szCs w:val="22"/>
        </w:rPr>
        <w:t>2</w:t>
      </w:r>
      <w:r w:rsidR="00680DD2">
        <w:rPr>
          <w:rFonts w:ascii="Arial" w:hAnsi="Arial" w:cs="Arial"/>
          <w:i/>
          <w:szCs w:val="22"/>
        </w:rPr>
        <w:t>8</w:t>
      </w:r>
      <w:r w:rsidR="000C1C30" w:rsidRPr="00063DA2">
        <w:rPr>
          <w:rFonts w:ascii="Arial" w:hAnsi="Arial" w:cs="Arial"/>
          <w:i/>
          <w:szCs w:val="22"/>
        </w:rPr>
        <w:t xml:space="preserve"> da</w:t>
      </w:r>
      <w:r w:rsidR="00053037">
        <w:rPr>
          <w:rFonts w:ascii="Arial" w:hAnsi="Arial" w:cs="Arial"/>
          <w:i/>
          <w:szCs w:val="22"/>
        </w:rPr>
        <w:t>ys for permits to be processed.</w:t>
      </w:r>
    </w:p>
    <w:p w:rsidR="00A871D8" w:rsidRPr="00843211" w:rsidRDefault="00A871D8" w:rsidP="00053037">
      <w:pPr>
        <w:pStyle w:val="BodyTextIndent"/>
        <w:numPr>
          <w:ilvl w:val="0"/>
          <w:numId w:val="0"/>
        </w:numPr>
        <w:tabs>
          <w:tab w:val="num" w:pos="426"/>
        </w:tabs>
        <w:spacing w:after="60"/>
        <w:rPr>
          <w:rFonts w:ascii="Arial" w:hAnsi="Arial" w:cs="Arial"/>
          <w:szCs w:val="22"/>
        </w:rPr>
      </w:pPr>
    </w:p>
    <w:p w:rsidR="00053037" w:rsidRPr="00843211" w:rsidRDefault="00053037" w:rsidP="00053037">
      <w:pPr>
        <w:pStyle w:val="BodyTextIndent"/>
        <w:numPr>
          <w:ilvl w:val="0"/>
          <w:numId w:val="0"/>
        </w:numPr>
        <w:tabs>
          <w:tab w:val="num" w:pos="426"/>
        </w:tabs>
        <w:spacing w:after="60"/>
        <w:rPr>
          <w:rFonts w:ascii="Arial" w:hAnsi="Arial" w:cs="Arial"/>
          <w:szCs w:val="22"/>
        </w:rPr>
      </w:pPr>
    </w:p>
    <w:p w:rsidR="00C63DE5" w:rsidRPr="00C63DE5" w:rsidRDefault="00F33767">
      <w:pPr>
        <w:pStyle w:val="BodyTextIndent"/>
        <w:numPr>
          <w:ilvl w:val="0"/>
          <w:numId w:val="0"/>
        </w:numPr>
        <w:tabs>
          <w:tab w:val="num" w:pos="426"/>
        </w:tabs>
        <w:spacing w:after="60"/>
        <w:rPr>
          <w:rFonts w:ascii="Arial" w:hAnsi="Arial" w:cs="Arial"/>
          <w:sz w:val="20"/>
        </w:rPr>
      </w:pPr>
      <w:r w:rsidRPr="000C24AB">
        <w:rPr>
          <w:rFonts w:ascii="Arial" w:hAnsi="Arial" w:cs="Arial"/>
          <w:sz w:val="20"/>
        </w:rPr>
        <w:t>To assist us in developing more efficient permit administration, please provide an estimate of the time taken to complete this form, including the time spent by the applicant and any other persons in reading the</w:t>
      </w:r>
      <w:r w:rsidRPr="00C63DE5">
        <w:rPr>
          <w:rFonts w:ascii="Arial" w:hAnsi="Arial" w:cs="Arial"/>
          <w:sz w:val="20"/>
        </w:rPr>
        <w:t xml:space="preserve"> application form, collecting the information and answering the questions</w:t>
      </w:r>
      <w:r w:rsidR="007958A5" w:rsidRPr="00C63DE5">
        <w:rPr>
          <w:rFonts w:ascii="Arial" w:hAnsi="Arial" w:cs="Arial"/>
          <w:sz w:val="20"/>
        </w:rPr>
        <w:t>:</w:t>
      </w:r>
      <w:r w:rsidR="009B6652" w:rsidRPr="00C63DE5">
        <w:rPr>
          <w:rFonts w:ascii="Arial" w:hAnsi="Arial" w:cs="Arial"/>
          <w:sz w:val="20"/>
        </w:rPr>
        <w:t xml:space="preserve"> </w:t>
      </w:r>
      <w:r w:rsidR="00071D38" w:rsidRPr="00C63DE5">
        <w:rPr>
          <w:rFonts w:ascii="Arial" w:hAnsi="Arial" w:cs="Arial"/>
          <w:sz w:val="20"/>
        </w:rPr>
        <w:fldChar w:fldCharType="begin">
          <w:ffData>
            <w:name w:val="Text155"/>
            <w:enabled/>
            <w:calcOnExit w:val="0"/>
            <w:textInput>
              <w:maxLength w:val="2"/>
            </w:textInput>
          </w:ffData>
        </w:fldChar>
      </w:r>
      <w:bookmarkStart w:id="19" w:name="Text155"/>
      <w:r w:rsidRPr="00C63DE5">
        <w:rPr>
          <w:rFonts w:ascii="Arial" w:hAnsi="Arial" w:cs="Arial"/>
          <w:sz w:val="20"/>
        </w:rPr>
        <w:instrText xml:space="preserve"> FORMTEXT </w:instrText>
      </w:r>
      <w:r w:rsidR="00071D38" w:rsidRPr="00C63DE5">
        <w:rPr>
          <w:rFonts w:ascii="Arial" w:hAnsi="Arial" w:cs="Arial"/>
          <w:sz w:val="20"/>
        </w:rPr>
      </w:r>
      <w:r w:rsidR="00071D38" w:rsidRPr="00C63DE5">
        <w:rPr>
          <w:rFonts w:ascii="Arial" w:hAnsi="Arial" w:cs="Arial"/>
          <w:sz w:val="20"/>
        </w:rPr>
        <w:fldChar w:fldCharType="separate"/>
      </w:r>
      <w:r w:rsidRPr="00C63DE5">
        <w:rPr>
          <w:rFonts w:ascii="Arial" w:hAnsi="Arial" w:cs="Arial"/>
          <w:noProof/>
          <w:sz w:val="20"/>
        </w:rPr>
        <w:t> </w:t>
      </w:r>
      <w:r w:rsidRPr="00C63DE5">
        <w:rPr>
          <w:rFonts w:ascii="Arial" w:hAnsi="Arial" w:cs="Arial"/>
          <w:noProof/>
          <w:sz w:val="20"/>
        </w:rPr>
        <w:t> </w:t>
      </w:r>
      <w:r w:rsidR="00071D38" w:rsidRPr="00C63DE5">
        <w:rPr>
          <w:rFonts w:ascii="Arial" w:hAnsi="Arial" w:cs="Arial"/>
          <w:sz w:val="20"/>
        </w:rPr>
        <w:fldChar w:fldCharType="end"/>
      </w:r>
      <w:bookmarkEnd w:id="19"/>
      <w:r w:rsidRPr="00C63DE5">
        <w:rPr>
          <w:rFonts w:ascii="Arial" w:hAnsi="Arial" w:cs="Arial"/>
          <w:sz w:val="20"/>
        </w:rPr>
        <w:t xml:space="preserve"> hours and </w:t>
      </w:r>
      <w:r w:rsidR="00071D38" w:rsidRPr="00C63DE5">
        <w:rPr>
          <w:rFonts w:ascii="Arial" w:hAnsi="Arial" w:cs="Arial"/>
          <w:sz w:val="20"/>
        </w:rPr>
        <w:fldChar w:fldCharType="begin">
          <w:ffData>
            <w:name w:val="Text155"/>
            <w:enabled/>
            <w:calcOnExit w:val="0"/>
            <w:textInput>
              <w:maxLength w:val="2"/>
            </w:textInput>
          </w:ffData>
        </w:fldChar>
      </w:r>
      <w:r w:rsidRPr="00C63DE5">
        <w:rPr>
          <w:rFonts w:ascii="Arial" w:hAnsi="Arial" w:cs="Arial"/>
          <w:sz w:val="20"/>
        </w:rPr>
        <w:instrText xml:space="preserve"> FORMTEXT </w:instrText>
      </w:r>
      <w:r w:rsidR="00071D38" w:rsidRPr="00C63DE5">
        <w:rPr>
          <w:rFonts w:ascii="Arial" w:hAnsi="Arial" w:cs="Arial"/>
          <w:sz w:val="20"/>
        </w:rPr>
      </w:r>
      <w:r w:rsidR="00071D38" w:rsidRPr="00C63DE5">
        <w:rPr>
          <w:rFonts w:ascii="Arial" w:hAnsi="Arial" w:cs="Arial"/>
          <w:sz w:val="20"/>
        </w:rPr>
        <w:fldChar w:fldCharType="separate"/>
      </w:r>
      <w:r w:rsidRPr="00C63DE5">
        <w:rPr>
          <w:rFonts w:ascii="Arial" w:hAnsi="Arial" w:cs="Arial"/>
          <w:noProof/>
          <w:sz w:val="20"/>
        </w:rPr>
        <w:t> </w:t>
      </w:r>
      <w:r w:rsidRPr="00C63DE5">
        <w:rPr>
          <w:rFonts w:ascii="Arial" w:hAnsi="Arial" w:cs="Arial"/>
          <w:noProof/>
          <w:sz w:val="20"/>
        </w:rPr>
        <w:t> </w:t>
      </w:r>
      <w:r w:rsidR="00071D38" w:rsidRPr="00C63DE5">
        <w:rPr>
          <w:rFonts w:ascii="Arial" w:hAnsi="Arial" w:cs="Arial"/>
          <w:sz w:val="20"/>
        </w:rPr>
        <w:fldChar w:fldCharType="end"/>
      </w:r>
      <w:r w:rsidRPr="00C63DE5">
        <w:rPr>
          <w:rFonts w:ascii="Arial" w:hAnsi="Arial" w:cs="Arial"/>
          <w:sz w:val="20"/>
        </w:rPr>
        <w:t xml:space="preserve"> minutes</w:t>
      </w:r>
    </w:p>
    <w:sectPr w:rsidR="00C63DE5" w:rsidRPr="00C63DE5" w:rsidSect="00E954F7">
      <w:pgSz w:w="11907" w:h="16840" w:code="9"/>
      <w:pgMar w:top="709" w:right="1134" w:bottom="1134" w:left="1134" w:header="680" w:footer="343" w:gutter="0"/>
      <w:cols w:space="7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8FA" w:rsidRDefault="00B328FA" w:rsidP="00D6669E">
      <w:pPr>
        <w:spacing w:before="0"/>
      </w:pPr>
      <w:r>
        <w:separator/>
      </w:r>
    </w:p>
  </w:endnote>
  <w:endnote w:type="continuationSeparator" w:id="0">
    <w:p w:rsidR="00B328FA" w:rsidRDefault="00B328FA" w:rsidP="00D6669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Default="00B328FA" w:rsidP="00F01F1E">
    <w:pPr>
      <w:pStyle w:val="Footer"/>
      <w:pBdr>
        <w:top w:val="single" w:sz="4" w:space="1" w:color="auto"/>
      </w:pBdr>
      <w:tabs>
        <w:tab w:val="clear" w:pos="9185"/>
        <w:tab w:val="right" w:pos="10632"/>
      </w:tabs>
      <w:jc w:val="left"/>
      <w:rPr>
        <w:rFonts w:cs="Arial"/>
        <w:sz w:val="14"/>
        <w:szCs w:val="14"/>
      </w:rPr>
    </w:pPr>
    <w:r>
      <w:rPr>
        <w:rFonts w:ascii="Arial" w:hAnsi="Arial" w:cs="Arial"/>
        <w:sz w:val="14"/>
        <w:szCs w:val="14"/>
      </w:rPr>
      <w:t xml:space="preserve">Application for a permit to </w:t>
    </w:r>
    <w:r w:rsidRPr="00C337A8">
      <w:rPr>
        <w:rFonts w:ascii="Arial" w:hAnsi="Arial" w:cs="Arial"/>
        <w:sz w:val="14"/>
        <w:szCs w:val="14"/>
      </w:rPr>
      <w:t xml:space="preserve">conduct </w:t>
    </w:r>
    <w:r>
      <w:rPr>
        <w:rFonts w:ascii="Arial" w:hAnsi="Arial" w:cs="Arial"/>
        <w:sz w:val="14"/>
        <w:szCs w:val="14"/>
      </w:rPr>
      <w:t>other activities</w:t>
    </w:r>
    <w:r w:rsidRPr="00C337A8">
      <w:rPr>
        <w:rFonts w:ascii="Arial" w:hAnsi="Arial" w:cs="Arial"/>
        <w:sz w:val="14"/>
        <w:szCs w:val="14"/>
      </w:rPr>
      <w:t xml:space="preserve"> in </w:t>
    </w:r>
    <w:r>
      <w:rPr>
        <w:rFonts w:cs="Arial"/>
        <w:color w:val="000000"/>
        <w:sz w:val="14"/>
        <w:szCs w:val="14"/>
      </w:rPr>
      <w:t>Kakadu National Park</w:t>
    </w:r>
    <w:r>
      <w:rPr>
        <w:rFonts w:cs="Arial"/>
        <w:sz w:val="14"/>
        <w:szCs w:val="14"/>
      </w:rPr>
      <w:tab/>
      <w:t xml:space="preserve">Page </w:t>
    </w:r>
    <w:r w:rsidR="00071D38">
      <w:rPr>
        <w:rFonts w:cs="Arial"/>
        <w:sz w:val="14"/>
        <w:szCs w:val="14"/>
      </w:rPr>
      <w:fldChar w:fldCharType="begin"/>
    </w:r>
    <w:r>
      <w:rPr>
        <w:rFonts w:cs="Arial"/>
        <w:sz w:val="14"/>
        <w:szCs w:val="14"/>
      </w:rPr>
      <w:instrText xml:space="preserve"> PAGE </w:instrText>
    </w:r>
    <w:r w:rsidR="00071D38">
      <w:rPr>
        <w:rFonts w:cs="Arial"/>
        <w:sz w:val="14"/>
        <w:szCs w:val="14"/>
      </w:rPr>
      <w:fldChar w:fldCharType="separate"/>
    </w:r>
    <w:r w:rsidR="002C763A">
      <w:rPr>
        <w:rFonts w:cs="Arial"/>
        <w:noProof/>
        <w:sz w:val="14"/>
        <w:szCs w:val="14"/>
      </w:rPr>
      <w:t>2</w:t>
    </w:r>
    <w:r w:rsidR="00071D38">
      <w:rPr>
        <w:rFonts w:cs="Arial"/>
        <w:sz w:val="14"/>
        <w:szCs w:val="14"/>
      </w:rPr>
      <w:fldChar w:fldCharType="end"/>
    </w:r>
    <w:r>
      <w:rPr>
        <w:rFonts w:cs="Arial"/>
        <w:sz w:val="14"/>
        <w:szCs w:val="14"/>
      </w:rPr>
      <w:t xml:space="preserve"> of </w:t>
    </w:r>
    <w:r w:rsidR="00071D38">
      <w:rPr>
        <w:rFonts w:cs="Arial"/>
        <w:sz w:val="14"/>
        <w:szCs w:val="14"/>
      </w:rPr>
      <w:fldChar w:fldCharType="begin"/>
    </w:r>
    <w:r>
      <w:rPr>
        <w:rFonts w:cs="Arial"/>
        <w:sz w:val="14"/>
        <w:szCs w:val="14"/>
      </w:rPr>
      <w:instrText xml:space="preserve"> NUMPAGES </w:instrText>
    </w:r>
    <w:r w:rsidR="00071D38">
      <w:rPr>
        <w:rFonts w:cs="Arial"/>
        <w:sz w:val="14"/>
        <w:szCs w:val="14"/>
      </w:rPr>
      <w:fldChar w:fldCharType="separate"/>
    </w:r>
    <w:r w:rsidR="002C763A">
      <w:rPr>
        <w:rFonts w:cs="Arial"/>
        <w:noProof/>
        <w:sz w:val="14"/>
        <w:szCs w:val="14"/>
      </w:rPr>
      <w:t>10</w:t>
    </w:r>
    <w:r w:rsidR="00071D38">
      <w:rPr>
        <w:rFonts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Default="00B328FA">
    <w:pPr>
      <w:pStyle w:val="Footer"/>
      <w:tabs>
        <w:tab w:val="right" w:pos="10206"/>
      </w:tabs>
      <w:rPr>
        <w:i w:val="0"/>
        <w:iCs/>
      </w:rPr>
    </w:pPr>
    <w:r>
      <w:rPr>
        <w:i w:val="0"/>
        <w:iCs/>
      </w:rPr>
      <w:t>Permit and Conditions for an Activity involving Protected Species under EPBC r9.03</w:t>
    </w:r>
    <w:r>
      <w:rPr>
        <w:i w:val="0"/>
        <w:iCs/>
      </w:rPr>
      <w:tab/>
      <w:t xml:space="preserve">Page </w:t>
    </w:r>
    <w:r w:rsidR="00071D38">
      <w:rPr>
        <w:i w:val="0"/>
        <w:iCs/>
      </w:rPr>
      <w:fldChar w:fldCharType="begin"/>
    </w:r>
    <w:r>
      <w:rPr>
        <w:i w:val="0"/>
        <w:iCs/>
      </w:rPr>
      <w:instrText xml:space="preserve"> PAGE </w:instrText>
    </w:r>
    <w:r w:rsidR="00071D38">
      <w:rPr>
        <w:i w:val="0"/>
        <w:iCs/>
      </w:rPr>
      <w:fldChar w:fldCharType="separate"/>
    </w:r>
    <w:r>
      <w:rPr>
        <w:i w:val="0"/>
        <w:iCs/>
        <w:noProof/>
      </w:rPr>
      <w:t>1</w:t>
    </w:r>
    <w:r w:rsidR="00071D38">
      <w:rPr>
        <w:i w:val="0"/>
        <w:iCs/>
      </w:rPr>
      <w:fldChar w:fldCharType="end"/>
    </w:r>
    <w:r>
      <w:rPr>
        <w:i w:val="0"/>
        <w:iCs/>
      </w:rPr>
      <w:t xml:space="preserve"> of </w:t>
    </w:r>
    <w:r w:rsidR="00071D38">
      <w:rPr>
        <w:i w:val="0"/>
        <w:iCs/>
      </w:rPr>
      <w:fldChar w:fldCharType="begin"/>
    </w:r>
    <w:r>
      <w:rPr>
        <w:i w:val="0"/>
        <w:iCs/>
      </w:rPr>
      <w:instrText xml:space="preserve"> NUMPAGES </w:instrText>
    </w:r>
    <w:r w:rsidR="00071D38">
      <w:rPr>
        <w:i w:val="0"/>
        <w:iCs/>
      </w:rPr>
      <w:fldChar w:fldCharType="separate"/>
    </w:r>
    <w:r w:rsidR="002C763A">
      <w:rPr>
        <w:i w:val="0"/>
        <w:iCs/>
        <w:noProof/>
      </w:rPr>
      <w:t>10</w:t>
    </w:r>
    <w:r w:rsidR="00071D38">
      <w:rPr>
        <w:i w:val="0"/>
        <w:iC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Pr="00647A5B" w:rsidRDefault="00B328FA" w:rsidP="006B64E4">
    <w:pPr>
      <w:pStyle w:val="Footer"/>
      <w:pBdr>
        <w:top w:val="single" w:sz="4" w:space="1" w:color="auto"/>
      </w:pBdr>
      <w:tabs>
        <w:tab w:val="clear" w:pos="9185"/>
        <w:tab w:val="right" w:pos="10632"/>
      </w:tabs>
      <w:jc w:val="left"/>
      <w:rPr>
        <w:rFonts w:ascii="Arial" w:hAnsi="Arial" w:cs="Arial"/>
        <w:sz w:val="14"/>
        <w:szCs w:val="14"/>
      </w:rPr>
    </w:pPr>
    <w:r w:rsidRPr="00647A5B">
      <w:rPr>
        <w:rFonts w:ascii="Arial" w:hAnsi="Arial" w:cs="Arial"/>
        <w:sz w:val="14"/>
        <w:szCs w:val="14"/>
      </w:rPr>
      <w:t xml:space="preserve">Application for a permit to conduct an activity in the </w:t>
    </w:r>
    <w:r>
      <w:rPr>
        <w:rFonts w:ascii="Arial" w:hAnsi="Arial" w:cs="Arial"/>
        <w:sz w:val="14"/>
        <w:szCs w:val="14"/>
      </w:rPr>
      <w:t>Kakadu National Park</w:t>
    </w:r>
    <w:r w:rsidRPr="00647A5B">
      <w:rPr>
        <w:rFonts w:ascii="Arial" w:hAnsi="Arial" w:cs="Arial"/>
        <w:sz w:val="14"/>
        <w:szCs w:val="14"/>
      </w:rPr>
      <w:tab/>
      <w:t xml:space="preserve">Page </w:t>
    </w:r>
    <w:r w:rsidR="00071D38" w:rsidRPr="00647A5B">
      <w:rPr>
        <w:rFonts w:ascii="Arial" w:hAnsi="Arial" w:cs="Arial"/>
        <w:sz w:val="14"/>
        <w:szCs w:val="14"/>
      </w:rPr>
      <w:fldChar w:fldCharType="begin"/>
    </w:r>
    <w:r w:rsidRPr="00647A5B">
      <w:rPr>
        <w:rFonts w:ascii="Arial" w:hAnsi="Arial" w:cs="Arial"/>
        <w:sz w:val="14"/>
        <w:szCs w:val="14"/>
      </w:rPr>
      <w:instrText xml:space="preserve"> PAGE </w:instrText>
    </w:r>
    <w:r w:rsidR="00071D38" w:rsidRPr="00647A5B">
      <w:rPr>
        <w:rFonts w:ascii="Arial" w:hAnsi="Arial" w:cs="Arial"/>
        <w:sz w:val="14"/>
        <w:szCs w:val="14"/>
      </w:rPr>
      <w:fldChar w:fldCharType="separate"/>
    </w:r>
    <w:r w:rsidR="002C763A">
      <w:rPr>
        <w:rFonts w:ascii="Arial" w:hAnsi="Arial" w:cs="Arial"/>
        <w:noProof/>
        <w:sz w:val="14"/>
        <w:szCs w:val="14"/>
      </w:rPr>
      <w:t>5</w:t>
    </w:r>
    <w:r w:rsidR="00071D38" w:rsidRPr="00647A5B">
      <w:rPr>
        <w:rFonts w:ascii="Arial" w:hAnsi="Arial" w:cs="Arial"/>
        <w:sz w:val="14"/>
        <w:szCs w:val="14"/>
      </w:rPr>
      <w:fldChar w:fldCharType="end"/>
    </w:r>
    <w:r w:rsidRPr="00647A5B">
      <w:rPr>
        <w:rFonts w:ascii="Arial" w:hAnsi="Arial" w:cs="Arial"/>
        <w:sz w:val="14"/>
        <w:szCs w:val="14"/>
      </w:rPr>
      <w:t xml:space="preserve"> of </w:t>
    </w:r>
    <w:r w:rsidR="00071D38" w:rsidRPr="00647A5B">
      <w:rPr>
        <w:rFonts w:ascii="Arial" w:hAnsi="Arial" w:cs="Arial"/>
        <w:sz w:val="14"/>
        <w:szCs w:val="14"/>
      </w:rPr>
      <w:fldChar w:fldCharType="begin"/>
    </w:r>
    <w:r w:rsidRPr="00647A5B">
      <w:rPr>
        <w:rFonts w:ascii="Arial" w:hAnsi="Arial" w:cs="Arial"/>
        <w:sz w:val="14"/>
        <w:szCs w:val="14"/>
      </w:rPr>
      <w:instrText xml:space="preserve"> NUMPAGES </w:instrText>
    </w:r>
    <w:r w:rsidR="00071D38" w:rsidRPr="00647A5B">
      <w:rPr>
        <w:rFonts w:ascii="Arial" w:hAnsi="Arial" w:cs="Arial"/>
        <w:sz w:val="14"/>
        <w:szCs w:val="14"/>
      </w:rPr>
      <w:fldChar w:fldCharType="separate"/>
    </w:r>
    <w:r w:rsidR="002C763A">
      <w:rPr>
        <w:rFonts w:ascii="Arial" w:hAnsi="Arial" w:cs="Arial"/>
        <w:noProof/>
        <w:sz w:val="14"/>
        <w:szCs w:val="14"/>
      </w:rPr>
      <w:t>10</w:t>
    </w:r>
    <w:r w:rsidR="00071D38" w:rsidRPr="00647A5B">
      <w:rPr>
        <w:rFonts w:ascii="Arial" w:hAnsi="Arial" w:cs="Arial"/>
        <w:sz w:val="14"/>
        <w:szCs w:val="1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Default="00B328FA">
    <w:pPr>
      <w:pStyle w:val="Footer"/>
      <w:tabs>
        <w:tab w:val="right" w:pos="10206"/>
      </w:tabs>
      <w:rPr>
        <w:i w:val="0"/>
        <w:iCs/>
      </w:rPr>
    </w:pPr>
    <w:r>
      <w:rPr>
        <w:i w:val="0"/>
        <w:iCs/>
      </w:rPr>
      <w:t>Permit and Conditions for an Activity involving Protected Species under EPBC r9.03</w:t>
    </w:r>
    <w:r>
      <w:rPr>
        <w:i w:val="0"/>
        <w:iCs/>
      </w:rPr>
      <w:tab/>
      <w:t xml:space="preserve">Page </w:t>
    </w:r>
    <w:r w:rsidR="00071D38">
      <w:rPr>
        <w:i w:val="0"/>
        <w:iCs/>
      </w:rPr>
      <w:fldChar w:fldCharType="begin"/>
    </w:r>
    <w:r>
      <w:rPr>
        <w:i w:val="0"/>
        <w:iCs/>
      </w:rPr>
      <w:instrText xml:space="preserve"> PAGE </w:instrText>
    </w:r>
    <w:r w:rsidR="00071D38">
      <w:rPr>
        <w:i w:val="0"/>
        <w:iCs/>
      </w:rPr>
      <w:fldChar w:fldCharType="separate"/>
    </w:r>
    <w:r>
      <w:rPr>
        <w:i w:val="0"/>
        <w:iCs/>
        <w:noProof/>
      </w:rPr>
      <w:t>1</w:t>
    </w:r>
    <w:r w:rsidR="00071D38">
      <w:rPr>
        <w:i w:val="0"/>
        <w:iCs/>
      </w:rPr>
      <w:fldChar w:fldCharType="end"/>
    </w:r>
    <w:r>
      <w:rPr>
        <w:i w:val="0"/>
        <w:iCs/>
      </w:rPr>
      <w:t xml:space="preserve"> of </w:t>
    </w:r>
    <w:r w:rsidR="00071D38">
      <w:rPr>
        <w:i w:val="0"/>
        <w:iCs/>
      </w:rPr>
      <w:fldChar w:fldCharType="begin"/>
    </w:r>
    <w:r>
      <w:rPr>
        <w:i w:val="0"/>
        <w:iCs/>
      </w:rPr>
      <w:instrText xml:space="preserve"> NUMPAGES </w:instrText>
    </w:r>
    <w:r w:rsidR="00071D38">
      <w:rPr>
        <w:i w:val="0"/>
        <w:iCs/>
      </w:rPr>
      <w:fldChar w:fldCharType="separate"/>
    </w:r>
    <w:r w:rsidR="002C763A">
      <w:rPr>
        <w:i w:val="0"/>
        <w:iCs/>
        <w:noProof/>
      </w:rPr>
      <w:t>10</w:t>
    </w:r>
    <w:r w:rsidR="00071D38">
      <w:rPr>
        <w:i w:val="0"/>
        <w:iCs/>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Default="00B328FA">
    <w:pPr>
      <w:pStyle w:val="Footer"/>
      <w:tabs>
        <w:tab w:val="right" w:pos="9600"/>
      </w:tabs>
    </w:pPr>
    <w:r>
      <w:t>Permit and conditions to conduct an activity in a Commonwealth reserve</w:t>
    </w:r>
    <w:r>
      <w:tab/>
      <w:t xml:space="preserve">Page </w:t>
    </w:r>
    <w:fldSimple w:instr=" PAGE ">
      <w:r>
        <w:rPr>
          <w:noProof/>
        </w:rPr>
        <w:t>1</w:t>
      </w:r>
    </w:fldSimple>
    <w:r>
      <w:t xml:space="preserve"> of </w:t>
    </w:r>
    <w:fldSimple w:instr=" NUMPAGES ">
      <w:r w:rsidR="002C763A">
        <w:rPr>
          <w:noProof/>
        </w:rPr>
        <w:t>10</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Default="00B328FA">
    <w:pPr>
      <w:pStyle w:val="Footer"/>
      <w:pBdr>
        <w:top w:val="single" w:sz="4" w:space="1" w:color="auto"/>
      </w:pBdr>
      <w:tabs>
        <w:tab w:val="clear" w:pos="9185"/>
        <w:tab w:val="right" w:pos="9639"/>
      </w:tabs>
      <w:jc w:val="left"/>
      <w:rPr>
        <w:rFonts w:ascii="Arial" w:hAnsi="Arial" w:cs="Arial"/>
        <w:sz w:val="14"/>
        <w:szCs w:val="14"/>
      </w:rPr>
    </w:pPr>
    <w:r>
      <w:rPr>
        <w:rFonts w:ascii="Arial" w:hAnsi="Arial" w:cs="Arial"/>
        <w:sz w:val="14"/>
        <w:szCs w:val="14"/>
      </w:rPr>
      <w:t xml:space="preserve">Application for a permit to </w:t>
    </w:r>
    <w:r w:rsidRPr="00C337A8">
      <w:rPr>
        <w:rFonts w:ascii="Arial" w:hAnsi="Arial" w:cs="Arial"/>
        <w:sz w:val="14"/>
        <w:szCs w:val="14"/>
      </w:rPr>
      <w:t xml:space="preserve">conduct </w:t>
    </w:r>
    <w:r>
      <w:rPr>
        <w:rFonts w:ascii="Arial" w:hAnsi="Arial" w:cs="Arial"/>
        <w:sz w:val="14"/>
        <w:szCs w:val="14"/>
      </w:rPr>
      <w:t>other activities</w:t>
    </w:r>
    <w:r w:rsidRPr="00C337A8">
      <w:rPr>
        <w:rFonts w:ascii="Arial" w:hAnsi="Arial" w:cs="Arial"/>
        <w:sz w:val="14"/>
        <w:szCs w:val="14"/>
      </w:rPr>
      <w:t xml:space="preserve"> in </w:t>
    </w:r>
    <w:r>
      <w:rPr>
        <w:rFonts w:cs="Arial"/>
        <w:color w:val="000000"/>
        <w:sz w:val="14"/>
        <w:szCs w:val="14"/>
      </w:rPr>
      <w:t>Kakadu National Park</w:t>
    </w:r>
    <w:r>
      <w:rPr>
        <w:rFonts w:ascii="Arial" w:hAnsi="Arial" w:cs="Arial"/>
        <w:sz w:val="14"/>
        <w:szCs w:val="14"/>
      </w:rPr>
      <w:tab/>
      <w:t xml:space="preserve">Page </w:t>
    </w:r>
    <w:r w:rsidR="00071D38">
      <w:rPr>
        <w:rFonts w:ascii="Arial" w:hAnsi="Arial" w:cs="Arial"/>
        <w:sz w:val="14"/>
        <w:szCs w:val="14"/>
      </w:rPr>
      <w:fldChar w:fldCharType="begin"/>
    </w:r>
    <w:r>
      <w:rPr>
        <w:rFonts w:ascii="Arial" w:hAnsi="Arial" w:cs="Arial"/>
        <w:sz w:val="14"/>
        <w:szCs w:val="14"/>
      </w:rPr>
      <w:instrText xml:space="preserve"> PAGE </w:instrText>
    </w:r>
    <w:r w:rsidR="00071D38">
      <w:rPr>
        <w:rFonts w:ascii="Arial" w:hAnsi="Arial" w:cs="Arial"/>
        <w:sz w:val="14"/>
        <w:szCs w:val="14"/>
      </w:rPr>
      <w:fldChar w:fldCharType="separate"/>
    </w:r>
    <w:r w:rsidR="002C763A">
      <w:rPr>
        <w:rFonts w:ascii="Arial" w:hAnsi="Arial" w:cs="Arial"/>
        <w:noProof/>
        <w:sz w:val="14"/>
        <w:szCs w:val="14"/>
      </w:rPr>
      <w:t>6</w:t>
    </w:r>
    <w:r w:rsidR="00071D38">
      <w:rPr>
        <w:rFonts w:ascii="Arial" w:hAnsi="Arial" w:cs="Arial"/>
        <w:sz w:val="14"/>
        <w:szCs w:val="14"/>
      </w:rPr>
      <w:fldChar w:fldCharType="end"/>
    </w:r>
    <w:r>
      <w:rPr>
        <w:rFonts w:ascii="Arial" w:hAnsi="Arial" w:cs="Arial"/>
        <w:sz w:val="14"/>
        <w:szCs w:val="14"/>
      </w:rPr>
      <w:t xml:space="preserve"> of </w:t>
    </w:r>
    <w:r w:rsidR="00071D38">
      <w:rPr>
        <w:rFonts w:ascii="Arial" w:hAnsi="Arial" w:cs="Arial"/>
        <w:sz w:val="14"/>
        <w:szCs w:val="14"/>
      </w:rPr>
      <w:fldChar w:fldCharType="begin"/>
    </w:r>
    <w:r>
      <w:rPr>
        <w:rFonts w:ascii="Arial" w:hAnsi="Arial" w:cs="Arial"/>
        <w:sz w:val="14"/>
        <w:szCs w:val="14"/>
      </w:rPr>
      <w:instrText xml:space="preserve"> NUMPAGES </w:instrText>
    </w:r>
    <w:r w:rsidR="00071D38">
      <w:rPr>
        <w:rFonts w:ascii="Arial" w:hAnsi="Arial" w:cs="Arial"/>
        <w:sz w:val="14"/>
        <w:szCs w:val="14"/>
      </w:rPr>
      <w:fldChar w:fldCharType="separate"/>
    </w:r>
    <w:r w:rsidR="002C763A">
      <w:rPr>
        <w:rFonts w:ascii="Arial" w:hAnsi="Arial" w:cs="Arial"/>
        <w:noProof/>
        <w:sz w:val="14"/>
        <w:szCs w:val="14"/>
      </w:rPr>
      <w:t>10</w:t>
    </w:r>
    <w:r w:rsidR="00071D38">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8FA" w:rsidRDefault="00B328FA" w:rsidP="00D6669E">
      <w:pPr>
        <w:spacing w:before="0"/>
      </w:pPr>
      <w:r>
        <w:separator/>
      </w:r>
    </w:p>
  </w:footnote>
  <w:footnote w:type="continuationSeparator" w:id="0">
    <w:p w:rsidR="00B328FA" w:rsidRDefault="00B328FA" w:rsidP="00D6669E">
      <w:pPr>
        <w:spacing w:before="0"/>
      </w:pPr>
      <w:r>
        <w:continuationSeparator/>
      </w:r>
    </w:p>
  </w:footnote>
  <w:footnote w:id="1">
    <w:p w:rsidR="00B328FA" w:rsidRPr="00CE5EC4" w:rsidRDefault="00B328FA" w:rsidP="00D77631">
      <w:pPr>
        <w:pStyle w:val="FootnoteText"/>
        <w:rPr>
          <w:rStyle w:val="footnotetextChar0"/>
          <w:rFonts w:ascii="Arial" w:hAnsi="Arial"/>
        </w:rPr>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A person is taken to have been convicted of an offence if, within five years, the person has been charged with, and found guilty of, the offence but discharged without conviction or has not been found guilty of the offence, but a court has taken the offence into account in passing sentence on the person for another offence. Part VIIC of the </w:t>
      </w:r>
      <w:r w:rsidRPr="00CE5EC4">
        <w:rPr>
          <w:rStyle w:val="footnotetextChar0"/>
          <w:rFonts w:ascii="Arial" w:hAnsi="Arial"/>
          <w:i/>
        </w:rPr>
        <w:t>Crimes Act 1914</w:t>
      </w:r>
      <w:r w:rsidRPr="00CE5EC4">
        <w:rPr>
          <w:rStyle w:val="footnotetextChar0"/>
          <w:rFonts w:ascii="Arial" w:hAnsi="Arial"/>
        </w:rPr>
        <w:t xml:space="preserve"> includes provisions that, in certain circumstances, relieve persons from the requirement to disclose spent convictions and require persons aware of such convictions to disregard them</w:t>
      </w:r>
    </w:p>
    <w:p w:rsidR="00B328FA" w:rsidRPr="00CE5EC4" w:rsidRDefault="00B328FA" w:rsidP="00D77631">
      <w:pPr>
        <w:pStyle w:val="FootnoteText"/>
        <w:rPr>
          <w:rFonts w:ascii="Arial" w:hAnsi="Arial" w:cs="Arial"/>
        </w:rPr>
      </w:pPr>
    </w:p>
  </w:footnote>
  <w:footnote w:id="2">
    <w:p w:rsidR="00B328FA" w:rsidRDefault="00B328FA" w:rsidP="00D77631">
      <w:pPr>
        <w:pStyle w:val="FootnoteText"/>
      </w:pPr>
      <w:r w:rsidRPr="00CE5EC4">
        <w:rPr>
          <w:rStyle w:val="FootnoteReference"/>
          <w:rFonts w:ascii="Arial" w:hAnsi="Arial" w:cs="Arial"/>
        </w:rPr>
        <w:footnoteRef/>
      </w:r>
      <w:r w:rsidRPr="00CE5EC4">
        <w:rPr>
          <w:rFonts w:ascii="Arial" w:hAnsi="Arial" w:cs="Arial"/>
        </w:rPr>
        <w:t xml:space="preserve"> </w:t>
      </w:r>
      <w:r w:rsidRPr="00CE5EC4">
        <w:rPr>
          <w:rStyle w:val="footnotetextChar0"/>
          <w:rFonts w:ascii="Arial" w:hAnsi="Arial"/>
        </w:rPr>
        <w:t xml:space="preserve">Such an offence includes, for an offence under such a law, section 6 of the </w:t>
      </w:r>
      <w:r w:rsidRPr="00CE5EC4">
        <w:rPr>
          <w:rStyle w:val="footnotetextChar0"/>
          <w:rFonts w:ascii="Arial" w:hAnsi="Arial"/>
          <w:i/>
        </w:rPr>
        <w:t>Crimes Act 1914</w:t>
      </w:r>
      <w:r w:rsidRPr="00CE5EC4">
        <w:rPr>
          <w:rStyle w:val="footnotetextChar0"/>
          <w:rFonts w:ascii="Arial" w:hAnsi="Arial"/>
        </w:rPr>
        <w:t xml:space="preserve"> or sections 11.1, 11.4 </w:t>
      </w:r>
      <w:r w:rsidRPr="00693561">
        <w:rPr>
          <w:rStyle w:val="footnotetextChar0"/>
          <w:rFonts w:ascii="Arial" w:hAnsi="Arial"/>
        </w:rPr>
        <w:t>or 11.5 of the Criminal Code (which deal with being an accessory after the fact, attempting to commit offences, inciting to or urging the commission of offences by other people and conspiring to commit offences) or an equivalent provision of a law of a State or Territory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Pr="002C7610" w:rsidRDefault="00B328FA">
    <w:pPr>
      <w:pStyle w:val="Header"/>
      <w:tabs>
        <w:tab w:val="clear" w:pos="2835"/>
        <w:tab w:val="clear" w:pos="4320"/>
      </w:tabs>
      <w:rPr>
        <w:sz w:val="12"/>
        <w:szCs w:val="1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Default="00B328FA">
    <w:pPr>
      <w:pStyle w:val="Header"/>
      <w:jc w:val="right"/>
    </w:pPr>
    <w:r>
      <w:rPr>
        <w:i/>
        <w:vanish/>
      </w:rPr>
      <w:t>Attachment G2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FA" w:rsidRDefault="00B328FA">
    <w:pPr>
      <w:pStyle w:val="Header"/>
      <w:jc w:val="right"/>
    </w:pPr>
    <w:r>
      <w:rPr>
        <w:i/>
        <w:vanish/>
      </w:rPr>
      <w:t>Attachment G2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8B02E78"/>
    <w:lvl w:ilvl="0">
      <w:start w:val="1"/>
      <w:numFmt w:val="lowerRoman"/>
      <w:pStyle w:val="ListNumber"/>
      <w:lvlText w:val="(%1)"/>
      <w:lvlJc w:val="right"/>
      <w:pPr>
        <w:ind w:left="360" w:hanging="360"/>
      </w:pPr>
      <w:rPr>
        <w:rFonts w:ascii="Arial" w:hAnsi="Arial" w:hint="default"/>
        <w:sz w:val="18"/>
        <w:szCs w:val="18"/>
      </w:rPr>
    </w:lvl>
  </w:abstractNum>
  <w:abstractNum w:abstractNumId="1">
    <w:nsid w:val="FFFFFF89"/>
    <w:multiLevelType w:val="singleLevel"/>
    <w:tmpl w:val="A528779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8671632"/>
    <w:multiLevelType w:val="hybridMultilevel"/>
    <w:tmpl w:val="4F304490"/>
    <w:lvl w:ilvl="0" w:tplc="0C090003">
      <w:start w:val="1"/>
      <w:numFmt w:val="bullet"/>
      <w:lvlText w:val="o"/>
      <w:lvlJc w:val="left"/>
      <w:pPr>
        <w:tabs>
          <w:tab w:val="num" w:pos="624"/>
        </w:tabs>
        <w:ind w:left="624" w:hanging="170"/>
      </w:pPr>
      <w:rPr>
        <w:rFonts w:ascii="Courier New" w:hAnsi="Courier New" w:cs="Courier New" w:hint="default"/>
        <w:b w:val="0"/>
        <w:i w:val="0"/>
        <w:sz w:val="20"/>
        <w:szCs w:val="20"/>
      </w:rPr>
    </w:lvl>
    <w:lvl w:ilvl="1" w:tplc="8ED60970">
      <w:start w:val="9"/>
      <w:numFmt w:val="decimal"/>
      <w:lvlText w:val="%2"/>
      <w:lvlJc w:val="left"/>
      <w:pPr>
        <w:tabs>
          <w:tab w:val="num" w:pos="794"/>
        </w:tabs>
        <w:ind w:left="794" w:hanging="340"/>
      </w:pPr>
      <w:rPr>
        <w:rFonts w:ascii="Arial" w:hAnsi="Arial" w:hint="default"/>
        <w:b w:val="0"/>
        <w:i w:val="0"/>
        <w:sz w:val="18"/>
        <w:szCs w:val="18"/>
      </w:rPr>
    </w:lvl>
    <w:lvl w:ilvl="2" w:tplc="E194AA20">
      <w:start w:val="16"/>
      <w:numFmt w:val="decimal"/>
      <w:lvlText w:val="%3"/>
      <w:lvlJc w:val="left"/>
      <w:pPr>
        <w:tabs>
          <w:tab w:val="num" w:pos="794"/>
        </w:tabs>
        <w:ind w:left="794" w:hanging="340"/>
      </w:pPr>
      <w:rPr>
        <w:rFonts w:ascii="Arial" w:hAnsi="Arial" w:hint="default"/>
        <w:b w:val="0"/>
        <w:i w:val="0"/>
        <w:sz w:val="18"/>
        <w:szCs w:val="18"/>
      </w:rPr>
    </w:lvl>
    <w:lvl w:ilvl="3" w:tplc="FA2AD648">
      <w:start w:val="28"/>
      <w:numFmt w:val="decimal"/>
      <w:lvlText w:val="%4"/>
      <w:lvlJc w:val="left"/>
      <w:pPr>
        <w:tabs>
          <w:tab w:val="num" w:pos="794"/>
        </w:tabs>
        <w:ind w:left="794" w:hanging="340"/>
      </w:pPr>
      <w:rPr>
        <w:rFonts w:ascii="Arial" w:hAnsi="Arial" w:hint="default"/>
        <w:b w:val="0"/>
        <w:i w:val="0"/>
        <w:sz w:val="18"/>
        <w:szCs w:val="18"/>
      </w:rPr>
    </w:lvl>
    <w:lvl w:ilvl="4" w:tplc="6D944F92">
      <w:start w:val="1"/>
      <w:numFmt w:val="lowerLetter"/>
      <w:lvlText w:val="%5)"/>
      <w:lvlJc w:val="left"/>
      <w:pPr>
        <w:tabs>
          <w:tab w:val="num" w:pos="4054"/>
        </w:tabs>
        <w:ind w:left="4054" w:hanging="360"/>
      </w:pPr>
      <w:rPr>
        <w:rFonts w:hint="default"/>
        <w:b w:val="0"/>
        <w:i w:val="0"/>
        <w:sz w:val="18"/>
        <w:szCs w:val="18"/>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3">
    <w:nsid w:val="0B7535E7"/>
    <w:multiLevelType w:val="hybridMultilevel"/>
    <w:tmpl w:val="3F5890E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4">
    <w:nsid w:val="15A21864"/>
    <w:multiLevelType w:val="multilevel"/>
    <w:tmpl w:val="AD9845DA"/>
    <w:lvl w:ilvl="0">
      <w:start w:val="1"/>
      <w:numFmt w:val="decimal"/>
      <w:lvlText w:val="%1."/>
      <w:lvlJc w:val="left"/>
      <w:pPr>
        <w:tabs>
          <w:tab w:val="num" w:pos="397"/>
        </w:tabs>
        <w:ind w:left="397" w:hanging="397"/>
      </w:pPr>
      <w:rPr>
        <w:rFonts w:ascii="Arial" w:hAnsi="Arial" w:hint="default"/>
        <w:b w:val="0"/>
        <w:i w:val="0"/>
        <w:sz w:val="18"/>
        <w:szCs w:val="18"/>
      </w:rPr>
    </w:lvl>
    <w:lvl w:ilvl="1">
      <w:start w:val="1"/>
      <w:numFmt w:val="lowerLetter"/>
      <w:lvlText w:val="%2)"/>
      <w:lvlJc w:val="left"/>
      <w:pPr>
        <w:tabs>
          <w:tab w:val="num" w:pos="720"/>
        </w:tabs>
        <w:ind w:left="720" w:hanging="360"/>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69750A5"/>
    <w:multiLevelType w:val="multilevel"/>
    <w:tmpl w:val="25D25082"/>
    <w:lvl w:ilvl="0">
      <w:start w:val="1"/>
      <w:numFmt w:val="decimal"/>
      <w:lvlText w:val="%1)"/>
      <w:lvlJc w:val="left"/>
      <w:pPr>
        <w:tabs>
          <w:tab w:val="num" w:pos="360"/>
        </w:tabs>
        <w:ind w:left="360" w:hanging="360"/>
      </w:pPr>
      <w:rPr>
        <w:rFonts w:hint="default"/>
        <w:sz w:val="20"/>
        <w:szCs w:val="20"/>
      </w:rPr>
    </w:lvl>
    <w:lvl w:ilvl="1">
      <w:start w:val="1"/>
      <w:numFmt w:val="lowerLetter"/>
      <w:pStyle w:val="BodyText2"/>
      <w:lvlText w:val="%2)"/>
      <w:lvlJc w:val="right"/>
      <w:pPr>
        <w:tabs>
          <w:tab w:val="num" w:pos="680"/>
        </w:tabs>
        <w:ind w:left="680" w:hanging="113"/>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A7D63DF"/>
    <w:multiLevelType w:val="multilevel"/>
    <w:tmpl w:val="2AF202CC"/>
    <w:lvl w:ilvl="0">
      <w:start w:val="1"/>
      <w:numFmt w:val="decimal"/>
      <w:pStyle w:val="BodyText9ptnumbered"/>
      <w:lvlText w:val="%1."/>
      <w:lvlJc w:val="left"/>
      <w:pPr>
        <w:tabs>
          <w:tab w:val="num" w:pos="397"/>
        </w:tabs>
        <w:ind w:left="397" w:hanging="397"/>
      </w:pPr>
      <w:rPr>
        <w:rFonts w:ascii="Arial" w:hAnsi="Arial" w:hint="default"/>
        <w:b w:val="0"/>
        <w:i w:val="0"/>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D4F20FC"/>
    <w:multiLevelType w:val="hybridMultilevel"/>
    <w:tmpl w:val="32F0A2FA"/>
    <w:lvl w:ilvl="0" w:tplc="6D944F92">
      <w:start w:val="1"/>
      <w:numFmt w:val="lowerLetter"/>
      <w:lvlText w:val="%1)"/>
      <w:lvlJc w:val="left"/>
      <w:pPr>
        <w:ind w:left="720" w:hanging="360"/>
      </w:pPr>
      <w:rPr>
        <w:rFonts w:hint="default"/>
        <w:b w:val="0"/>
        <w:i w:val="0"/>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F0111DC"/>
    <w:multiLevelType w:val="hybridMultilevel"/>
    <w:tmpl w:val="90E648E0"/>
    <w:lvl w:ilvl="0" w:tplc="0C090003">
      <w:start w:val="1"/>
      <w:numFmt w:val="bullet"/>
      <w:lvlText w:val="o"/>
      <w:lvlJc w:val="left"/>
      <w:pPr>
        <w:tabs>
          <w:tab w:val="num" w:pos="624"/>
        </w:tabs>
        <w:ind w:left="624" w:hanging="170"/>
      </w:pPr>
      <w:rPr>
        <w:rFonts w:ascii="Courier New" w:hAnsi="Courier New" w:cs="Courier New" w:hint="default"/>
        <w:b w:val="0"/>
        <w:i w:val="0"/>
        <w:sz w:val="20"/>
        <w:szCs w:val="20"/>
      </w:rPr>
    </w:lvl>
    <w:lvl w:ilvl="1" w:tplc="8ED60970">
      <w:start w:val="9"/>
      <w:numFmt w:val="decimal"/>
      <w:lvlText w:val="%2"/>
      <w:lvlJc w:val="left"/>
      <w:pPr>
        <w:tabs>
          <w:tab w:val="num" w:pos="794"/>
        </w:tabs>
        <w:ind w:left="794" w:hanging="340"/>
      </w:pPr>
      <w:rPr>
        <w:rFonts w:ascii="Arial" w:hAnsi="Arial" w:hint="default"/>
        <w:b w:val="0"/>
        <w:i w:val="0"/>
        <w:sz w:val="18"/>
        <w:szCs w:val="18"/>
      </w:rPr>
    </w:lvl>
    <w:lvl w:ilvl="2" w:tplc="E194AA20">
      <w:start w:val="16"/>
      <w:numFmt w:val="decimal"/>
      <w:lvlText w:val="%3"/>
      <w:lvlJc w:val="left"/>
      <w:pPr>
        <w:tabs>
          <w:tab w:val="num" w:pos="794"/>
        </w:tabs>
        <w:ind w:left="794" w:hanging="340"/>
      </w:pPr>
      <w:rPr>
        <w:rFonts w:ascii="Arial" w:hAnsi="Arial" w:hint="default"/>
        <w:b w:val="0"/>
        <w:i w:val="0"/>
        <w:sz w:val="18"/>
        <w:szCs w:val="18"/>
      </w:rPr>
    </w:lvl>
    <w:lvl w:ilvl="3" w:tplc="FA2AD648">
      <w:start w:val="28"/>
      <w:numFmt w:val="decimal"/>
      <w:lvlText w:val="%4"/>
      <w:lvlJc w:val="left"/>
      <w:pPr>
        <w:tabs>
          <w:tab w:val="num" w:pos="794"/>
        </w:tabs>
        <w:ind w:left="794" w:hanging="340"/>
      </w:pPr>
      <w:rPr>
        <w:rFonts w:ascii="Arial" w:hAnsi="Arial" w:hint="default"/>
        <w:b w:val="0"/>
        <w:i w:val="0"/>
        <w:sz w:val="18"/>
        <w:szCs w:val="18"/>
      </w:rPr>
    </w:lvl>
    <w:lvl w:ilvl="4" w:tplc="6D944F92">
      <w:start w:val="1"/>
      <w:numFmt w:val="lowerLetter"/>
      <w:lvlText w:val="%5)"/>
      <w:lvlJc w:val="left"/>
      <w:pPr>
        <w:tabs>
          <w:tab w:val="num" w:pos="4054"/>
        </w:tabs>
        <w:ind w:left="4054" w:hanging="360"/>
      </w:pPr>
      <w:rPr>
        <w:rFonts w:hint="default"/>
        <w:b w:val="0"/>
        <w:i w:val="0"/>
        <w:sz w:val="18"/>
        <w:szCs w:val="18"/>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9">
    <w:nsid w:val="21EA38A0"/>
    <w:multiLevelType w:val="multilevel"/>
    <w:tmpl w:val="FAAC4748"/>
    <w:lvl w:ilvl="0">
      <w:start w:val="1"/>
      <w:numFmt w:val="decimal"/>
      <w:lvlText w:val="%1."/>
      <w:lvlJc w:val="left"/>
      <w:pPr>
        <w:tabs>
          <w:tab w:val="num" w:pos="397"/>
        </w:tabs>
        <w:ind w:left="397" w:hanging="397"/>
      </w:pPr>
      <w:rPr>
        <w:rFonts w:ascii="Arial" w:hAnsi="Arial" w:hint="default"/>
        <w:b w:val="0"/>
        <w:i w:val="0"/>
        <w:sz w:val="18"/>
        <w:szCs w:val="18"/>
      </w:rPr>
    </w:lvl>
    <w:lvl w:ilvl="1">
      <w:start w:val="1"/>
      <w:numFmt w:val="lowerLetter"/>
      <w:lvlText w:val="%2)"/>
      <w:lvlJc w:val="left"/>
      <w:pPr>
        <w:tabs>
          <w:tab w:val="num" w:pos="720"/>
        </w:tabs>
        <w:ind w:left="720" w:hanging="360"/>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133219F"/>
    <w:multiLevelType w:val="hybridMultilevel"/>
    <w:tmpl w:val="3DE29220"/>
    <w:lvl w:ilvl="0" w:tplc="96641B5A">
      <w:start w:val="1"/>
      <w:numFmt w:val="lowerRoman"/>
      <w:lvlText w:val="%1."/>
      <w:lvlJc w:val="right"/>
      <w:pPr>
        <w:tabs>
          <w:tab w:val="num" w:pos="1134"/>
        </w:tabs>
        <w:ind w:left="1134" w:hanging="170"/>
      </w:pPr>
      <w:rPr>
        <w:rFonts w:ascii="Verdana" w:hAnsi="Verdana" w:hint="default"/>
        <w:sz w:val="20"/>
        <w:szCs w:val="20"/>
      </w:rPr>
    </w:lvl>
    <w:lvl w:ilvl="1" w:tplc="26C0DDEA">
      <w:start w:val="3"/>
      <w:numFmt w:val="lowerLetter"/>
      <w:lvlText w:val="%2)"/>
      <w:lvlJc w:val="right"/>
      <w:pPr>
        <w:tabs>
          <w:tab w:val="num" w:pos="567"/>
        </w:tabs>
        <w:ind w:left="567" w:hanging="170"/>
      </w:pPr>
      <w:rPr>
        <w:rFonts w:ascii="Arial" w:hAnsi="Arial" w:hint="default"/>
        <w:b w:val="0"/>
        <w:i w:val="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38F720A1"/>
    <w:multiLevelType w:val="hybridMultilevel"/>
    <w:tmpl w:val="F5DCAE3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3BD80591"/>
    <w:multiLevelType w:val="hybridMultilevel"/>
    <w:tmpl w:val="7D3E4C54"/>
    <w:lvl w:ilvl="0" w:tplc="38686E7A">
      <w:start w:val="1"/>
      <w:numFmt w:val="bullet"/>
      <w:pStyle w:val="BodyTextIndent3"/>
      <w:lvlText w:val=""/>
      <w:lvlJc w:val="left"/>
      <w:pPr>
        <w:tabs>
          <w:tab w:val="num" w:pos="1040"/>
        </w:tabs>
        <w:ind w:left="907" w:hanging="227"/>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3FB70E85"/>
    <w:multiLevelType w:val="hybridMultilevel"/>
    <w:tmpl w:val="515CADA6"/>
    <w:lvl w:ilvl="0" w:tplc="35A0863A">
      <w:start w:val="1"/>
      <w:numFmt w:val="lowerLetter"/>
      <w:lvlText w:val="%1)"/>
      <w:lvlJc w:val="right"/>
      <w:pPr>
        <w:tabs>
          <w:tab w:val="num" w:pos="397"/>
        </w:tabs>
        <w:ind w:left="397" w:hanging="170"/>
      </w:pPr>
      <w:rPr>
        <w:rFonts w:ascii="Arial" w:hAnsi="Arial" w:hint="default"/>
        <w:b w:val="0"/>
        <w:i w:val="0"/>
        <w:sz w:val="14"/>
        <w:szCs w:val="1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400132C9"/>
    <w:multiLevelType w:val="hybridMultilevel"/>
    <w:tmpl w:val="2AEC1A3C"/>
    <w:lvl w:ilvl="0" w:tplc="713C957C">
      <w:start w:val="1"/>
      <w:numFmt w:val="lowerRoman"/>
      <w:lvlText w:val="(%1)"/>
      <w:lvlJc w:val="right"/>
      <w:pPr>
        <w:tabs>
          <w:tab w:val="num" w:pos="965"/>
        </w:tabs>
        <w:ind w:left="965" w:hanging="114"/>
      </w:pPr>
      <w:rPr>
        <w:rFonts w:ascii="Arial" w:hAnsi="Arial"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41D13649"/>
    <w:multiLevelType w:val="hybridMultilevel"/>
    <w:tmpl w:val="B3A6851E"/>
    <w:lvl w:ilvl="0" w:tplc="0C090003">
      <w:start w:val="1"/>
      <w:numFmt w:val="bullet"/>
      <w:lvlText w:val="o"/>
      <w:lvlJc w:val="left"/>
      <w:pPr>
        <w:tabs>
          <w:tab w:val="num" w:pos="624"/>
        </w:tabs>
        <w:ind w:left="624" w:hanging="170"/>
      </w:pPr>
      <w:rPr>
        <w:rFonts w:ascii="Courier New" w:hAnsi="Courier New" w:cs="Courier New" w:hint="default"/>
        <w:b w:val="0"/>
        <w:i w:val="0"/>
        <w:sz w:val="20"/>
        <w:szCs w:val="20"/>
      </w:rPr>
    </w:lvl>
    <w:lvl w:ilvl="1" w:tplc="8ED60970">
      <w:start w:val="9"/>
      <w:numFmt w:val="decimal"/>
      <w:lvlText w:val="%2"/>
      <w:lvlJc w:val="left"/>
      <w:pPr>
        <w:tabs>
          <w:tab w:val="num" w:pos="794"/>
        </w:tabs>
        <w:ind w:left="794" w:hanging="340"/>
      </w:pPr>
      <w:rPr>
        <w:rFonts w:ascii="Arial" w:hAnsi="Arial" w:hint="default"/>
        <w:b w:val="0"/>
        <w:i w:val="0"/>
        <w:sz w:val="18"/>
        <w:szCs w:val="18"/>
      </w:rPr>
    </w:lvl>
    <w:lvl w:ilvl="2" w:tplc="E194AA20">
      <w:start w:val="16"/>
      <w:numFmt w:val="decimal"/>
      <w:lvlText w:val="%3"/>
      <w:lvlJc w:val="left"/>
      <w:pPr>
        <w:tabs>
          <w:tab w:val="num" w:pos="794"/>
        </w:tabs>
        <w:ind w:left="794" w:hanging="340"/>
      </w:pPr>
      <w:rPr>
        <w:rFonts w:ascii="Arial" w:hAnsi="Arial" w:hint="default"/>
        <w:b w:val="0"/>
        <w:i w:val="0"/>
        <w:sz w:val="18"/>
        <w:szCs w:val="18"/>
      </w:rPr>
    </w:lvl>
    <w:lvl w:ilvl="3" w:tplc="FA2AD648">
      <w:start w:val="28"/>
      <w:numFmt w:val="decimal"/>
      <w:lvlText w:val="%4"/>
      <w:lvlJc w:val="left"/>
      <w:pPr>
        <w:tabs>
          <w:tab w:val="num" w:pos="794"/>
        </w:tabs>
        <w:ind w:left="794" w:hanging="340"/>
      </w:pPr>
      <w:rPr>
        <w:rFonts w:ascii="Arial" w:hAnsi="Arial" w:hint="default"/>
        <w:b w:val="0"/>
        <w:i w:val="0"/>
        <w:sz w:val="18"/>
        <w:szCs w:val="18"/>
      </w:rPr>
    </w:lvl>
    <w:lvl w:ilvl="4" w:tplc="6D944F92">
      <w:start w:val="1"/>
      <w:numFmt w:val="lowerLetter"/>
      <w:lvlText w:val="%5)"/>
      <w:lvlJc w:val="left"/>
      <w:pPr>
        <w:tabs>
          <w:tab w:val="num" w:pos="4054"/>
        </w:tabs>
        <w:ind w:left="4054" w:hanging="360"/>
      </w:pPr>
      <w:rPr>
        <w:rFonts w:hint="default"/>
        <w:b w:val="0"/>
        <w:i w:val="0"/>
        <w:sz w:val="18"/>
        <w:szCs w:val="18"/>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16">
    <w:nsid w:val="42CA78BA"/>
    <w:multiLevelType w:val="hybridMultilevel"/>
    <w:tmpl w:val="7EA06300"/>
    <w:lvl w:ilvl="0" w:tplc="38686E7A">
      <w:start w:val="1"/>
      <w:numFmt w:val="bullet"/>
      <w:pStyle w:val="BodyTextIndent2"/>
      <w:lvlText w:val=""/>
      <w:lvlJc w:val="left"/>
      <w:pPr>
        <w:tabs>
          <w:tab w:val="num" w:pos="587"/>
        </w:tabs>
        <w:ind w:left="567" w:hanging="340"/>
      </w:pPr>
      <w:rPr>
        <w:rFonts w:ascii="Symbol" w:hAnsi="Symbol" w:hint="default"/>
      </w:rPr>
    </w:lvl>
    <w:lvl w:ilvl="1" w:tplc="04090019">
      <w:start w:val="1"/>
      <w:numFmt w:val="bullet"/>
      <w:lvlText w:val=""/>
      <w:lvlJc w:val="left"/>
      <w:pPr>
        <w:tabs>
          <w:tab w:val="num" w:pos="1440"/>
        </w:tabs>
        <w:ind w:left="1363" w:hanging="283"/>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48BD4E3E"/>
    <w:multiLevelType w:val="hybridMultilevel"/>
    <w:tmpl w:val="22A0BAB2"/>
    <w:lvl w:ilvl="0" w:tplc="A7948C6A">
      <w:start w:val="1"/>
      <w:numFmt w:val="lowerLetter"/>
      <w:pStyle w:val="BodyTextIndent"/>
      <w:lvlText w:val="%1)"/>
      <w:lvlJc w:val="right"/>
      <w:pPr>
        <w:tabs>
          <w:tab w:val="num" w:pos="170"/>
        </w:tabs>
        <w:ind w:left="170" w:hanging="170"/>
      </w:pPr>
      <w:rPr>
        <w:rFonts w:ascii="Arial" w:hAnsi="Arial" w:hint="default"/>
        <w:b w:val="0"/>
        <w:i w:val="0"/>
        <w:sz w:val="20"/>
        <w:szCs w:val="20"/>
      </w:rPr>
    </w:lvl>
    <w:lvl w:ilvl="1" w:tplc="8ED60970">
      <w:start w:val="9"/>
      <w:numFmt w:val="decimal"/>
      <w:lvlText w:val="%2"/>
      <w:lvlJc w:val="left"/>
      <w:pPr>
        <w:tabs>
          <w:tab w:val="num" w:pos="340"/>
        </w:tabs>
        <w:ind w:left="340" w:hanging="340"/>
      </w:pPr>
      <w:rPr>
        <w:rFonts w:ascii="Arial" w:hAnsi="Arial" w:hint="default"/>
        <w:b w:val="0"/>
        <w:i w:val="0"/>
        <w:sz w:val="18"/>
        <w:szCs w:val="18"/>
      </w:rPr>
    </w:lvl>
    <w:lvl w:ilvl="2" w:tplc="E194AA20">
      <w:start w:val="16"/>
      <w:numFmt w:val="decimal"/>
      <w:lvlText w:val="%3"/>
      <w:lvlJc w:val="left"/>
      <w:pPr>
        <w:tabs>
          <w:tab w:val="num" w:pos="340"/>
        </w:tabs>
        <w:ind w:left="340" w:hanging="340"/>
      </w:pPr>
      <w:rPr>
        <w:rFonts w:ascii="Arial" w:hAnsi="Arial" w:hint="default"/>
        <w:b w:val="0"/>
        <w:i w:val="0"/>
        <w:sz w:val="18"/>
        <w:szCs w:val="18"/>
      </w:rPr>
    </w:lvl>
    <w:lvl w:ilvl="3" w:tplc="FA2AD648">
      <w:start w:val="28"/>
      <w:numFmt w:val="decimal"/>
      <w:lvlText w:val="%4"/>
      <w:lvlJc w:val="left"/>
      <w:pPr>
        <w:tabs>
          <w:tab w:val="num" w:pos="340"/>
        </w:tabs>
        <w:ind w:left="340" w:hanging="340"/>
      </w:pPr>
      <w:rPr>
        <w:rFonts w:ascii="Arial" w:hAnsi="Arial" w:hint="default"/>
        <w:b w:val="0"/>
        <w:i w:val="0"/>
        <w:sz w:val="18"/>
        <w:szCs w:val="18"/>
      </w:rPr>
    </w:lvl>
    <w:lvl w:ilvl="4" w:tplc="6D944F92">
      <w:start w:val="1"/>
      <w:numFmt w:val="lowerLetter"/>
      <w:lvlText w:val="%5)"/>
      <w:lvlJc w:val="left"/>
      <w:pPr>
        <w:tabs>
          <w:tab w:val="num" w:pos="3600"/>
        </w:tabs>
        <w:ind w:left="3600" w:hanging="360"/>
      </w:pPr>
      <w:rPr>
        <w:rFonts w:hint="default"/>
        <w:b w:val="0"/>
        <w:i w:val="0"/>
        <w:sz w:val="18"/>
        <w:szCs w:val="18"/>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BB59C5"/>
    <w:multiLevelType w:val="hybridMultilevel"/>
    <w:tmpl w:val="60D06406"/>
    <w:lvl w:ilvl="0" w:tplc="76D8A690">
      <w:start w:val="1"/>
      <w:numFmt w:val="lowerRoman"/>
      <w:pStyle w:val="BodyTextFirstIndent2"/>
      <w:lvlText w:val="(%1)"/>
      <w:lvlJc w:val="right"/>
      <w:pPr>
        <w:tabs>
          <w:tab w:val="num" w:pos="1361"/>
        </w:tabs>
        <w:ind w:left="1361" w:hanging="170"/>
      </w:pPr>
      <w:rPr>
        <w:rFonts w:ascii="Helvetica" w:hAnsi="Helvetica" w:hint="default"/>
        <w:sz w:val="20"/>
      </w:rPr>
    </w:lvl>
    <w:lvl w:ilvl="1" w:tplc="B27CF32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4ACD681C"/>
    <w:multiLevelType w:val="hybridMultilevel"/>
    <w:tmpl w:val="8D907602"/>
    <w:lvl w:ilvl="0" w:tplc="C512C52E">
      <w:start w:val="1"/>
      <w:numFmt w:val="lowerLetter"/>
      <w:pStyle w:val="BodyTextFirstIndent"/>
      <w:lvlText w:val="%1)"/>
      <w:lvlJc w:val="right"/>
      <w:pPr>
        <w:tabs>
          <w:tab w:val="num" w:pos="680"/>
        </w:tabs>
        <w:ind w:left="680" w:hanging="170"/>
      </w:pPr>
      <w:rPr>
        <w:rFonts w:ascii="Helvetica" w:hAnsi="Helvetica" w:hint="default"/>
        <w:b w:val="0"/>
        <w:i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4B2C1C9A"/>
    <w:multiLevelType w:val="hybridMultilevel"/>
    <w:tmpl w:val="120822AE"/>
    <w:lvl w:ilvl="0" w:tplc="0C090003">
      <w:start w:val="1"/>
      <w:numFmt w:val="bullet"/>
      <w:lvlText w:val="o"/>
      <w:lvlJc w:val="left"/>
      <w:pPr>
        <w:ind w:left="814" w:hanging="360"/>
      </w:pPr>
      <w:rPr>
        <w:rFonts w:ascii="Courier New" w:hAnsi="Courier New" w:cs="Courier New" w:hint="default"/>
        <w:b w:val="0"/>
        <w:i w:val="0"/>
        <w:sz w:val="20"/>
        <w:szCs w:val="20"/>
      </w:rPr>
    </w:lvl>
    <w:lvl w:ilvl="1" w:tplc="0C090003" w:tentative="1">
      <w:start w:val="1"/>
      <w:numFmt w:val="bullet"/>
      <w:lvlText w:val="o"/>
      <w:lvlJc w:val="left"/>
      <w:pPr>
        <w:ind w:left="1534" w:hanging="360"/>
      </w:pPr>
      <w:rPr>
        <w:rFonts w:ascii="Courier New" w:hAnsi="Courier New" w:cs="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21">
    <w:nsid w:val="533858AA"/>
    <w:multiLevelType w:val="hybridMultilevel"/>
    <w:tmpl w:val="899E12B8"/>
    <w:lvl w:ilvl="0" w:tplc="0C090003">
      <w:start w:val="1"/>
      <w:numFmt w:val="bullet"/>
      <w:lvlText w:val="o"/>
      <w:lvlJc w:val="left"/>
      <w:pPr>
        <w:tabs>
          <w:tab w:val="num" w:pos="624"/>
        </w:tabs>
        <w:ind w:left="624" w:hanging="170"/>
      </w:pPr>
      <w:rPr>
        <w:rFonts w:ascii="Courier New" w:hAnsi="Courier New" w:cs="Courier New" w:hint="default"/>
        <w:b w:val="0"/>
        <w:i w:val="0"/>
        <w:sz w:val="20"/>
        <w:szCs w:val="20"/>
      </w:rPr>
    </w:lvl>
    <w:lvl w:ilvl="1" w:tplc="8ED60970">
      <w:start w:val="9"/>
      <w:numFmt w:val="decimal"/>
      <w:lvlText w:val="%2"/>
      <w:lvlJc w:val="left"/>
      <w:pPr>
        <w:tabs>
          <w:tab w:val="num" w:pos="794"/>
        </w:tabs>
        <w:ind w:left="794" w:hanging="340"/>
      </w:pPr>
      <w:rPr>
        <w:rFonts w:ascii="Arial" w:hAnsi="Arial" w:hint="default"/>
        <w:b w:val="0"/>
        <w:i w:val="0"/>
        <w:sz w:val="18"/>
        <w:szCs w:val="18"/>
      </w:rPr>
    </w:lvl>
    <w:lvl w:ilvl="2" w:tplc="E194AA20">
      <w:start w:val="16"/>
      <w:numFmt w:val="decimal"/>
      <w:lvlText w:val="%3"/>
      <w:lvlJc w:val="left"/>
      <w:pPr>
        <w:tabs>
          <w:tab w:val="num" w:pos="794"/>
        </w:tabs>
        <w:ind w:left="794" w:hanging="340"/>
      </w:pPr>
      <w:rPr>
        <w:rFonts w:ascii="Arial" w:hAnsi="Arial" w:hint="default"/>
        <w:b w:val="0"/>
        <w:i w:val="0"/>
        <w:sz w:val="18"/>
        <w:szCs w:val="18"/>
      </w:rPr>
    </w:lvl>
    <w:lvl w:ilvl="3" w:tplc="FA2AD648">
      <w:start w:val="28"/>
      <w:numFmt w:val="decimal"/>
      <w:lvlText w:val="%4"/>
      <w:lvlJc w:val="left"/>
      <w:pPr>
        <w:tabs>
          <w:tab w:val="num" w:pos="794"/>
        </w:tabs>
        <w:ind w:left="794" w:hanging="340"/>
      </w:pPr>
      <w:rPr>
        <w:rFonts w:ascii="Arial" w:hAnsi="Arial" w:hint="default"/>
        <w:b w:val="0"/>
        <w:i w:val="0"/>
        <w:sz w:val="18"/>
        <w:szCs w:val="18"/>
      </w:rPr>
    </w:lvl>
    <w:lvl w:ilvl="4" w:tplc="6D944F92">
      <w:start w:val="1"/>
      <w:numFmt w:val="lowerLetter"/>
      <w:lvlText w:val="%5)"/>
      <w:lvlJc w:val="left"/>
      <w:pPr>
        <w:tabs>
          <w:tab w:val="num" w:pos="4054"/>
        </w:tabs>
        <w:ind w:left="4054" w:hanging="360"/>
      </w:pPr>
      <w:rPr>
        <w:rFonts w:hint="default"/>
        <w:b w:val="0"/>
        <w:i w:val="0"/>
        <w:sz w:val="18"/>
        <w:szCs w:val="18"/>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22">
    <w:nsid w:val="5687526C"/>
    <w:multiLevelType w:val="multilevel"/>
    <w:tmpl w:val="FAAC4748"/>
    <w:lvl w:ilvl="0">
      <w:start w:val="1"/>
      <w:numFmt w:val="decimal"/>
      <w:lvlText w:val="%1."/>
      <w:lvlJc w:val="left"/>
      <w:pPr>
        <w:tabs>
          <w:tab w:val="num" w:pos="397"/>
        </w:tabs>
        <w:ind w:left="397" w:hanging="397"/>
      </w:pPr>
      <w:rPr>
        <w:rFonts w:ascii="Arial" w:hAnsi="Arial" w:hint="default"/>
        <w:b w:val="0"/>
        <w:i w:val="0"/>
        <w:sz w:val="18"/>
        <w:szCs w:val="18"/>
      </w:rPr>
    </w:lvl>
    <w:lvl w:ilvl="1">
      <w:start w:val="1"/>
      <w:numFmt w:val="lowerLetter"/>
      <w:lvlText w:val="%2)"/>
      <w:lvlJc w:val="left"/>
      <w:pPr>
        <w:tabs>
          <w:tab w:val="num" w:pos="720"/>
        </w:tabs>
        <w:ind w:left="720" w:hanging="360"/>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61733B02"/>
    <w:multiLevelType w:val="multilevel"/>
    <w:tmpl w:val="DE980ED8"/>
    <w:lvl w:ilvl="0">
      <w:start w:val="1"/>
      <w:numFmt w:val="lowerLetter"/>
      <w:lvlText w:val="%1)"/>
      <w:lvlJc w:val="left"/>
      <w:pPr>
        <w:tabs>
          <w:tab w:val="num" w:pos="794"/>
        </w:tabs>
        <w:ind w:left="794" w:hanging="397"/>
      </w:pPr>
      <w:rPr>
        <w:rFonts w:hint="default"/>
        <w:b w:val="0"/>
        <w:i w:val="0"/>
        <w:sz w:val="18"/>
        <w:szCs w:val="18"/>
      </w:rPr>
    </w:lvl>
    <w:lvl w:ilvl="1">
      <w:start w:val="1"/>
      <w:numFmt w:val="lowerLetter"/>
      <w:lvlText w:val="%2)"/>
      <w:lvlJc w:val="left"/>
      <w:pPr>
        <w:tabs>
          <w:tab w:val="num" w:pos="1117"/>
        </w:tabs>
        <w:ind w:left="1117" w:hanging="360"/>
      </w:pPr>
      <w:rPr>
        <w:rFonts w:hint="default"/>
        <w:b w:val="0"/>
        <w:i w:val="0"/>
        <w:sz w:val="18"/>
        <w:szCs w:val="18"/>
      </w:rPr>
    </w:lvl>
    <w:lvl w:ilvl="2">
      <w:start w:val="1"/>
      <w:numFmt w:val="lowerRoman"/>
      <w:lvlText w:val="%3)"/>
      <w:lvlJc w:val="left"/>
      <w:pPr>
        <w:tabs>
          <w:tab w:val="num" w:pos="1477"/>
        </w:tabs>
        <w:ind w:left="1477" w:hanging="360"/>
      </w:pPr>
      <w:rPr>
        <w:rFonts w:hint="default"/>
      </w:rPr>
    </w:lvl>
    <w:lvl w:ilvl="3">
      <w:start w:val="1"/>
      <w:numFmt w:val="decimal"/>
      <w:lvlText w:val="(%4)"/>
      <w:lvlJc w:val="left"/>
      <w:pPr>
        <w:tabs>
          <w:tab w:val="num" w:pos="1837"/>
        </w:tabs>
        <w:ind w:left="1837" w:hanging="360"/>
      </w:pPr>
      <w:rPr>
        <w:rFonts w:hint="default"/>
      </w:rPr>
    </w:lvl>
    <w:lvl w:ilvl="4">
      <w:start w:val="1"/>
      <w:numFmt w:val="lowerLetter"/>
      <w:lvlText w:val="(%5)"/>
      <w:lvlJc w:val="left"/>
      <w:pPr>
        <w:tabs>
          <w:tab w:val="num" w:pos="2197"/>
        </w:tabs>
        <w:ind w:left="2197" w:hanging="360"/>
      </w:pPr>
      <w:rPr>
        <w:rFonts w:hint="default"/>
      </w:rPr>
    </w:lvl>
    <w:lvl w:ilvl="5">
      <w:start w:val="1"/>
      <w:numFmt w:val="lowerRoman"/>
      <w:lvlText w:val="(%6)"/>
      <w:lvlJc w:val="left"/>
      <w:pPr>
        <w:tabs>
          <w:tab w:val="num" w:pos="2557"/>
        </w:tabs>
        <w:ind w:left="2557" w:hanging="360"/>
      </w:pPr>
      <w:rPr>
        <w:rFonts w:hint="default"/>
      </w:rPr>
    </w:lvl>
    <w:lvl w:ilvl="6">
      <w:start w:val="1"/>
      <w:numFmt w:val="decimal"/>
      <w:lvlText w:val="%7."/>
      <w:lvlJc w:val="left"/>
      <w:pPr>
        <w:tabs>
          <w:tab w:val="num" w:pos="2917"/>
        </w:tabs>
        <w:ind w:left="2917" w:hanging="360"/>
      </w:pPr>
      <w:rPr>
        <w:rFonts w:hint="default"/>
      </w:rPr>
    </w:lvl>
    <w:lvl w:ilvl="7">
      <w:start w:val="1"/>
      <w:numFmt w:val="lowerLetter"/>
      <w:lvlText w:val="%8."/>
      <w:lvlJc w:val="left"/>
      <w:pPr>
        <w:tabs>
          <w:tab w:val="num" w:pos="3277"/>
        </w:tabs>
        <w:ind w:left="3277" w:hanging="360"/>
      </w:pPr>
      <w:rPr>
        <w:rFonts w:hint="default"/>
      </w:rPr>
    </w:lvl>
    <w:lvl w:ilvl="8">
      <w:start w:val="1"/>
      <w:numFmt w:val="lowerRoman"/>
      <w:lvlText w:val="%9."/>
      <w:lvlJc w:val="left"/>
      <w:pPr>
        <w:tabs>
          <w:tab w:val="num" w:pos="3637"/>
        </w:tabs>
        <w:ind w:left="3637" w:hanging="360"/>
      </w:pPr>
      <w:rPr>
        <w:rFonts w:hint="default"/>
      </w:rPr>
    </w:lvl>
  </w:abstractNum>
  <w:abstractNum w:abstractNumId="24">
    <w:nsid w:val="652876C4"/>
    <w:multiLevelType w:val="multilevel"/>
    <w:tmpl w:val="AD9845DA"/>
    <w:lvl w:ilvl="0">
      <w:start w:val="1"/>
      <w:numFmt w:val="decimal"/>
      <w:lvlText w:val="%1."/>
      <w:lvlJc w:val="left"/>
      <w:pPr>
        <w:tabs>
          <w:tab w:val="num" w:pos="397"/>
        </w:tabs>
        <w:ind w:left="397" w:hanging="397"/>
      </w:pPr>
      <w:rPr>
        <w:rFonts w:ascii="Arial" w:hAnsi="Arial" w:hint="default"/>
        <w:b w:val="0"/>
        <w:i w:val="0"/>
        <w:sz w:val="18"/>
        <w:szCs w:val="18"/>
      </w:rPr>
    </w:lvl>
    <w:lvl w:ilvl="1">
      <w:start w:val="1"/>
      <w:numFmt w:val="lowerLetter"/>
      <w:lvlText w:val="%2)"/>
      <w:lvlJc w:val="left"/>
      <w:pPr>
        <w:tabs>
          <w:tab w:val="num" w:pos="720"/>
        </w:tabs>
        <w:ind w:left="720" w:hanging="360"/>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85939BB"/>
    <w:multiLevelType w:val="multilevel"/>
    <w:tmpl w:val="FAAC4748"/>
    <w:lvl w:ilvl="0">
      <w:start w:val="1"/>
      <w:numFmt w:val="decimal"/>
      <w:lvlText w:val="%1."/>
      <w:lvlJc w:val="left"/>
      <w:pPr>
        <w:tabs>
          <w:tab w:val="num" w:pos="397"/>
        </w:tabs>
        <w:ind w:left="397" w:hanging="397"/>
      </w:pPr>
      <w:rPr>
        <w:rFonts w:ascii="Arial" w:hAnsi="Arial" w:hint="default"/>
        <w:b w:val="0"/>
        <w:i w:val="0"/>
        <w:sz w:val="18"/>
        <w:szCs w:val="18"/>
      </w:rPr>
    </w:lvl>
    <w:lvl w:ilvl="1">
      <w:start w:val="1"/>
      <w:numFmt w:val="lowerLetter"/>
      <w:lvlText w:val="%2)"/>
      <w:lvlJc w:val="left"/>
      <w:pPr>
        <w:tabs>
          <w:tab w:val="num" w:pos="720"/>
        </w:tabs>
        <w:ind w:left="720" w:hanging="360"/>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79051314"/>
    <w:multiLevelType w:val="multilevel"/>
    <w:tmpl w:val="44ACDA22"/>
    <w:lvl w:ilvl="0">
      <w:start w:val="1"/>
      <w:numFmt w:val="decimal"/>
      <w:pStyle w:val="BodyText3numberedlevel3"/>
      <w:lvlText w:val="%1)"/>
      <w:lvlJc w:val="left"/>
      <w:pPr>
        <w:tabs>
          <w:tab w:val="num" w:pos="284"/>
        </w:tabs>
        <w:ind w:left="284" w:hanging="284"/>
      </w:pPr>
      <w:rPr>
        <w:rFonts w:hint="default"/>
      </w:rPr>
    </w:lvl>
    <w:lvl w:ilvl="1">
      <w:start w:val="1"/>
      <w:numFmt w:val="lowerLetter"/>
      <w:pStyle w:val="BodyText29ptnumberlevel2"/>
      <w:lvlText w:val="%2)"/>
      <w:lvlJc w:val="right"/>
      <w:pPr>
        <w:tabs>
          <w:tab w:val="num" w:pos="794"/>
        </w:tabs>
        <w:ind w:left="794" w:hanging="114"/>
      </w:pPr>
      <w:rPr>
        <w:rFonts w:hint="default"/>
      </w:rPr>
    </w:lvl>
    <w:lvl w:ilvl="2">
      <w:start w:val="1"/>
      <w:numFmt w:val="lowerRoman"/>
      <w:pStyle w:val="BodyText3numberedlevel3"/>
      <w:lvlText w:val="%3)"/>
      <w:lvlJc w:val="right"/>
      <w:pPr>
        <w:tabs>
          <w:tab w:val="num" w:pos="1134"/>
        </w:tabs>
        <w:ind w:left="1134" w:hanging="113"/>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D8F19B9"/>
    <w:multiLevelType w:val="multilevel"/>
    <w:tmpl w:val="FAA65E0A"/>
    <w:lvl w:ilvl="0">
      <w:start w:val="2"/>
      <w:numFmt w:val="decimal"/>
      <w:pStyle w:val="PermitLevel1"/>
      <w:lvlText w:val="%1."/>
      <w:lvlJc w:val="left"/>
      <w:pPr>
        <w:tabs>
          <w:tab w:val="num" w:pos="284"/>
        </w:tabs>
        <w:ind w:left="284" w:hanging="284"/>
      </w:pPr>
      <w:rPr>
        <w:rFonts w:hint="default"/>
      </w:rPr>
    </w:lvl>
    <w:lvl w:ilvl="1">
      <w:start w:val="1"/>
      <w:numFmt w:val="lowerLetter"/>
      <w:pStyle w:val="PermitLevel2"/>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num>
  <w:num w:numId="2">
    <w:abstractNumId w:val="12"/>
  </w:num>
  <w:num w:numId="3">
    <w:abstractNumId w:val="16"/>
  </w:num>
  <w:num w:numId="4">
    <w:abstractNumId w:val="19"/>
  </w:num>
  <w:num w:numId="5">
    <w:abstractNumId w:val="18"/>
  </w:num>
  <w:num w:numId="6">
    <w:abstractNumId w:val="5"/>
  </w:num>
  <w:num w:numId="7">
    <w:abstractNumId w:val="17"/>
    <w:lvlOverride w:ilvl="0">
      <w:startOverride w:val="1"/>
    </w:lvlOverride>
  </w:num>
  <w:num w:numId="8">
    <w:abstractNumId w:val="17"/>
    <w:lvlOverride w:ilvl="0">
      <w:startOverride w:val="1"/>
    </w:lvlOverride>
  </w:num>
  <w:num w:numId="9">
    <w:abstractNumId w:val="10"/>
  </w:num>
  <w:num w:numId="10">
    <w:abstractNumId w:val="14"/>
  </w:num>
  <w:num w:numId="11">
    <w:abstractNumId w:val="13"/>
  </w:num>
  <w:num w:numId="12">
    <w:abstractNumId w:val="6"/>
  </w:num>
  <w:num w:numId="13">
    <w:abstractNumId w:val="1"/>
  </w:num>
  <w:num w:numId="14">
    <w:abstractNumId w:val="0"/>
  </w:num>
  <w:num w:numId="15">
    <w:abstractNumId w:val="26"/>
  </w:num>
  <w:num w:numId="16">
    <w:abstractNumId w:val="2"/>
  </w:num>
  <w:num w:numId="17">
    <w:abstractNumId w:val="21"/>
  </w:num>
  <w:num w:numId="18">
    <w:abstractNumId w:val="7"/>
  </w:num>
  <w:num w:numId="19">
    <w:abstractNumId w:val="25"/>
  </w:num>
  <w:num w:numId="20">
    <w:abstractNumId w:val="23"/>
  </w:num>
  <w:num w:numId="21">
    <w:abstractNumId w:val="11"/>
  </w:num>
  <w:num w:numId="22">
    <w:abstractNumId w:val="22"/>
  </w:num>
  <w:num w:numId="23">
    <w:abstractNumId w:val="4"/>
  </w:num>
  <w:num w:numId="24">
    <w:abstractNumId w:val="15"/>
  </w:num>
  <w:num w:numId="25">
    <w:abstractNumId w:val="8"/>
  </w:num>
  <w:num w:numId="26">
    <w:abstractNumId w:val="20"/>
  </w:num>
  <w:num w:numId="27">
    <w:abstractNumId w:val="27"/>
  </w:num>
  <w:num w:numId="28">
    <w:abstractNumId w:val="3"/>
  </w:num>
  <w:num w:numId="29">
    <w:abstractNumId w:val="9"/>
  </w:num>
  <w:num w:numId="30">
    <w:abstractNumId w:val="2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cumentProtection w:edit="forms" w:enforcement="1"/>
  <w:defaultTabStop w:val="720"/>
  <w:characterSpacingControl w:val="doNotCompress"/>
  <w:footnotePr>
    <w:footnote w:id="-1"/>
    <w:footnote w:id="0"/>
  </w:footnotePr>
  <w:endnotePr>
    <w:endnote w:id="-1"/>
    <w:endnote w:id="0"/>
  </w:endnotePr>
  <w:compat/>
  <w:rsids>
    <w:rsidRoot w:val="00D6669E"/>
    <w:rsid w:val="000014F9"/>
    <w:rsid w:val="00005A0E"/>
    <w:rsid w:val="00005B27"/>
    <w:rsid w:val="000129EE"/>
    <w:rsid w:val="00014AFC"/>
    <w:rsid w:val="00020D6D"/>
    <w:rsid w:val="000223D8"/>
    <w:rsid w:val="000224C8"/>
    <w:rsid w:val="00022BBE"/>
    <w:rsid w:val="00024690"/>
    <w:rsid w:val="00036A04"/>
    <w:rsid w:val="000377AB"/>
    <w:rsid w:val="000433A5"/>
    <w:rsid w:val="00044FAE"/>
    <w:rsid w:val="000479E0"/>
    <w:rsid w:val="00051C34"/>
    <w:rsid w:val="00051D24"/>
    <w:rsid w:val="00051F82"/>
    <w:rsid w:val="000523A2"/>
    <w:rsid w:val="00053037"/>
    <w:rsid w:val="000532D6"/>
    <w:rsid w:val="00053333"/>
    <w:rsid w:val="00053AB0"/>
    <w:rsid w:val="00053EA0"/>
    <w:rsid w:val="00054562"/>
    <w:rsid w:val="0005635F"/>
    <w:rsid w:val="00056F76"/>
    <w:rsid w:val="00060FD7"/>
    <w:rsid w:val="00061FD7"/>
    <w:rsid w:val="00062109"/>
    <w:rsid w:val="0006294A"/>
    <w:rsid w:val="00063C41"/>
    <w:rsid w:val="00063DA2"/>
    <w:rsid w:val="00070BE8"/>
    <w:rsid w:val="00071D38"/>
    <w:rsid w:val="00080A7B"/>
    <w:rsid w:val="00081C77"/>
    <w:rsid w:val="000821A2"/>
    <w:rsid w:val="00091B45"/>
    <w:rsid w:val="00091D64"/>
    <w:rsid w:val="00091D8B"/>
    <w:rsid w:val="00092DD2"/>
    <w:rsid w:val="00094B43"/>
    <w:rsid w:val="000976B1"/>
    <w:rsid w:val="000A0DEB"/>
    <w:rsid w:val="000A39DB"/>
    <w:rsid w:val="000A6A44"/>
    <w:rsid w:val="000A7120"/>
    <w:rsid w:val="000B2BB1"/>
    <w:rsid w:val="000B329A"/>
    <w:rsid w:val="000B3A96"/>
    <w:rsid w:val="000B43E2"/>
    <w:rsid w:val="000B76AB"/>
    <w:rsid w:val="000C1C30"/>
    <w:rsid w:val="000C24AB"/>
    <w:rsid w:val="000C4C79"/>
    <w:rsid w:val="000C62AF"/>
    <w:rsid w:val="000C7D65"/>
    <w:rsid w:val="000D07CA"/>
    <w:rsid w:val="000D380B"/>
    <w:rsid w:val="000D3894"/>
    <w:rsid w:val="000D6BBB"/>
    <w:rsid w:val="000E02B4"/>
    <w:rsid w:val="000E060D"/>
    <w:rsid w:val="000E12FA"/>
    <w:rsid w:val="000E13D0"/>
    <w:rsid w:val="000E4EC9"/>
    <w:rsid w:val="000E5E33"/>
    <w:rsid w:val="000F32B6"/>
    <w:rsid w:val="000F4823"/>
    <w:rsid w:val="000F6482"/>
    <w:rsid w:val="00103A52"/>
    <w:rsid w:val="0010571D"/>
    <w:rsid w:val="00110D56"/>
    <w:rsid w:val="001126DE"/>
    <w:rsid w:val="00112BDD"/>
    <w:rsid w:val="00112C9C"/>
    <w:rsid w:val="00115502"/>
    <w:rsid w:val="0011678A"/>
    <w:rsid w:val="0012086D"/>
    <w:rsid w:val="00120CAF"/>
    <w:rsid w:val="00120CBB"/>
    <w:rsid w:val="00124F60"/>
    <w:rsid w:val="001274DC"/>
    <w:rsid w:val="001275A7"/>
    <w:rsid w:val="001371CD"/>
    <w:rsid w:val="00137ED9"/>
    <w:rsid w:val="0014785C"/>
    <w:rsid w:val="001479FE"/>
    <w:rsid w:val="0015303A"/>
    <w:rsid w:val="00153B45"/>
    <w:rsid w:val="0015527D"/>
    <w:rsid w:val="00155CCD"/>
    <w:rsid w:val="00160911"/>
    <w:rsid w:val="00165533"/>
    <w:rsid w:val="00167F91"/>
    <w:rsid w:val="00170120"/>
    <w:rsid w:val="00172C9F"/>
    <w:rsid w:val="00174016"/>
    <w:rsid w:val="00174687"/>
    <w:rsid w:val="00174C59"/>
    <w:rsid w:val="00176186"/>
    <w:rsid w:val="00182A68"/>
    <w:rsid w:val="0018674C"/>
    <w:rsid w:val="001925DA"/>
    <w:rsid w:val="00194F0F"/>
    <w:rsid w:val="001A38C7"/>
    <w:rsid w:val="001A5474"/>
    <w:rsid w:val="001A5537"/>
    <w:rsid w:val="001B2AC1"/>
    <w:rsid w:val="001B77C6"/>
    <w:rsid w:val="001B7BD4"/>
    <w:rsid w:val="001C0BBC"/>
    <w:rsid w:val="001C2A30"/>
    <w:rsid w:val="001C53EE"/>
    <w:rsid w:val="001C5EF7"/>
    <w:rsid w:val="001C63DB"/>
    <w:rsid w:val="001D1A9B"/>
    <w:rsid w:val="001D2404"/>
    <w:rsid w:val="001E0D14"/>
    <w:rsid w:val="001E1F22"/>
    <w:rsid w:val="001E26AD"/>
    <w:rsid w:val="001E2B0A"/>
    <w:rsid w:val="001E2FF9"/>
    <w:rsid w:val="001E5212"/>
    <w:rsid w:val="001E7818"/>
    <w:rsid w:val="001F6A74"/>
    <w:rsid w:val="00200E23"/>
    <w:rsid w:val="002036A6"/>
    <w:rsid w:val="00203771"/>
    <w:rsid w:val="00203948"/>
    <w:rsid w:val="002111F6"/>
    <w:rsid w:val="0021319A"/>
    <w:rsid w:val="00217BD2"/>
    <w:rsid w:val="002202BC"/>
    <w:rsid w:val="002225C9"/>
    <w:rsid w:val="0022327E"/>
    <w:rsid w:val="002327D8"/>
    <w:rsid w:val="00240EA6"/>
    <w:rsid w:val="00241F15"/>
    <w:rsid w:val="002431B8"/>
    <w:rsid w:val="00243F3B"/>
    <w:rsid w:val="00245C81"/>
    <w:rsid w:val="00246BEC"/>
    <w:rsid w:val="00246F7F"/>
    <w:rsid w:val="002551AF"/>
    <w:rsid w:val="0025789C"/>
    <w:rsid w:val="00260DFF"/>
    <w:rsid w:val="00261317"/>
    <w:rsid w:val="00262294"/>
    <w:rsid w:val="00262493"/>
    <w:rsid w:val="00264CFB"/>
    <w:rsid w:val="00265621"/>
    <w:rsid w:val="00267AD8"/>
    <w:rsid w:val="002710BB"/>
    <w:rsid w:val="0027237D"/>
    <w:rsid w:val="00273CC6"/>
    <w:rsid w:val="00274A9B"/>
    <w:rsid w:val="00275746"/>
    <w:rsid w:val="0027604B"/>
    <w:rsid w:val="0027748C"/>
    <w:rsid w:val="0028163B"/>
    <w:rsid w:val="0028383F"/>
    <w:rsid w:val="00284072"/>
    <w:rsid w:val="00284CFC"/>
    <w:rsid w:val="00286BED"/>
    <w:rsid w:val="0029135F"/>
    <w:rsid w:val="00295C6B"/>
    <w:rsid w:val="002A0BED"/>
    <w:rsid w:val="002A21F5"/>
    <w:rsid w:val="002A2F21"/>
    <w:rsid w:val="002A64CC"/>
    <w:rsid w:val="002B3D02"/>
    <w:rsid w:val="002B6B35"/>
    <w:rsid w:val="002B7224"/>
    <w:rsid w:val="002C1B81"/>
    <w:rsid w:val="002C2730"/>
    <w:rsid w:val="002C66AD"/>
    <w:rsid w:val="002C6ACC"/>
    <w:rsid w:val="002C6BC3"/>
    <w:rsid w:val="002C7610"/>
    <w:rsid w:val="002C763A"/>
    <w:rsid w:val="002C7B01"/>
    <w:rsid w:val="002D3808"/>
    <w:rsid w:val="002E5570"/>
    <w:rsid w:val="002E6824"/>
    <w:rsid w:val="002E763F"/>
    <w:rsid w:val="002F454A"/>
    <w:rsid w:val="003008E2"/>
    <w:rsid w:val="00300DA7"/>
    <w:rsid w:val="00302BEF"/>
    <w:rsid w:val="00304B9F"/>
    <w:rsid w:val="00305866"/>
    <w:rsid w:val="00307364"/>
    <w:rsid w:val="0031051E"/>
    <w:rsid w:val="00310903"/>
    <w:rsid w:val="0032017B"/>
    <w:rsid w:val="00323508"/>
    <w:rsid w:val="003270FD"/>
    <w:rsid w:val="0033359B"/>
    <w:rsid w:val="00334703"/>
    <w:rsid w:val="0033475D"/>
    <w:rsid w:val="00340324"/>
    <w:rsid w:val="00341F82"/>
    <w:rsid w:val="0034255F"/>
    <w:rsid w:val="003442BB"/>
    <w:rsid w:val="00345FD2"/>
    <w:rsid w:val="003460FB"/>
    <w:rsid w:val="003506DB"/>
    <w:rsid w:val="00351653"/>
    <w:rsid w:val="00352EF0"/>
    <w:rsid w:val="00355DCC"/>
    <w:rsid w:val="00356225"/>
    <w:rsid w:val="003602BC"/>
    <w:rsid w:val="00365D56"/>
    <w:rsid w:val="00365FB7"/>
    <w:rsid w:val="0037249C"/>
    <w:rsid w:val="00372C6A"/>
    <w:rsid w:val="00375B7D"/>
    <w:rsid w:val="00376C13"/>
    <w:rsid w:val="00377E53"/>
    <w:rsid w:val="003803D1"/>
    <w:rsid w:val="003815B7"/>
    <w:rsid w:val="003817F6"/>
    <w:rsid w:val="00381947"/>
    <w:rsid w:val="003865ED"/>
    <w:rsid w:val="00386924"/>
    <w:rsid w:val="00387EBA"/>
    <w:rsid w:val="00391D62"/>
    <w:rsid w:val="00396505"/>
    <w:rsid w:val="00396C37"/>
    <w:rsid w:val="003A06FD"/>
    <w:rsid w:val="003A2676"/>
    <w:rsid w:val="003A6E6E"/>
    <w:rsid w:val="003B0A1F"/>
    <w:rsid w:val="003B27C2"/>
    <w:rsid w:val="003B56EA"/>
    <w:rsid w:val="003B62A4"/>
    <w:rsid w:val="003C096F"/>
    <w:rsid w:val="003C2E79"/>
    <w:rsid w:val="003D0F88"/>
    <w:rsid w:val="003D2BA8"/>
    <w:rsid w:val="003D3763"/>
    <w:rsid w:val="003D49E7"/>
    <w:rsid w:val="003D5A43"/>
    <w:rsid w:val="003E00A4"/>
    <w:rsid w:val="003E02CF"/>
    <w:rsid w:val="003E159B"/>
    <w:rsid w:val="003E289A"/>
    <w:rsid w:val="003F02A2"/>
    <w:rsid w:val="003F15F2"/>
    <w:rsid w:val="003F7B4D"/>
    <w:rsid w:val="00401225"/>
    <w:rsid w:val="0040170E"/>
    <w:rsid w:val="00402E77"/>
    <w:rsid w:val="004032F3"/>
    <w:rsid w:val="00406D55"/>
    <w:rsid w:val="00407BB8"/>
    <w:rsid w:val="004108D5"/>
    <w:rsid w:val="004137D5"/>
    <w:rsid w:val="0041590B"/>
    <w:rsid w:val="00416B41"/>
    <w:rsid w:val="00421774"/>
    <w:rsid w:val="00422F41"/>
    <w:rsid w:val="0042410E"/>
    <w:rsid w:val="00424414"/>
    <w:rsid w:val="00425920"/>
    <w:rsid w:val="004264CC"/>
    <w:rsid w:val="00431C83"/>
    <w:rsid w:val="00432468"/>
    <w:rsid w:val="00432E60"/>
    <w:rsid w:val="00434A80"/>
    <w:rsid w:val="004352EC"/>
    <w:rsid w:val="004428C7"/>
    <w:rsid w:val="0044330E"/>
    <w:rsid w:val="0044336E"/>
    <w:rsid w:val="00443650"/>
    <w:rsid w:val="00452109"/>
    <w:rsid w:val="004521FD"/>
    <w:rsid w:val="00452247"/>
    <w:rsid w:val="00457D47"/>
    <w:rsid w:val="004621BA"/>
    <w:rsid w:val="00462342"/>
    <w:rsid w:val="0046311A"/>
    <w:rsid w:val="00463A91"/>
    <w:rsid w:val="00464B29"/>
    <w:rsid w:val="004725DE"/>
    <w:rsid w:val="00472664"/>
    <w:rsid w:val="00476832"/>
    <w:rsid w:val="00480F06"/>
    <w:rsid w:val="00482BC5"/>
    <w:rsid w:val="00484217"/>
    <w:rsid w:val="00485745"/>
    <w:rsid w:val="004858F0"/>
    <w:rsid w:val="00485A5A"/>
    <w:rsid w:val="00490D77"/>
    <w:rsid w:val="00490FC6"/>
    <w:rsid w:val="0049266C"/>
    <w:rsid w:val="004945CA"/>
    <w:rsid w:val="004961C0"/>
    <w:rsid w:val="004969D3"/>
    <w:rsid w:val="00496D34"/>
    <w:rsid w:val="00496F79"/>
    <w:rsid w:val="004A6AD8"/>
    <w:rsid w:val="004B0C7F"/>
    <w:rsid w:val="004B1B7E"/>
    <w:rsid w:val="004B23CD"/>
    <w:rsid w:val="004B6CA1"/>
    <w:rsid w:val="004C1354"/>
    <w:rsid w:val="004C751D"/>
    <w:rsid w:val="004C7544"/>
    <w:rsid w:val="004D0A03"/>
    <w:rsid w:val="004D1519"/>
    <w:rsid w:val="004D188C"/>
    <w:rsid w:val="004D28E9"/>
    <w:rsid w:val="004D411E"/>
    <w:rsid w:val="004D4E90"/>
    <w:rsid w:val="004D62DE"/>
    <w:rsid w:val="004D7EC9"/>
    <w:rsid w:val="004E481C"/>
    <w:rsid w:val="004E4B36"/>
    <w:rsid w:val="004F0309"/>
    <w:rsid w:val="004F633D"/>
    <w:rsid w:val="004F6FEE"/>
    <w:rsid w:val="005048F2"/>
    <w:rsid w:val="00514F0C"/>
    <w:rsid w:val="0051773C"/>
    <w:rsid w:val="00521C8C"/>
    <w:rsid w:val="00521FFE"/>
    <w:rsid w:val="005234E7"/>
    <w:rsid w:val="00524281"/>
    <w:rsid w:val="00524E54"/>
    <w:rsid w:val="00526053"/>
    <w:rsid w:val="00526FEE"/>
    <w:rsid w:val="00531584"/>
    <w:rsid w:val="00531A0C"/>
    <w:rsid w:val="00534605"/>
    <w:rsid w:val="00534B75"/>
    <w:rsid w:val="0054056B"/>
    <w:rsid w:val="00540C3E"/>
    <w:rsid w:val="005442CB"/>
    <w:rsid w:val="00560715"/>
    <w:rsid w:val="00565C2F"/>
    <w:rsid w:val="00567105"/>
    <w:rsid w:val="00574CC3"/>
    <w:rsid w:val="005765FF"/>
    <w:rsid w:val="00581729"/>
    <w:rsid w:val="00582116"/>
    <w:rsid w:val="00585D78"/>
    <w:rsid w:val="00586BDA"/>
    <w:rsid w:val="00587C46"/>
    <w:rsid w:val="005911B1"/>
    <w:rsid w:val="005954CD"/>
    <w:rsid w:val="005B0289"/>
    <w:rsid w:val="005B416A"/>
    <w:rsid w:val="005B49BB"/>
    <w:rsid w:val="005B7F29"/>
    <w:rsid w:val="005C370F"/>
    <w:rsid w:val="005C59F9"/>
    <w:rsid w:val="005C63DF"/>
    <w:rsid w:val="005C66A8"/>
    <w:rsid w:val="005D0051"/>
    <w:rsid w:val="005D254E"/>
    <w:rsid w:val="005D353D"/>
    <w:rsid w:val="005D5336"/>
    <w:rsid w:val="005D572F"/>
    <w:rsid w:val="005D5B0C"/>
    <w:rsid w:val="005D71DE"/>
    <w:rsid w:val="005E0EE7"/>
    <w:rsid w:val="005E219B"/>
    <w:rsid w:val="005E4BA0"/>
    <w:rsid w:val="005E4C63"/>
    <w:rsid w:val="005E7238"/>
    <w:rsid w:val="005E72B9"/>
    <w:rsid w:val="005F009E"/>
    <w:rsid w:val="005F194B"/>
    <w:rsid w:val="005F4E78"/>
    <w:rsid w:val="005F544E"/>
    <w:rsid w:val="005F78EA"/>
    <w:rsid w:val="00615437"/>
    <w:rsid w:val="00617CD7"/>
    <w:rsid w:val="0062213C"/>
    <w:rsid w:val="0062327D"/>
    <w:rsid w:val="006238A2"/>
    <w:rsid w:val="00626693"/>
    <w:rsid w:val="00626F74"/>
    <w:rsid w:val="00627202"/>
    <w:rsid w:val="00634B7A"/>
    <w:rsid w:val="00634C02"/>
    <w:rsid w:val="00636AF1"/>
    <w:rsid w:val="006377AE"/>
    <w:rsid w:val="00645BBA"/>
    <w:rsid w:val="0064623D"/>
    <w:rsid w:val="006462B4"/>
    <w:rsid w:val="00647384"/>
    <w:rsid w:val="00647A5B"/>
    <w:rsid w:val="006518F6"/>
    <w:rsid w:val="00655445"/>
    <w:rsid w:val="00662E6F"/>
    <w:rsid w:val="00664A65"/>
    <w:rsid w:val="00664E48"/>
    <w:rsid w:val="00665E56"/>
    <w:rsid w:val="00673E64"/>
    <w:rsid w:val="0068016B"/>
    <w:rsid w:val="00680DD2"/>
    <w:rsid w:val="00682222"/>
    <w:rsid w:val="00682EAD"/>
    <w:rsid w:val="00684721"/>
    <w:rsid w:val="006849C3"/>
    <w:rsid w:val="006850D5"/>
    <w:rsid w:val="0068693B"/>
    <w:rsid w:val="006A0C93"/>
    <w:rsid w:val="006A1C5F"/>
    <w:rsid w:val="006A2500"/>
    <w:rsid w:val="006A724E"/>
    <w:rsid w:val="006B64E4"/>
    <w:rsid w:val="006C2519"/>
    <w:rsid w:val="006C400E"/>
    <w:rsid w:val="006D22DF"/>
    <w:rsid w:val="006D3816"/>
    <w:rsid w:val="006D3E62"/>
    <w:rsid w:val="006D6F9F"/>
    <w:rsid w:val="006D7FB6"/>
    <w:rsid w:val="006E0575"/>
    <w:rsid w:val="006E20F4"/>
    <w:rsid w:val="006E28BE"/>
    <w:rsid w:val="006E522A"/>
    <w:rsid w:val="006E5D38"/>
    <w:rsid w:val="006E7ED3"/>
    <w:rsid w:val="006F172B"/>
    <w:rsid w:val="006F3674"/>
    <w:rsid w:val="00701737"/>
    <w:rsid w:val="00701E1F"/>
    <w:rsid w:val="00704C9B"/>
    <w:rsid w:val="007106EA"/>
    <w:rsid w:val="00723FFC"/>
    <w:rsid w:val="00724485"/>
    <w:rsid w:val="00724544"/>
    <w:rsid w:val="00730FCF"/>
    <w:rsid w:val="00733E17"/>
    <w:rsid w:val="00734ADA"/>
    <w:rsid w:val="00737A45"/>
    <w:rsid w:val="00740865"/>
    <w:rsid w:val="0074436B"/>
    <w:rsid w:val="00746F53"/>
    <w:rsid w:val="0074748A"/>
    <w:rsid w:val="00747C07"/>
    <w:rsid w:val="0075378B"/>
    <w:rsid w:val="00756AB0"/>
    <w:rsid w:val="007613F5"/>
    <w:rsid w:val="00766489"/>
    <w:rsid w:val="0077031E"/>
    <w:rsid w:val="007718E9"/>
    <w:rsid w:val="007722EC"/>
    <w:rsid w:val="007753BF"/>
    <w:rsid w:val="00775B84"/>
    <w:rsid w:val="00776528"/>
    <w:rsid w:val="00777663"/>
    <w:rsid w:val="007825E5"/>
    <w:rsid w:val="00785200"/>
    <w:rsid w:val="00786B29"/>
    <w:rsid w:val="00787E71"/>
    <w:rsid w:val="0079002B"/>
    <w:rsid w:val="00790C63"/>
    <w:rsid w:val="0079579F"/>
    <w:rsid w:val="007958A5"/>
    <w:rsid w:val="007A00B4"/>
    <w:rsid w:val="007A1723"/>
    <w:rsid w:val="007A228D"/>
    <w:rsid w:val="007A4AA7"/>
    <w:rsid w:val="007A7894"/>
    <w:rsid w:val="007B2E6F"/>
    <w:rsid w:val="007C154C"/>
    <w:rsid w:val="007C2365"/>
    <w:rsid w:val="007C2B3E"/>
    <w:rsid w:val="007C3CBC"/>
    <w:rsid w:val="007D0B82"/>
    <w:rsid w:val="007D3750"/>
    <w:rsid w:val="007D53D5"/>
    <w:rsid w:val="007D6C8B"/>
    <w:rsid w:val="007E2A21"/>
    <w:rsid w:val="007E788F"/>
    <w:rsid w:val="007E7AA3"/>
    <w:rsid w:val="007F0331"/>
    <w:rsid w:val="007F4610"/>
    <w:rsid w:val="007F53A1"/>
    <w:rsid w:val="008015CC"/>
    <w:rsid w:val="00801689"/>
    <w:rsid w:val="00802D33"/>
    <w:rsid w:val="00804AB9"/>
    <w:rsid w:val="008071AA"/>
    <w:rsid w:val="0080730F"/>
    <w:rsid w:val="00807FA1"/>
    <w:rsid w:val="008150FF"/>
    <w:rsid w:val="008171BF"/>
    <w:rsid w:val="00824F57"/>
    <w:rsid w:val="00825394"/>
    <w:rsid w:val="00827A33"/>
    <w:rsid w:val="008311F0"/>
    <w:rsid w:val="00834BD7"/>
    <w:rsid w:val="00837B66"/>
    <w:rsid w:val="00837F45"/>
    <w:rsid w:val="00840D45"/>
    <w:rsid w:val="0084210D"/>
    <w:rsid w:val="00843211"/>
    <w:rsid w:val="00846C0E"/>
    <w:rsid w:val="00846DBB"/>
    <w:rsid w:val="00847155"/>
    <w:rsid w:val="00847FBC"/>
    <w:rsid w:val="0085064C"/>
    <w:rsid w:val="00862FEA"/>
    <w:rsid w:val="00865D3D"/>
    <w:rsid w:val="008669EC"/>
    <w:rsid w:val="0087047F"/>
    <w:rsid w:val="00877E10"/>
    <w:rsid w:val="008808AC"/>
    <w:rsid w:val="008840A6"/>
    <w:rsid w:val="00884FBF"/>
    <w:rsid w:val="00886CEE"/>
    <w:rsid w:val="00893D86"/>
    <w:rsid w:val="00895E17"/>
    <w:rsid w:val="008A0279"/>
    <w:rsid w:val="008A16B4"/>
    <w:rsid w:val="008A2B76"/>
    <w:rsid w:val="008A3E10"/>
    <w:rsid w:val="008B17B6"/>
    <w:rsid w:val="008B65FC"/>
    <w:rsid w:val="008B74F0"/>
    <w:rsid w:val="008C61FB"/>
    <w:rsid w:val="008C75E8"/>
    <w:rsid w:val="008D1975"/>
    <w:rsid w:val="008D359E"/>
    <w:rsid w:val="008D4832"/>
    <w:rsid w:val="008D4C75"/>
    <w:rsid w:val="008D7C08"/>
    <w:rsid w:val="008E1134"/>
    <w:rsid w:val="008E1D1B"/>
    <w:rsid w:val="008E28E2"/>
    <w:rsid w:val="008F29B5"/>
    <w:rsid w:val="009010BD"/>
    <w:rsid w:val="009049DB"/>
    <w:rsid w:val="0090533D"/>
    <w:rsid w:val="0091347D"/>
    <w:rsid w:val="009153E2"/>
    <w:rsid w:val="00916374"/>
    <w:rsid w:val="00916ABA"/>
    <w:rsid w:val="00921739"/>
    <w:rsid w:val="0092299B"/>
    <w:rsid w:val="00923C91"/>
    <w:rsid w:val="00925A72"/>
    <w:rsid w:val="009268C7"/>
    <w:rsid w:val="0093135F"/>
    <w:rsid w:val="009314F1"/>
    <w:rsid w:val="00933E9D"/>
    <w:rsid w:val="0093619C"/>
    <w:rsid w:val="009416CB"/>
    <w:rsid w:val="0094472E"/>
    <w:rsid w:val="00946EA0"/>
    <w:rsid w:val="009509EA"/>
    <w:rsid w:val="00951888"/>
    <w:rsid w:val="0095742C"/>
    <w:rsid w:val="00962880"/>
    <w:rsid w:val="00963027"/>
    <w:rsid w:val="0096506F"/>
    <w:rsid w:val="00974340"/>
    <w:rsid w:val="00975BC3"/>
    <w:rsid w:val="00977AB5"/>
    <w:rsid w:val="00984AC9"/>
    <w:rsid w:val="0098641F"/>
    <w:rsid w:val="009905F8"/>
    <w:rsid w:val="00995397"/>
    <w:rsid w:val="009960A6"/>
    <w:rsid w:val="00996BAE"/>
    <w:rsid w:val="00996E3C"/>
    <w:rsid w:val="009A0EE6"/>
    <w:rsid w:val="009A4A08"/>
    <w:rsid w:val="009A6A7E"/>
    <w:rsid w:val="009A6C8D"/>
    <w:rsid w:val="009A7818"/>
    <w:rsid w:val="009B1EAA"/>
    <w:rsid w:val="009B3B7C"/>
    <w:rsid w:val="009B4AAF"/>
    <w:rsid w:val="009B64F6"/>
    <w:rsid w:val="009B6652"/>
    <w:rsid w:val="009C0D2F"/>
    <w:rsid w:val="009C33CE"/>
    <w:rsid w:val="009C6ABE"/>
    <w:rsid w:val="009D0C8C"/>
    <w:rsid w:val="009D2E78"/>
    <w:rsid w:val="009D57BB"/>
    <w:rsid w:val="009D5A68"/>
    <w:rsid w:val="009D7C41"/>
    <w:rsid w:val="009E1A41"/>
    <w:rsid w:val="009E4546"/>
    <w:rsid w:val="009E5775"/>
    <w:rsid w:val="009E6CBA"/>
    <w:rsid w:val="009E7831"/>
    <w:rsid w:val="009F385E"/>
    <w:rsid w:val="009F3AB4"/>
    <w:rsid w:val="009F3BB8"/>
    <w:rsid w:val="009F3CFD"/>
    <w:rsid w:val="009F6CC4"/>
    <w:rsid w:val="00A01F5B"/>
    <w:rsid w:val="00A035E4"/>
    <w:rsid w:val="00A04902"/>
    <w:rsid w:val="00A100B0"/>
    <w:rsid w:val="00A1198C"/>
    <w:rsid w:val="00A11F86"/>
    <w:rsid w:val="00A218C0"/>
    <w:rsid w:val="00A339B5"/>
    <w:rsid w:val="00A3646D"/>
    <w:rsid w:val="00A44D1C"/>
    <w:rsid w:val="00A45CFB"/>
    <w:rsid w:val="00A4765A"/>
    <w:rsid w:val="00A53775"/>
    <w:rsid w:val="00A54156"/>
    <w:rsid w:val="00A54F2D"/>
    <w:rsid w:val="00A55653"/>
    <w:rsid w:val="00A57E13"/>
    <w:rsid w:val="00A61351"/>
    <w:rsid w:val="00A624B9"/>
    <w:rsid w:val="00A62BF8"/>
    <w:rsid w:val="00A64DD9"/>
    <w:rsid w:val="00A736C6"/>
    <w:rsid w:val="00A8059F"/>
    <w:rsid w:val="00A826F5"/>
    <w:rsid w:val="00A84641"/>
    <w:rsid w:val="00A8497B"/>
    <w:rsid w:val="00A871D8"/>
    <w:rsid w:val="00A8771E"/>
    <w:rsid w:val="00A90963"/>
    <w:rsid w:val="00A956AA"/>
    <w:rsid w:val="00A95EFD"/>
    <w:rsid w:val="00A9704C"/>
    <w:rsid w:val="00A97189"/>
    <w:rsid w:val="00A97DEE"/>
    <w:rsid w:val="00AA0AA5"/>
    <w:rsid w:val="00AA14A2"/>
    <w:rsid w:val="00AA3522"/>
    <w:rsid w:val="00AC775D"/>
    <w:rsid w:val="00AC7E45"/>
    <w:rsid w:val="00AD01BC"/>
    <w:rsid w:val="00AD0AEA"/>
    <w:rsid w:val="00AD2C3F"/>
    <w:rsid w:val="00AD3F65"/>
    <w:rsid w:val="00AD56F2"/>
    <w:rsid w:val="00AD6A5B"/>
    <w:rsid w:val="00AD77E1"/>
    <w:rsid w:val="00AE4772"/>
    <w:rsid w:val="00AE75DE"/>
    <w:rsid w:val="00AF2871"/>
    <w:rsid w:val="00AF4F1C"/>
    <w:rsid w:val="00B00CB0"/>
    <w:rsid w:val="00B07A24"/>
    <w:rsid w:val="00B07EBA"/>
    <w:rsid w:val="00B10F77"/>
    <w:rsid w:val="00B11D2F"/>
    <w:rsid w:val="00B12A4D"/>
    <w:rsid w:val="00B14A51"/>
    <w:rsid w:val="00B1559F"/>
    <w:rsid w:val="00B24B3C"/>
    <w:rsid w:val="00B25E43"/>
    <w:rsid w:val="00B328FA"/>
    <w:rsid w:val="00B3388C"/>
    <w:rsid w:val="00B34F6A"/>
    <w:rsid w:val="00B4193D"/>
    <w:rsid w:val="00B44F34"/>
    <w:rsid w:val="00B51923"/>
    <w:rsid w:val="00B525BB"/>
    <w:rsid w:val="00B5277A"/>
    <w:rsid w:val="00B5734B"/>
    <w:rsid w:val="00B57449"/>
    <w:rsid w:val="00B60A31"/>
    <w:rsid w:val="00B616A3"/>
    <w:rsid w:val="00B62050"/>
    <w:rsid w:val="00B6383F"/>
    <w:rsid w:val="00B6519A"/>
    <w:rsid w:val="00B7324A"/>
    <w:rsid w:val="00B74678"/>
    <w:rsid w:val="00B80101"/>
    <w:rsid w:val="00B82CEE"/>
    <w:rsid w:val="00B845D4"/>
    <w:rsid w:val="00B8609B"/>
    <w:rsid w:val="00B86CFF"/>
    <w:rsid w:val="00B9040E"/>
    <w:rsid w:val="00B9652B"/>
    <w:rsid w:val="00BA132C"/>
    <w:rsid w:val="00BA1A61"/>
    <w:rsid w:val="00BA1AA3"/>
    <w:rsid w:val="00BA5EF7"/>
    <w:rsid w:val="00BB0310"/>
    <w:rsid w:val="00BB0505"/>
    <w:rsid w:val="00BB090B"/>
    <w:rsid w:val="00BB2C44"/>
    <w:rsid w:val="00BB39F8"/>
    <w:rsid w:val="00BB4A55"/>
    <w:rsid w:val="00BB5AFB"/>
    <w:rsid w:val="00BB5D6B"/>
    <w:rsid w:val="00BB779D"/>
    <w:rsid w:val="00BC2E1B"/>
    <w:rsid w:val="00BC4B7A"/>
    <w:rsid w:val="00BC5DA9"/>
    <w:rsid w:val="00BC67DD"/>
    <w:rsid w:val="00BD2D55"/>
    <w:rsid w:val="00BE0396"/>
    <w:rsid w:val="00BE1C38"/>
    <w:rsid w:val="00BE3A3B"/>
    <w:rsid w:val="00BE5E46"/>
    <w:rsid w:val="00BE6950"/>
    <w:rsid w:val="00BF0A17"/>
    <w:rsid w:val="00BF3BA2"/>
    <w:rsid w:val="00BF51E3"/>
    <w:rsid w:val="00BF56F1"/>
    <w:rsid w:val="00BF6930"/>
    <w:rsid w:val="00C01333"/>
    <w:rsid w:val="00C03458"/>
    <w:rsid w:val="00C064D7"/>
    <w:rsid w:val="00C06E34"/>
    <w:rsid w:val="00C20EB9"/>
    <w:rsid w:val="00C22965"/>
    <w:rsid w:val="00C30D36"/>
    <w:rsid w:val="00C310DB"/>
    <w:rsid w:val="00C324EE"/>
    <w:rsid w:val="00C32C62"/>
    <w:rsid w:val="00C337A8"/>
    <w:rsid w:val="00C3568B"/>
    <w:rsid w:val="00C36B49"/>
    <w:rsid w:val="00C36CC5"/>
    <w:rsid w:val="00C37973"/>
    <w:rsid w:val="00C4054D"/>
    <w:rsid w:val="00C4641E"/>
    <w:rsid w:val="00C47860"/>
    <w:rsid w:val="00C479F0"/>
    <w:rsid w:val="00C47D8E"/>
    <w:rsid w:val="00C54ACF"/>
    <w:rsid w:val="00C56751"/>
    <w:rsid w:val="00C56C71"/>
    <w:rsid w:val="00C62EC5"/>
    <w:rsid w:val="00C6380C"/>
    <w:rsid w:val="00C63966"/>
    <w:rsid w:val="00C63DE5"/>
    <w:rsid w:val="00C76C25"/>
    <w:rsid w:val="00C80442"/>
    <w:rsid w:val="00C82940"/>
    <w:rsid w:val="00C917B4"/>
    <w:rsid w:val="00CA0167"/>
    <w:rsid w:val="00CA1716"/>
    <w:rsid w:val="00CA4C59"/>
    <w:rsid w:val="00CA51A3"/>
    <w:rsid w:val="00CA7441"/>
    <w:rsid w:val="00CA749F"/>
    <w:rsid w:val="00CA774D"/>
    <w:rsid w:val="00CB0BDD"/>
    <w:rsid w:val="00CB310E"/>
    <w:rsid w:val="00CC0F3B"/>
    <w:rsid w:val="00CD2070"/>
    <w:rsid w:val="00CD341A"/>
    <w:rsid w:val="00CD38CA"/>
    <w:rsid w:val="00CD46E9"/>
    <w:rsid w:val="00CD618D"/>
    <w:rsid w:val="00CE0680"/>
    <w:rsid w:val="00CE1673"/>
    <w:rsid w:val="00CE2309"/>
    <w:rsid w:val="00CE4174"/>
    <w:rsid w:val="00CE5291"/>
    <w:rsid w:val="00CE6FF6"/>
    <w:rsid w:val="00D051D8"/>
    <w:rsid w:val="00D059E3"/>
    <w:rsid w:val="00D15007"/>
    <w:rsid w:val="00D17C94"/>
    <w:rsid w:val="00D20DFE"/>
    <w:rsid w:val="00D20E0A"/>
    <w:rsid w:val="00D231ED"/>
    <w:rsid w:val="00D23D9F"/>
    <w:rsid w:val="00D263FE"/>
    <w:rsid w:val="00D30514"/>
    <w:rsid w:val="00D30FC2"/>
    <w:rsid w:val="00D35713"/>
    <w:rsid w:val="00D366BB"/>
    <w:rsid w:val="00D4726D"/>
    <w:rsid w:val="00D51CA6"/>
    <w:rsid w:val="00D53A69"/>
    <w:rsid w:val="00D54397"/>
    <w:rsid w:val="00D57036"/>
    <w:rsid w:val="00D6185C"/>
    <w:rsid w:val="00D62CC3"/>
    <w:rsid w:val="00D63E1A"/>
    <w:rsid w:val="00D6669E"/>
    <w:rsid w:val="00D7148F"/>
    <w:rsid w:val="00D7538D"/>
    <w:rsid w:val="00D77631"/>
    <w:rsid w:val="00D81053"/>
    <w:rsid w:val="00D81E03"/>
    <w:rsid w:val="00D84753"/>
    <w:rsid w:val="00D92A9C"/>
    <w:rsid w:val="00D9644E"/>
    <w:rsid w:val="00D969A7"/>
    <w:rsid w:val="00DA13A2"/>
    <w:rsid w:val="00DA39A5"/>
    <w:rsid w:val="00DA66FD"/>
    <w:rsid w:val="00DA6716"/>
    <w:rsid w:val="00DA7E23"/>
    <w:rsid w:val="00DB0592"/>
    <w:rsid w:val="00DB1339"/>
    <w:rsid w:val="00DB1A37"/>
    <w:rsid w:val="00DB1F30"/>
    <w:rsid w:val="00DB55FD"/>
    <w:rsid w:val="00DB5FD0"/>
    <w:rsid w:val="00DB7A8E"/>
    <w:rsid w:val="00DC0573"/>
    <w:rsid w:val="00DC1D36"/>
    <w:rsid w:val="00DC7D41"/>
    <w:rsid w:val="00DD3DF8"/>
    <w:rsid w:val="00DD5EE8"/>
    <w:rsid w:val="00DD69D6"/>
    <w:rsid w:val="00DE01B1"/>
    <w:rsid w:val="00DE5CA3"/>
    <w:rsid w:val="00DE7326"/>
    <w:rsid w:val="00DE78CC"/>
    <w:rsid w:val="00DF0E05"/>
    <w:rsid w:val="00DF2C4E"/>
    <w:rsid w:val="00DF31FA"/>
    <w:rsid w:val="00DF66A8"/>
    <w:rsid w:val="00E02980"/>
    <w:rsid w:val="00E04EDD"/>
    <w:rsid w:val="00E05B0B"/>
    <w:rsid w:val="00E07FA1"/>
    <w:rsid w:val="00E119FE"/>
    <w:rsid w:val="00E1248D"/>
    <w:rsid w:val="00E17A0D"/>
    <w:rsid w:val="00E20019"/>
    <w:rsid w:val="00E22410"/>
    <w:rsid w:val="00E27A5A"/>
    <w:rsid w:val="00E301DA"/>
    <w:rsid w:val="00E36C1E"/>
    <w:rsid w:val="00E37760"/>
    <w:rsid w:val="00E412E6"/>
    <w:rsid w:val="00E45C10"/>
    <w:rsid w:val="00E46812"/>
    <w:rsid w:val="00E4776D"/>
    <w:rsid w:val="00E4794D"/>
    <w:rsid w:val="00E47DE5"/>
    <w:rsid w:val="00E50B64"/>
    <w:rsid w:val="00E51B8F"/>
    <w:rsid w:val="00E544D7"/>
    <w:rsid w:val="00E60E3A"/>
    <w:rsid w:val="00E61918"/>
    <w:rsid w:val="00E62EF8"/>
    <w:rsid w:val="00E63423"/>
    <w:rsid w:val="00E6417E"/>
    <w:rsid w:val="00E64E68"/>
    <w:rsid w:val="00E75A83"/>
    <w:rsid w:val="00E84CF7"/>
    <w:rsid w:val="00E8681F"/>
    <w:rsid w:val="00E87D72"/>
    <w:rsid w:val="00E91FA6"/>
    <w:rsid w:val="00E94E09"/>
    <w:rsid w:val="00E95419"/>
    <w:rsid w:val="00E954F7"/>
    <w:rsid w:val="00EA2279"/>
    <w:rsid w:val="00EA4692"/>
    <w:rsid w:val="00EA5804"/>
    <w:rsid w:val="00EB121F"/>
    <w:rsid w:val="00EB28E0"/>
    <w:rsid w:val="00EB343F"/>
    <w:rsid w:val="00EB3915"/>
    <w:rsid w:val="00EB4EBD"/>
    <w:rsid w:val="00EB51CE"/>
    <w:rsid w:val="00EB5A15"/>
    <w:rsid w:val="00EB7F13"/>
    <w:rsid w:val="00EC2DCD"/>
    <w:rsid w:val="00EC387C"/>
    <w:rsid w:val="00EC611C"/>
    <w:rsid w:val="00ED3C8D"/>
    <w:rsid w:val="00ED3E9B"/>
    <w:rsid w:val="00ED3ED2"/>
    <w:rsid w:val="00ED6A13"/>
    <w:rsid w:val="00EE0FD6"/>
    <w:rsid w:val="00EF28A3"/>
    <w:rsid w:val="00EF3178"/>
    <w:rsid w:val="00EF7E6F"/>
    <w:rsid w:val="00F006CD"/>
    <w:rsid w:val="00F01F1E"/>
    <w:rsid w:val="00F023F6"/>
    <w:rsid w:val="00F034AC"/>
    <w:rsid w:val="00F03665"/>
    <w:rsid w:val="00F11556"/>
    <w:rsid w:val="00F11E38"/>
    <w:rsid w:val="00F11EC2"/>
    <w:rsid w:val="00F16CF3"/>
    <w:rsid w:val="00F1793E"/>
    <w:rsid w:val="00F2057A"/>
    <w:rsid w:val="00F21BE0"/>
    <w:rsid w:val="00F221CC"/>
    <w:rsid w:val="00F2517D"/>
    <w:rsid w:val="00F26D4B"/>
    <w:rsid w:val="00F273CA"/>
    <w:rsid w:val="00F307CC"/>
    <w:rsid w:val="00F30E84"/>
    <w:rsid w:val="00F3306B"/>
    <w:rsid w:val="00F33767"/>
    <w:rsid w:val="00F35B0A"/>
    <w:rsid w:val="00F41713"/>
    <w:rsid w:val="00F4183E"/>
    <w:rsid w:val="00F479AB"/>
    <w:rsid w:val="00F47B18"/>
    <w:rsid w:val="00F50394"/>
    <w:rsid w:val="00F50873"/>
    <w:rsid w:val="00F513DF"/>
    <w:rsid w:val="00F51D9D"/>
    <w:rsid w:val="00F532D8"/>
    <w:rsid w:val="00F55CA8"/>
    <w:rsid w:val="00F5649E"/>
    <w:rsid w:val="00F5794B"/>
    <w:rsid w:val="00F57B52"/>
    <w:rsid w:val="00F73038"/>
    <w:rsid w:val="00F75C29"/>
    <w:rsid w:val="00F76EF8"/>
    <w:rsid w:val="00F81DEC"/>
    <w:rsid w:val="00F8552F"/>
    <w:rsid w:val="00F9596F"/>
    <w:rsid w:val="00F96C26"/>
    <w:rsid w:val="00FA3E92"/>
    <w:rsid w:val="00FB0472"/>
    <w:rsid w:val="00FB422D"/>
    <w:rsid w:val="00FB5A16"/>
    <w:rsid w:val="00FB670D"/>
    <w:rsid w:val="00FC09A0"/>
    <w:rsid w:val="00FC1A1D"/>
    <w:rsid w:val="00FC4987"/>
    <w:rsid w:val="00FC5BC1"/>
    <w:rsid w:val="00FD382A"/>
    <w:rsid w:val="00FD4287"/>
    <w:rsid w:val="00FD690A"/>
    <w:rsid w:val="00FE4596"/>
    <w:rsid w:val="00FE4638"/>
    <w:rsid w:val="00FF0635"/>
    <w:rsid w:val="00FF2FD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69E"/>
    <w:pPr>
      <w:widowControl w:val="0"/>
      <w:tabs>
        <w:tab w:val="right" w:leader="dot" w:pos="2835"/>
      </w:tabs>
      <w:overflowPunct w:val="0"/>
      <w:autoSpaceDE w:val="0"/>
      <w:autoSpaceDN w:val="0"/>
      <w:adjustRightInd w:val="0"/>
      <w:spacing w:before="120" w:after="0" w:line="240" w:lineRule="auto"/>
      <w:textAlignment w:val="baseline"/>
    </w:pPr>
    <w:rPr>
      <w:rFonts w:ascii="Arial" w:eastAsia="Times New Roman" w:hAnsi="Arial" w:cs="Times New Roman"/>
      <w:szCs w:val="20"/>
    </w:rPr>
  </w:style>
  <w:style w:type="paragraph" w:styleId="Heading1">
    <w:name w:val="heading 1"/>
    <w:aliases w:val="h1"/>
    <w:basedOn w:val="Normal"/>
    <w:next w:val="Normal"/>
    <w:link w:val="Heading1Char"/>
    <w:qFormat/>
    <w:rsid w:val="00D6669E"/>
    <w:pPr>
      <w:keepNext/>
      <w:tabs>
        <w:tab w:val="left" w:pos="454"/>
      </w:tabs>
      <w:spacing w:before="240"/>
      <w:outlineLvl w:val="0"/>
    </w:pPr>
    <w:rPr>
      <w:rFonts w:ascii="Helvetica" w:hAnsi="Helvetica" w:cs="Arial"/>
      <w:b/>
      <w:bCs/>
      <w:kern w:val="32"/>
      <w:szCs w:val="32"/>
    </w:rPr>
  </w:style>
  <w:style w:type="paragraph" w:styleId="Heading2">
    <w:name w:val="heading 2"/>
    <w:aliases w:val="h2"/>
    <w:basedOn w:val="Normal"/>
    <w:next w:val="Normal"/>
    <w:link w:val="Heading2Char"/>
    <w:qFormat/>
    <w:rsid w:val="00D6669E"/>
    <w:pPr>
      <w:keepNext/>
      <w:pBdr>
        <w:bottom w:val="single" w:sz="4" w:space="1" w:color="auto"/>
      </w:pBdr>
      <w:spacing w:before="60"/>
      <w:outlineLvl w:val="1"/>
    </w:pPr>
    <w:rPr>
      <w:rFonts w:cs="Arial"/>
      <w:b/>
      <w:bCs/>
      <w:iCs/>
      <w:szCs w:val="28"/>
    </w:rPr>
  </w:style>
  <w:style w:type="paragraph" w:styleId="Heading3">
    <w:name w:val="heading 3"/>
    <w:aliases w:val="h3"/>
    <w:basedOn w:val="Normal"/>
    <w:next w:val="Normal"/>
    <w:link w:val="Heading3Char"/>
    <w:qFormat/>
    <w:rsid w:val="00D6669E"/>
    <w:pPr>
      <w:keepNext/>
      <w:tabs>
        <w:tab w:val="left" w:pos="340"/>
      </w:tabs>
      <w:spacing w:beforeAutospacing="1" w:after="60"/>
      <w:jc w:val="center"/>
      <w:outlineLvl w:val="2"/>
    </w:pPr>
    <w:rPr>
      <w:rFonts w:ascii="Helvetica" w:hAnsi="Helvetica"/>
      <w:b/>
      <w:sz w:val="28"/>
    </w:rPr>
  </w:style>
  <w:style w:type="paragraph" w:styleId="Heading4">
    <w:name w:val="heading 4"/>
    <w:basedOn w:val="Normal"/>
    <w:next w:val="Normal"/>
    <w:link w:val="Heading4Char"/>
    <w:qFormat/>
    <w:rsid w:val="00D6669E"/>
    <w:pPr>
      <w:keepNext/>
      <w:tabs>
        <w:tab w:val="left" w:leader="dot" w:pos="4536"/>
      </w:tabs>
      <w:outlineLvl w:val="3"/>
    </w:pPr>
    <w:rPr>
      <w:rFonts w:ascii="Garamond" w:hAnsi="Garamond"/>
      <w:i/>
      <w:iCs/>
    </w:rPr>
  </w:style>
  <w:style w:type="paragraph" w:styleId="Heading5">
    <w:name w:val="heading 5"/>
    <w:basedOn w:val="Normal"/>
    <w:next w:val="Normal"/>
    <w:link w:val="Heading5Char"/>
    <w:qFormat/>
    <w:rsid w:val="00D6669E"/>
    <w:pPr>
      <w:keepNext/>
      <w:outlineLvl w:val="4"/>
    </w:pPr>
    <w:rPr>
      <w:i/>
      <w:iCs/>
      <w:sz w:val="20"/>
    </w:rPr>
  </w:style>
  <w:style w:type="paragraph" w:styleId="Heading6">
    <w:name w:val="heading 6"/>
    <w:basedOn w:val="Normal"/>
    <w:next w:val="Normal"/>
    <w:link w:val="Heading6Char"/>
    <w:qFormat/>
    <w:rsid w:val="00D6669E"/>
    <w:pPr>
      <w:keepNext/>
      <w:widowControl/>
      <w:overflowPunct/>
      <w:autoSpaceDE/>
      <w:autoSpaceDN/>
      <w:adjustRightInd/>
      <w:spacing w:before="0"/>
      <w:textAlignment w:val="auto"/>
      <w:outlineLvl w:val="5"/>
    </w:pPr>
    <w:rPr>
      <w:rFonts w:cs="Arial"/>
      <w:b/>
      <w:bCs/>
      <w:i/>
      <w:iCs/>
      <w:sz w:val="18"/>
      <w:szCs w:val="24"/>
    </w:rPr>
  </w:style>
  <w:style w:type="paragraph" w:styleId="Heading7">
    <w:name w:val="heading 7"/>
    <w:basedOn w:val="Normal"/>
    <w:next w:val="Normal"/>
    <w:link w:val="Heading7Char"/>
    <w:qFormat/>
    <w:rsid w:val="00D6669E"/>
    <w:pPr>
      <w:keepNext/>
      <w:widowControl/>
      <w:overflowPunct/>
      <w:autoSpaceDE/>
      <w:autoSpaceDN/>
      <w:adjustRightInd/>
      <w:spacing w:before="0"/>
      <w:textAlignment w:val="auto"/>
      <w:outlineLvl w:val="6"/>
    </w:pPr>
    <w:rPr>
      <w:rFonts w:cs="Arial"/>
      <w:b/>
      <w:bCs/>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6669E"/>
    <w:rPr>
      <w:rFonts w:ascii="Helvetica" w:eastAsia="Times New Roman" w:hAnsi="Helvetica" w:cs="Arial"/>
      <w:b/>
      <w:bCs/>
      <w:kern w:val="32"/>
      <w:szCs w:val="32"/>
    </w:rPr>
  </w:style>
  <w:style w:type="character" w:customStyle="1" w:styleId="Heading2Char">
    <w:name w:val="Heading 2 Char"/>
    <w:aliases w:val="h2 Char"/>
    <w:basedOn w:val="DefaultParagraphFont"/>
    <w:link w:val="Heading2"/>
    <w:rsid w:val="00D6669E"/>
    <w:rPr>
      <w:rFonts w:ascii="Arial" w:eastAsia="Times New Roman" w:hAnsi="Arial" w:cs="Arial"/>
      <w:b/>
      <w:bCs/>
      <w:iCs/>
      <w:szCs w:val="28"/>
    </w:rPr>
  </w:style>
  <w:style w:type="character" w:customStyle="1" w:styleId="Heading3Char">
    <w:name w:val="Heading 3 Char"/>
    <w:aliases w:val="h3 Char"/>
    <w:basedOn w:val="DefaultParagraphFont"/>
    <w:link w:val="Heading3"/>
    <w:rsid w:val="00D6669E"/>
    <w:rPr>
      <w:rFonts w:ascii="Helvetica" w:eastAsia="Times New Roman" w:hAnsi="Helvetica" w:cs="Times New Roman"/>
      <w:b/>
      <w:sz w:val="28"/>
      <w:szCs w:val="20"/>
    </w:rPr>
  </w:style>
  <w:style w:type="character" w:customStyle="1" w:styleId="Heading4Char">
    <w:name w:val="Heading 4 Char"/>
    <w:basedOn w:val="DefaultParagraphFont"/>
    <w:link w:val="Heading4"/>
    <w:rsid w:val="00D6669E"/>
    <w:rPr>
      <w:rFonts w:ascii="Garamond" w:eastAsia="Times New Roman" w:hAnsi="Garamond" w:cs="Times New Roman"/>
      <w:i/>
      <w:iCs/>
      <w:szCs w:val="20"/>
    </w:rPr>
  </w:style>
  <w:style w:type="character" w:customStyle="1" w:styleId="Heading5Char">
    <w:name w:val="Heading 5 Char"/>
    <w:basedOn w:val="DefaultParagraphFont"/>
    <w:link w:val="Heading5"/>
    <w:rsid w:val="00D6669E"/>
    <w:rPr>
      <w:rFonts w:ascii="Arial" w:eastAsia="Times New Roman" w:hAnsi="Arial" w:cs="Times New Roman"/>
      <w:i/>
      <w:iCs/>
      <w:sz w:val="20"/>
      <w:szCs w:val="20"/>
    </w:rPr>
  </w:style>
  <w:style w:type="character" w:customStyle="1" w:styleId="Heading6Char">
    <w:name w:val="Heading 6 Char"/>
    <w:basedOn w:val="DefaultParagraphFont"/>
    <w:link w:val="Heading6"/>
    <w:rsid w:val="00D6669E"/>
    <w:rPr>
      <w:rFonts w:ascii="Arial" w:eastAsia="Times New Roman" w:hAnsi="Arial" w:cs="Arial"/>
      <w:b/>
      <w:bCs/>
      <w:i/>
      <w:iCs/>
      <w:sz w:val="18"/>
      <w:szCs w:val="24"/>
    </w:rPr>
  </w:style>
  <w:style w:type="character" w:customStyle="1" w:styleId="Heading7Char">
    <w:name w:val="Heading 7 Char"/>
    <w:basedOn w:val="DefaultParagraphFont"/>
    <w:link w:val="Heading7"/>
    <w:rsid w:val="00D6669E"/>
    <w:rPr>
      <w:rFonts w:ascii="Arial" w:eastAsia="Times New Roman" w:hAnsi="Arial" w:cs="Arial"/>
      <w:b/>
      <w:bCs/>
      <w:snapToGrid w:val="0"/>
      <w:szCs w:val="24"/>
    </w:rPr>
  </w:style>
  <w:style w:type="paragraph" w:customStyle="1" w:styleId="DefinitionTerm">
    <w:name w:val="Definition Term"/>
    <w:basedOn w:val="Normal"/>
    <w:next w:val="DefinitionList"/>
    <w:rsid w:val="00D6669E"/>
    <w:pPr>
      <w:spacing w:before="0"/>
    </w:pPr>
  </w:style>
  <w:style w:type="paragraph" w:customStyle="1" w:styleId="DefinitionList">
    <w:name w:val="Definition List"/>
    <w:basedOn w:val="Normal"/>
    <w:next w:val="DefinitionTerm"/>
    <w:rsid w:val="00D6669E"/>
    <w:pPr>
      <w:spacing w:before="0"/>
      <w:ind w:left="360"/>
    </w:pPr>
  </w:style>
  <w:style w:type="character" w:customStyle="1" w:styleId="Definition">
    <w:name w:val="Definition"/>
    <w:rsid w:val="00D6669E"/>
    <w:rPr>
      <w:i/>
    </w:rPr>
  </w:style>
  <w:style w:type="paragraph" w:customStyle="1" w:styleId="H1">
    <w:name w:val="H1"/>
    <w:basedOn w:val="Normal"/>
    <w:next w:val="Normal"/>
    <w:rsid w:val="00D6669E"/>
    <w:pPr>
      <w:keepNext/>
    </w:pPr>
    <w:rPr>
      <w:b/>
      <w:kern w:val="36"/>
      <w:sz w:val="48"/>
    </w:rPr>
  </w:style>
  <w:style w:type="paragraph" w:customStyle="1" w:styleId="H2">
    <w:name w:val="H2"/>
    <w:basedOn w:val="Normal"/>
    <w:next w:val="Normal"/>
    <w:rsid w:val="00D6669E"/>
    <w:pPr>
      <w:keepNext/>
    </w:pPr>
    <w:rPr>
      <w:b/>
      <w:sz w:val="36"/>
    </w:rPr>
  </w:style>
  <w:style w:type="paragraph" w:customStyle="1" w:styleId="H3">
    <w:name w:val="H3"/>
    <w:basedOn w:val="Normal"/>
    <w:next w:val="Normal"/>
    <w:rsid w:val="00D6669E"/>
    <w:pPr>
      <w:keepNext/>
    </w:pPr>
    <w:rPr>
      <w:b/>
      <w:sz w:val="28"/>
    </w:rPr>
  </w:style>
  <w:style w:type="paragraph" w:customStyle="1" w:styleId="H4">
    <w:name w:val="H4"/>
    <w:basedOn w:val="Normal"/>
    <w:next w:val="Normal"/>
    <w:rsid w:val="00D6669E"/>
    <w:pPr>
      <w:keepNext/>
    </w:pPr>
    <w:rPr>
      <w:b/>
    </w:rPr>
  </w:style>
  <w:style w:type="paragraph" w:customStyle="1" w:styleId="H5">
    <w:name w:val="H5"/>
    <w:basedOn w:val="Normal"/>
    <w:next w:val="Normal"/>
    <w:rsid w:val="00D6669E"/>
    <w:pPr>
      <w:keepNext/>
    </w:pPr>
    <w:rPr>
      <w:b/>
      <w:sz w:val="20"/>
    </w:rPr>
  </w:style>
  <w:style w:type="paragraph" w:customStyle="1" w:styleId="H6">
    <w:name w:val="H6"/>
    <w:basedOn w:val="Normal"/>
    <w:next w:val="Normal"/>
    <w:rsid w:val="00D6669E"/>
    <w:pPr>
      <w:keepNext/>
    </w:pPr>
    <w:rPr>
      <w:b/>
      <w:sz w:val="16"/>
    </w:rPr>
  </w:style>
  <w:style w:type="paragraph" w:customStyle="1" w:styleId="Address">
    <w:name w:val="Address"/>
    <w:basedOn w:val="Normal"/>
    <w:next w:val="Normal"/>
    <w:rsid w:val="00D6669E"/>
    <w:pPr>
      <w:spacing w:before="0"/>
    </w:pPr>
    <w:rPr>
      <w:i/>
    </w:rPr>
  </w:style>
  <w:style w:type="paragraph" w:customStyle="1" w:styleId="Blockquote">
    <w:name w:val="Blockquote"/>
    <w:basedOn w:val="Normal"/>
    <w:rsid w:val="00D6669E"/>
    <w:pPr>
      <w:ind w:left="360" w:right="360"/>
    </w:pPr>
  </w:style>
  <w:style w:type="character" w:customStyle="1" w:styleId="CITE">
    <w:name w:val="CITE"/>
    <w:rsid w:val="00D6669E"/>
    <w:rPr>
      <w:i/>
    </w:rPr>
  </w:style>
  <w:style w:type="character" w:customStyle="1" w:styleId="CODE">
    <w:name w:val="CODE"/>
    <w:rsid w:val="00D6669E"/>
    <w:rPr>
      <w:rFonts w:ascii="Courier New" w:hAnsi="Courier New"/>
      <w:sz w:val="20"/>
    </w:rPr>
  </w:style>
  <w:style w:type="character" w:styleId="Emphasis">
    <w:name w:val="Emphasis"/>
    <w:basedOn w:val="DefaultParagraphFont"/>
    <w:qFormat/>
    <w:rsid w:val="00D6669E"/>
    <w:rPr>
      <w:i/>
    </w:rPr>
  </w:style>
  <w:style w:type="character" w:styleId="Hyperlink">
    <w:name w:val="Hyperlink"/>
    <w:basedOn w:val="DefaultParagraphFont"/>
    <w:uiPriority w:val="99"/>
    <w:rsid w:val="00D6669E"/>
    <w:rPr>
      <w:color w:val="0000FF"/>
      <w:u w:val="single"/>
    </w:rPr>
  </w:style>
  <w:style w:type="character" w:styleId="FollowedHyperlink">
    <w:name w:val="FollowedHyperlink"/>
    <w:basedOn w:val="DefaultParagraphFont"/>
    <w:rsid w:val="00D6669E"/>
    <w:rPr>
      <w:color w:val="0000FF"/>
      <w:u w:val="single"/>
    </w:rPr>
  </w:style>
  <w:style w:type="character" w:customStyle="1" w:styleId="Keyboard">
    <w:name w:val="Keyboard"/>
    <w:rsid w:val="00D6669E"/>
    <w:rPr>
      <w:rFonts w:ascii="Courier New" w:hAnsi="Courier New"/>
      <w:b/>
      <w:sz w:val="20"/>
    </w:rPr>
  </w:style>
  <w:style w:type="paragraph" w:customStyle="1" w:styleId="Preformatted">
    <w:name w:val="Preformatted"/>
    <w:basedOn w:val="Normal"/>
    <w:rsid w:val="00D6669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pPr>
    <w:rPr>
      <w:rFonts w:ascii="Courier New" w:hAnsi="Courier New"/>
      <w:sz w:val="20"/>
    </w:rPr>
  </w:style>
  <w:style w:type="paragraph" w:customStyle="1" w:styleId="z-BottomofForm1">
    <w:name w:val="z-Bottom of Form1"/>
    <w:next w:val="Normal"/>
    <w:rsid w:val="00D6669E"/>
    <w:pPr>
      <w:widowControl w:val="0"/>
      <w:pBdr>
        <w:top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paragraph" w:customStyle="1" w:styleId="z-TopofForm1">
    <w:name w:val="z-Top of Form1"/>
    <w:next w:val="Normal"/>
    <w:rsid w:val="00D6669E"/>
    <w:pPr>
      <w:widowControl w:val="0"/>
      <w:pBdr>
        <w:bottom w:val="double" w:sz="6" w:space="0" w:color="000000"/>
      </w:pBdr>
      <w:overflowPunct w:val="0"/>
      <w:autoSpaceDE w:val="0"/>
      <w:autoSpaceDN w:val="0"/>
      <w:adjustRightInd w:val="0"/>
      <w:spacing w:after="0" w:line="240" w:lineRule="auto"/>
      <w:jc w:val="center"/>
      <w:textAlignment w:val="baseline"/>
    </w:pPr>
    <w:rPr>
      <w:rFonts w:ascii="Arial" w:eastAsia="Times New Roman" w:hAnsi="Arial" w:cs="Times New Roman"/>
      <w:vanish/>
      <w:sz w:val="16"/>
      <w:szCs w:val="20"/>
    </w:rPr>
  </w:style>
  <w:style w:type="character" w:customStyle="1" w:styleId="Sample">
    <w:name w:val="Sample"/>
    <w:rsid w:val="00D6669E"/>
    <w:rPr>
      <w:rFonts w:ascii="Courier New" w:hAnsi="Courier New"/>
    </w:rPr>
  </w:style>
  <w:style w:type="character" w:styleId="Strong">
    <w:name w:val="Strong"/>
    <w:basedOn w:val="DefaultParagraphFont"/>
    <w:qFormat/>
    <w:rsid w:val="00D6669E"/>
    <w:rPr>
      <w:b/>
    </w:rPr>
  </w:style>
  <w:style w:type="character" w:customStyle="1" w:styleId="Typewriter">
    <w:name w:val="Typewriter"/>
    <w:rsid w:val="00D6669E"/>
    <w:rPr>
      <w:rFonts w:ascii="Courier New" w:hAnsi="Courier New"/>
      <w:sz w:val="20"/>
    </w:rPr>
  </w:style>
  <w:style w:type="character" w:customStyle="1" w:styleId="Variable">
    <w:name w:val="Variable"/>
    <w:rsid w:val="00D6669E"/>
    <w:rPr>
      <w:i/>
    </w:rPr>
  </w:style>
  <w:style w:type="character" w:customStyle="1" w:styleId="HTMLMarkup">
    <w:name w:val="HTML Markup"/>
    <w:rsid w:val="00D6669E"/>
    <w:rPr>
      <w:vanish/>
      <w:color w:val="FF0000"/>
    </w:rPr>
  </w:style>
  <w:style w:type="character" w:customStyle="1" w:styleId="Comment">
    <w:name w:val="Comment"/>
    <w:rsid w:val="00D6669E"/>
    <w:rPr>
      <w:vanish/>
    </w:rPr>
  </w:style>
  <w:style w:type="character" w:styleId="FootnoteReference">
    <w:name w:val="footnote reference"/>
    <w:basedOn w:val="DefaultParagraphFont"/>
    <w:semiHidden/>
    <w:rsid w:val="00D6669E"/>
    <w:rPr>
      <w:vertAlign w:val="superscript"/>
    </w:rPr>
  </w:style>
  <w:style w:type="paragraph" w:styleId="BodyText">
    <w:name w:val="Body Text"/>
    <w:basedOn w:val="Normal"/>
    <w:link w:val="BodyTextChar"/>
    <w:rsid w:val="00D6669E"/>
    <w:rPr>
      <w:rFonts w:ascii="Helvetica" w:hAnsi="Helvetica"/>
    </w:rPr>
  </w:style>
  <w:style w:type="character" w:customStyle="1" w:styleId="BodyTextChar">
    <w:name w:val="Body Text Char"/>
    <w:basedOn w:val="DefaultParagraphFont"/>
    <w:link w:val="BodyText"/>
    <w:rsid w:val="00D6669E"/>
    <w:rPr>
      <w:rFonts w:ascii="Helvetica" w:eastAsia="Times New Roman" w:hAnsi="Helvetica" w:cs="Times New Roman"/>
      <w:szCs w:val="20"/>
    </w:rPr>
  </w:style>
  <w:style w:type="paragraph" w:styleId="BodyText2">
    <w:name w:val="Body Text 2"/>
    <w:basedOn w:val="Normal"/>
    <w:link w:val="BodyText2Char"/>
    <w:rsid w:val="00D6669E"/>
    <w:pPr>
      <w:numPr>
        <w:ilvl w:val="1"/>
        <w:numId w:val="6"/>
      </w:numPr>
      <w:spacing w:before="60"/>
    </w:pPr>
  </w:style>
  <w:style w:type="character" w:customStyle="1" w:styleId="BodyText2Char">
    <w:name w:val="Body Text 2 Char"/>
    <w:basedOn w:val="DefaultParagraphFont"/>
    <w:link w:val="BodyText2"/>
    <w:rsid w:val="00D6669E"/>
    <w:rPr>
      <w:rFonts w:ascii="Arial" w:eastAsia="Times New Roman" w:hAnsi="Arial" w:cs="Times New Roman"/>
      <w:szCs w:val="20"/>
    </w:rPr>
  </w:style>
  <w:style w:type="paragraph" w:styleId="FootnoteText">
    <w:name w:val="footnote text"/>
    <w:basedOn w:val="Normal"/>
    <w:link w:val="FootnoteTextChar"/>
    <w:semiHidden/>
    <w:rsid w:val="00D6669E"/>
    <w:pPr>
      <w:spacing w:before="0"/>
    </w:pPr>
    <w:rPr>
      <w:rFonts w:ascii="Helvetica" w:hAnsi="Helvetica"/>
      <w:sz w:val="16"/>
    </w:rPr>
  </w:style>
  <w:style w:type="character" w:customStyle="1" w:styleId="FootnoteTextChar">
    <w:name w:val="Footnote Text Char"/>
    <w:basedOn w:val="DefaultParagraphFont"/>
    <w:link w:val="FootnoteText"/>
    <w:semiHidden/>
    <w:rsid w:val="00D6669E"/>
    <w:rPr>
      <w:rFonts w:ascii="Helvetica" w:eastAsia="Times New Roman" w:hAnsi="Helvetica" w:cs="Times New Roman"/>
      <w:sz w:val="16"/>
      <w:szCs w:val="20"/>
    </w:rPr>
  </w:style>
  <w:style w:type="paragraph" w:styleId="BodyText3">
    <w:name w:val="Body Text 3"/>
    <w:basedOn w:val="Normal"/>
    <w:link w:val="BodyText3Char"/>
    <w:rsid w:val="00D6669E"/>
    <w:rPr>
      <w:szCs w:val="16"/>
    </w:rPr>
  </w:style>
  <w:style w:type="character" w:customStyle="1" w:styleId="BodyText3Char">
    <w:name w:val="Body Text 3 Char"/>
    <w:basedOn w:val="DefaultParagraphFont"/>
    <w:link w:val="BodyText3"/>
    <w:rsid w:val="00D6669E"/>
    <w:rPr>
      <w:rFonts w:ascii="Arial" w:eastAsia="Times New Roman" w:hAnsi="Arial" w:cs="Times New Roman"/>
      <w:szCs w:val="16"/>
    </w:rPr>
  </w:style>
  <w:style w:type="paragraph" w:styleId="BodyTextIndent">
    <w:name w:val="Body Text Indent"/>
    <w:basedOn w:val="Normal"/>
    <w:link w:val="BodyTextIndentChar"/>
    <w:rsid w:val="00D6669E"/>
    <w:pPr>
      <w:numPr>
        <w:numId w:val="1"/>
      </w:numPr>
      <w:spacing w:before="60"/>
    </w:pPr>
    <w:rPr>
      <w:rFonts w:ascii="Garamond" w:hAnsi="Garamond"/>
    </w:rPr>
  </w:style>
  <w:style w:type="character" w:customStyle="1" w:styleId="BodyTextIndentChar">
    <w:name w:val="Body Text Indent Char"/>
    <w:basedOn w:val="DefaultParagraphFont"/>
    <w:link w:val="BodyTextIndent"/>
    <w:rsid w:val="00D6669E"/>
    <w:rPr>
      <w:rFonts w:ascii="Garamond" w:eastAsia="Times New Roman" w:hAnsi="Garamond" w:cs="Times New Roman"/>
      <w:szCs w:val="20"/>
    </w:rPr>
  </w:style>
  <w:style w:type="paragraph" w:styleId="BodyTextIndent2">
    <w:name w:val="Body Text Indent 2"/>
    <w:basedOn w:val="Normal"/>
    <w:link w:val="BodyTextIndent2Char"/>
    <w:rsid w:val="00D6669E"/>
    <w:pPr>
      <w:numPr>
        <w:numId w:val="3"/>
      </w:numPr>
      <w:tabs>
        <w:tab w:val="left" w:pos="454"/>
      </w:tabs>
      <w:spacing w:before="40"/>
      <w:ind w:right="227"/>
    </w:pPr>
  </w:style>
  <w:style w:type="character" w:customStyle="1" w:styleId="BodyTextIndent2Char">
    <w:name w:val="Body Text Indent 2 Char"/>
    <w:basedOn w:val="DefaultParagraphFont"/>
    <w:link w:val="BodyTextIndent2"/>
    <w:rsid w:val="00D6669E"/>
    <w:rPr>
      <w:rFonts w:ascii="Arial" w:eastAsia="Times New Roman" w:hAnsi="Arial" w:cs="Times New Roman"/>
      <w:szCs w:val="20"/>
    </w:rPr>
  </w:style>
  <w:style w:type="paragraph" w:styleId="BodyTextIndent3">
    <w:name w:val="Body Text Indent 3"/>
    <w:basedOn w:val="Normal"/>
    <w:link w:val="BodyTextIndent3Char"/>
    <w:rsid w:val="00D6669E"/>
    <w:pPr>
      <w:numPr>
        <w:numId w:val="2"/>
      </w:numPr>
      <w:tabs>
        <w:tab w:val="clear" w:pos="1040"/>
        <w:tab w:val="left" w:pos="907"/>
      </w:tabs>
      <w:spacing w:before="20"/>
      <w:ind w:right="340"/>
    </w:pPr>
    <w:rPr>
      <w:rFonts w:ascii="Times" w:hAnsi="Times"/>
      <w:szCs w:val="16"/>
    </w:rPr>
  </w:style>
  <w:style w:type="character" w:customStyle="1" w:styleId="BodyTextIndent3Char">
    <w:name w:val="Body Text Indent 3 Char"/>
    <w:basedOn w:val="DefaultParagraphFont"/>
    <w:link w:val="BodyTextIndent3"/>
    <w:rsid w:val="00D6669E"/>
    <w:rPr>
      <w:rFonts w:ascii="Times" w:eastAsia="Times New Roman" w:hAnsi="Times" w:cs="Times New Roman"/>
      <w:szCs w:val="16"/>
    </w:rPr>
  </w:style>
  <w:style w:type="paragraph" w:styleId="Header">
    <w:name w:val="header"/>
    <w:basedOn w:val="Normal"/>
    <w:link w:val="HeaderChar"/>
    <w:rsid w:val="00D6669E"/>
    <w:pPr>
      <w:tabs>
        <w:tab w:val="center" w:pos="4320"/>
        <w:tab w:val="right" w:pos="8640"/>
      </w:tabs>
    </w:pPr>
  </w:style>
  <w:style w:type="character" w:customStyle="1" w:styleId="HeaderChar">
    <w:name w:val="Header Char"/>
    <w:basedOn w:val="DefaultParagraphFont"/>
    <w:link w:val="Header"/>
    <w:rsid w:val="00D6669E"/>
    <w:rPr>
      <w:rFonts w:ascii="Arial" w:eastAsia="Times New Roman" w:hAnsi="Arial" w:cs="Times New Roman"/>
      <w:szCs w:val="20"/>
    </w:rPr>
  </w:style>
  <w:style w:type="paragraph" w:styleId="Footer">
    <w:name w:val="footer"/>
    <w:basedOn w:val="Normal"/>
    <w:link w:val="FooterChar"/>
    <w:rsid w:val="00D6669E"/>
    <w:pPr>
      <w:tabs>
        <w:tab w:val="right" w:pos="9185"/>
      </w:tabs>
      <w:spacing w:before="0"/>
      <w:jc w:val="center"/>
    </w:pPr>
    <w:rPr>
      <w:rFonts w:ascii="Helvetica" w:hAnsi="Helvetica"/>
      <w:i/>
      <w:sz w:val="16"/>
    </w:rPr>
  </w:style>
  <w:style w:type="character" w:customStyle="1" w:styleId="FooterChar">
    <w:name w:val="Footer Char"/>
    <w:basedOn w:val="DefaultParagraphFont"/>
    <w:link w:val="Footer"/>
    <w:rsid w:val="00D6669E"/>
    <w:rPr>
      <w:rFonts w:ascii="Helvetica" w:eastAsia="Times New Roman" w:hAnsi="Helvetica" w:cs="Times New Roman"/>
      <w:i/>
      <w:sz w:val="16"/>
      <w:szCs w:val="20"/>
    </w:rPr>
  </w:style>
  <w:style w:type="paragraph" w:styleId="Title">
    <w:name w:val="Title"/>
    <w:basedOn w:val="Normal"/>
    <w:link w:val="TitleChar"/>
    <w:qFormat/>
    <w:rsid w:val="00D6669E"/>
    <w:pPr>
      <w:keepNext/>
      <w:keepLines/>
      <w:widowControl/>
      <w:tabs>
        <w:tab w:val="left" w:pos="851"/>
      </w:tabs>
      <w:overflowPunct/>
      <w:autoSpaceDE/>
      <w:autoSpaceDN/>
      <w:adjustRightInd/>
      <w:spacing w:before="0" w:line="240" w:lineRule="exact"/>
      <w:jc w:val="center"/>
      <w:textAlignment w:val="auto"/>
    </w:pPr>
    <w:rPr>
      <w:b/>
    </w:rPr>
  </w:style>
  <w:style w:type="character" w:customStyle="1" w:styleId="TitleChar">
    <w:name w:val="Title Char"/>
    <w:basedOn w:val="DefaultParagraphFont"/>
    <w:link w:val="Title"/>
    <w:rsid w:val="00D6669E"/>
    <w:rPr>
      <w:rFonts w:ascii="Arial" w:eastAsia="Times New Roman" w:hAnsi="Arial" w:cs="Times New Roman"/>
      <w:b/>
      <w:szCs w:val="20"/>
    </w:rPr>
  </w:style>
  <w:style w:type="paragraph" w:styleId="NormalWeb">
    <w:name w:val="Normal (Web)"/>
    <w:basedOn w:val="Normal"/>
    <w:rsid w:val="00D6669E"/>
    <w:pPr>
      <w:widowControl/>
      <w:overflowPunct/>
      <w:autoSpaceDE/>
      <w:autoSpaceDN/>
      <w:adjustRightInd/>
      <w:spacing w:beforeAutospacing="1" w:afterAutospacing="1"/>
      <w:textAlignment w:val="auto"/>
    </w:pPr>
    <w:rPr>
      <w:rFonts w:ascii="Arial Unicode MS" w:eastAsia="Arial Unicode MS" w:hAnsi="Arial Unicode MS" w:cs="Arial Unicode MS"/>
      <w:szCs w:val="24"/>
      <w:lang w:val="en-US"/>
    </w:rPr>
  </w:style>
  <w:style w:type="paragraph" w:styleId="BodyTextFirstIndent">
    <w:name w:val="Body Text First Indent"/>
    <w:basedOn w:val="BodyText"/>
    <w:link w:val="BodyTextFirstIndentChar"/>
    <w:rsid w:val="00D6669E"/>
    <w:pPr>
      <w:numPr>
        <w:numId w:val="4"/>
      </w:numPr>
      <w:spacing w:before="80"/>
      <w:ind w:right="170"/>
    </w:pPr>
  </w:style>
  <w:style w:type="character" w:customStyle="1" w:styleId="BodyTextFirstIndentChar">
    <w:name w:val="Body Text First Indent Char"/>
    <w:basedOn w:val="BodyTextChar"/>
    <w:link w:val="BodyTextFirstIndent"/>
    <w:rsid w:val="00D6669E"/>
  </w:style>
  <w:style w:type="paragraph" w:styleId="BodyTextFirstIndent2">
    <w:name w:val="Body Text First Indent 2"/>
    <w:basedOn w:val="BodyTextIndent"/>
    <w:link w:val="BodyTextFirstIndent2Char"/>
    <w:rsid w:val="00D6669E"/>
    <w:pPr>
      <w:numPr>
        <w:numId w:val="5"/>
      </w:numPr>
      <w:spacing w:before="40"/>
      <w:ind w:right="1021"/>
    </w:pPr>
    <w:rPr>
      <w:rFonts w:ascii="Arial" w:hAnsi="Arial"/>
    </w:rPr>
  </w:style>
  <w:style w:type="character" w:customStyle="1" w:styleId="BodyTextFirstIndent2Char">
    <w:name w:val="Body Text First Indent 2 Char"/>
    <w:basedOn w:val="BodyTextIndentChar"/>
    <w:link w:val="BodyTextFirstIndent2"/>
    <w:rsid w:val="00D6669E"/>
    <w:rPr>
      <w:rFonts w:ascii="Arial" w:hAnsi="Arial"/>
    </w:rPr>
  </w:style>
  <w:style w:type="character" w:styleId="CommentReference">
    <w:name w:val="annotation reference"/>
    <w:basedOn w:val="DefaultParagraphFont"/>
    <w:semiHidden/>
    <w:rsid w:val="00D6669E"/>
    <w:rPr>
      <w:sz w:val="16"/>
      <w:szCs w:val="16"/>
    </w:rPr>
  </w:style>
  <w:style w:type="paragraph" w:styleId="CommentText">
    <w:name w:val="annotation text"/>
    <w:basedOn w:val="Normal"/>
    <w:link w:val="CommentTextChar"/>
    <w:semiHidden/>
    <w:rsid w:val="00D6669E"/>
    <w:pPr>
      <w:widowControl/>
      <w:overflowPunct/>
      <w:autoSpaceDE/>
      <w:autoSpaceDN/>
      <w:adjustRightInd/>
      <w:spacing w:before="0"/>
      <w:textAlignment w:val="auto"/>
    </w:pPr>
    <w:rPr>
      <w:rFonts w:ascii="Times" w:hAnsi="Times"/>
      <w:sz w:val="20"/>
    </w:rPr>
  </w:style>
  <w:style w:type="character" w:customStyle="1" w:styleId="CommentTextChar">
    <w:name w:val="Comment Text Char"/>
    <w:basedOn w:val="DefaultParagraphFont"/>
    <w:link w:val="CommentText"/>
    <w:semiHidden/>
    <w:rsid w:val="00D6669E"/>
    <w:rPr>
      <w:rFonts w:ascii="Times" w:eastAsia="Times New Roman" w:hAnsi="Times" w:cs="Times New Roman"/>
      <w:sz w:val="20"/>
      <w:szCs w:val="20"/>
    </w:rPr>
  </w:style>
  <w:style w:type="paragraph" w:styleId="BalloonText">
    <w:name w:val="Balloon Text"/>
    <w:basedOn w:val="Normal"/>
    <w:link w:val="BalloonTextChar"/>
    <w:semiHidden/>
    <w:rsid w:val="00D6669E"/>
    <w:rPr>
      <w:rFonts w:ascii="Tahoma" w:hAnsi="Tahoma" w:cs="Tahoma"/>
      <w:sz w:val="16"/>
      <w:szCs w:val="16"/>
    </w:rPr>
  </w:style>
  <w:style w:type="character" w:customStyle="1" w:styleId="BalloonTextChar">
    <w:name w:val="Balloon Text Char"/>
    <w:basedOn w:val="DefaultParagraphFont"/>
    <w:link w:val="BalloonText"/>
    <w:semiHidden/>
    <w:rsid w:val="00D6669E"/>
    <w:rPr>
      <w:rFonts w:ascii="Tahoma" w:eastAsia="Times New Roman" w:hAnsi="Tahoma" w:cs="Tahoma"/>
      <w:sz w:val="16"/>
      <w:szCs w:val="16"/>
    </w:rPr>
  </w:style>
  <w:style w:type="paragraph" w:customStyle="1" w:styleId="StyleBefore2pt">
    <w:name w:val="Style Before:  2 pt"/>
    <w:basedOn w:val="Normal"/>
    <w:rsid w:val="00D6669E"/>
    <w:pPr>
      <w:spacing w:before="80"/>
    </w:pPr>
  </w:style>
  <w:style w:type="paragraph" w:styleId="CommentSubject">
    <w:name w:val="annotation subject"/>
    <w:basedOn w:val="CommentText"/>
    <w:next w:val="CommentText"/>
    <w:link w:val="CommentSubjectChar"/>
    <w:semiHidden/>
    <w:rsid w:val="00D6669E"/>
    <w:pPr>
      <w:widowControl w:val="0"/>
      <w:overflowPunct w:val="0"/>
      <w:autoSpaceDE w:val="0"/>
      <w:autoSpaceDN w:val="0"/>
      <w:adjustRightInd w:val="0"/>
      <w:spacing w:before="120"/>
      <w:textAlignment w:val="baseline"/>
    </w:pPr>
    <w:rPr>
      <w:rFonts w:ascii="Arial" w:hAnsi="Arial"/>
      <w:b/>
      <w:bCs/>
    </w:rPr>
  </w:style>
  <w:style w:type="character" w:customStyle="1" w:styleId="CommentSubjectChar">
    <w:name w:val="Comment Subject Char"/>
    <w:basedOn w:val="CommentTextChar"/>
    <w:link w:val="CommentSubject"/>
    <w:semiHidden/>
    <w:rsid w:val="00D6669E"/>
    <w:rPr>
      <w:rFonts w:ascii="Arial" w:hAnsi="Arial"/>
      <w:b/>
      <w:bCs/>
    </w:rPr>
  </w:style>
  <w:style w:type="paragraph" w:customStyle="1" w:styleId="Style1">
    <w:name w:val="Style1"/>
    <w:basedOn w:val="BodyText2"/>
    <w:rsid w:val="00D6669E"/>
    <w:rPr>
      <w:rFonts w:ascii="Verdana" w:hAnsi="Verdana"/>
      <w:sz w:val="16"/>
      <w:szCs w:val="16"/>
    </w:rPr>
  </w:style>
  <w:style w:type="table" w:styleId="TableGrid">
    <w:name w:val="Table Grid"/>
    <w:basedOn w:val="TableNormal"/>
    <w:rsid w:val="00D6669E"/>
    <w:pPr>
      <w:widowControl w:val="0"/>
      <w:tabs>
        <w:tab w:val="right" w:leader="dot" w:pos="283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edlist">
    <w:name w:val="bulleted list"/>
    <w:basedOn w:val="BodyTextIndent2"/>
    <w:rsid w:val="00D6669E"/>
    <w:pPr>
      <w:tabs>
        <w:tab w:val="clear" w:pos="454"/>
        <w:tab w:val="clear" w:pos="2835"/>
      </w:tabs>
      <w:spacing w:before="80"/>
      <w:ind w:right="284"/>
    </w:pPr>
    <w:rPr>
      <w:rFonts w:ascii="Verdana" w:hAnsi="Verdana"/>
      <w:sz w:val="20"/>
    </w:rPr>
  </w:style>
  <w:style w:type="paragraph" w:customStyle="1" w:styleId="bulletedlist2">
    <w:name w:val="bulleted list 2"/>
    <w:basedOn w:val="BodyTextIndent"/>
    <w:rsid w:val="00D6669E"/>
    <w:pPr>
      <w:numPr>
        <w:numId w:val="0"/>
      </w:numPr>
      <w:tabs>
        <w:tab w:val="clear" w:pos="2835"/>
        <w:tab w:val="num" w:pos="851"/>
      </w:tabs>
      <w:spacing w:before="40"/>
      <w:ind w:left="851" w:right="567" w:hanging="284"/>
    </w:pPr>
    <w:rPr>
      <w:rFonts w:ascii="Verdana" w:hAnsi="Verdana"/>
      <w:sz w:val="20"/>
    </w:rPr>
  </w:style>
  <w:style w:type="paragraph" w:customStyle="1" w:styleId="StyleBodyTextBefore12pt">
    <w:name w:val="Style Body Text + Before:  12 pt"/>
    <w:basedOn w:val="BodyText"/>
    <w:rsid w:val="00D6669E"/>
    <w:pPr>
      <w:tabs>
        <w:tab w:val="clear" w:pos="2835"/>
      </w:tabs>
      <w:spacing w:before="240"/>
    </w:pPr>
    <w:rPr>
      <w:rFonts w:ascii="Verdana" w:hAnsi="Verdana"/>
      <w:sz w:val="20"/>
    </w:rPr>
  </w:style>
  <w:style w:type="paragraph" w:customStyle="1" w:styleId="BodyText9ptnumbered">
    <w:name w:val="Body Text 9pt numbered"/>
    <w:basedOn w:val="BodyText"/>
    <w:link w:val="BodyText9ptnumberedChar"/>
    <w:rsid w:val="00D6669E"/>
    <w:pPr>
      <w:numPr>
        <w:numId w:val="12"/>
      </w:numPr>
      <w:tabs>
        <w:tab w:val="clear" w:pos="2835"/>
      </w:tabs>
    </w:pPr>
    <w:rPr>
      <w:rFonts w:ascii="Verdana" w:hAnsi="Verdana"/>
      <w:sz w:val="18"/>
      <w:szCs w:val="18"/>
    </w:rPr>
  </w:style>
  <w:style w:type="paragraph" w:customStyle="1" w:styleId="StyleBodyTextArialBlue">
    <w:name w:val="Style Body Text + Arial Blue"/>
    <w:basedOn w:val="BodyText"/>
    <w:link w:val="StyleBodyTextArialBlueChar"/>
    <w:autoRedefine/>
    <w:rsid w:val="00D6669E"/>
    <w:rPr>
      <w:rFonts w:ascii="Arial" w:hAnsi="Arial"/>
      <w:color w:val="0000FF"/>
    </w:rPr>
  </w:style>
  <w:style w:type="character" w:customStyle="1" w:styleId="StyleBodyTextArialBlueChar">
    <w:name w:val="Style Body Text + Arial Blue Char"/>
    <w:basedOn w:val="BodyTextChar"/>
    <w:link w:val="StyleBodyTextArialBlue"/>
    <w:rsid w:val="00D6669E"/>
    <w:rPr>
      <w:rFonts w:ascii="Arial" w:hAnsi="Arial"/>
      <w:color w:val="0000FF"/>
    </w:rPr>
  </w:style>
  <w:style w:type="paragraph" w:customStyle="1" w:styleId="Bodytext7ptboxed">
    <w:name w:val="Body text 7pt boxed"/>
    <w:basedOn w:val="Normal"/>
    <w:rsid w:val="00D6669E"/>
    <w:pPr>
      <w:tabs>
        <w:tab w:val="clear" w:pos="2835"/>
      </w:tabs>
      <w:spacing w:before="80" w:after="80"/>
      <w:jc w:val="both"/>
    </w:pPr>
    <w:rPr>
      <w:rFonts w:ascii="Verdana" w:hAnsi="Verdana"/>
      <w:i/>
      <w:sz w:val="14"/>
      <w:szCs w:val="14"/>
    </w:rPr>
  </w:style>
  <w:style w:type="paragraph" w:customStyle="1" w:styleId="FootnoteText1">
    <w:name w:val="Footnote Text1"/>
    <w:basedOn w:val="Normal"/>
    <w:link w:val="footnotetextChar0"/>
    <w:rsid w:val="00D6669E"/>
    <w:pPr>
      <w:spacing w:before="20"/>
    </w:pPr>
    <w:rPr>
      <w:rFonts w:ascii="Verdana" w:hAnsi="Verdana" w:cs="Arial"/>
      <w:sz w:val="12"/>
      <w:szCs w:val="12"/>
    </w:rPr>
  </w:style>
  <w:style w:type="character" w:customStyle="1" w:styleId="footnotetextChar0">
    <w:name w:val="footnote text Char"/>
    <w:basedOn w:val="DefaultParagraphFont"/>
    <w:link w:val="FootnoteText1"/>
    <w:rsid w:val="00D6669E"/>
    <w:rPr>
      <w:rFonts w:ascii="Verdana" w:eastAsia="Times New Roman" w:hAnsi="Verdana" w:cs="Arial"/>
      <w:sz w:val="12"/>
      <w:szCs w:val="12"/>
    </w:rPr>
  </w:style>
  <w:style w:type="paragraph" w:styleId="ListBullet">
    <w:name w:val="List Bullet"/>
    <w:basedOn w:val="Normal"/>
    <w:uiPriority w:val="99"/>
    <w:unhideWhenUsed/>
    <w:rsid w:val="001E2B0A"/>
    <w:pPr>
      <w:numPr>
        <w:numId w:val="13"/>
      </w:numPr>
      <w:contextualSpacing/>
    </w:pPr>
  </w:style>
  <w:style w:type="paragraph" w:styleId="ListNumber">
    <w:name w:val="List Number"/>
    <w:basedOn w:val="Normal"/>
    <w:uiPriority w:val="99"/>
    <w:unhideWhenUsed/>
    <w:rsid w:val="000C7D65"/>
    <w:pPr>
      <w:numPr>
        <w:numId w:val="14"/>
      </w:numPr>
      <w:ind w:left="0" w:firstLine="0"/>
      <w:contextualSpacing/>
    </w:pPr>
  </w:style>
  <w:style w:type="character" w:styleId="PlaceholderText">
    <w:name w:val="Placeholder Text"/>
    <w:basedOn w:val="DefaultParagraphFont"/>
    <w:uiPriority w:val="99"/>
    <w:semiHidden/>
    <w:rsid w:val="00CA0167"/>
    <w:rPr>
      <w:color w:val="808080"/>
    </w:rPr>
  </w:style>
  <w:style w:type="paragraph" w:styleId="z-TopofForm">
    <w:name w:val="HTML Top of Form"/>
    <w:basedOn w:val="Normal"/>
    <w:next w:val="Normal"/>
    <w:link w:val="z-TopofFormChar"/>
    <w:hidden/>
    <w:uiPriority w:val="99"/>
    <w:semiHidden/>
    <w:unhideWhenUsed/>
    <w:rsid w:val="00340324"/>
    <w:pPr>
      <w:pBdr>
        <w:bottom w:val="single" w:sz="6" w:space="1" w:color="auto"/>
      </w:pBdr>
      <w:spacing w:before="0"/>
      <w:jc w:val="center"/>
    </w:pPr>
    <w:rPr>
      <w:rFonts w:cs="Arial"/>
      <w:vanish/>
      <w:sz w:val="16"/>
      <w:szCs w:val="16"/>
    </w:rPr>
  </w:style>
  <w:style w:type="character" w:customStyle="1" w:styleId="z-TopofFormChar">
    <w:name w:val="z-Top of Form Char"/>
    <w:basedOn w:val="DefaultParagraphFont"/>
    <w:link w:val="z-TopofForm"/>
    <w:uiPriority w:val="99"/>
    <w:semiHidden/>
    <w:rsid w:val="003403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0324"/>
    <w:pPr>
      <w:pBdr>
        <w:top w:val="single" w:sz="6" w:space="1" w:color="auto"/>
      </w:pBdr>
      <w:spacing w:before="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40324"/>
    <w:rPr>
      <w:rFonts w:ascii="Arial" w:eastAsia="Times New Roman" w:hAnsi="Arial" w:cs="Arial"/>
      <w:vanish/>
      <w:sz w:val="16"/>
      <w:szCs w:val="16"/>
    </w:rPr>
  </w:style>
  <w:style w:type="paragraph" w:customStyle="1" w:styleId="BodyText29ptnumberlevel2">
    <w:name w:val="Body Text 2 9pt number level 2"/>
    <w:basedOn w:val="Normal"/>
    <w:rsid w:val="007F4610"/>
    <w:pPr>
      <w:numPr>
        <w:ilvl w:val="1"/>
        <w:numId w:val="15"/>
      </w:numPr>
      <w:spacing w:before="80"/>
    </w:pPr>
    <w:rPr>
      <w:rFonts w:ascii="Verdana" w:hAnsi="Verdana"/>
      <w:sz w:val="18"/>
      <w:szCs w:val="18"/>
    </w:rPr>
  </w:style>
  <w:style w:type="paragraph" w:customStyle="1" w:styleId="Bodytext7pt">
    <w:name w:val="Body text 7pt"/>
    <w:basedOn w:val="Normal"/>
    <w:rsid w:val="007F4610"/>
    <w:pPr>
      <w:tabs>
        <w:tab w:val="clear" w:pos="2835"/>
      </w:tabs>
      <w:spacing w:before="80"/>
    </w:pPr>
    <w:rPr>
      <w:rFonts w:ascii="Verdana" w:hAnsi="Verdana"/>
      <w:sz w:val="14"/>
      <w:szCs w:val="14"/>
    </w:rPr>
  </w:style>
  <w:style w:type="paragraph" w:customStyle="1" w:styleId="BodyText3numberedlevel3">
    <w:name w:val="Body Text 3 numbered level 3"/>
    <w:basedOn w:val="Normal"/>
    <w:rsid w:val="007F4610"/>
    <w:pPr>
      <w:numPr>
        <w:ilvl w:val="2"/>
        <w:numId w:val="15"/>
      </w:numPr>
      <w:tabs>
        <w:tab w:val="clear" w:pos="2835"/>
      </w:tabs>
      <w:ind w:right="567"/>
    </w:pPr>
    <w:rPr>
      <w:rFonts w:ascii="Verdana" w:hAnsi="Verdana"/>
      <w:sz w:val="18"/>
      <w:szCs w:val="18"/>
    </w:rPr>
  </w:style>
  <w:style w:type="character" w:customStyle="1" w:styleId="BodyText9ptnumberedChar">
    <w:name w:val="Body Text 9pt numbered Char"/>
    <w:basedOn w:val="DefaultParagraphFont"/>
    <w:link w:val="BodyText9ptnumbered"/>
    <w:rsid w:val="00524281"/>
    <w:rPr>
      <w:rFonts w:ascii="Verdana" w:eastAsia="Times New Roman" w:hAnsi="Verdana" w:cs="Times New Roman"/>
      <w:sz w:val="18"/>
      <w:szCs w:val="18"/>
    </w:rPr>
  </w:style>
  <w:style w:type="paragraph" w:customStyle="1" w:styleId="PermitLevel1">
    <w:name w:val="Permit Level 1"/>
    <w:basedOn w:val="BodyTextIndent2"/>
    <w:qFormat/>
    <w:rsid w:val="00521C8C"/>
    <w:pPr>
      <w:numPr>
        <w:numId w:val="27"/>
      </w:numPr>
      <w:tabs>
        <w:tab w:val="clear" w:pos="454"/>
        <w:tab w:val="clear" w:pos="2835"/>
      </w:tabs>
      <w:overflowPunct/>
      <w:autoSpaceDE/>
      <w:autoSpaceDN/>
      <w:adjustRightInd/>
      <w:spacing w:before="120"/>
      <w:ind w:right="0"/>
      <w:textAlignment w:val="auto"/>
    </w:pPr>
    <w:rPr>
      <w:rFonts w:cs="Arial"/>
      <w:sz w:val="18"/>
      <w:szCs w:val="18"/>
      <w:lang w:val="en-US"/>
    </w:rPr>
  </w:style>
  <w:style w:type="paragraph" w:customStyle="1" w:styleId="PermitLevel2">
    <w:name w:val="Permit Level 2"/>
    <w:basedOn w:val="BodyTextIndent2"/>
    <w:qFormat/>
    <w:rsid w:val="00521C8C"/>
    <w:pPr>
      <w:numPr>
        <w:ilvl w:val="1"/>
        <w:numId w:val="27"/>
      </w:numPr>
      <w:tabs>
        <w:tab w:val="clear" w:pos="454"/>
        <w:tab w:val="clear" w:pos="2835"/>
      </w:tabs>
      <w:overflowPunct/>
      <w:autoSpaceDE/>
      <w:autoSpaceDN/>
      <w:adjustRightInd/>
      <w:spacing w:before="80"/>
      <w:ind w:right="0"/>
      <w:textAlignment w:val="auto"/>
    </w:pPr>
    <w:rPr>
      <w:rFonts w:cs="Arial"/>
      <w:sz w:val="18"/>
      <w:szCs w:val="18"/>
      <w:lang w:val="en-US"/>
    </w:rPr>
  </w:style>
</w:styles>
</file>

<file path=word/webSettings.xml><?xml version="1.0" encoding="utf-8"?>
<w:webSettings xmlns:r="http://schemas.openxmlformats.org/officeDocument/2006/relationships" xmlns:w="http://schemas.openxmlformats.org/wordprocessingml/2006/main">
  <w:divs>
    <w:div w:id="245117373">
      <w:bodyDiv w:val="1"/>
      <w:marLeft w:val="0"/>
      <w:marRight w:val="0"/>
      <w:marTop w:val="0"/>
      <w:marBottom w:val="0"/>
      <w:divBdr>
        <w:top w:val="none" w:sz="0" w:space="0" w:color="auto"/>
        <w:left w:val="none" w:sz="0" w:space="0" w:color="auto"/>
        <w:bottom w:val="none" w:sz="0" w:space="0" w:color="auto"/>
        <w:right w:val="none" w:sz="0" w:space="0" w:color="auto"/>
      </w:divBdr>
    </w:div>
    <w:div w:id="1227301051">
      <w:bodyDiv w:val="1"/>
      <w:marLeft w:val="0"/>
      <w:marRight w:val="0"/>
      <w:marTop w:val="0"/>
      <w:marBottom w:val="0"/>
      <w:divBdr>
        <w:top w:val="none" w:sz="0" w:space="0" w:color="auto"/>
        <w:left w:val="none" w:sz="0" w:space="0" w:color="auto"/>
        <w:bottom w:val="none" w:sz="0" w:space="0" w:color="auto"/>
        <w:right w:val="none" w:sz="0" w:space="0" w:color="auto"/>
      </w:divBdr>
    </w:div>
    <w:div w:id="1361734904">
      <w:bodyDiv w:val="1"/>
      <w:marLeft w:val="0"/>
      <w:marRight w:val="0"/>
      <w:marTop w:val="0"/>
      <w:marBottom w:val="0"/>
      <w:divBdr>
        <w:top w:val="none" w:sz="0" w:space="0" w:color="auto"/>
        <w:left w:val="none" w:sz="0" w:space="0" w:color="auto"/>
        <w:bottom w:val="none" w:sz="0" w:space="0" w:color="auto"/>
        <w:right w:val="none" w:sz="0" w:space="0" w:color="auto"/>
      </w:divBdr>
    </w:div>
    <w:div w:id="1442532185">
      <w:bodyDiv w:val="1"/>
      <w:marLeft w:val="0"/>
      <w:marRight w:val="0"/>
      <w:marTop w:val="0"/>
      <w:marBottom w:val="0"/>
      <w:divBdr>
        <w:top w:val="none" w:sz="0" w:space="0" w:color="auto"/>
        <w:left w:val="none" w:sz="0" w:space="0" w:color="auto"/>
        <w:bottom w:val="none" w:sz="0" w:space="0" w:color="auto"/>
        <w:right w:val="none" w:sz="0" w:space="0" w:color="auto"/>
      </w:divBdr>
    </w:div>
    <w:div w:id="1500078416">
      <w:bodyDiv w:val="1"/>
      <w:marLeft w:val="0"/>
      <w:marRight w:val="0"/>
      <w:marTop w:val="0"/>
      <w:marBottom w:val="0"/>
      <w:divBdr>
        <w:top w:val="none" w:sz="0" w:space="0" w:color="auto"/>
        <w:left w:val="none" w:sz="0" w:space="0" w:color="auto"/>
        <w:bottom w:val="none" w:sz="0" w:space="0" w:color="auto"/>
        <w:right w:val="none" w:sz="0" w:space="0" w:color="auto"/>
      </w:divBdr>
    </w:div>
    <w:div w:id="1633631736">
      <w:bodyDiv w:val="1"/>
      <w:marLeft w:val="0"/>
      <w:marRight w:val="0"/>
      <w:marTop w:val="0"/>
      <w:marBottom w:val="0"/>
      <w:divBdr>
        <w:top w:val="none" w:sz="0" w:space="0" w:color="auto"/>
        <w:left w:val="none" w:sz="0" w:space="0" w:color="auto"/>
        <w:bottom w:val="none" w:sz="0" w:space="0" w:color="auto"/>
        <w:right w:val="none" w:sz="0" w:space="0" w:color="auto"/>
      </w:divBdr>
    </w:div>
    <w:div w:id="1682470026">
      <w:bodyDiv w:val="1"/>
      <w:marLeft w:val="0"/>
      <w:marRight w:val="0"/>
      <w:marTop w:val="0"/>
      <w:marBottom w:val="0"/>
      <w:divBdr>
        <w:top w:val="none" w:sz="0" w:space="0" w:color="auto"/>
        <w:left w:val="none" w:sz="0" w:space="0" w:color="auto"/>
        <w:bottom w:val="none" w:sz="0" w:space="0" w:color="auto"/>
        <w:right w:val="none" w:sz="0" w:space="0" w:color="auto"/>
      </w:divBdr>
    </w:div>
    <w:div w:id="1948660160">
      <w:bodyDiv w:val="1"/>
      <w:marLeft w:val="0"/>
      <w:marRight w:val="0"/>
      <w:marTop w:val="0"/>
      <w:marBottom w:val="0"/>
      <w:divBdr>
        <w:top w:val="none" w:sz="0" w:space="0" w:color="auto"/>
        <w:left w:val="none" w:sz="0" w:space="0" w:color="auto"/>
        <w:bottom w:val="none" w:sz="0" w:space="0" w:color="auto"/>
        <w:right w:val="none" w:sz="0" w:space="0" w:color="auto"/>
      </w:divBdr>
    </w:div>
    <w:div w:id="197690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arksaustralia.gov.au/kakadu/" TargetMode="External"/><Relationship Id="rId18" Type="http://schemas.openxmlformats.org/officeDocument/2006/relationships/footer" Target="footer2.xml"/><Relationship Id="rId26" Type="http://schemas.openxmlformats.org/officeDocument/2006/relationships/hyperlink" Target="mailto:kakadu.permits@environment.gov.au" TargetMode="External"/><Relationship Id="rId39" Type="http://schemas.openxmlformats.org/officeDocument/2006/relationships/control" Target="activeX/activeX6.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control" Target="activeX/activeX3.xml"/><Relationship Id="rId42" Type="http://schemas.openxmlformats.org/officeDocument/2006/relationships/image" Target="media/image8.wmf"/><Relationship Id="rId47" Type="http://schemas.openxmlformats.org/officeDocument/2006/relationships/control" Target="activeX/activeX12.xml"/><Relationship Id="rId50" Type="http://schemas.openxmlformats.org/officeDocument/2006/relationships/control" Target="activeX/activeX15.xml"/><Relationship Id="rId7" Type="http://schemas.openxmlformats.org/officeDocument/2006/relationships/endnotes" Target="endnotes.xml"/><Relationship Id="rId12" Type="http://schemas.openxmlformats.org/officeDocument/2006/relationships/hyperlink" Target="mailto:kakadu.permits@environment.gov.au"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image" Target="media/image4.wmf"/><Relationship Id="rId38" Type="http://schemas.openxmlformats.org/officeDocument/2006/relationships/control" Target="activeX/activeX5.xml"/><Relationship Id="rId46" Type="http://schemas.openxmlformats.org/officeDocument/2006/relationships/control" Target="activeX/activeX1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image" Target="media/image2.wmf"/><Relationship Id="rId41" Type="http://schemas.openxmlformats.org/officeDocument/2006/relationships/control" Target="activeX/activeX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resource/other-activities-5" TargetMode="External"/><Relationship Id="rId24" Type="http://schemas.openxmlformats.org/officeDocument/2006/relationships/footer" Target="footer5.xml"/><Relationship Id="rId32" Type="http://schemas.openxmlformats.org/officeDocument/2006/relationships/control" Target="activeX/activeX2.xml"/><Relationship Id="rId37" Type="http://schemas.openxmlformats.org/officeDocument/2006/relationships/image" Target="media/image6.wmf"/><Relationship Id="rId40" Type="http://schemas.openxmlformats.org/officeDocument/2006/relationships/image" Target="media/image7.wmf"/><Relationship Id="rId45" Type="http://schemas.openxmlformats.org/officeDocument/2006/relationships/control" Target="activeX/activeX10.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www.environment.gov.au/resource/media-and-artists" TargetMode="External"/><Relationship Id="rId28" Type="http://schemas.openxmlformats.org/officeDocument/2006/relationships/hyperlink" Target="http://www.comlaw.gov.au/Details/C2013C00539" TargetMode="External"/><Relationship Id="rId36" Type="http://schemas.openxmlformats.org/officeDocument/2006/relationships/control" Target="activeX/activeX4.xml"/><Relationship Id="rId49" Type="http://schemas.openxmlformats.org/officeDocument/2006/relationships/control" Target="activeX/activeX14.xml"/><Relationship Id="rId10" Type="http://schemas.openxmlformats.org/officeDocument/2006/relationships/hyperlink" Target="mailto:kakadu.permits@environment.gov.au" TargetMode="External"/><Relationship Id="rId19" Type="http://schemas.openxmlformats.org/officeDocument/2006/relationships/hyperlink" Target="http://www.environment.gov.au/node/35979" TargetMode="External"/><Relationship Id="rId31" Type="http://schemas.openxmlformats.org/officeDocument/2006/relationships/image" Target="media/image3.wmf"/><Relationship Id="rId44" Type="http://schemas.openxmlformats.org/officeDocument/2006/relationships/control" Target="activeX/activeX9.xml"/><Relationship Id="rId52" Type="http://schemas.openxmlformats.org/officeDocument/2006/relationships/hyperlink" Target="mailto:kakadu.permits@environment.gov.au" TargetMode="External"/><Relationship Id="rId4" Type="http://schemas.openxmlformats.org/officeDocument/2006/relationships/settings" Target="settings.xml"/><Relationship Id="rId9" Type="http://schemas.openxmlformats.org/officeDocument/2006/relationships/hyperlink" Target="http://www.deh.gov.au/epbc/permits/index.html" TargetMode="External"/><Relationship Id="rId14" Type="http://schemas.openxmlformats.org/officeDocument/2006/relationships/hyperlink" Target="http://www.environment.gov.au/epbc/index.html" TargetMode="External"/><Relationship Id="rId22" Type="http://schemas.openxmlformats.org/officeDocument/2006/relationships/footer" Target="footer4.xml"/><Relationship Id="rId27" Type="http://schemas.openxmlformats.org/officeDocument/2006/relationships/hyperlink" Target="http://www.environment.gov.au/node/35979" TargetMode="External"/><Relationship Id="rId30" Type="http://schemas.openxmlformats.org/officeDocument/2006/relationships/control" Target="activeX/activeX1.xml"/><Relationship Id="rId35" Type="http://schemas.openxmlformats.org/officeDocument/2006/relationships/image" Target="media/image5.wmf"/><Relationship Id="rId43" Type="http://schemas.openxmlformats.org/officeDocument/2006/relationships/control" Target="activeX/activeX8.xml"/><Relationship Id="rId48" Type="http://schemas.openxmlformats.org/officeDocument/2006/relationships/control" Target="activeX/activeX13.xml"/><Relationship Id="rId8" Type="http://schemas.openxmlformats.org/officeDocument/2006/relationships/image" Target="media/image1.jpeg"/><Relationship Id="rId51"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108A55-8D21-45D9-A7D4-94EC18DA2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5072</Words>
  <Characters>28913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Kakadu National Park - Application for a permit to conduct commercial land based tours</vt:lpstr>
    </vt:vector>
  </TitlesOfParts>
  <Company>DEWHA</Company>
  <LinksUpToDate>false</LinksUpToDate>
  <CharactersWithSpaces>33918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Kakadu National Park - Application for a permit to conduct commercial land based tours</dc:title>
  <dc:subject>Kakadu National Park - Application for a permit to conduct commercial land based tours</dc:subject>
  <dc:creator>Parks Australia, Department of Sustainability, Environment, Water, Population and Communities</dc:creator>
  <cp:keywords>parks australia, director of national parks, kakadu, national park, commercial, land based, tour, permit</cp:keywords>
  <cp:lastModifiedBy>_</cp:lastModifiedBy>
  <cp:revision>2</cp:revision>
  <cp:lastPrinted>2015-01-19T04:11:00Z</cp:lastPrinted>
  <dcterms:created xsi:type="dcterms:W3CDTF">2015-01-19T04:12:00Z</dcterms:created>
  <dcterms:modified xsi:type="dcterms:W3CDTF">2015-01-19T04:12:00Z</dcterms:modified>
</cp:coreProperties>
</file>