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71CB84B" w14:textId="109FAD1C" w:rsidR="00640137" w:rsidRDefault="00640137" w:rsidP="00640137">
      <w:pPr>
        <w:spacing w:after="0" w:line="240" w:lineRule="auto"/>
      </w:pPr>
    </w:p>
    <w:p w14:paraId="58C0CF21" w14:textId="77777777" w:rsidR="00BE118E" w:rsidRPr="009D00C9" w:rsidRDefault="00BE118E" w:rsidP="00640137">
      <w:pPr>
        <w:spacing w:after="0" w:line="240" w:lineRule="auto"/>
      </w:pPr>
    </w:p>
    <w:p w14:paraId="23D7130E" w14:textId="77777777" w:rsidR="00640137" w:rsidRPr="009D00C9" w:rsidRDefault="00640137" w:rsidP="00640137">
      <w:pPr>
        <w:spacing w:after="0" w:line="240" w:lineRule="auto"/>
      </w:pPr>
    </w:p>
    <w:p w14:paraId="166B3D0F" w14:textId="23CE85A1" w:rsidR="007C0E0E" w:rsidRDefault="00B72302" w:rsidP="004556F1">
      <w:pPr>
        <w:spacing w:after="0" w:line="25" w:lineRule="atLeast"/>
      </w:pPr>
      <w:r>
        <w:t>Dr Ian Dutton</w:t>
      </w:r>
    </w:p>
    <w:p w14:paraId="2873A4B4" w14:textId="03A3F279" w:rsidR="0051552B" w:rsidRDefault="00B72302" w:rsidP="004556F1">
      <w:pPr>
        <w:spacing w:after="0" w:line="25" w:lineRule="atLeast"/>
      </w:pPr>
      <w:r>
        <w:t>Director, Marine Resources</w:t>
      </w:r>
    </w:p>
    <w:p w14:paraId="54FB7CDE" w14:textId="08A31374" w:rsidR="0051552B" w:rsidRDefault="0051552B" w:rsidP="004556F1">
      <w:pPr>
        <w:spacing w:after="0" w:line="25" w:lineRule="atLeast"/>
      </w:pPr>
      <w:r>
        <w:t>Tasmanian Department of Primary Industries,</w:t>
      </w:r>
    </w:p>
    <w:p w14:paraId="732E1198" w14:textId="1D0AEB77" w:rsidR="0051552B" w:rsidRDefault="0051552B" w:rsidP="004556F1">
      <w:pPr>
        <w:spacing w:after="0" w:line="25" w:lineRule="atLeast"/>
      </w:pPr>
      <w:r>
        <w:t>Parks, Water and Environment</w:t>
      </w:r>
      <w:r w:rsidR="009906B2">
        <w:t xml:space="preserve"> (DPIPWE)</w:t>
      </w:r>
    </w:p>
    <w:p w14:paraId="539FC2A5" w14:textId="772C7527" w:rsidR="0051552B" w:rsidRDefault="0051552B" w:rsidP="004556F1">
      <w:pPr>
        <w:spacing w:after="0" w:line="25" w:lineRule="atLeast"/>
      </w:pPr>
      <w:r>
        <w:t>GPO Box 44</w:t>
      </w:r>
    </w:p>
    <w:p w14:paraId="7F975073" w14:textId="4DEC4731" w:rsidR="0051552B" w:rsidRDefault="0051552B" w:rsidP="004556F1">
      <w:pPr>
        <w:spacing w:after="0" w:line="25" w:lineRule="atLeast"/>
      </w:pPr>
      <w:r>
        <w:t>HOBART TAS 7001</w:t>
      </w:r>
    </w:p>
    <w:p w14:paraId="2AA1123C" w14:textId="77D71B86" w:rsidR="007C0E0E" w:rsidRDefault="007C0E0E" w:rsidP="004556F1">
      <w:pPr>
        <w:spacing w:after="0" w:line="25" w:lineRule="atLeast"/>
      </w:pPr>
    </w:p>
    <w:p w14:paraId="1247CB29" w14:textId="67499186" w:rsidR="00BE118E" w:rsidRDefault="00BE118E" w:rsidP="004556F1">
      <w:pPr>
        <w:spacing w:after="0" w:line="25" w:lineRule="atLeast"/>
      </w:pPr>
    </w:p>
    <w:p w14:paraId="0C60B346" w14:textId="74CA45FD" w:rsidR="00BE118E" w:rsidRDefault="00BE118E" w:rsidP="004556F1">
      <w:pPr>
        <w:spacing w:after="0" w:line="25" w:lineRule="atLeast"/>
      </w:pPr>
    </w:p>
    <w:p w14:paraId="0EEBF8A5" w14:textId="77777777" w:rsidR="00BE118E" w:rsidRPr="007C0E0E" w:rsidRDefault="00BE118E" w:rsidP="004556F1">
      <w:pPr>
        <w:spacing w:after="0" w:line="25" w:lineRule="atLeast"/>
      </w:pPr>
    </w:p>
    <w:p w14:paraId="4B9F7AFB" w14:textId="438BDD6C" w:rsidR="00640137" w:rsidRDefault="00640137" w:rsidP="004556F1">
      <w:pPr>
        <w:spacing w:after="0" w:line="25" w:lineRule="atLeast"/>
      </w:pPr>
      <w:r w:rsidRPr="009D00C9">
        <w:t xml:space="preserve">Dear </w:t>
      </w:r>
      <w:r w:rsidR="00234794">
        <w:t>Dr Dutton</w:t>
      </w:r>
    </w:p>
    <w:p w14:paraId="403DBED5" w14:textId="77777777" w:rsidR="00640137" w:rsidRPr="009D00C9" w:rsidRDefault="00640137" w:rsidP="004556F1">
      <w:pPr>
        <w:spacing w:after="0" w:line="25" w:lineRule="atLeast"/>
      </w:pPr>
    </w:p>
    <w:p w14:paraId="1BCECE71" w14:textId="7CC3AF9E" w:rsidR="00640137" w:rsidRDefault="00640137" w:rsidP="004556F1">
      <w:pPr>
        <w:widowControl w:val="0"/>
        <w:spacing w:after="0" w:line="25" w:lineRule="atLeast"/>
        <w:rPr>
          <w:rFonts w:cs="Arial"/>
        </w:rPr>
      </w:pPr>
      <w:r w:rsidRPr="009D00C9">
        <w:rPr>
          <w:rFonts w:cs="Arial"/>
        </w:rPr>
        <w:t xml:space="preserve">I am </w:t>
      </w:r>
      <w:r w:rsidRPr="00D42301">
        <w:rPr>
          <w:rFonts w:cs="Arial"/>
        </w:rPr>
        <w:t>writing to you as Delegate of the Minister for the Environment in relation to the assessment of the</w:t>
      </w:r>
      <w:r w:rsidRPr="009D00C9">
        <w:rPr>
          <w:rFonts w:cs="Arial"/>
        </w:rPr>
        <w:t xml:space="preserve"> </w:t>
      </w:r>
      <w:r w:rsidR="009906B2">
        <w:rPr>
          <w:rFonts w:cs="Arial"/>
        </w:rPr>
        <w:t xml:space="preserve">Tasmanian Marine Plant </w:t>
      </w:r>
      <w:r w:rsidR="00E25319">
        <w:rPr>
          <w:rFonts w:cs="Arial"/>
        </w:rPr>
        <w:t>Fishery</w:t>
      </w:r>
      <w:r w:rsidRPr="009D00C9">
        <w:rPr>
          <w:rFonts w:cs="Arial"/>
        </w:rPr>
        <w:t xml:space="preserve"> (the </w:t>
      </w:r>
      <w:r w:rsidR="003647A1">
        <w:rPr>
          <w:rFonts w:cs="Arial"/>
        </w:rPr>
        <w:t>F</w:t>
      </w:r>
      <w:r w:rsidRPr="009D00C9">
        <w:rPr>
          <w:rFonts w:cs="Arial"/>
        </w:rPr>
        <w:t xml:space="preserve">ishery) under the </w:t>
      </w:r>
      <w:r w:rsidRPr="009D00C9">
        <w:rPr>
          <w:rFonts w:cs="Arial"/>
          <w:i/>
        </w:rPr>
        <w:t xml:space="preserve">Environment Protection and Biodiversity Conservation Act 1999 </w:t>
      </w:r>
      <w:r w:rsidRPr="009D00C9">
        <w:rPr>
          <w:rFonts w:cs="Arial"/>
        </w:rPr>
        <w:t>(EPBC Act).</w:t>
      </w:r>
    </w:p>
    <w:p w14:paraId="67D28F74" w14:textId="77777777" w:rsidR="00640137" w:rsidRPr="009D00C9" w:rsidRDefault="00640137" w:rsidP="004556F1">
      <w:pPr>
        <w:widowControl w:val="0"/>
        <w:spacing w:after="0" w:line="25" w:lineRule="atLeast"/>
        <w:rPr>
          <w:rFonts w:cs="Arial"/>
        </w:rPr>
      </w:pPr>
    </w:p>
    <w:p w14:paraId="67EFEC48" w14:textId="71F2C9C8" w:rsidR="00640137" w:rsidRDefault="00640137" w:rsidP="004556F1">
      <w:pPr>
        <w:spacing w:after="0" w:line="25" w:lineRule="atLeast"/>
        <w:rPr>
          <w:rFonts w:cs="Arial"/>
        </w:rPr>
      </w:pPr>
      <w:r w:rsidRPr="009D00C9">
        <w:rPr>
          <w:rFonts w:cs="Arial"/>
        </w:rPr>
        <w:t xml:space="preserve">In </w:t>
      </w:r>
      <w:r w:rsidR="009906B2">
        <w:t>September</w:t>
      </w:r>
      <w:r w:rsidR="00207476">
        <w:t xml:space="preserve"> 2020,</w:t>
      </w:r>
      <w:r w:rsidRPr="009D00C9">
        <w:rPr>
          <w:rFonts w:cs="Arial"/>
        </w:rPr>
        <w:t xml:space="preserve"> </w:t>
      </w:r>
      <w:r w:rsidR="009906B2">
        <w:rPr>
          <w:rFonts w:cs="Arial"/>
        </w:rPr>
        <w:t>DPIPWE</w:t>
      </w:r>
      <w:r w:rsidRPr="009D00C9">
        <w:rPr>
          <w:rFonts w:cs="Arial"/>
        </w:rPr>
        <w:t xml:space="preserve"> applied for export approval for the fishery under the EPBC Act.</w:t>
      </w:r>
      <w:r w:rsidR="00BE118E">
        <w:rPr>
          <w:rFonts w:cs="Arial"/>
        </w:rPr>
        <w:t xml:space="preserve"> </w:t>
      </w:r>
      <w:r w:rsidRPr="009D00C9">
        <w:rPr>
          <w:rFonts w:cs="Arial"/>
        </w:rPr>
        <w:t>The application has been assessed and I have declared the fishery</w:t>
      </w:r>
      <w:r w:rsidRPr="009D00C9" w:rsidDel="00DD1580">
        <w:rPr>
          <w:rFonts w:cs="Arial"/>
        </w:rPr>
        <w:t xml:space="preserve"> </w:t>
      </w:r>
      <w:r w:rsidRPr="009D00C9">
        <w:t xml:space="preserve">an approved wildlife trade operation under Part 13A of the EPBC Act </w:t>
      </w:r>
      <w:r w:rsidR="00BE118E">
        <w:t>for three years from the day after the date of registration of the declaration on the Federal Register of Legislation</w:t>
      </w:r>
      <w:r w:rsidR="00207476" w:rsidRPr="00D42301">
        <w:t>.</w:t>
      </w:r>
    </w:p>
    <w:p w14:paraId="7A4874D2" w14:textId="77777777" w:rsidR="00640137" w:rsidRPr="009D00C9" w:rsidRDefault="00640137" w:rsidP="004556F1">
      <w:pPr>
        <w:spacing w:after="0" w:line="25" w:lineRule="atLeast"/>
        <w:rPr>
          <w:rFonts w:cs="Arial"/>
        </w:rPr>
      </w:pPr>
    </w:p>
    <w:p w14:paraId="48B6A75B" w14:textId="49F4757B" w:rsidR="00640137" w:rsidRDefault="00640137" w:rsidP="004556F1">
      <w:pPr>
        <w:spacing w:after="0" w:line="25" w:lineRule="atLeast"/>
        <w:rPr>
          <w:rFonts w:cs="Arial"/>
          <w:color w:val="1F497D"/>
        </w:rPr>
      </w:pPr>
      <w:r w:rsidRPr="009D00C9">
        <w:rPr>
          <w:rFonts w:cs="Arial"/>
        </w:rPr>
        <w:t>The Part 13A declaration includes conditions</w:t>
      </w:r>
      <w:r w:rsidR="00250916">
        <w:rPr>
          <w:rFonts w:cs="Arial"/>
        </w:rPr>
        <w:t xml:space="preserve"> </w:t>
      </w:r>
      <w:r w:rsidR="00250916" w:rsidRPr="009D00C9">
        <w:rPr>
          <w:rFonts w:cs="Arial"/>
        </w:rPr>
        <w:t>that were agreed by officials from both departments as areas requiring ongoing attention</w:t>
      </w:r>
      <w:r w:rsidR="004F3A18">
        <w:rPr>
          <w:rFonts w:cs="Arial"/>
        </w:rPr>
        <w:t xml:space="preserve">. </w:t>
      </w:r>
      <w:r w:rsidRPr="00D42301">
        <w:rPr>
          <w:rFonts w:cs="Arial"/>
        </w:rPr>
        <w:t xml:space="preserve">These are set out at </w:t>
      </w:r>
      <w:r w:rsidRPr="00D42301">
        <w:rPr>
          <w:rFonts w:cs="Arial"/>
          <w:u w:val="single"/>
        </w:rPr>
        <w:t>Attachment 1</w:t>
      </w:r>
      <w:r w:rsidRPr="00D42301">
        <w:rPr>
          <w:rFonts w:cs="Arial"/>
        </w:rPr>
        <w:t>.</w:t>
      </w:r>
      <w:r w:rsidRPr="009D00C9">
        <w:rPr>
          <w:rFonts w:cs="Arial"/>
          <w:color w:val="1F497D"/>
        </w:rPr>
        <w:t xml:space="preserve"> </w:t>
      </w:r>
    </w:p>
    <w:p w14:paraId="223F2CB2" w14:textId="77777777" w:rsidR="00640137" w:rsidRPr="009D00C9" w:rsidRDefault="00640137" w:rsidP="004556F1">
      <w:pPr>
        <w:spacing w:after="0" w:line="25" w:lineRule="atLeast"/>
      </w:pPr>
    </w:p>
    <w:p w14:paraId="2E142777" w14:textId="3D84BD4B" w:rsidR="00640137" w:rsidRDefault="00640137" w:rsidP="004556F1">
      <w:pPr>
        <w:spacing w:after="0" w:line="25" w:lineRule="atLeast"/>
        <w:rPr>
          <w:rFonts w:cs="Arial"/>
        </w:rPr>
      </w:pPr>
      <w:r w:rsidRPr="009D00C9">
        <w:rPr>
          <w:rFonts w:cs="Arial"/>
        </w:rPr>
        <w:t>Please note that any person whose interests are affected by this decision</w:t>
      </w:r>
      <w:r w:rsidR="00C20716">
        <w:rPr>
          <w:rFonts w:cs="Arial"/>
        </w:rPr>
        <w:t>,</w:t>
      </w:r>
      <w:r w:rsidRPr="009D00C9">
        <w:rPr>
          <w:rFonts w:cs="Arial"/>
        </w:rPr>
        <w:t xml:space="preserve"> may make an application to the Department for the reasons for the </w:t>
      </w:r>
      <w:r w:rsidR="00C20716" w:rsidRPr="009D00C9">
        <w:rPr>
          <w:rFonts w:cs="Arial"/>
        </w:rPr>
        <w:t>decision and</w:t>
      </w:r>
      <w:r w:rsidRPr="009D00C9">
        <w:rPr>
          <w:rFonts w:cs="Arial"/>
        </w:rPr>
        <w:t xml:space="preserve"> may apply to the Administrative Appeals Tribunal to have this decision reviewed. I have enclosed further information on these processes at </w:t>
      </w:r>
      <w:r w:rsidRPr="00D92D20">
        <w:rPr>
          <w:rFonts w:cs="Arial"/>
          <w:u w:val="single"/>
        </w:rPr>
        <w:t xml:space="preserve">Attachment </w:t>
      </w:r>
      <w:r w:rsidR="00D92D20" w:rsidRPr="00D92D20">
        <w:rPr>
          <w:rFonts w:cs="Arial"/>
          <w:u w:val="single"/>
        </w:rPr>
        <w:t>2</w:t>
      </w:r>
      <w:r w:rsidRPr="00D92D20">
        <w:rPr>
          <w:rFonts w:cs="Arial"/>
        </w:rPr>
        <w:t>.</w:t>
      </w:r>
    </w:p>
    <w:p w14:paraId="5F0653A9" w14:textId="77777777" w:rsidR="00640137" w:rsidRPr="009D00C9" w:rsidRDefault="00640137" w:rsidP="004556F1">
      <w:pPr>
        <w:spacing w:after="0" w:line="25" w:lineRule="atLeast"/>
        <w:rPr>
          <w:rFonts w:cs="Arial"/>
        </w:rPr>
      </w:pPr>
    </w:p>
    <w:p w14:paraId="26EA22F6" w14:textId="77777777" w:rsidR="00640137" w:rsidRPr="009D00C9" w:rsidRDefault="00640137" w:rsidP="004556F1">
      <w:pPr>
        <w:spacing w:after="0" w:line="25" w:lineRule="atLeast"/>
      </w:pPr>
      <w:bookmarkStart w:id="0" w:name="bkStart"/>
      <w:bookmarkEnd w:id="0"/>
    </w:p>
    <w:p w14:paraId="7F4BF0D5" w14:textId="77777777" w:rsidR="00640137" w:rsidRPr="00FA6E6F" w:rsidRDefault="00640137" w:rsidP="004556F1">
      <w:pPr>
        <w:spacing w:after="0" w:line="25" w:lineRule="atLeast"/>
        <w:rPr>
          <w:rFonts w:cs="Arial"/>
        </w:rPr>
      </w:pPr>
      <w:r w:rsidRPr="00FA6E6F">
        <w:rPr>
          <w:rFonts w:cs="Arial"/>
        </w:rPr>
        <w:t>Yours sincerely</w:t>
      </w:r>
    </w:p>
    <w:p w14:paraId="1F6327CC" w14:textId="407FB752" w:rsidR="00640137" w:rsidRPr="00FA6E6F" w:rsidRDefault="00640137" w:rsidP="004556F1">
      <w:pPr>
        <w:spacing w:after="0" w:line="25" w:lineRule="atLeast"/>
      </w:pPr>
    </w:p>
    <w:p w14:paraId="39FA7FDF" w14:textId="7C050FF7" w:rsidR="00640137" w:rsidRDefault="00AC4EB5" w:rsidP="004556F1">
      <w:pPr>
        <w:spacing w:after="0" w:line="25" w:lineRule="atLeast"/>
      </w:pPr>
      <w:r>
        <w:t>[Signed]</w:t>
      </w:r>
    </w:p>
    <w:p w14:paraId="619C09D8" w14:textId="77777777" w:rsidR="00594CEA" w:rsidRPr="00FA6E6F" w:rsidRDefault="00594CEA" w:rsidP="004556F1">
      <w:pPr>
        <w:spacing w:after="0" w:line="25" w:lineRule="atLeast"/>
      </w:pPr>
    </w:p>
    <w:p w14:paraId="410BEE32" w14:textId="77777777" w:rsidR="00594CEA" w:rsidRDefault="00A7590A" w:rsidP="004556F1">
      <w:pPr>
        <w:tabs>
          <w:tab w:val="left" w:pos="284"/>
        </w:tabs>
        <w:spacing w:after="0" w:line="25" w:lineRule="atLeast"/>
      </w:pPr>
      <w:r w:rsidRPr="00B96546">
        <w:t>Laura Timmins</w:t>
      </w:r>
      <w:r w:rsidR="00C87954" w:rsidRPr="00FA6E6F">
        <w:t xml:space="preserve"> </w:t>
      </w:r>
      <w:r w:rsidR="00640137" w:rsidRPr="00FA6E6F">
        <w:br/>
      </w:r>
      <w:r w:rsidR="00640137" w:rsidRPr="00FA6E6F">
        <w:rPr>
          <w:rFonts w:cs="Arial"/>
        </w:rPr>
        <w:t xml:space="preserve">Delegate of </w:t>
      </w:r>
      <w:r w:rsidR="00640137" w:rsidRPr="003743D7">
        <w:rPr>
          <w:rFonts w:cs="Arial"/>
        </w:rPr>
        <w:t>the Minister for the Environment</w:t>
      </w:r>
      <w:r w:rsidR="00640137" w:rsidRPr="00FA6E6F">
        <w:rPr>
          <w:rFonts w:cs="Arial"/>
        </w:rPr>
        <w:t xml:space="preserve"> </w:t>
      </w:r>
      <w:r w:rsidR="00640137" w:rsidRPr="00FA6E6F">
        <w:br/>
      </w:r>
    </w:p>
    <w:p w14:paraId="5A0861C8" w14:textId="4F389185" w:rsidR="00640137" w:rsidRDefault="00640137" w:rsidP="004556F1">
      <w:pPr>
        <w:tabs>
          <w:tab w:val="left" w:pos="284"/>
        </w:tabs>
        <w:spacing w:after="0" w:line="25" w:lineRule="atLeast"/>
      </w:pPr>
      <w:r w:rsidRPr="00FA6E6F">
        <w:br/>
      </w:r>
      <w:r w:rsidR="00AC4EB5">
        <w:t>2</w:t>
      </w:r>
      <w:r w:rsidR="00AC4EB5" w:rsidRPr="00AC4EB5">
        <w:rPr>
          <w:vertAlign w:val="superscript"/>
        </w:rPr>
        <w:t>nd</w:t>
      </w:r>
      <w:r w:rsidR="00AC4EB5">
        <w:t xml:space="preserve"> </w:t>
      </w:r>
      <w:r w:rsidR="009D4E80">
        <w:t>December</w:t>
      </w:r>
      <w:r w:rsidR="009D4E80" w:rsidRPr="00BE118E">
        <w:t xml:space="preserve"> </w:t>
      </w:r>
      <w:r w:rsidR="005158F0" w:rsidRPr="00BE118E">
        <w:t>2020</w:t>
      </w:r>
    </w:p>
    <w:p w14:paraId="0E9C1259" w14:textId="77777777" w:rsidR="00640137" w:rsidRPr="00FA6E6F" w:rsidRDefault="00640137" w:rsidP="00640137">
      <w:pPr>
        <w:tabs>
          <w:tab w:val="left" w:pos="284"/>
        </w:tabs>
        <w:spacing w:after="0" w:line="240" w:lineRule="auto"/>
      </w:pPr>
    </w:p>
    <w:p w14:paraId="147887E6" w14:textId="77777777" w:rsidR="00640137" w:rsidRPr="00303007" w:rsidRDefault="00640137" w:rsidP="00640137">
      <w:pPr>
        <w:tabs>
          <w:tab w:val="left" w:pos="284"/>
        </w:tabs>
        <w:spacing w:after="0" w:line="240" w:lineRule="auto"/>
        <w:rPr>
          <w:rFonts w:cs="Arial"/>
        </w:rPr>
      </w:pPr>
    </w:p>
    <w:p w14:paraId="6F02326E" w14:textId="77777777" w:rsidR="00640137" w:rsidRPr="00303007" w:rsidRDefault="00640137" w:rsidP="00640137">
      <w:pPr>
        <w:tabs>
          <w:tab w:val="left" w:pos="284"/>
        </w:tabs>
        <w:rPr>
          <w:rFonts w:cs="Arial"/>
        </w:rPr>
        <w:sectPr w:rsidR="00640137" w:rsidRPr="00303007" w:rsidSect="00B5228C">
          <w:headerReference w:type="first" r:id="rId13"/>
          <w:footerReference w:type="first" r:id="rId14"/>
          <w:pgSz w:w="11906" w:h="16838"/>
          <w:pgMar w:top="1134" w:right="1418" w:bottom="1134" w:left="1418" w:header="567" w:footer="425" w:gutter="0"/>
          <w:pgNumType w:start="1"/>
          <w:cols w:space="708"/>
          <w:titlePg/>
          <w:docGrid w:linePitch="360"/>
        </w:sectPr>
      </w:pPr>
    </w:p>
    <w:p w14:paraId="4255A8C9" w14:textId="77777777" w:rsidR="00640137" w:rsidRPr="009D00C9" w:rsidRDefault="00640137" w:rsidP="00640137">
      <w:pPr>
        <w:tabs>
          <w:tab w:val="left" w:pos="284"/>
        </w:tabs>
        <w:spacing w:after="0" w:line="240" w:lineRule="auto"/>
        <w:jc w:val="right"/>
        <w:rPr>
          <w:rFonts w:cs="Arial"/>
          <w:b/>
          <w:sz w:val="20"/>
          <w:szCs w:val="20"/>
        </w:rPr>
      </w:pPr>
      <w:r w:rsidRPr="0054629B">
        <w:rPr>
          <w:rFonts w:cs="Arial"/>
          <w:b/>
          <w:sz w:val="20"/>
          <w:szCs w:val="20"/>
        </w:rPr>
        <w:lastRenderedPageBreak/>
        <w:t>Attachment 1</w:t>
      </w:r>
    </w:p>
    <w:p w14:paraId="6B39068D" w14:textId="77777777" w:rsidR="00640137" w:rsidRPr="009D00C9" w:rsidRDefault="00640137" w:rsidP="00640137">
      <w:pPr>
        <w:spacing w:after="0" w:line="240" w:lineRule="auto"/>
        <w:jc w:val="right"/>
        <w:rPr>
          <w:rFonts w:cs="Arial"/>
          <w:b/>
          <w:bCs/>
          <w:sz w:val="20"/>
          <w:szCs w:val="20"/>
        </w:rPr>
      </w:pPr>
    </w:p>
    <w:p w14:paraId="05BD3FC5" w14:textId="40C8FE71" w:rsidR="00640137" w:rsidRPr="009D00C9" w:rsidRDefault="00640137" w:rsidP="00640137">
      <w:pPr>
        <w:spacing w:after="0" w:line="240" w:lineRule="auto"/>
        <w:jc w:val="center"/>
        <w:rPr>
          <w:rFonts w:cs="Arial"/>
          <w:sz w:val="24"/>
          <w:szCs w:val="24"/>
        </w:rPr>
      </w:pPr>
      <w:r>
        <w:rPr>
          <w:rFonts w:cs="Arial"/>
          <w:b/>
          <w:bCs/>
          <w:sz w:val="24"/>
          <w:szCs w:val="24"/>
        </w:rPr>
        <w:t>Part 13A c</w:t>
      </w:r>
      <w:r w:rsidRPr="009D00C9">
        <w:rPr>
          <w:rFonts w:cs="Arial"/>
          <w:b/>
          <w:bCs/>
          <w:sz w:val="24"/>
          <w:szCs w:val="24"/>
        </w:rPr>
        <w:t xml:space="preserve">onditions to the </w:t>
      </w:r>
      <w:r w:rsidR="006817FF">
        <w:rPr>
          <w:rFonts w:cs="Arial"/>
          <w:b/>
          <w:bCs/>
          <w:sz w:val="24"/>
          <w:szCs w:val="24"/>
        </w:rPr>
        <w:t>Tasmanian Department of Primary Industries, Parks, Water and the Environment</w:t>
      </w:r>
      <w:r w:rsidRPr="00944E8F">
        <w:rPr>
          <w:rFonts w:cs="Arial"/>
          <w:b/>
          <w:sz w:val="24"/>
          <w:szCs w:val="24"/>
        </w:rPr>
        <w:t xml:space="preserve"> on </w:t>
      </w:r>
      <w:r w:rsidRPr="00944E8F">
        <w:rPr>
          <w:rFonts w:cs="Arial"/>
          <w:b/>
          <w:bCs/>
          <w:sz w:val="24"/>
          <w:szCs w:val="24"/>
        </w:rPr>
        <w:t xml:space="preserve">the approved wildlife trade operation declaration for the </w:t>
      </w:r>
      <w:r w:rsidR="00250916">
        <w:rPr>
          <w:rFonts w:cs="Arial"/>
          <w:b/>
          <w:bCs/>
          <w:sz w:val="24"/>
          <w:szCs w:val="24"/>
        </w:rPr>
        <w:t xml:space="preserve">Tasmanian </w:t>
      </w:r>
      <w:r w:rsidR="00DD04E2">
        <w:rPr>
          <w:rFonts w:cs="Arial"/>
          <w:b/>
          <w:bCs/>
          <w:sz w:val="24"/>
          <w:szCs w:val="24"/>
        </w:rPr>
        <w:t>Marine Plant Fishery</w:t>
      </w:r>
      <w:r w:rsidRPr="00944E8F">
        <w:rPr>
          <w:rFonts w:cs="Arial"/>
          <w:b/>
          <w:sz w:val="24"/>
          <w:szCs w:val="24"/>
        </w:rPr>
        <w:t xml:space="preserve"> </w:t>
      </w:r>
      <w:r w:rsidR="00944E8F" w:rsidRPr="00944E8F">
        <w:rPr>
          <w:rFonts w:cs="Arial"/>
          <w:b/>
          <w:sz w:val="24"/>
          <w:szCs w:val="24"/>
        </w:rPr>
        <w:t>–</w:t>
      </w:r>
      <w:r w:rsidRPr="00944E8F">
        <w:rPr>
          <w:rFonts w:cs="Arial"/>
          <w:b/>
          <w:sz w:val="24"/>
          <w:szCs w:val="24"/>
        </w:rPr>
        <w:t xml:space="preserve"> </w:t>
      </w:r>
      <w:r w:rsidR="006817FF">
        <w:rPr>
          <w:b/>
          <w:sz w:val="24"/>
          <w:szCs w:val="24"/>
        </w:rPr>
        <w:t>December</w:t>
      </w:r>
      <w:r w:rsidR="00944E8F" w:rsidRPr="00944E8F">
        <w:rPr>
          <w:b/>
          <w:sz w:val="24"/>
          <w:szCs w:val="24"/>
        </w:rPr>
        <w:t xml:space="preserve"> 2020</w:t>
      </w:r>
    </w:p>
    <w:p w14:paraId="48441573" w14:textId="77777777" w:rsidR="00640137" w:rsidRPr="00E14857" w:rsidRDefault="00640137" w:rsidP="00640137">
      <w:pPr>
        <w:spacing w:after="0" w:line="240" w:lineRule="auto"/>
        <w:rPr>
          <w:rFonts w:cs="Arial"/>
        </w:rPr>
      </w:pPr>
    </w:p>
    <w:p w14:paraId="18327F1F" w14:textId="4B79EDB7" w:rsidR="00250916" w:rsidRPr="00250916" w:rsidRDefault="00250916" w:rsidP="00250916">
      <w:pPr>
        <w:pStyle w:val="ListNumber"/>
      </w:pPr>
      <w:r w:rsidRPr="00250916">
        <w:t xml:space="preserve">Operation of the Tasmanian Marine Plant Fishery will be carried out in accordance with the </w:t>
      </w:r>
      <w:r w:rsidRPr="00250916">
        <w:rPr>
          <w:i/>
          <w:iCs/>
        </w:rPr>
        <w:t>management regime</w:t>
      </w:r>
      <w:r w:rsidRPr="00250916">
        <w:t xml:space="preserve"> under the </w:t>
      </w:r>
      <w:r w:rsidRPr="00250916">
        <w:rPr>
          <w:i/>
        </w:rPr>
        <w:t>Living Marine Resources Management Act 1995</w:t>
      </w:r>
      <w:r w:rsidRPr="00250916">
        <w:t xml:space="preserve"> (Tas) and </w:t>
      </w:r>
      <w:r w:rsidRPr="00250916">
        <w:rPr>
          <w:i/>
        </w:rPr>
        <w:t>Fisheries (Marine Plant) Rules 2017</w:t>
      </w:r>
      <w:r w:rsidRPr="00250916">
        <w:t xml:space="preserve"> (Tas). </w:t>
      </w:r>
    </w:p>
    <w:p w14:paraId="4B90EF4F" w14:textId="79072DFD" w:rsidR="00640137" w:rsidRPr="00250916" w:rsidRDefault="00250916" w:rsidP="00250916">
      <w:pPr>
        <w:pStyle w:val="ListNumber"/>
      </w:pPr>
      <w:r w:rsidRPr="00250916">
        <w:t xml:space="preserve">The </w:t>
      </w:r>
      <w:r w:rsidRPr="00250916">
        <w:rPr>
          <w:bCs/>
        </w:rPr>
        <w:t>Tasmanian Department of Primary Industries, Parks, Water and Environment</w:t>
      </w:r>
      <w:r w:rsidRPr="00250916">
        <w:t xml:space="preserve"> to inform the Department of Agriculture, Water and the Environment of any intended material changes to the Tasmanian Marine Plant Fishery management arrangements that may affect the assessment against which </w:t>
      </w:r>
      <w:r w:rsidRPr="00250916">
        <w:rPr>
          <w:i/>
          <w:iCs/>
        </w:rPr>
        <w:t>Environment Protection and Biodiversity Conservation Act 1999</w:t>
      </w:r>
      <w:r w:rsidRPr="00250916">
        <w:t xml:space="preserve"> (</w:t>
      </w:r>
      <w:proofErr w:type="spellStart"/>
      <w:r w:rsidRPr="00250916">
        <w:t>Cth</w:t>
      </w:r>
      <w:proofErr w:type="spellEnd"/>
      <w:r w:rsidRPr="00250916">
        <w:t>) decisions are made.</w:t>
      </w:r>
    </w:p>
    <w:p w14:paraId="5455B667" w14:textId="627E381E" w:rsidR="00250916" w:rsidRPr="00DC4ED1" w:rsidRDefault="00250916" w:rsidP="00250916">
      <w:pPr>
        <w:pStyle w:val="ListNumber"/>
      </w:pPr>
      <w:r w:rsidRPr="00DC4ED1">
        <w:t xml:space="preserve">The </w:t>
      </w:r>
      <w:r w:rsidRPr="00240EAF">
        <w:t>Tasmanian Department of Primary Industries, Parks, Water and Environment</w:t>
      </w:r>
      <w:r w:rsidRPr="00DC4ED1">
        <w:t xml:space="preserve"> to produce and present reports to the Department of Agriculture, Water and the Environment annually as per Appendix B of the ‘</w:t>
      </w:r>
      <w:r w:rsidRPr="00856425">
        <w:rPr>
          <w:i/>
          <w:iCs/>
        </w:rPr>
        <w:t>Guidelines for the Ecologically Sustainable Management of Fisheries - 2nd Edition’.</w:t>
      </w:r>
    </w:p>
    <w:p w14:paraId="32E80903" w14:textId="1CCAFA49" w:rsidR="00250916" w:rsidRPr="00250916" w:rsidRDefault="00250916" w:rsidP="00250916">
      <w:pPr>
        <w:pStyle w:val="ListNumber"/>
      </w:pPr>
      <w:r w:rsidRPr="00250916">
        <w:t>The Department of Primary Industries, Parks, Water and Environment to collect and analyse logbook data for each harvesting site, and provide this information to the Department of Agriculture, Water and the Environment as part of the annual report for the fishery in line with Conditions 2</w:t>
      </w:r>
      <w:r w:rsidR="005C080F">
        <w:t> </w:t>
      </w:r>
      <w:r w:rsidRPr="00250916">
        <w:t xml:space="preserve">and 3. </w:t>
      </w:r>
    </w:p>
    <w:p w14:paraId="4DA39352" w14:textId="77777777" w:rsidR="00A43966" w:rsidRDefault="00250916" w:rsidP="00A43966">
      <w:pPr>
        <w:pStyle w:val="ListNumber"/>
      </w:pPr>
      <w:r w:rsidRPr="00DC4ED1">
        <w:t xml:space="preserve">The </w:t>
      </w:r>
      <w:r w:rsidRPr="00587B84">
        <w:t xml:space="preserve">Department of Primary Industries, Parks, Water and Environment to </w:t>
      </w:r>
      <w:r w:rsidRPr="00781122">
        <w:t xml:space="preserve">continue to </w:t>
      </w:r>
      <w:r w:rsidRPr="00587B84">
        <w:t xml:space="preserve">collaborate with other state government agencies, industry, and the community, </w:t>
      </w:r>
      <w:r w:rsidRPr="00587B84">
        <w:rPr>
          <w:bCs/>
        </w:rPr>
        <w:t xml:space="preserve">to develop, </w:t>
      </w:r>
      <w:r w:rsidRPr="00781122">
        <w:rPr>
          <w:bCs/>
        </w:rPr>
        <w:t xml:space="preserve">maintain and improve </w:t>
      </w:r>
      <w:r w:rsidRPr="00587B84">
        <w:rPr>
          <w:bCs/>
        </w:rPr>
        <w:t xml:space="preserve">appropriate licencing conditions and </w:t>
      </w:r>
      <w:r w:rsidRPr="00587B84">
        <w:t xml:space="preserve">monitoring activities to </w:t>
      </w:r>
      <w:r w:rsidRPr="00587B84">
        <w:rPr>
          <w:bCs/>
        </w:rPr>
        <w:t xml:space="preserve">ensure ongoing protection of listed shorebird </w:t>
      </w:r>
      <w:r w:rsidRPr="00781122">
        <w:rPr>
          <w:bCs/>
        </w:rPr>
        <w:t>and migratory</w:t>
      </w:r>
      <w:r w:rsidRPr="00587B84">
        <w:rPr>
          <w:bCs/>
        </w:rPr>
        <w:t xml:space="preserve"> </w:t>
      </w:r>
      <w:r w:rsidRPr="005A4708">
        <w:rPr>
          <w:bCs/>
        </w:rPr>
        <w:t>species</w:t>
      </w:r>
      <w:r w:rsidRPr="00DC4ED1">
        <w:t>.</w:t>
      </w:r>
    </w:p>
    <w:p w14:paraId="42F156C5" w14:textId="67D0AF45" w:rsidR="00250916" w:rsidRDefault="00250916" w:rsidP="00A43966">
      <w:pPr>
        <w:pStyle w:val="ListNumber"/>
        <w:numPr>
          <w:ilvl w:val="0"/>
          <w:numId w:val="0"/>
        </w:numPr>
        <w:ind w:left="369"/>
      </w:pPr>
      <w:r w:rsidRPr="00DC4ED1">
        <w:t xml:space="preserve">Any data obtained from monitoring programs </w:t>
      </w:r>
      <w:r w:rsidRPr="00A43966">
        <w:rPr>
          <w:bCs/>
        </w:rPr>
        <w:t xml:space="preserve">must be included in the annual report sent to the Department </w:t>
      </w:r>
      <w:r>
        <w:t>in line with Conditions</w:t>
      </w:r>
      <w:r w:rsidR="005C080F">
        <w:t> </w:t>
      </w:r>
      <w:r>
        <w:t>2</w:t>
      </w:r>
      <w:r w:rsidR="005C080F">
        <w:t> </w:t>
      </w:r>
      <w:r>
        <w:t>and 3.</w:t>
      </w:r>
    </w:p>
    <w:p w14:paraId="46718A04" w14:textId="297ADF67" w:rsidR="00B32F3A" w:rsidRDefault="00250916" w:rsidP="00B32F3A">
      <w:pPr>
        <w:pStyle w:val="ListNumber"/>
      </w:pPr>
      <w:r w:rsidRPr="00DC4ED1">
        <w:t>By 31 January 2022, The Department of Primary Industries, Parks, Water and Environment to amend and implement mandatory logbooks to facilitate the reporting of interactions with Threatened, Endangered and Protected Species (TEPS) and Threatened, Endangered and Protected Communities (TEC</w:t>
      </w:r>
      <w:r w:rsidR="003B7978">
        <w:t>s</w:t>
      </w:r>
      <w:r w:rsidRPr="00DC4ED1">
        <w:t>), as well as an</w:t>
      </w:r>
      <w:r w:rsidRPr="004E0A70">
        <w:t>y</w:t>
      </w:r>
      <w:r w:rsidRPr="004E0A70">
        <w:rPr>
          <w:color w:val="FF0000"/>
        </w:rPr>
        <w:t xml:space="preserve"> </w:t>
      </w:r>
      <w:r w:rsidRPr="002E1AFA">
        <w:t>bycatch</w:t>
      </w:r>
      <w:r w:rsidRPr="004E0A70">
        <w:rPr>
          <w:color w:val="FF0000"/>
        </w:rPr>
        <w:t xml:space="preserve"> </w:t>
      </w:r>
      <w:r w:rsidRPr="00DC4ED1">
        <w:t>incidentally collected during the harvest of all species in the fishery.</w:t>
      </w:r>
    </w:p>
    <w:p w14:paraId="06702BC9" w14:textId="60C7356C" w:rsidR="00640137" w:rsidRDefault="00250916" w:rsidP="00B32F3A">
      <w:pPr>
        <w:pStyle w:val="ListNumber"/>
      </w:pPr>
      <w:r w:rsidRPr="00250916">
        <w:t xml:space="preserve">By 31 January 2022, </w:t>
      </w:r>
      <w:r w:rsidR="0011151C" w:rsidRPr="00DC4ED1">
        <w:t xml:space="preserve">The Department of Primary Industries, Parks, Water and Environment </w:t>
      </w:r>
      <w:r w:rsidRPr="00250916">
        <w:t>is to produce and make available to fishers information concerning possible EPBC-Act protected matters that may be interacted with during the harvest process, and particularly threatened, endangered and protected species (TEPS) and threatened ecological communities (TECs).</w:t>
      </w:r>
    </w:p>
    <w:p w14:paraId="4515C48E" w14:textId="77777777" w:rsidR="00B32F3A" w:rsidRDefault="00B32F3A" w:rsidP="00B32F3A">
      <w:pPr>
        <w:pStyle w:val="ListNumber"/>
        <w:numPr>
          <w:ilvl w:val="0"/>
          <w:numId w:val="0"/>
        </w:numPr>
        <w:ind w:left="369" w:hanging="369"/>
      </w:pPr>
    </w:p>
    <w:p w14:paraId="16C71DD5" w14:textId="184C6044" w:rsidR="00B32F3A" w:rsidRPr="00B32F3A" w:rsidDel="00B100E5" w:rsidRDefault="00B32F3A" w:rsidP="00B32F3A">
      <w:pPr>
        <w:pStyle w:val="ListNumber"/>
        <w:numPr>
          <w:ilvl w:val="0"/>
          <w:numId w:val="0"/>
        </w:numPr>
        <w:ind w:left="369" w:hanging="369"/>
        <w:rPr>
          <w:del w:id="1" w:author="William Quinn" w:date="2020-12-01T13:45:00Z"/>
        </w:rPr>
        <w:sectPr w:rsidR="00B32F3A" w:rsidRPr="00B32F3A" w:rsidDel="00B100E5" w:rsidSect="00C325B9">
          <w:headerReference w:type="first" r:id="rId15"/>
          <w:footerReference w:type="first" r:id="rId16"/>
          <w:pgSz w:w="11906" w:h="16838"/>
          <w:pgMar w:top="1134" w:right="1418" w:bottom="1134" w:left="1418" w:header="425" w:footer="425" w:gutter="0"/>
          <w:pgNumType w:start="1"/>
          <w:cols w:space="708"/>
          <w:titlePg/>
          <w:docGrid w:linePitch="360"/>
        </w:sectPr>
      </w:pPr>
    </w:p>
    <w:p w14:paraId="6FD02CA6" w14:textId="77777777" w:rsidR="00640137" w:rsidRPr="00B100E5" w:rsidRDefault="00640137" w:rsidP="00B100E5">
      <w:pPr>
        <w:pStyle w:val="ListNumber"/>
        <w:numPr>
          <w:ilvl w:val="0"/>
          <w:numId w:val="0"/>
        </w:numPr>
        <w:spacing w:after="120"/>
        <w:jc w:val="center"/>
        <w:rPr>
          <w:rFonts w:cs="Arial"/>
          <w:b/>
          <w:bCs/>
        </w:rPr>
        <w:sectPr w:rsidR="00640137" w:rsidRPr="00B100E5" w:rsidSect="00C325B9">
          <w:headerReference w:type="first" r:id="rId17"/>
          <w:pgSz w:w="11906" w:h="16838"/>
          <w:pgMar w:top="1134" w:right="1418" w:bottom="1134" w:left="1418" w:header="425" w:footer="425" w:gutter="0"/>
          <w:pgNumType w:start="1"/>
          <w:cols w:space="708"/>
          <w:titlePg/>
          <w:docGrid w:linePitch="360"/>
        </w:sectPr>
      </w:pPr>
    </w:p>
    <w:p w14:paraId="204DC5F5" w14:textId="77777777" w:rsidR="00640137" w:rsidRDefault="00640137" w:rsidP="00640137">
      <w:pPr>
        <w:tabs>
          <w:tab w:val="left" w:pos="284"/>
        </w:tabs>
        <w:spacing w:after="0" w:line="240" w:lineRule="auto"/>
        <w:jc w:val="right"/>
        <w:rPr>
          <w:rFonts w:cs="Arial"/>
          <w:b/>
          <w:sz w:val="20"/>
          <w:szCs w:val="20"/>
        </w:rPr>
      </w:pPr>
      <w:r w:rsidRPr="00596898">
        <w:rPr>
          <w:rFonts w:cs="Arial"/>
          <w:b/>
          <w:sz w:val="20"/>
          <w:szCs w:val="20"/>
        </w:rPr>
        <w:lastRenderedPageBreak/>
        <w:t>Attachment 2</w:t>
      </w:r>
    </w:p>
    <w:p w14:paraId="05DCD4C1" w14:textId="41688BB7" w:rsidR="00640137" w:rsidRDefault="00640137" w:rsidP="00640137">
      <w:pPr>
        <w:tabs>
          <w:tab w:val="left" w:pos="284"/>
        </w:tabs>
        <w:spacing w:after="0" w:line="240" w:lineRule="auto"/>
        <w:jc w:val="right"/>
        <w:rPr>
          <w:rFonts w:cs="Arial"/>
          <w:b/>
          <w:sz w:val="20"/>
          <w:szCs w:val="20"/>
        </w:rPr>
      </w:pPr>
    </w:p>
    <w:p w14:paraId="085D9604" w14:textId="77777777" w:rsidR="00640137" w:rsidRPr="00F17832" w:rsidRDefault="00640137" w:rsidP="00640137">
      <w:pPr>
        <w:pStyle w:val="Heading1"/>
        <w:rPr>
          <w:sz w:val="24"/>
          <w:szCs w:val="24"/>
        </w:rPr>
      </w:pPr>
      <w:r w:rsidRPr="00F17832">
        <w:rPr>
          <w:sz w:val="24"/>
          <w:szCs w:val="24"/>
        </w:rPr>
        <w:t>Notification of Reviewable Decisions and Rights of Review</w:t>
      </w:r>
      <w:r w:rsidRPr="004556F1">
        <w:rPr>
          <w:rStyle w:val="FootnoteReference"/>
          <w:sz w:val="24"/>
          <w:szCs w:val="24"/>
        </w:rPr>
        <w:footnoteReference w:id="2"/>
      </w:r>
    </w:p>
    <w:p w14:paraId="0950D905" w14:textId="77777777" w:rsidR="00640137" w:rsidRPr="00303007" w:rsidRDefault="00640137" w:rsidP="00640137">
      <w:pPr>
        <w:spacing w:before="60" w:after="60"/>
        <w:jc w:val="both"/>
        <w:rPr>
          <w:rFonts w:cs="Arial"/>
        </w:rPr>
      </w:pPr>
      <w:r w:rsidRPr="00303007">
        <w:rPr>
          <w:rFonts w:cs="Arial"/>
        </w:rPr>
        <w:t xml:space="preserve">There is a right of review to the Administrative Appeals Tribunal (AAT) in relation to certain decisions/declarations made by the Minister, the Minister’s delegate or the Secretary under Part 13A of the </w:t>
      </w:r>
      <w:r w:rsidRPr="00303007">
        <w:rPr>
          <w:rFonts w:cs="Arial"/>
          <w:i/>
        </w:rPr>
        <w:t xml:space="preserve">Environment Protection and Biodiversity Conservation Act 1999 </w:t>
      </w:r>
      <w:r w:rsidRPr="00303007">
        <w:rPr>
          <w:rFonts w:cs="Arial"/>
        </w:rPr>
        <w:t xml:space="preserve">(EPBC Act). </w:t>
      </w:r>
    </w:p>
    <w:p w14:paraId="7DA245D1" w14:textId="77777777" w:rsidR="00640137" w:rsidRPr="00303007" w:rsidRDefault="00640137" w:rsidP="00640137">
      <w:pPr>
        <w:spacing w:before="60" w:after="60"/>
        <w:jc w:val="both"/>
        <w:rPr>
          <w:rFonts w:cs="Arial"/>
        </w:rPr>
      </w:pPr>
      <w:r w:rsidRPr="00303007">
        <w:rPr>
          <w:rFonts w:cs="Arial"/>
        </w:rPr>
        <w:t xml:space="preserve">Section 303GJ(1) of the EPBC Act provides that applications may be made to the AAT for the review of the following decisions: </w:t>
      </w:r>
    </w:p>
    <w:p w14:paraId="555D5B2F" w14:textId="77777777" w:rsidR="00640137" w:rsidRPr="00303007" w:rsidRDefault="00640137" w:rsidP="00640137">
      <w:pPr>
        <w:spacing w:before="60" w:after="60"/>
        <w:ind w:left="720"/>
        <w:jc w:val="both"/>
        <w:rPr>
          <w:rFonts w:cs="Arial"/>
        </w:rPr>
      </w:pPr>
      <w:r w:rsidRPr="00303007">
        <w:rPr>
          <w:rFonts w:cs="Arial"/>
        </w:rPr>
        <w:t xml:space="preserve">(a) to issue or refuse a permit; or </w:t>
      </w:r>
    </w:p>
    <w:p w14:paraId="79800871" w14:textId="77777777" w:rsidR="00640137" w:rsidRPr="00303007" w:rsidRDefault="00640137" w:rsidP="00640137">
      <w:pPr>
        <w:spacing w:before="60" w:after="60"/>
        <w:ind w:left="720"/>
        <w:jc w:val="both"/>
        <w:rPr>
          <w:rFonts w:cs="Arial"/>
        </w:rPr>
      </w:pPr>
      <w:r w:rsidRPr="00303007">
        <w:rPr>
          <w:rFonts w:cs="Arial"/>
        </w:rPr>
        <w:t xml:space="preserve">(b) to specify, vary or revoke a condition of a permit; or </w:t>
      </w:r>
    </w:p>
    <w:p w14:paraId="3FD0C63F" w14:textId="77777777" w:rsidR="00640137" w:rsidRPr="00303007" w:rsidRDefault="00640137" w:rsidP="00640137">
      <w:pPr>
        <w:spacing w:before="60" w:after="60"/>
        <w:ind w:left="720"/>
        <w:jc w:val="both"/>
        <w:rPr>
          <w:rFonts w:cs="Arial"/>
        </w:rPr>
      </w:pPr>
      <w:r w:rsidRPr="00303007">
        <w:rPr>
          <w:rFonts w:cs="Arial"/>
        </w:rPr>
        <w:t xml:space="preserve">(c) to impose a further condition of a permit; or </w:t>
      </w:r>
    </w:p>
    <w:p w14:paraId="475227A4" w14:textId="77777777" w:rsidR="00640137" w:rsidRPr="00303007" w:rsidRDefault="00640137" w:rsidP="00640137">
      <w:pPr>
        <w:spacing w:before="60" w:after="60"/>
        <w:ind w:left="720"/>
        <w:jc w:val="both"/>
        <w:rPr>
          <w:rFonts w:cs="Arial"/>
        </w:rPr>
      </w:pPr>
      <w:r w:rsidRPr="00303007">
        <w:rPr>
          <w:rFonts w:cs="Arial"/>
        </w:rPr>
        <w:t xml:space="preserve">(d) to transfer or refuse to transfer a permit; or </w:t>
      </w:r>
    </w:p>
    <w:p w14:paraId="35C7A6BB" w14:textId="77777777" w:rsidR="00640137" w:rsidRPr="00303007" w:rsidRDefault="00640137" w:rsidP="00640137">
      <w:pPr>
        <w:spacing w:before="60" w:after="60"/>
        <w:ind w:left="720"/>
        <w:jc w:val="both"/>
        <w:rPr>
          <w:rFonts w:cs="Arial"/>
        </w:rPr>
      </w:pPr>
      <w:r w:rsidRPr="00303007">
        <w:rPr>
          <w:rFonts w:cs="Arial"/>
        </w:rPr>
        <w:t xml:space="preserve">(e) to suspend or cancel a permit; or </w:t>
      </w:r>
    </w:p>
    <w:p w14:paraId="475419D7" w14:textId="77777777" w:rsidR="00640137" w:rsidRPr="00303007" w:rsidRDefault="00640137" w:rsidP="00640137">
      <w:pPr>
        <w:spacing w:before="60" w:after="60"/>
        <w:ind w:left="720"/>
        <w:jc w:val="both"/>
        <w:rPr>
          <w:rFonts w:cs="Arial"/>
        </w:rPr>
      </w:pPr>
      <w:r w:rsidRPr="00303007">
        <w:rPr>
          <w:rFonts w:cs="Arial"/>
        </w:rPr>
        <w:t xml:space="preserve">(f) to issue or refuse a certificate under subsection 303CC(5); or </w:t>
      </w:r>
    </w:p>
    <w:p w14:paraId="00703902" w14:textId="77777777" w:rsidR="00640137" w:rsidRPr="00303007" w:rsidRDefault="00640137" w:rsidP="00640137">
      <w:pPr>
        <w:spacing w:before="60" w:after="60"/>
        <w:ind w:left="720"/>
        <w:jc w:val="both"/>
        <w:rPr>
          <w:rFonts w:cs="Arial"/>
        </w:rPr>
      </w:pPr>
      <w:r w:rsidRPr="00303007">
        <w:rPr>
          <w:rFonts w:cs="Arial"/>
        </w:rPr>
        <w:t xml:space="preserve">(g) of the Secretary under a determination in force under section 303EU; or </w:t>
      </w:r>
    </w:p>
    <w:p w14:paraId="6C47A46A" w14:textId="77777777" w:rsidR="00640137" w:rsidRPr="00303007" w:rsidRDefault="00640137" w:rsidP="00640137">
      <w:pPr>
        <w:spacing w:before="60" w:after="60"/>
        <w:ind w:left="720"/>
        <w:jc w:val="both"/>
        <w:rPr>
          <w:rFonts w:cs="Arial"/>
        </w:rPr>
      </w:pPr>
      <w:r w:rsidRPr="00303007">
        <w:rPr>
          <w:rFonts w:cs="Arial"/>
        </w:rPr>
        <w:t>(h) to make or refuse a declaration under section 303FN, 303FO or 303FP; or</w:t>
      </w:r>
    </w:p>
    <w:p w14:paraId="137B7A89" w14:textId="77777777" w:rsidR="00640137" w:rsidRPr="00303007" w:rsidRDefault="00640137" w:rsidP="00640137">
      <w:pPr>
        <w:spacing w:before="60" w:after="60"/>
        <w:ind w:left="720"/>
        <w:jc w:val="both"/>
        <w:rPr>
          <w:rFonts w:cs="Arial"/>
        </w:rPr>
      </w:pPr>
      <w:r w:rsidRPr="00303007">
        <w:rPr>
          <w:rFonts w:cs="Arial"/>
        </w:rPr>
        <w:t>(</w:t>
      </w:r>
      <w:proofErr w:type="spellStart"/>
      <w:r w:rsidRPr="00303007">
        <w:rPr>
          <w:rFonts w:cs="Arial"/>
        </w:rPr>
        <w:t>i</w:t>
      </w:r>
      <w:proofErr w:type="spellEnd"/>
      <w:r w:rsidRPr="00303007">
        <w:rPr>
          <w:rFonts w:cs="Arial"/>
        </w:rPr>
        <w:t>) to vary or revoke a declaration under section 303FN, 303FO or 303FP.</w:t>
      </w:r>
    </w:p>
    <w:p w14:paraId="03189ABD" w14:textId="77777777" w:rsidR="00640137" w:rsidRPr="00303007" w:rsidRDefault="00640137" w:rsidP="00640137">
      <w:pPr>
        <w:pStyle w:val="ListBullet"/>
        <w:numPr>
          <w:ilvl w:val="0"/>
          <w:numId w:val="0"/>
        </w:numPr>
        <w:spacing w:before="60" w:after="60"/>
        <w:ind w:left="369" w:hanging="369"/>
      </w:pPr>
      <w:r w:rsidRPr="00303007">
        <w:t xml:space="preserve">If you are dissatisfied with a decision of a type listed </w:t>
      </w:r>
      <w:proofErr w:type="gramStart"/>
      <w:r w:rsidRPr="00303007">
        <w:t>above</w:t>
      </w:r>
      <w:proofErr w:type="gramEnd"/>
      <w:r w:rsidRPr="00303007">
        <w:t xml:space="preserve"> you may:</w:t>
      </w:r>
    </w:p>
    <w:p w14:paraId="61F4E447" w14:textId="77777777" w:rsidR="00640137" w:rsidRPr="00303007" w:rsidRDefault="00640137" w:rsidP="00640137">
      <w:pPr>
        <w:pStyle w:val="ListBullet"/>
        <w:spacing w:before="60" w:after="60"/>
        <w:jc w:val="both"/>
      </w:pPr>
      <w:r w:rsidRPr="00303007">
        <w:t xml:space="preserve">by notice, provided in writing, request that the Minister or the Minister’s delegate give you a statement in writing setting out the reasons for the decision as per section 28 of the </w:t>
      </w:r>
      <w:r w:rsidRPr="00303007">
        <w:rPr>
          <w:i/>
          <w:iCs/>
        </w:rPr>
        <w:t>Administrative Appeals Tribunal Act 1975</w:t>
      </w:r>
      <w:r w:rsidRPr="00303007">
        <w:t xml:space="preserve">. The Minister, or Minister’s delegate may refuse to give you a statement of reasons if your application is made more than 28 days after the day on which you received this notice. </w:t>
      </w:r>
    </w:p>
    <w:p w14:paraId="0AE66AAA" w14:textId="77777777" w:rsidR="00640137" w:rsidRPr="00303007" w:rsidRDefault="00640137" w:rsidP="00640137">
      <w:pPr>
        <w:pStyle w:val="ListBullet"/>
        <w:spacing w:before="60" w:after="60"/>
        <w:jc w:val="both"/>
      </w:pPr>
      <w:r w:rsidRPr="00303007">
        <w:t xml:space="preserve">apply to the AAT for independent merits review of the decision. The AAT undertakes </w:t>
      </w:r>
      <w:r w:rsidRPr="00303007">
        <w:rPr>
          <w:i/>
        </w:rPr>
        <w:t>de novo</w:t>
      </w:r>
      <w:r w:rsidRPr="00303007">
        <w:t xml:space="preserve"> merits review. This means they take a fresh look at the facts, law and policy relating to the decision and arrive at their own decision. They decide if the decision should stay the same or be changed. They are independent of the Department.</w:t>
      </w:r>
    </w:p>
    <w:p w14:paraId="4496B155" w14:textId="77777777" w:rsidR="00640137" w:rsidRPr="00303007" w:rsidRDefault="00640137" w:rsidP="00640137">
      <w:pPr>
        <w:pStyle w:val="ListBullet"/>
        <w:numPr>
          <w:ilvl w:val="0"/>
          <w:numId w:val="0"/>
        </w:numPr>
        <w:spacing w:before="60" w:after="60"/>
        <w:jc w:val="both"/>
      </w:pPr>
      <w:r w:rsidRPr="00303007">
        <w:t xml:space="preserve">Application for review of a decision must be made to the AAT within </w:t>
      </w:r>
      <w:r w:rsidRPr="00303007">
        <w:rPr>
          <w:b/>
        </w:rPr>
        <w:t>28 days</w:t>
      </w:r>
      <w:r w:rsidRPr="00303007">
        <w:t xml:space="preserve"> after the day on which you have received the reviewable decision. </w:t>
      </w:r>
      <w:proofErr w:type="gramStart"/>
      <w:r w:rsidRPr="00303007">
        <w:rPr>
          <w:color w:val="000000" w:themeColor="text1"/>
        </w:rPr>
        <w:t>However</w:t>
      </w:r>
      <w:proofErr w:type="gramEnd"/>
      <w:r w:rsidRPr="00303007">
        <w:rPr>
          <w:color w:val="000000" w:themeColor="text1"/>
        </w:rPr>
        <w:t xml:space="preserve"> an extension of time for lodging an application may be granted by the AAT under certain circumstances. Please visit the AAT’s website at </w:t>
      </w:r>
      <w:hyperlink r:id="rId18" w:history="1">
        <w:r w:rsidRPr="00303007">
          <w:rPr>
            <w:rStyle w:val="Hyperlink"/>
            <w:rFonts w:cs="Arial"/>
          </w:rPr>
          <w:t>http://www.aat.gov.au/</w:t>
        </w:r>
      </w:hyperlink>
      <w:r w:rsidRPr="00303007">
        <w:rPr>
          <w:color w:val="000000" w:themeColor="text1"/>
        </w:rPr>
        <w:t xml:space="preserve"> or telephone 1800 228 333 for further information. The role of the AAT is to provide a review mechanism that is fair, just, economical, informal and quick.</w:t>
      </w:r>
    </w:p>
    <w:p w14:paraId="641DDED9" w14:textId="77777777" w:rsidR="00640137" w:rsidRPr="00303007" w:rsidRDefault="00640137" w:rsidP="00640137">
      <w:pPr>
        <w:pStyle w:val="Heading2"/>
      </w:pPr>
      <w:r w:rsidRPr="00303007">
        <w:t xml:space="preserve">Applications &amp; Costs </w:t>
      </w:r>
    </w:p>
    <w:p w14:paraId="68FB03EB" w14:textId="77777777" w:rsidR="00640137" w:rsidRPr="00303007" w:rsidRDefault="00640137" w:rsidP="00640137">
      <w:pPr>
        <w:spacing w:before="60" w:after="60"/>
        <w:jc w:val="both"/>
        <w:rPr>
          <w:rFonts w:cs="Arial"/>
        </w:rPr>
      </w:pPr>
      <w:r w:rsidRPr="00303007">
        <w:rPr>
          <w:rFonts w:cs="Arial"/>
        </w:rPr>
        <w:t xml:space="preserve">Applications to the AAT are made by lodging an Application Form (Form 1). This can be found on the AAT’s website at </w:t>
      </w:r>
      <w:hyperlink r:id="rId19" w:history="1">
        <w:r w:rsidRPr="00303007">
          <w:rPr>
            <w:rStyle w:val="Hyperlink"/>
            <w:rFonts w:cs="Arial"/>
          </w:rPr>
          <w:t>http://www.aat.gov.au/</w:t>
        </w:r>
      </w:hyperlink>
      <w:r w:rsidRPr="00303007">
        <w:rPr>
          <w:rFonts w:cs="Arial"/>
        </w:rPr>
        <w:t xml:space="preserve">. </w:t>
      </w:r>
    </w:p>
    <w:p w14:paraId="00D24D74" w14:textId="77777777" w:rsidR="00640137" w:rsidRPr="00303007" w:rsidRDefault="00640137" w:rsidP="00640137">
      <w:pPr>
        <w:spacing w:before="60" w:after="60"/>
        <w:jc w:val="both"/>
        <w:rPr>
          <w:rFonts w:cs="Arial"/>
        </w:rPr>
      </w:pPr>
      <w:r w:rsidRPr="00303007">
        <w:rPr>
          <w:rFonts w:cs="Arial"/>
          <w:color w:val="000000" w:themeColor="text1"/>
        </w:rPr>
        <w:t xml:space="preserve">There are no strict timelines in which the AAT must review the decision, however the first conference between the parties will usually be held within 6 to 10 weeks of the application </w:t>
      </w:r>
      <w:r w:rsidRPr="00303007">
        <w:rPr>
          <w:rFonts w:cs="Arial"/>
          <w:color w:val="000000" w:themeColor="text1"/>
        </w:rPr>
        <w:lastRenderedPageBreak/>
        <w:t>being lodged. The time frame for review of certain decisions can be expedited in some circumstances.</w:t>
      </w:r>
    </w:p>
    <w:p w14:paraId="1EF21104" w14:textId="77777777" w:rsidR="00640137" w:rsidRPr="00303007" w:rsidRDefault="00640137" w:rsidP="00640137">
      <w:pPr>
        <w:spacing w:before="60" w:after="60"/>
        <w:rPr>
          <w:rFonts w:cs="Arial"/>
        </w:rPr>
      </w:pPr>
      <w:r w:rsidRPr="00303007">
        <w:rPr>
          <w:rFonts w:cs="Arial"/>
        </w:rPr>
        <w:t xml:space="preserve">The cost of lodging an application for review is $920 (as of 1 July 2018) (GST inclusive). You may be eligible to pay a reduced fee of $100.00 if </w:t>
      </w:r>
    </w:p>
    <w:p w14:paraId="478390EF" w14:textId="77777777" w:rsidR="00640137" w:rsidRPr="00303007" w:rsidRDefault="00640137" w:rsidP="00640137">
      <w:pPr>
        <w:pStyle w:val="ListBullet"/>
        <w:spacing w:before="60" w:after="60"/>
      </w:pPr>
      <w:r w:rsidRPr="00303007">
        <w:t>you are receiving legal aid for your application;</w:t>
      </w:r>
    </w:p>
    <w:p w14:paraId="1D5BF4EF" w14:textId="77777777" w:rsidR="00640137" w:rsidRPr="00303007" w:rsidRDefault="00640137" w:rsidP="00640137">
      <w:pPr>
        <w:pStyle w:val="ListBullet"/>
        <w:spacing w:before="60" w:after="60"/>
      </w:pPr>
      <w:r w:rsidRPr="00303007">
        <w:t>you hold a health care card, a Commonwealth seniors health card or any other card issued by the Department of Social Services or the Department of Veteran’s Affairs that entitles the holder to Commonwealth health concessions;</w:t>
      </w:r>
    </w:p>
    <w:p w14:paraId="6BD0375C" w14:textId="77777777" w:rsidR="00640137" w:rsidRPr="00303007" w:rsidRDefault="00640137" w:rsidP="00640137">
      <w:pPr>
        <w:pStyle w:val="ListBullet"/>
        <w:spacing w:before="60" w:after="60"/>
      </w:pPr>
      <w:r w:rsidRPr="00303007">
        <w:t>you are in prison or lawfully detained in a public institution;</w:t>
      </w:r>
    </w:p>
    <w:p w14:paraId="2DE8A9A7" w14:textId="77777777" w:rsidR="00640137" w:rsidRPr="00303007" w:rsidRDefault="00640137" w:rsidP="00640137">
      <w:pPr>
        <w:pStyle w:val="ListBullet"/>
        <w:spacing w:before="60" w:after="60"/>
      </w:pPr>
      <w:r w:rsidRPr="00303007">
        <w:t xml:space="preserve">you are under 18 years of age; or </w:t>
      </w:r>
    </w:p>
    <w:p w14:paraId="51C12E6E" w14:textId="77777777" w:rsidR="00640137" w:rsidRPr="00303007" w:rsidRDefault="00640137" w:rsidP="00640137">
      <w:pPr>
        <w:pStyle w:val="ListBullet"/>
        <w:spacing w:before="60" w:after="60"/>
      </w:pPr>
      <w:r w:rsidRPr="00303007">
        <w:t xml:space="preserve">you are receiving youth allowance, </w:t>
      </w:r>
      <w:proofErr w:type="spellStart"/>
      <w:r w:rsidRPr="00303007">
        <w:t>Austudy</w:t>
      </w:r>
      <w:proofErr w:type="spellEnd"/>
      <w:r w:rsidRPr="00303007">
        <w:t xml:space="preserve"> or ABSTUDY. </w:t>
      </w:r>
    </w:p>
    <w:p w14:paraId="7B1F05BA" w14:textId="77777777" w:rsidR="00640137" w:rsidRPr="00303007" w:rsidRDefault="00640137" w:rsidP="00640137">
      <w:pPr>
        <w:spacing w:before="60" w:after="60"/>
        <w:jc w:val="both"/>
        <w:rPr>
          <w:rFonts w:cs="Arial"/>
          <w:lang w:eastAsia="zh-CN"/>
        </w:rPr>
      </w:pPr>
      <w:r w:rsidRPr="00303007">
        <w:rPr>
          <w:rFonts w:cs="Arial"/>
        </w:rPr>
        <w:t xml:space="preserve">You may also be eligible for a reduced fee if you can demonstrate to the AAT that paying the full fee would cause you financial hardship. Further information can be found on the AAT’s website. Additionally, you can access information about legal assistance at </w:t>
      </w:r>
      <w:hyperlink r:id="rId20" w:history="1">
        <w:r w:rsidRPr="00303007">
          <w:rPr>
            <w:rStyle w:val="Hyperlink"/>
            <w:rFonts w:cs="Arial"/>
          </w:rPr>
          <w:t>https://www.ag.gov.au/LegalSystem/Legalaidprogrammes/Commonwealthlegalfinancialassistance/Documents/LegalFinancialAssistanceInformationSheet.pdf</w:t>
        </w:r>
      </w:hyperlink>
      <w:r w:rsidRPr="00303007">
        <w:rPr>
          <w:rFonts w:cs="Arial"/>
          <w:lang w:eastAsia="zh-CN"/>
        </w:rPr>
        <w:t xml:space="preserve">. </w:t>
      </w:r>
    </w:p>
    <w:p w14:paraId="702BB39E" w14:textId="77777777" w:rsidR="00640137" w:rsidRPr="00303007" w:rsidRDefault="00640137" w:rsidP="00640137">
      <w:pPr>
        <w:spacing w:before="60" w:after="60"/>
        <w:rPr>
          <w:rFonts w:eastAsia="Times New Roman" w:cs="Arial"/>
          <w:lang w:eastAsia="en-AU"/>
        </w:rPr>
      </w:pPr>
      <w:r w:rsidRPr="00303007">
        <w:rPr>
          <w:rFonts w:eastAsia="Times New Roman" w:cs="Arial"/>
          <w:lang w:eastAsia="en-AU"/>
        </w:rPr>
        <w:t>If you pay a standard application fee, most of it will be refunded if the case is resolved in your favour. The refund amount is the difference between the fee you paid and $100. So, if you paid $884, you get back $784 and if you pay $920, you get back $820. There is no refund if you paid the lower application fee for certain taxation decisions or the reduced fee of $100.</w:t>
      </w:r>
    </w:p>
    <w:p w14:paraId="5796A8C3" w14:textId="77777777" w:rsidR="00640137" w:rsidRPr="00303007" w:rsidRDefault="00640137" w:rsidP="00640137">
      <w:pPr>
        <w:pStyle w:val="Heading2"/>
      </w:pPr>
      <w:r w:rsidRPr="00303007">
        <w:t>Contact Details</w:t>
      </w:r>
    </w:p>
    <w:p w14:paraId="49D51E20" w14:textId="77777777" w:rsidR="00640137" w:rsidRPr="00303007" w:rsidRDefault="00640137" w:rsidP="00640137">
      <w:pPr>
        <w:spacing w:before="60" w:after="60"/>
        <w:rPr>
          <w:rFonts w:cs="Arial"/>
        </w:rPr>
      </w:pPr>
      <w:r w:rsidRPr="00303007">
        <w:rPr>
          <w:rFonts w:cs="Arial"/>
        </w:rPr>
        <w:t>Further information or enquiries relating to the decision should be directed to:</w:t>
      </w:r>
    </w:p>
    <w:p w14:paraId="0FF190F0" w14:textId="173D813A" w:rsidR="00640137" w:rsidRPr="00303007" w:rsidRDefault="00640137" w:rsidP="00640137">
      <w:pPr>
        <w:spacing w:before="60" w:after="60"/>
        <w:ind w:left="720"/>
        <w:rPr>
          <w:u w:val="single"/>
        </w:rPr>
      </w:pPr>
      <w:r w:rsidRPr="00303007">
        <w:t>The Director</w:t>
      </w:r>
      <w:r w:rsidRPr="00303007">
        <w:br/>
        <w:t xml:space="preserve">Wildlife </w:t>
      </w:r>
      <w:r w:rsidRPr="00960CF0">
        <w:t>Trade Assessments Section</w:t>
      </w:r>
      <w:r w:rsidRPr="00960CF0">
        <w:br/>
      </w:r>
      <w:r w:rsidR="00173525" w:rsidRPr="00960CF0">
        <w:t>Department of Agriculture, Water and the Environment</w:t>
      </w:r>
      <w:r w:rsidRPr="00960CF0">
        <w:br/>
        <w:t xml:space="preserve">GPO Box </w:t>
      </w:r>
      <w:r w:rsidR="00872951">
        <w:t>858</w:t>
      </w:r>
      <w:r w:rsidRPr="00303007">
        <w:br/>
        <w:t>Canberra ACT 2601</w:t>
      </w:r>
      <w:r w:rsidRPr="00303007">
        <w:br/>
      </w:r>
      <w:r w:rsidRPr="00303007">
        <w:rPr>
          <w:b/>
          <w:bCs/>
        </w:rPr>
        <w:t>Telephone:</w:t>
      </w:r>
      <w:r w:rsidRPr="00303007">
        <w:t xml:space="preserve"> +61 (0) 2 6274 1917</w:t>
      </w:r>
      <w:r w:rsidRPr="00303007">
        <w:br/>
      </w:r>
      <w:r w:rsidRPr="00303007">
        <w:rPr>
          <w:b/>
          <w:bCs/>
        </w:rPr>
        <w:t>Email:</w:t>
      </w:r>
      <w:r w:rsidRPr="00303007">
        <w:t xml:space="preserve"> </w:t>
      </w:r>
      <w:hyperlink r:id="rId21" w:history="1">
        <w:r w:rsidR="00131C81" w:rsidRPr="00DF2CCF">
          <w:rPr>
            <w:rStyle w:val="Hyperlink"/>
          </w:rPr>
          <w:t>sustainablefisheries@awe.gov.au</w:t>
        </w:r>
      </w:hyperlink>
    </w:p>
    <w:p w14:paraId="4151FC76" w14:textId="664D76D9" w:rsidR="00640137" w:rsidRPr="00303007" w:rsidRDefault="00C20716" w:rsidP="00640137">
      <w:pPr>
        <w:spacing w:before="60" w:after="60"/>
        <w:jc w:val="both"/>
        <w:rPr>
          <w:rFonts w:cs="Arial"/>
        </w:rPr>
      </w:pPr>
      <w:r w:rsidRPr="00303007">
        <w:rPr>
          <w:rFonts w:cs="Arial"/>
        </w:rPr>
        <w:t>Alternatively,</w:t>
      </w:r>
      <w:r w:rsidR="00640137" w:rsidRPr="00303007">
        <w:rPr>
          <w:rFonts w:cs="Arial"/>
        </w:rPr>
        <w:t xml:space="preserve"> you may contact the AAT at their Principal Registry or the Deputy Registrar, Administrative Appeals Tribunal in your Capital City or Territory. </w:t>
      </w:r>
    </w:p>
    <w:p w14:paraId="014F1A54" w14:textId="77777777" w:rsidR="00640137" w:rsidRPr="00303007" w:rsidRDefault="00640137" w:rsidP="00640137">
      <w:pPr>
        <w:spacing w:before="60" w:after="60"/>
        <w:ind w:left="720"/>
      </w:pPr>
      <w:r w:rsidRPr="00303007">
        <w:rPr>
          <w:rFonts w:cs="Arial"/>
        </w:rPr>
        <w:t>Administrative Appeals Tribunal</w:t>
      </w:r>
      <w:r w:rsidRPr="00303007">
        <w:rPr>
          <w:rFonts w:cs="Arial"/>
        </w:rPr>
        <w:br/>
        <w:t>Street address: Level 6, 83 Clarence Street, Sydney</w:t>
      </w:r>
      <w:r w:rsidRPr="00303007">
        <w:rPr>
          <w:rFonts w:cs="Arial"/>
        </w:rPr>
        <w:br/>
        <w:t>Mailing address: GPO Box 9955, Sydney, NSW 2001</w:t>
      </w:r>
      <w:r w:rsidRPr="00303007">
        <w:rPr>
          <w:rFonts w:cs="Arial"/>
        </w:rPr>
        <w:br/>
        <w:t xml:space="preserve">T: 1800 228 333 and (02) 9276 5000 </w:t>
      </w:r>
      <w:r w:rsidRPr="00303007">
        <w:rPr>
          <w:rFonts w:cs="Arial"/>
        </w:rPr>
        <w:br/>
        <w:t>F: (02) 9276 5599</w:t>
      </w:r>
      <w:r w:rsidRPr="00303007">
        <w:rPr>
          <w:rFonts w:cs="Arial"/>
        </w:rPr>
        <w:br/>
        <w:t xml:space="preserve">E: </w:t>
      </w:r>
      <w:hyperlink r:id="rId22" w:history="1">
        <w:r w:rsidRPr="00303007">
          <w:rPr>
            <w:rStyle w:val="Hyperlink"/>
            <w:rFonts w:cs="Arial"/>
          </w:rPr>
          <w:t>generalreviews@aat.gov.au</w:t>
        </w:r>
      </w:hyperlink>
      <w:r w:rsidRPr="00303007">
        <w:rPr>
          <w:rFonts w:cs="Arial"/>
        </w:rPr>
        <w:t xml:space="preserve"> </w:t>
      </w:r>
      <w:r w:rsidRPr="00303007">
        <w:rPr>
          <w:rFonts w:cs="Arial"/>
        </w:rPr>
        <w:br/>
        <w:t xml:space="preserve">W: </w:t>
      </w:r>
      <w:hyperlink r:id="rId23" w:history="1">
        <w:r w:rsidRPr="00303007">
          <w:rPr>
            <w:rStyle w:val="Hyperlink"/>
            <w:rFonts w:cs="Arial"/>
          </w:rPr>
          <w:t>http://www.aat.gov.au</w:t>
        </w:r>
      </w:hyperlink>
      <w:r w:rsidRPr="00303007">
        <w:rPr>
          <w:rFonts w:cs="Arial"/>
        </w:rPr>
        <w:t xml:space="preserve"> </w:t>
      </w:r>
    </w:p>
    <w:p w14:paraId="52B1CBBA" w14:textId="77777777" w:rsidR="00640137" w:rsidRPr="00632BC5" w:rsidRDefault="00640137" w:rsidP="00640137">
      <w:pPr>
        <w:pStyle w:val="Heading2"/>
      </w:pPr>
      <w:r w:rsidRPr="00632BC5">
        <w:t>Freedom of Information Request</w:t>
      </w:r>
    </w:p>
    <w:p w14:paraId="09E175CB" w14:textId="77777777" w:rsidR="00640137" w:rsidRPr="00303007" w:rsidRDefault="00640137" w:rsidP="00640137">
      <w:pPr>
        <w:spacing w:before="60" w:after="60"/>
        <w:rPr>
          <w:rFonts w:eastAsia="Times New Roman" w:cs="Arial"/>
        </w:rPr>
      </w:pPr>
      <w:r w:rsidRPr="00303007">
        <w:rPr>
          <w:rFonts w:eastAsia="Times New Roman" w:cs="Arial"/>
        </w:rPr>
        <w:t xml:space="preserve">You may make an application under the </w:t>
      </w:r>
      <w:r w:rsidRPr="00303007">
        <w:rPr>
          <w:rFonts w:eastAsia="Times New Roman" w:cs="Arial"/>
          <w:i/>
          <w:iCs/>
        </w:rPr>
        <w:t>Freedom of Information Act 1982</w:t>
      </w:r>
      <w:r w:rsidRPr="00303007">
        <w:rPr>
          <w:rFonts w:eastAsia="Times New Roman" w:cs="Arial"/>
        </w:rPr>
        <w:t xml:space="preserve"> (FOI Act) to access documents. Further information can be found at </w:t>
      </w:r>
      <w:hyperlink r:id="rId24" w:history="1">
        <w:r w:rsidRPr="00303007">
          <w:rPr>
            <w:rStyle w:val="Hyperlink"/>
            <w:rFonts w:eastAsia="Times New Roman" w:cs="Arial"/>
          </w:rPr>
          <w:t>http://www.environment.gov.au/foi/index.html</w:t>
        </w:r>
      </w:hyperlink>
      <w:r w:rsidRPr="00303007">
        <w:rPr>
          <w:rFonts w:eastAsia="Times New Roman" w:cs="Arial"/>
        </w:rPr>
        <w:t xml:space="preserve">. Please contact the Freedom of Information Contact Officer at </w:t>
      </w:r>
      <w:hyperlink r:id="rId25" w:history="1">
        <w:r w:rsidRPr="00303007">
          <w:rPr>
            <w:rStyle w:val="Hyperlink"/>
            <w:rFonts w:cs="Arial"/>
          </w:rPr>
          <w:t>foi@environment.gov.au</w:t>
        </w:r>
      </w:hyperlink>
      <w:r w:rsidRPr="00303007">
        <w:rPr>
          <w:rFonts w:cs="Arial"/>
        </w:rPr>
        <w:t xml:space="preserve"> for more information. </w:t>
      </w:r>
    </w:p>
    <w:p w14:paraId="0FD1852C" w14:textId="77777777" w:rsidR="0050646D" w:rsidRPr="00640137" w:rsidRDefault="0050646D" w:rsidP="00640137"/>
    <w:sectPr w:rsidR="0050646D" w:rsidRPr="00640137" w:rsidSect="00B0472C">
      <w:headerReference w:type="first" r:id="rId26"/>
      <w:pgSz w:w="11906" w:h="16838"/>
      <w:pgMar w:top="1134" w:right="1418" w:bottom="1134" w:left="1418" w:header="567" w:footer="425"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D3198DF" w14:textId="77777777" w:rsidR="0056219E" w:rsidRDefault="0056219E" w:rsidP="00A60185">
      <w:pPr>
        <w:spacing w:after="0" w:line="240" w:lineRule="auto"/>
      </w:pPr>
      <w:r>
        <w:separator/>
      </w:r>
    </w:p>
  </w:endnote>
  <w:endnote w:type="continuationSeparator" w:id="0">
    <w:p w14:paraId="46BE9116" w14:textId="77777777" w:rsidR="0056219E" w:rsidRDefault="0056219E" w:rsidP="00A60185">
      <w:pPr>
        <w:spacing w:after="0" w:line="240" w:lineRule="auto"/>
      </w:pPr>
      <w:r>
        <w:continuationSeparator/>
      </w:r>
    </w:p>
  </w:endnote>
  <w:endnote w:type="continuationNotice" w:id="1">
    <w:p w14:paraId="437C8CCC" w14:textId="77777777" w:rsidR="0056219E" w:rsidRDefault="0056219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5BA745D" w14:textId="5E90866E" w:rsidR="008D714C" w:rsidRDefault="008D714C" w:rsidP="008D714C">
    <w:pPr>
      <w:pStyle w:val="Footer"/>
      <w:rPr>
        <w:szCs w:val="16"/>
      </w:rPr>
    </w:pPr>
    <w:r>
      <w:rPr>
        <w:szCs w:val="16"/>
      </w:rPr>
      <w:t xml:space="preserve">GPO Box </w:t>
    </w:r>
    <w:r w:rsidR="004556F1">
      <w:rPr>
        <w:szCs w:val="16"/>
      </w:rPr>
      <w:t xml:space="preserve">858 </w:t>
    </w:r>
    <w:r>
      <w:rPr>
        <w:szCs w:val="16"/>
      </w:rPr>
      <w:t xml:space="preserve">Canberra ACT 2601 </w:t>
    </w:r>
    <w:r>
      <w:rPr>
        <w:szCs w:val="16"/>
      </w:rPr>
      <w:sym w:font="Symbol" w:char="F0B7"/>
    </w:r>
    <w:r>
      <w:rPr>
        <w:szCs w:val="16"/>
      </w:rPr>
      <w:t xml:space="preserve"> Telephone 02 6272 3933 </w:t>
    </w:r>
    <w:r>
      <w:rPr>
        <w:szCs w:val="16"/>
      </w:rPr>
      <w:sym w:font="Symbol" w:char="F0B7"/>
    </w:r>
    <w:r>
      <w:rPr>
        <w:szCs w:val="16"/>
      </w:rPr>
      <w:t xml:space="preserve"> Facsimile 02 6272 5161 </w:t>
    </w:r>
    <w:r>
      <w:rPr>
        <w:szCs w:val="16"/>
      </w:rPr>
      <w:sym w:font="Symbol" w:char="F0B7"/>
    </w:r>
    <w:r>
      <w:rPr>
        <w:szCs w:val="16"/>
      </w:rPr>
      <w:t xml:space="preserve"> www.awe.gov.au</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11A96C9" w14:textId="14176A6C" w:rsidR="008D714C" w:rsidRPr="008D714C" w:rsidRDefault="008D714C" w:rsidP="008D714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5C3EE17" w14:textId="77777777" w:rsidR="0056219E" w:rsidRDefault="0056219E" w:rsidP="00A60185">
      <w:pPr>
        <w:spacing w:after="0" w:line="240" w:lineRule="auto"/>
      </w:pPr>
      <w:r>
        <w:separator/>
      </w:r>
    </w:p>
  </w:footnote>
  <w:footnote w:type="continuationSeparator" w:id="0">
    <w:p w14:paraId="10292C8F" w14:textId="77777777" w:rsidR="0056219E" w:rsidRDefault="0056219E" w:rsidP="00A60185">
      <w:pPr>
        <w:spacing w:after="0" w:line="240" w:lineRule="auto"/>
      </w:pPr>
      <w:r>
        <w:continuationSeparator/>
      </w:r>
    </w:p>
  </w:footnote>
  <w:footnote w:type="continuationNotice" w:id="1">
    <w:p w14:paraId="731B9A8A" w14:textId="77777777" w:rsidR="0056219E" w:rsidRDefault="0056219E">
      <w:pPr>
        <w:spacing w:after="0" w:line="240" w:lineRule="auto"/>
      </w:pPr>
    </w:p>
  </w:footnote>
  <w:footnote w:id="2">
    <w:p w14:paraId="2169E93C" w14:textId="77777777" w:rsidR="00640137" w:rsidRDefault="00640137" w:rsidP="00640137">
      <w:pPr>
        <w:pStyle w:val="FootnoteText"/>
      </w:pPr>
      <w:r>
        <w:rPr>
          <w:rStyle w:val="FootnoteReference"/>
        </w:rPr>
        <w:footnoteRef/>
      </w:r>
      <w:r>
        <w:t xml:space="preserve"> In accordance with the </w:t>
      </w:r>
      <w:r w:rsidRPr="007932B1">
        <w:rPr>
          <w:i/>
        </w:rPr>
        <w:t>Administrative Appeals Tribunal Act 1975</w:t>
      </w:r>
      <w:r>
        <w:t xml:space="preserve"> Code of Practice for Notification of Reviewable Decisions and Rights of Review</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725554C" w14:textId="13FABAE7" w:rsidR="00640137" w:rsidRPr="00FA0CF5" w:rsidRDefault="003647A1" w:rsidP="00FA0CF5">
    <w:pPr>
      <w:pStyle w:val="Header"/>
    </w:pPr>
    <w:r>
      <w:rPr>
        <w:rFonts w:asciiTheme="majorHAnsi" w:hAnsiTheme="majorHAnsi"/>
        <w:noProof/>
        <w:sz w:val="16"/>
        <w:szCs w:val="16"/>
        <w:lang w:eastAsia="en-AU"/>
      </w:rPr>
      <w:drawing>
        <wp:inline distT="0" distB="0" distL="0" distR="0" wp14:anchorId="77F99F1D" wp14:editId="3237711A">
          <wp:extent cx="3046719" cy="914400"/>
          <wp:effectExtent l="0" t="0" r="190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AWE_Inline_BLACK-01.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046719" cy="914400"/>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57D9756" w14:textId="77777777" w:rsidR="00640137" w:rsidRPr="009D00C9" w:rsidRDefault="00640137" w:rsidP="009D00C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F6441CF" w14:textId="77777777" w:rsidR="00640137" w:rsidRPr="00BB418A" w:rsidRDefault="00640137" w:rsidP="00BB418A">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D18549" w14:textId="661DEBFE" w:rsidR="00F8686F" w:rsidRDefault="003647A1" w:rsidP="003647A1">
    <w:pPr>
      <w:pStyle w:val="Header"/>
    </w:pPr>
    <w:r>
      <w:rPr>
        <w:rFonts w:asciiTheme="majorHAnsi" w:hAnsiTheme="majorHAnsi"/>
        <w:noProof/>
        <w:sz w:val="16"/>
        <w:szCs w:val="16"/>
        <w:lang w:eastAsia="en-AU"/>
      </w:rPr>
      <w:drawing>
        <wp:inline distT="0" distB="0" distL="0" distR="0" wp14:anchorId="502EE6C3" wp14:editId="32579C8F">
          <wp:extent cx="3046719" cy="914400"/>
          <wp:effectExtent l="0" t="0" r="190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AWE_Inline_BLACK-01.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046719" cy="91440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8"/>
    <w:multiLevelType w:val="singleLevel"/>
    <w:tmpl w:val="434064E6"/>
    <w:lvl w:ilvl="0">
      <w:start w:val="1"/>
      <w:numFmt w:val="decimal"/>
      <w:lvlText w:val="%1."/>
      <w:lvlJc w:val="left"/>
      <w:pPr>
        <w:tabs>
          <w:tab w:val="num" w:pos="360"/>
        </w:tabs>
        <w:ind w:left="360" w:hanging="360"/>
      </w:pPr>
    </w:lvl>
  </w:abstractNum>
  <w:abstractNum w:abstractNumId="1" w15:restartNumberingAfterBreak="0">
    <w:nsid w:val="00032DB9"/>
    <w:multiLevelType w:val="multilevel"/>
    <w:tmpl w:val="E5E89F92"/>
    <w:styleLink w:val="BulletList"/>
    <w:lvl w:ilvl="0">
      <w:start w:val="1"/>
      <w:numFmt w:val="bullet"/>
      <w:pStyle w:val="ListBullet"/>
      <w:lvlText w:val=""/>
      <w:lvlJc w:val="left"/>
      <w:pPr>
        <w:ind w:left="369" w:hanging="369"/>
      </w:pPr>
      <w:rPr>
        <w:rFonts w:ascii="Symbol" w:hAnsi="Symbol" w:hint="default"/>
      </w:rPr>
    </w:lvl>
    <w:lvl w:ilvl="1">
      <w:start w:val="1"/>
      <w:numFmt w:val="none"/>
      <w:pStyle w:val="ListBullet2"/>
      <w:lvlText w:val="-"/>
      <w:lvlJc w:val="left"/>
      <w:pPr>
        <w:ind w:left="737" w:hanging="368"/>
      </w:pPr>
      <w:rPr>
        <w:rFonts w:hint="default"/>
      </w:rPr>
    </w:lvl>
    <w:lvl w:ilvl="2">
      <w:start w:val="1"/>
      <w:numFmt w:val="none"/>
      <w:pStyle w:val="ListBullet3"/>
      <w:lvlText w:val=":"/>
      <w:lvlJc w:val="left"/>
      <w:pPr>
        <w:ind w:left="1106" w:hanging="369"/>
      </w:pPr>
      <w:rPr>
        <w:rFonts w:hint="default"/>
      </w:rPr>
    </w:lvl>
    <w:lvl w:ilvl="3">
      <w:start w:val="1"/>
      <w:numFmt w:val="none"/>
      <w:pStyle w:val="ListBullet4"/>
      <w:lvlText w:val=""/>
      <w:lvlJc w:val="left"/>
      <w:pPr>
        <w:ind w:left="1474" w:hanging="368"/>
      </w:pPr>
      <w:rPr>
        <w:rFonts w:hint="default"/>
        <w:color w:val="auto"/>
      </w:rPr>
    </w:lvl>
    <w:lvl w:ilvl="4">
      <w:start w:val="1"/>
      <w:numFmt w:val="none"/>
      <w:pStyle w:val="ListBullet5"/>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2" w15:restartNumberingAfterBreak="0">
    <w:nsid w:val="01053BBD"/>
    <w:multiLevelType w:val="hybridMultilevel"/>
    <w:tmpl w:val="58D681C8"/>
    <w:lvl w:ilvl="0" w:tplc="3DA6597E">
      <w:start w:val="1"/>
      <w:numFmt w:val="lowerLetter"/>
      <w:lvlText w:val="%1)"/>
      <w:lvlJc w:val="left"/>
      <w:pPr>
        <w:ind w:left="360" w:hanging="360"/>
      </w:pPr>
      <w:rPr>
        <w:b w:val="0"/>
      </w:rPr>
    </w:lvl>
    <w:lvl w:ilvl="1" w:tplc="0C090019">
      <w:start w:val="1"/>
      <w:numFmt w:val="decimal"/>
      <w:lvlText w:val="%2."/>
      <w:lvlJc w:val="left"/>
      <w:pPr>
        <w:tabs>
          <w:tab w:val="num" w:pos="1080"/>
        </w:tabs>
        <w:ind w:left="1080" w:hanging="360"/>
      </w:pPr>
    </w:lvl>
    <w:lvl w:ilvl="2" w:tplc="0C09001B">
      <w:start w:val="1"/>
      <w:numFmt w:val="decimal"/>
      <w:lvlText w:val="%3."/>
      <w:lvlJc w:val="left"/>
      <w:pPr>
        <w:tabs>
          <w:tab w:val="num" w:pos="1800"/>
        </w:tabs>
        <w:ind w:left="1800" w:hanging="360"/>
      </w:pPr>
    </w:lvl>
    <w:lvl w:ilvl="3" w:tplc="0C09000F">
      <w:start w:val="1"/>
      <w:numFmt w:val="decimal"/>
      <w:lvlText w:val="%4."/>
      <w:lvlJc w:val="left"/>
      <w:pPr>
        <w:tabs>
          <w:tab w:val="num" w:pos="2520"/>
        </w:tabs>
        <w:ind w:left="2520" w:hanging="360"/>
      </w:pPr>
    </w:lvl>
    <w:lvl w:ilvl="4" w:tplc="0C090019">
      <w:start w:val="1"/>
      <w:numFmt w:val="decimal"/>
      <w:lvlText w:val="%5."/>
      <w:lvlJc w:val="left"/>
      <w:pPr>
        <w:tabs>
          <w:tab w:val="num" w:pos="3240"/>
        </w:tabs>
        <w:ind w:left="3240" w:hanging="360"/>
      </w:pPr>
    </w:lvl>
    <w:lvl w:ilvl="5" w:tplc="0C09001B">
      <w:start w:val="1"/>
      <w:numFmt w:val="decimal"/>
      <w:lvlText w:val="%6."/>
      <w:lvlJc w:val="left"/>
      <w:pPr>
        <w:tabs>
          <w:tab w:val="num" w:pos="3960"/>
        </w:tabs>
        <w:ind w:left="3960" w:hanging="360"/>
      </w:pPr>
    </w:lvl>
    <w:lvl w:ilvl="6" w:tplc="0C09000F">
      <w:start w:val="1"/>
      <w:numFmt w:val="decimal"/>
      <w:lvlText w:val="%7."/>
      <w:lvlJc w:val="left"/>
      <w:pPr>
        <w:tabs>
          <w:tab w:val="num" w:pos="4680"/>
        </w:tabs>
        <w:ind w:left="4680" w:hanging="360"/>
      </w:pPr>
    </w:lvl>
    <w:lvl w:ilvl="7" w:tplc="0C090019">
      <w:start w:val="1"/>
      <w:numFmt w:val="decimal"/>
      <w:lvlText w:val="%8."/>
      <w:lvlJc w:val="left"/>
      <w:pPr>
        <w:tabs>
          <w:tab w:val="num" w:pos="5400"/>
        </w:tabs>
        <w:ind w:left="5400" w:hanging="360"/>
      </w:pPr>
    </w:lvl>
    <w:lvl w:ilvl="8" w:tplc="0C09001B">
      <w:start w:val="1"/>
      <w:numFmt w:val="decimal"/>
      <w:lvlText w:val="%9."/>
      <w:lvlJc w:val="left"/>
      <w:pPr>
        <w:tabs>
          <w:tab w:val="num" w:pos="6120"/>
        </w:tabs>
        <w:ind w:left="6120" w:hanging="360"/>
      </w:pPr>
    </w:lvl>
  </w:abstractNum>
  <w:abstractNum w:abstractNumId="3" w15:restartNumberingAfterBreak="0">
    <w:nsid w:val="02952B3A"/>
    <w:multiLevelType w:val="hybridMultilevel"/>
    <w:tmpl w:val="C0C4B3BE"/>
    <w:lvl w:ilvl="0" w:tplc="1F928CBA">
      <w:start w:val="1"/>
      <w:numFmt w:val="decimal"/>
      <w:lvlText w:val="%1."/>
      <w:lvlJc w:val="left"/>
      <w:pPr>
        <w:ind w:left="927" w:hanging="360"/>
      </w:pPr>
      <w:rPr>
        <w:b w:val="0"/>
        <w:i w:val="0"/>
      </w:r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4" w15:restartNumberingAfterBreak="0">
    <w:nsid w:val="13EB5BA2"/>
    <w:multiLevelType w:val="hybridMultilevel"/>
    <w:tmpl w:val="54AA5B24"/>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15:restartNumberingAfterBreak="0">
    <w:nsid w:val="15871AD9"/>
    <w:multiLevelType w:val="multilevel"/>
    <w:tmpl w:val="A15E1D18"/>
    <w:lvl w:ilvl="0">
      <w:start w:val="2"/>
      <w:numFmt w:val="decimal"/>
      <w:lvlText w:val="%1."/>
      <w:lvlJc w:val="left"/>
      <w:pPr>
        <w:tabs>
          <w:tab w:val="num" w:pos="360"/>
        </w:tabs>
        <w:ind w:left="360" w:hanging="360"/>
      </w:pPr>
      <w:rPr>
        <w:rFonts w:hint="default"/>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6" w15:restartNumberingAfterBreak="0">
    <w:nsid w:val="16130D21"/>
    <w:multiLevelType w:val="hybridMultilevel"/>
    <w:tmpl w:val="C0C4B3BE"/>
    <w:lvl w:ilvl="0" w:tplc="1F928CBA">
      <w:start w:val="1"/>
      <w:numFmt w:val="decimal"/>
      <w:lvlText w:val="%1."/>
      <w:lvlJc w:val="left"/>
      <w:pPr>
        <w:ind w:left="927" w:hanging="360"/>
      </w:pPr>
      <w:rPr>
        <w:b w:val="0"/>
        <w:i w:val="0"/>
      </w:r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7" w15:restartNumberingAfterBreak="0">
    <w:nsid w:val="1B606960"/>
    <w:multiLevelType w:val="multilevel"/>
    <w:tmpl w:val="B9D6FF9E"/>
    <w:lvl w:ilvl="0">
      <w:start w:val="1"/>
      <w:numFmt w:val="bullet"/>
      <w:lvlText w:val=""/>
      <w:lvlJc w:val="left"/>
      <w:pPr>
        <w:tabs>
          <w:tab w:val="num" w:pos="1080"/>
        </w:tabs>
        <w:ind w:left="1080" w:hanging="360"/>
      </w:pPr>
      <w:rPr>
        <w:rFonts w:ascii="Symbol" w:hAnsi="Symbol"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8" w15:restartNumberingAfterBreak="0">
    <w:nsid w:val="1D7120FB"/>
    <w:multiLevelType w:val="singleLevel"/>
    <w:tmpl w:val="2000EDEA"/>
    <w:lvl w:ilvl="0">
      <w:start w:val="1"/>
      <w:numFmt w:val="upperLetter"/>
      <w:lvlText w:val="%1:"/>
      <w:lvlJc w:val="left"/>
      <w:pPr>
        <w:ind w:left="360" w:hanging="360"/>
      </w:pPr>
      <w:rPr>
        <w:rFonts w:hint="default"/>
        <w:sz w:val="22"/>
      </w:rPr>
    </w:lvl>
  </w:abstractNum>
  <w:abstractNum w:abstractNumId="9" w15:restartNumberingAfterBreak="0">
    <w:nsid w:val="1E0C61C8"/>
    <w:multiLevelType w:val="hybridMultilevel"/>
    <w:tmpl w:val="C0C4B3BE"/>
    <w:lvl w:ilvl="0" w:tplc="1F928CBA">
      <w:start w:val="1"/>
      <w:numFmt w:val="decimal"/>
      <w:lvlText w:val="%1."/>
      <w:lvlJc w:val="left"/>
      <w:pPr>
        <w:ind w:left="927" w:hanging="360"/>
      </w:pPr>
      <w:rPr>
        <w:b w:val="0"/>
        <w:i w:val="0"/>
      </w:r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10" w15:restartNumberingAfterBreak="0">
    <w:nsid w:val="1F745BC2"/>
    <w:multiLevelType w:val="multilevel"/>
    <w:tmpl w:val="E5E89F92"/>
    <w:numStyleLink w:val="BulletList"/>
  </w:abstractNum>
  <w:abstractNum w:abstractNumId="11" w15:restartNumberingAfterBreak="0">
    <w:nsid w:val="22805167"/>
    <w:multiLevelType w:val="hybridMultilevel"/>
    <w:tmpl w:val="5246D560"/>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2" w15:restartNumberingAfterBreak="0">
    <w:nsid w:val="3098052F"/>
    <w:multiLevelType w:val="multilevel"/>
    <w:tmpl w:val="473EA67C"/>
    <w:lvl w:ilvl="0">
      <w:start w:val="1"/>
      <w:numFmt w:val="decimal"/>
      <w:pStyle w:val="ListParagraph"/>
      <w:lvlText w:val="%1."/>
      <w:lvlJc w:val="left"/>
      <w:pPr>
        <w:ind w:left="369" w:hanging="369"/>
      </w:pPr>
      <w:rPr>
        <w:rFonts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361C7DAA"/>
    <w:multiLevelType w:val="multilevel"/>
    <w:tmpl w:val="CAA83148"/>
    <w:styleLink w:val="Attach"/>
    <w:lvl w:ilvl="0">
      <w:start w:val="1"/>
      <w:numFmt w:val="upperLetter"/>
      <w:lvlText w:val="Attachment %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52037D38"/>
    <w:multiLevelType w:val="hybridMultilevel"/>
    <w:tmpl w:val="23B8CAB8"/>
    <w:lvl w:ilvl="0" w:tplc="98604B08">
      <w:start w:val="1"/>
      <w:numFmt w:val="decimal"/>
      <w:lvlText w:val="%1."/>
      <w:lvlJc w:val="left"/>
      <w:pPr>
        <w:tabs>
          <w:tab w:val="num" w:pos="360"/>
        </w:tabs>
        <w:ind w:left="360" w:hanging="360"/>
      </w:pPr>
    </w:lvl>
    <w:lvl w:ilvl="1" w:tplc="07E8D288">
      <w:start w:val="1"/>
      <w:numFmt w:val="lowerLetter"/>
      <w:lvlText w:val="%2)"/>
      <w:lvlJc w:val="left"/>
      <w:pPr>
        <w:tabs>
          <w:tab w:val="num" w:pos="1440"/>
        </w:tabs>
        <w:ind w:left="1440" w:hanging="360"/>
      </w:pPr>
      <w:rPr>
        <w:rFonts w:ascii="Times New Roman" w:hAnsi="Times New Roman" w:hint="default"/>
        <w:sz w:val="24"/>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588662BF"/>
    <w:multiLevelType w:val="hybridMultilevel"/>
    <w:tmpl w:val="E7F65CF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B0B75C4"/>
    <w:multiLevelType w:val="hybridMultilevel"/>
    <w:tmpl w:val="85EC5704"/>
    <w:lvl w:ilvl="0" w:tplc="E0A0EF0E">
      <w:start w:val="4"/>
      <w:numFmt w:val="bullet"/>
      <w:lvlText w:val="-"/>
      <w:lvlJc w:val="left"/>
      <w:pPr>
        <w:ind w:left="1287" w:hanging="360"/>
      </w:pPr>
      <w:rPr>
        <w:rFonts w:ascii="Arial" w:eastAsia="Calibri" w:hAnsi="Arial" w:cs="Arial" w:hint="default"/>
      </w:r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abstractNum w:abstractNumId="17" w15:restartNumberingAfterBreak="0">
    <w:nsid w:val="60B130D4"/>
    <w:multiLevelType w:val="hybridMultilevel"/>
    <w:tmpl w:val="38740C36"/>
    <w:lvl w:ilvl="0" w:tplc="0C090017">
      <w:start w:val="1"/>
      <w:numFmt w:val="lowerLetter"/>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8" w15:restartNumberingAfterBreak="0">
    <w:nsid w:val="6176383E"/>
    <w:multiLevelType w:val="hybridMultilevel"/>
    <w:tmpl w:val="C0C4B3BE"/>
    <w:lvl w:ilvl="0" w:tplc="1F928CBA">
      <w:start w:val="1"/>
      <w:numFmt w:val="decimal"/>
      <w:lvlText w:val="%1."/>
      <w:lvlJc w:val="left"/>
      <w:pPr>
        <w:ind w:left="927" w:hanging="360"/>
      </w:pPr>
      <w:rPr>
        <w:b w:val="0"/>
        <w:i w:val="0"/>
      </w:r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19" w15:restartNumberingAfterBreak="0">
    <w:nsid w:val="65456429"/>
    <w:multiLevelType w:val="multilevel"/>
    <w:tmpl w:val="3F421818"/>
    <w:lvl w:ilvl="0">
      <w:start w:val="1"/>
      <w:numFmt w:val="decimal"/>
      <w:pStyle w:val="ListNumber"/>
      <w:lvlText w:val="%1."/>
      <w:lvlJc w:val="left"/>
      <w:pPr>
        <w:ind w:left="369" w:hanging="369"/>
      </w:pPr>
      <w:rPr>
        <w:rFonts w:ascii="Arial" w:hAnsi="Arial" w:hint="default"/>
        <w:b/>
        <w:sz w:val="22"/>
      </w:rPr>
    </w:lvl>
    <w:lvl w:ilvl="1">
      <w:start w:val="1"/>
      <w:numFmt w:val="lowerLetter"/>
      <w:pStyle w:val="ListNumber2"/>
      <w:lvlText w:val="%2."/>
      <w:lvlJc w:val="left"/>
      <w:pPr>
        <w:ind w:left="738" w:hanging="369"/>
      </w:pPr>
      <w:rPr>
        <w:rFonts w:hint="default"/>
      </w:rPr>
    </w:lvl>
    <w:lvl w:ilvl="2">
      <w:start w:val="1"/>
      <w:numFmt w:val="lowerRoman"/>
      <w:pStyle w:val="ListNumber3"/>
      <w:lvlText w:val="%3."/>
      <w:lvlJc w:val="left"/>
      <w:pPr>
        <w:ind w:left="1107" w:hanging="369"/>
      </w:pPr>
      <w:rPr>
        <w:rFonts w:hint="default"/>
      </w:rPr>
    </w:lvl>
    <w:lvl w:ilvl="3">
      <w:start w:val="1"/>
      <w:numFmt w:val="none"/>
      <w:pStyle w:val="ListNumber4"/>
      <w:lvlText w:val="%4"/>
      <w:lvlJc w:val="left"/>
      <w:pPr>
        <w:ind w:left="1476" w:hanging="369"/>
      </w:pPr>
      <w:rPr>
        <w:rFonts w:hint="default"/>
      </w:rPr>
    </w:lvl>
    <w:lvl w:ilvl="4">
      <w:start w:val="1"/>
      <w:numFmt w:val="none"/>
      <w:pStyle w:val="ListNumber5"/>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abstractNum w:abstractNumId="20" w15:restartNumberingAfterBreak="0">
    <w:nsid w:val="660B765A"/>
    <w:multiLevelType w:val="hybridMultilevel"/>
    <w:tmpl w:val="4208BF28"/>
    <w:lvl w:ilvl="0" w:tplc="C45805D2">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1" w15:restartNumberingAfterBreak="0">
    <w:nsid w:val="691B6BA6"/>
    <w:multiLevelType w:val="multilevel"/>
    <w:tmpl w:val="0C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6BD47D18"/>
    <w:multiLevelType w:val="hybridMultilevel"/>
    <w:tmpl w:val="00E24192"/>
    <w:lvl w:ilvl="0" w:tplc="D53E428C">
      <w:start w:val="1"/>
      <w:numFmt w:val="lowerLetter"/>
      <w:lvlText w:val="%1)"/>
      <w:lvlJc w:val="left"/>
      <w:pPr>
        <w:ind w:left="360" w:hanging="360"/>
      </w:pPr>
      <w:rPr>
        <w:b w:val="0"/>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3" w15:restartNumberingAfterBreak="0">
    <w:nsid w:val="6F5C7C61"/>
    <w:multiLevelType w:val="hybridMultilevel"/>
    <w:tmpl w:val="D58E68B2"/>
    <w:lvl w:ilvl="0" w:tplc="43FC7C2E">
      <w:start w:val="1"/>
      <w:numFmt w:val="decimal"/>
      <w:lvlText w:val="%1."/>
      <w:lvlJc w:val="left"/>
      <w:pPr>
        <w:ind w:left="720" w:hanging="360"/>
      </w:pPr>
    </w:lvl>
    <w:lvl w:ilvl="1" w:tplc="6706BADE">
      <w:start w:val="1"/>
      <w:numFmt w:val="lowerLetter"/>
      <w:lvlText w:val="%2."/>
      <w:lvlJc w:val="left"/>
      <w:pPr>
        <w:ind w:left="1440" w:hanging="360"/>
      </w:pPr>
    </w:lvl>
    <w:lvl w:ilvl="2" w:tplc="4FA27204">
      <w:start w:val="1"/>
      <w:numFmt w:val="lowerRoman"/>
      <w:lvlText w:val="%3."/>
      <w:lvlJc w:val="right"/>
      <w:pPr>
        <w:ind w:left="2160" w:hanging="180"/>
      </w:pPr>
    </w:lvl>
    <w:lvl w:ilvl="3" w:tplc="86B67F6E" w:tentative="1">
      <w:start w:val="1"/>
      <w:numFmt w:val="decimal"/>
      <w:lvlText w:val="%4."/>
      <w:lvlJc w:val="left"/>
      <w:pPr>
        <w:ind w:left="2880" w:hanging="360"/>
      </w:pPr>
    </w:lvl>
    <w:lvl w:ilvl="4" w:tplc="06424DDA" w:tentative="1">
      <w:start w:val="1"/>
      <w:numFmt w:val="lowerLetter"/>
      <w:lvlText w:val="%5."/>
      <w:lvlJc w:val="left"/>
      <w:pPr>
        <w:ind w:left="3600" w:hanging="360"/>
      </w:pPr>
    </w:lvl>
    <w:lvl w:ilvl="5" w:tplc="01D6EEB4" w:tentative="1">
      <w:start w:val="1"/>
      <w:numFmt w:val="lowerRoman"/>
      <w:lvlText w:val="%6."/>
      <w:lvlJc w:val="right"/>
      <w:pPr>
        <w:ind w:left="4320" w:hanging="180"/>
      </w:pPr>
    </w:lvl>
    <w:lvl w:ilvl="6" w:tplc="FE0223E2" w:tentative="1">
      <w:start w:val="1"/>
      <w:numFmt w:val="decimal"/>
      <w:lvlText w:val="%7."/>
      <w:lvlJc w:val="left"/>
      <w:pPr>
        <w:ind w:left="5040" w:hanging="360"/>
      </w:pPr>
    </w:lvl>
    <w:lvl w:ilvl="7" w:tplc="E4BED4AE" w:tentative="1">
      <w:start w:val="1"/>
      <w:numFmt w:val="lowerLetter"/>
      <w:lvlText w:val="%8."/>
      <w:lvlJc w:val="left"/>
      <w:pPr>
        <w:ind w:left="5760" w:hanging="360"/>
      </w:pPr>
    </w:lvl>
    <w:lvl w:ilvl="8" w:tplc="C05871AE" w:tentative="1">
      <w:start w:val="1"/>
      <w:numFmt w:val="lowerRoman"/>
      <w:lvlText w:val="%9."/>
      <w:lvlJc w:val="right"/>
      <w:pPr>
        <w:ind w:left="6480" w:hanging="180"/>
      </w:pPr>
    </w:lvl>
  </w:abstractNum>
  <w:abstractNum w:abstractNumId="24" w15:restartNumberingAfterBreak="0">
    <w:nsid w:val="6F7D6BDE"/>
    <w:multiLevelType w:val="hybridMultilevel"/>
    <w:tmpl w:val="E1006C1C"/>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15:restartNumberingAfterBreak="0">
    <w:nsid w:val="6FAE23A7"/>
    <w:multiLevelType w:val="singleLevel"/>
    <w:tmpl w:val="2000EDEA"/>
    <w:lvl w:ilvl="0">
      <w:start w:val="1"/>
      <w:numFmt w:val="upperLetter"/>
      <w:lvlText w:val="%1:"/>
      <w:lvlJc w:val="left"/>
      <w:pPr>
        <w:ind w:left="360" w:hanging="360"/>
      </w:pPr>
      <w:rPr>
        <w:rFonts w:hint="default"/>
        <w:sz w:val="22"/>
      </w:rPr>
    </w:lvl>
  </w:abstractNum>
  <w:abstractNum w:abstractNumId="26" w15:restartNumberingAfterBreak="0">
    <w:nsid w:val="762964D5"/>
    <w:multiLevelType w:val="multilevel"/>
    <w:tmpl w:val="E898CC72"/>
    <w:styleLink w:val="KeyPoints"/>
    <w:lvl w:ilvl="0">
      <w:start w:val="1"/>
      <w:numFmt w:val="decimal"/>
      <w:lvlText w:val="%1."/>
      <w:lvlJc w:val="left"/>
      <w:pPr>
        <w:ind w:left="369" w:hanging="369"/>
      </w:pPr>
      <w:rPr>
        <w:rFonts w:ascii="Arial" w:hAnsi="Arial" w:hint="default"/>
        <w:sz w:val="22"/>
      </w:rPr>
    </w:lvl>
    <w:lvl w:ilvl="1">
      <w:start w:val="1"/>
      <w:numFmt w:val="lowerLetter"/>
      <w:lvlText w:val="%2."/>
      <w:lvlJc w:val="left"/>
      <w:pPr>
        <w:ind w:left="738" w:hanging="369"/>
      </w:pPr>
      <w:rPr>
        <w:rFonts w:hint="default"/>
      </w:rPr>
    </w:lvl>
    <w:lvl w:ilvl="2">
      <w:start w:val="1"/>
      <w:numFmt w:val="lowerRoman"/>
      <w:lvlText w:val="%3."/>
      <w:lvlJc w:val="left"/>
      <w:pPr>
        <w:ind w:left="1107" w:hanging="369"/>
      </w:pPr>
      <w:rPr>
        <w:rFonts w:hint="default"/>
      </w:rPr>
    </w:lvl>
    <w:lvl w:ilvl="3">
      <w:start w:val="1"/>
      <w:numFmt w:val="none"/>
      <w:lvlText w:val="%4"/>
      <w:lvlJc w:val="left"/>
      <w:pPr>
        <w:ind w:left="1476" w:hanging="369"/>
      </w:pPr>
      <w:rPr>
        <w:rFonts w:hint="default"/>
      </w:rPr>
    </w:lvl>
    <w:lvl w:ilvl="4">
      <w:start w:val="1"/>
      <w:numFmt w:val="none"/>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abstractNum w:abstractNumId="27" w15:restartNumberingAfterBreak="0">
    <w:nsid w:val="7B3024A4"/>
    <w:multiLevelType w:val="hybridMultilevel"/>
    <w:tmpl w:val="CF94101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8" w15:restartNumberingAfterBreak="0">
    <w:nsid w:val="7DD76FA8"/>
    <w:multiLevelType w:val="hybridMultilevel"/>
    <w:tmpl w:val="7C8EBA38"/>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26"/>
  </w:num>
  <w:num w:numId="2">
    <w:abstractNumId w:val="1"/>
  </w:num>
  <w:num w:numId="3">
    <w:abstractNumId w:val="23"/>
  </w:num>
  <w:num w:numId="4">
    <w:abstractNumId w:val="21"/>
  </w:num>
  <w:num w:numId="5">
    <w:abstractNumId w:val="13"/>
  </w:num>
  <w:num w:numId="6">
    <w:abstractNumId w:val="12"/>
  </w:num>
  <w:num w:numId="7">
    <w:abstractNumId w:val="19"/>
  </w:num>
  <w:num w:numId="8">
    <w:abstractNumId w:val="10"/>
  </w:num>
  <w:num w:numId="9">
    <w:abstractNumId w:val="8"/>
  </w:num>
  <w:num w:numId="10">
    <w:abstractNumId w:val="25"/>
  </w:num>
  <w:num w:numId="1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num>
  <w:num w:numId="15">
    <w:abstractNumId w:val="12"/>
  </w:num>
  <w:num w:numId="16">
    <w:abstractNumId w:val="12"/>
  </w:num>
  <w:num w:numId="17">
    <w:abstractNumId w:val="16"/>
  </w:num>
  <w:num w:numId="18">
    <w:abstractNumId w:val="18"/>
  </w:num>
  <w:num w:numId="19">
    <w:abstractNumId w:val="27"/>
  </w:num>
  <w:num w:numId="20">
    <w:abstractNumId w:val="17"/>
  </w:num>
  <w:num w:numId="21">
    <w:abstractNumId w:val="15"/>
  </w:num>
  <w:num w:numId="22">
    <w:abstractNumId w:val="22"/>
  </w:num>
  <w:num w:numId="2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0"/>
  </w:num>
  <w:num w:numId="25">
    <w:abstractNumId w:val="2"/>
  </w:num>
  <w:num w:numId="2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2"/>
  </w:num>
  <w:num w:numId="28">
    <w:abstractNumId w:val="12"/>
  </w:num>
  <w:num w:numId="29">
    <w:abstractNumId w:val="12"/>
  </w:num>
  <w:num w:numId="30">
    <w:abstractNumId w:val="12"/>
  </w:num>
  <w:num w:numId="31">
    <w:abstractNumId w:val="10"/>
  </w:num>
  <w:num w:numId="32">
    <w:abstractNumId w:val="10"/>
  </w:num>
  <w:num w:numId="33">
    <w:abstractNumId w:val="10"/>
  </w:num>
  <w:num w:numId="34">
    <w:abstractNumId w:val="10"/>
  </w:num>
  <w:num w:numId="35">
    <w:abstractNumId w:val="7"/>
  </w:num>
  <w:num w:numId="36">
    <w:abstractNumId w:val="0"/>
  </w:num>
  <w:num w:numId="37">
    <w:abstractNumId w:val="14"/>
  </w:num>
  <w:num w:numId="38">
    <w:abstractNumId w:val="19"/>
  </w:num>
  <w:num w:numId="3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1"/>
  </w:num>
  <w:num w:numId="4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6"/>
  </w:num>
  <w:num w:numId="43">
    <w:abstractNumId w:val="9"/>
  </w:num>
  <w:num w:numId="44">
    <w:abstractNumId w:val="3"/>
  </w:num>
  <w:num w:numId="45">
    <w:abstractNumId w:val="28"/>
  </w:num>
  <w:num w:numId="46">
    <w:abstractNumId w:val="4"/>
  </w:num>
  <w:num w:numId="47">
    <w:abstractNumId w:val="5"/>
  </w:num>
  <w:num w:numId="48">
    <w:abstractNumId w:val="24"/>
  </w:num>
  <w:num w:numId="4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9"/>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William Quinn">
    <w15:presenceInfo w15:providerId="AD" w15:userId="S::william.quinn@environment.gov.au::3b054371-b5fa-41ef-9a05-3bf43d01db5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hideGrammaticalErrors/>
  <w:proofState w:spelling="clean" w:grammar="clean"/>
  <w:defaultTabStop w:val="720"/>
  <w:drawingGridHorizontalSpacing w:val="110"/>
  <w:displayHorizontalDrawingGridEvery w:val="2"/>
  <w:displayVerticalDrawingGridEvery w:val="2"/>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SecurityClassificationInHeader" w:val="False"/>
  </w:docVars>
  <w:rsids>
    <w:rsidRoot w:val="005D6F37"/>
    <w:rsid w:val="00004AEE"/>
    <w:rsid w:val="00005CAA"/>
    <w:rsid w:val="00010210"/>
    <w:rsid w:val="00014060"/>
    <w:rsid w:val="00015ADA"/>
    <w:rsid w:val="00017BB8"/>
    <w:rsid w:val="00020C99"/>
    <w:rsid w:val="000260F8"/>
    <w:rsid w:val="0002707B"/>
    <w:rsid w:val="00031219"/>
    <w:rsid w:val="00043190"/>
    <w:rsid w:val="00043C42"/>
    <w:rsid w:val="0005148E"/>
    <w:rsid w:val="0005270A"/>
    <w:rsid w:val="00053EAC"/>
    <w:rsid w:val="00063AF2"/>
    <w:rsid w:val="00063E24"/>
    <w:rsid w:val="000642C0"/>
    <w:rsid w:val="00073C2A"/>
    <w:rsid w:val="000759E5"/>
    <w:rsid w:val="000777F8"/>
    <w:rsid w:val="00080A47"/>
    <w:rsid w:val="0008410F"/>
    <w:rsid w:val="00084AC6"/>
    <w:rsid w:val="00085C49"/>
    <w:rsid w:val="00087B76"/>
    <w:rsid w:val="00091608"/>
    <w:rsid w:val="0009257B"/>
    <w:rsid w:val="0009333C"/>
    <w:rsid w:val="0009704F"/>
    <w:rsid w:val="000A0F11"/>
    <w:rsid w:val="000A125A"/>
    <w:rsid w:val="000A161F"/>
    <w:rsid w:val="000A57CD"/>
    <w:rsid w:val="000B0B48"/>
    <w:rsid w:val="000B3758"/>
    <w:rsid w:val="000B5852"/>
    <w:rsid w:val="000B74A1"/>
    <w:rsid w:val="000B7681"/>
    <w:rsid w:val="000B7B42"/>
    <w:rsid w:val="000C02B7"/>
    <w:rsid w:val="000C09A7"/>
    <w:rsid w:val="000C5342"/>
    <w:rsid w:val="000C5DFC"/>
    <w:rsid w:val="000C63ED"/>
    <w:rsid w:val="000C706A"/>
    <w:rsid w:val="000D2887"/>
    <w:rsid w:val="000D309E"/>
    <w:rsid w:val="000D5528"/>
    <w:rsid w:val="000D61D0"/>
    <w:rsid w:val="000D6D63"/>
    <w:rsid w:val="000E0081"/>
    <w:rsid w:val="000E07CF"/>
    <w:rsid w:val="000E0B31"/>
    <w:rsid w:val="000F1E51"/>
    <w:rsid w:val="000F72B0"/>
    <w:rsid w:val="001031F9"/>
    <w:rsid w:val="001047E4"/>
    <w:rsid w:val="0011030F"/>
    <w:rsid w:val="0011151C"/>
    <w:rsid w:val="00114477"/>
    <w:rsid w:val="0011498E"/>
    <w:rsid w:val="00115BF1"/>
    <w:rsid w:val="00117A45"/>
    <w:rsid w:val="001219EE"/>
    <w:rsid w:val="001224AE"/>
    <w:rsid w:val="0012744F"/>
    <w:rsid w:val="00131C81"/>
    <w:rsid w:val="00131EDB"/>
    <w:rsid w:val="001337D4"/>
    <w:rsid w:val="001369E3"/>
    <w:rsid w:val="00143480"/>
    <w:rsid w:val="00145694"/>
    <w:rsid w:val="00147C12"/>
    <w:rsid w:val="001527A1"/>
    <w:rsid w:val="001530DC"/>
    <w:rsid w:val="00154989"/>
    <w:rsid w:val="00155A9F"/>
    <w:rsid w:val="00160262"/>
    <w:rsid w:val="0016616A"/>
    <w:rsid w:val="0016780A"/>
    <w:rsid w:val="001706F9"/>
    <w:rsid w:val="00173525"/>
    <w:rsid w:val="00173EBF"/>
    <w:rsid w:val="0018112F"/>
    <w:rsid w:val="001812CE"/>
    <w:rsid w:val="001842A2"/>
    <w:rsid w:val="00187FA8"/>
    <w:rsid w:val="00191C5D"/>
    <w:rsid w:val="00192F5E"/>
    <w:rsid w:val="00193868"/>
    <w:rsid w:val="00197772"/>
    <w:rsid w:val="001A51C8"/>
    <w:rsid w:val="001A76BB"/>
    <w:rsid w:val="001B1642"/>
    <w:rsid w:val="001B2908"/>
    <w:rsid w:val="001B4CA8"/>
    <w:rsid w:val="001C1D95"/>
    <w:rsid w:val="001C4F3D"/>
    <w:rsid w:val="001D0CDC"/>
    <w:rsid w:val="001D1B03"/>
    <w:rsid w:val="001D1D82"/>
    <w:rsid w:val="001D49AF"/>
    <w:rsid w:val="001E0274"/>
    <w:rsid w:val="001E0328"/>
    <w:rsid w:val="001E1182"/>
    <w:rsid w:val="001E1CE4"/>
    <w:rsid w:val="001E25B3"/>
    <w:rsid w:val="001F4075"/>
    <w:rsid w:val="001F5C95"/>
    <w:rsid w:val="00202C90"/>
    <w:rsid w:val="00207476"/>
    <w:rsid w:val="002105CA"/>
    <w:rsid w:val="00212E75"/>
    <w:rsid w:val="00213DE8"/>
    <w:rsid w:val="00214B4E"/>
    <w:rsid w:val="00216118"/>
    <w:rsid w:val="002209AB"/>
    <w:rsid w:val="00220CFF"/>
    <w:rsid w:val="00224D4E"/>
    <w:rsid w:val="002251E3"/>
    <w:rsid w:val="00227A95"/>
    <w:rsid w:val="00227FEA"/>
    <w:rsid w:val="00234794"/>
    <w:rsid w:val="00235467"/>
    <w:rsid w:val="002473FC"/>
    <w:rsid w:val="00250916"/>
    <w:rsid w:val="00250919"/>
    <w:rsid w:val="00252E3C"/>
    <w:rsid w:val="00261931"/>
    <w:rsid w:val="00261EFE"/>
    <w:rsid w:val="00262198"/>
    <w:rsid w:val="00267CD5"/>
    <w:rsid w:val="00276356"/>
    <w:rsid w:val="00285F1B"/>
    <w:rsid w:val="00292592"/>
    <w:rsid w:val="00292B81"/>
    <w:rsid w:val="00297D18"/>
    <w:rsid w:val="002A11A4"/>
    <w:rsid w:val="002A4671"/>
    <w:rsid w:val="002B11A5"/>
    <w:rsid w:val="002B18AE"/>
    <w:rsid w:val="002B3674"/>
    <w:rsid w:val="002C1C93"/>
    <w:rsid w:val="002C2FB1"/>
    <w:rsid w:val="002C341E"/>
    <w:rsid w:val="002C5066"/>
    <w:rsid w:val="002C58A6"/>
    <w:rsid w:val="002D022C"/>
    <w:rsid w:val="002D419A"/>
    <w:rsid w:val="002D46EF"/>
    <w:rsid w:val="002D4AAC"/>
    <w:rsid w:val="002E3BAF"/>
    <w:rsid w:val="002E5D24"/>
    <w:rsid w:val="002E67EF"/>
    <w:rsid w:val="002E7756"/>
    <w:rsid w:val="002F045A"/>
    <w:rsid w:val="002F0661"/>
    <w:rsid w:val="002F18F8"/>
    <w:rsid w:val="002F23D0"/>
    <w:rsid w:val="002F28E1"/>
    <w:rsid w:val="0030039D"/>
    <w:rsid w:val="0030171F"/>
    <w:rsid w:val="00302B2F"/>
    <w:rsid w:val="00303007"/>
    <w:rsid w:val="0030326F"/>
    <w:rsid w:val="00310675"/>
    <w:rsid w:val="00310701"/>
    <w:rsid w:val="00315980"/>
    <w:rsid w:val="00316F7F"/>
    <w:rsid w:val="00320DFB"/>
    <w:rsid w:val="003218E8"/>
    <w:rsid w:val="003230EE"/>
    <w:rsid w:val="00330DCE"/>
    <w:rsid w:val="00331E11"/>
    <w:rsid w:val="00334761"/>
    <w:rsid w:val="00335A95"/>
    <w:rsid w:val="00341DCD"/>
    <w:rsid w:val="00344897"/>
    <w:rsid w:val="0034563E"/>
    <w:rsid w:val="003518D6"/>
    <w:rsid w:val="0035460C"/>
    <w:rsid w:val="003556BD"/>
    <w:rsid w:val="003647A1"/>
    <w:rsid w:val="00365147"/>
    <w:rsid w:val="00367A20"/>
    <w:rsid w:val="0037016E"/>
    <w:rsid w:val="00372908"/>
    <w:rsid w:val="003743D7"/>
    <w:rsid w:val="003764B0"/>
    <w:rsid w:val="00377900"/>
    <w:rsid w:val="00383020"/>
    <w:rsid w:val="00385E04"/>
    <w:rsid w:val="00392049"/>
    <w:rsid w:val="003968BA"/>
    <w:rsid w:val="00396D6E"/>
    <w:rsid w:val="00397570"/>
    <w:rsid w:val="003975FD"/>
    <w:rsid w:val="003A0F88"/>
    <w:rsid w:val="003B19E3"/>
    <w:rsid w:val="003B435F"/>
    <w:rsid w:val="003B6068"/>
    <w:rsid w:val="003B60CC"/>
    <w:rsid w:val="003B6EE4"/>
    <w:rsid w:val="003B7978"/>
    <w:rsid w:val="003C09B7"/>
    <w:rsid w:val="003C0B60"/>
    <w:rsid w:val="003C2443"/>
    <w:rsid w:val="003C5DA3"/>
    <w:rsid w:val="003D2ECE"/>
    <w:rsid w:val="003D497B"/>
    <w:rsid w:val="003D4BCD"/>
    <w:rsid w:val="003D5140"/>
    <w:rsid w:val="003E2100"/>
    <w:rsid w:val="003E7511"/>
    <w:rsid w:val="003F6F5B"/>
    <w:rsid w:val="00402F24"/>
    <w:rsid w:val="0040342D"/>
    <w:rsid w:val="0041192D"/>
    <w:rsid w:val="00413D8E"/>
    <w:rsid w:val="00413EE1"/>
    <w:rsid w:val="004178D0"/>
    <w:rsid w:val="0042128E"/>
    <w:rsid w:val="00421FEC"/>
    <w:rsid w:val="00423277"/>
    <w:rsid w:val="00430252"/>
    <w:rsid w:val="00432B60"/>
    <w:rsid w:val="00434A49"/>
    <w:rsid w:val="00440698"/>
    <w:rsid w:val="00441D43"/>
    <w:rsid w:val="00446E70"/>
    <w:rsid w:val="00450FAE"/>
    <w:rsid w:val="004540E2"/>
    <w:rsid w:val="004556F1"/>
    <w:rsid w:val="00455A78"/>
    <w:rsid w:val="0046116B"/>
    <w:rsid w:val="0046173C"/>
    <w:rsid w:val="00464930"/>
    <w:rsid w:val="00465B32"/>
    <w:rsid w:val="004712A5"/>
    <w:rsid w:val="0047266F"/>
    <w:rsid w:val="00476D6B"/>
    <w:rsid w:val="0047728F"/>
    <w:rsid w:val="00485FF0"/>
    <w:rsid w:val="004914FE"/>
    <w:rsid w:val="00492C16"/>
    <w:rsid w:val="004A0678"/>
    <w:rsid w:val="004A4393"/>
    <w:rsid w:val="004A48A3"/>
    <w:rsid w:val="004A6F22"/>
    <w:rsid w:val="004B0D92"/>
    <w:rsid w:val="004B0EC0"/>
    <w:rsid w:val="004B1820"/>
    <w:rsid w:val="004B3738"/>
    <w:rsid w:val="004B4500"/>
    <w:rsid w:val="004B66F1"/>
    <w:rsid w:val="004C3C1E"/>
    <w:rsid w:val="004C3EA0"/>
    <w:rsid w:val="004C4A81"/>
    <w:rsid w:val="004D31A7"/>
    <w:rsid w:val="004D66BC"/>
    <w:rsid w:val="004E0330"/>
    <w:rsid w:val="004E47E7"/>
    <w:rsid w:val="004F3A18"/>
    <w:rsid w:val="004F60AC"/>
    <w:rsid w:val="004F7169"/>
    <w:rsid w:val="00500D66"/>
    <w:rsid w:val="0050646D"/>
    <w:rsid w:val="00507234"/>
    <w:rsid w:val="00514C8E"/>
    <w:rsid w:val="0051552B"/>
    <w:rsid w:val="005158F0"/>
    <w:rsid w:val="00520CCE"/>
    <w:rsid w:val="0052361B"/>
    <w:rsid w:val="00525EF4"/>
    <w:rsid w:val="0052681E"/>
    <w:rsid w:val="00527851"/>
    <w:rsid w:val="00531DBF"/>
    <w:rsid w:val="00534E3A"/>
    <w:rsid w:val="00535D49"/>
    <w:rsid w:val="0054376F"/>
    <w:rsid w:val="00545040"/>
    <w:rsid w:val="00545759"/>
    <w:rsid w:val="00545BE0"/>
    <w:rsid w:val="00545ED0"/>
    <w:rsid w:val="00545F4F"/>
    <w:rsid w:val="0054629B"/>
    <w:rsid w:val="00557970"/>
    <w:rsid w:val="0056219E"/>
    <w:rsid w:val="00562E85"/>
    <w:rsid w:val="0056332F"/>
    <w:rsid w:val="0056373D"/>
    <w:rsid w:val="00566906"/>
    <w:rsid w:val="005675AE"/>
    <w:rsid w:val="00581C39"/>
    <w:rsid w:val="00585198"/>
    <w:rsid w:val="00586CB3"/>
    <w:rsid w:val="00587579"/>
    <w:rsid w:val="005903B6"/>
    <w:rsid w:val="005931E7"/>
    <w:rsid w:val="00594CEA"/>
    <w:rsid w:val="00596898"/>
    <w:rsid w:val="005A0247"/>
    <w:rsid w:val="005B140D"/>
    <w:rsid w:val="005B7F1B"/>
    <w:rsid w:val="005C080F"/>
    <w:rsid w:val="005C1970"/>
    <w:rsid w:val="005C1FEA"/>
    <w:rsid w:val="005C2672"/>
    <w:rsid w:val="005C3495"/>
    <w:rsid w:val="005D6F37"/>
    <w:rsid w:val="005E35DC"/>
    <w:rsid w:val="005E3DFC"/>
    <w:rsid w:val="005E5D52"/>
    <w:rsid w:val="005E60AF"/>
    <w:rsid w:val="005F0814"/>
    <w:rsid w:val="005F1DEA"/>
    <w:rsid w:val="0060462F"/>
    <w:rsid w:val="0060602D"/>
    <w:rsid w:val="00607FC9"/>
    <w:rsid w:val="0061002D"/>
    <w:rsid w:val="0061374A"/>
    <w:rsid w:val="00621170"/>
    <w:rsid w:val="00622FE1"/>
    <w:rsid w:val="0062521C"/>
    <w:rsid w:val="00630A2B"/>
    <w:rsid w:val="00631D4A"/>
    <w:rsid w:val="00632BC5"/>
    <w:rsid w:val="00632DC7"/>
    <w:rsid w:val="006357FB"/>
    <w:rsid w:val="00635C5E"/>
    <w:rsid w:val="00640137"/>
    <w:rsid w:val="006406FC"/>
    <w:rsid w:val="00643B47"/>
    <w:rsid w:val="00645CB8"/>
    <w:rsid w:val="00646DCC"/>
    <w:rsid w:val="00651483"/>
    <w:rsid w:val="00653E16"/>
    <w:rsid w:val="00653F7B"/>
    <w:rsid w:val="00657220"/>
    <w:rsid w:val="0066093E"/>
    <w:rsid w:val="0066104B"/>
    <w:rsid w:val="006624B2"/>
    <w:rsid w:val="006640E2"/>
    <w:rsid w:val="006655EE"/>
    <w:rsid w:val="00667C10"/>
    <w:rsid w:val="00667EF4"/>
    <w:rsid w:val="00674AAE"/>
    <w:rsid w:val="006759B1"/>
    <w:rsid w:val="00676FCA"/>
    <w:rsid w:val="00677177"/>
    <w:rsid w:val="0067757A"/>
    <w:rsid w:val="006817FF"/>
    <w:rsid w:val="0068612E"/>
    <w:rsid w:val="00687C92"/>
    <w:rsid w:val="00694930"/>
    <w:rsid w:val="0069534E"/>
    <w:rsid w:val="00695798"/>
    <w:rsid w:val="0069669C"/>
    <w:rsid w:val="006A074A"/>
    <w:rsid w:val="006A1200"/>
    <w:rsid w:val="006A1AE4"/>
    <w:rsid w:val="006A27CB"/>
    <w:rsid w:val="006A4F4E"/>
    <w:rsid w:val="006B1098"/>
    <w:rsid w:val="006B14DB"/>
    <w:rsid w:val="006B1FFD"/>
    <w:rsid w:val="006B21C4"/>
    <w:rsid w:val="006B4FD2"/>
    <w:rsid w:val="006C1A92"/>
    <w:rsid w:val="006C4A1A"/>
    <w:rsid w:val="006D0393"/>
    <w:rsid w:val="006D1A83"/>
    <w:rsid w:val="006D7A2B"/>
    <w:rsid w:val="006E1930"/>
    <w:rsid w:val="006E1CFE"/>
    <w:rsid w:val="006E3EB2"/>
    <w:rsid w:val="006E6B38"/>
    <w:rsid w:val="006F10C4"/>
    <w:rsid w:val="006F181F"/>
    <w:rsid w:val="006F5051"/>
    <w:rsid w:val="006F5603"/>
    <w:rsid w:val="00700175"/>
    <w:rsid w:val="00701400"/>
    <w:rsid w:val="007037CF"/>
    <w:rsid w:val="00710BC8"/>
    <w:rsid w:val="00713FA2"/>
    <w:rsid w:val="00716663"/>
    <w:rsid w:val="007167C0"/>
    <w:rsid w:val="00720481"/>
    <w:rsid w:val="00720E46"/>
    <w:rsid w:val="00721704"/>
    <w:rsid w:val="00722A9F"/>
    <w:rsid w:val="0073057B"/>
    <w:rsid w:val="00731B42"/>
    <w:rsid w:val="00733193"/>
    <w:rsid w:val="00733C36"/>
    <w:rsid w:val="00742DA9"/>
    <w:rsid w:val="00744429"/>
    <w:rsid w:val="007470BF"/>
    <w:rsid w:val="00751C97"/>
    <w:rsid w:val="00753A80"/>
    <w:rsid w:val="0075732A"/>
    <w:rsid w:val="00757539"/>
    <w:rsid w:val="00760262"/>
    <w:rsid w:val="0076310C"/>
    <w:rsid w:val="0076744F"/>
    <w:rsid w:val="00767BCE"/>
    <w:rsid w:val="007707DE"/>
    <w:rsid w:val="00770B5D"/>
    <w:rsid w:val="00774AFF"/>
    <w:rsid w:val="007752F1"/>
    <w:rsid w:val="00775583"/>
    <w:rsid w:val="00775DF7"/>
    <w:rsid w:val="00776768"/>
    <w:rsid w:val="00785782"/>
    <w:rsid w:val="007953DA"/>
    <w:rsid w:val="007A2573"/>
    <w:rsid w:val="007A570A"/>
    <w:rsid w:val="007A6A1A"/>
    <w:rsid w:val="007B106C"/>
    <w:rsid w:val="007B1A4E"/>
    <w:rsid w:val="007B3617"/>
    <w:rsid w:val="007B3D05"/>
    <w:rsid w:val="007B5B2F"/>
    <w:rsid w:val="007C093A"/>
    <w:rsid w:val="007C0C81"/>
    <w:rsid w:val="007C0E0E"/>
    <w:rsid w:val="007C114B"/>
    <w:rsid w:val="007C1328"/>
    <w:rsid w:val="007C48FF"/>
    <w:rsid w:val="007D14B4"/>
    <w:rsid w:val="007D2191"/>
    <w:rsid w:val="007D2FC3"/>
    <w:rsid w:val="007D4362"/>
    <w:rsid w:val="007D4CEC"/>
    <w:rsid w:val="007D5962"/>
    <w:rsid w:val="007E24F6"/>
    <w:rsid w:val="007F20CB"/>
    <w:rsid w:val="007F2EED"/>
    <w:rsid w:val="007F7B80"/>
    <w:rsid w:val="00800F64"/>
    <w:rsid w:val="00802711"/>
    <w:rsid w:val="00802F0B"/>
    <w:rsid w:val="00810A67"/>
    <w:rsid w:val="00813398"/>
    <w:rsid w:val="00813F3B"/>
    <w:rsid w:val="00821A31"/>
    <w:rsid w:val="00821AC5"/>
    <w:rsid w:val="00831030"/>
    <w:rsid w:val="008316C6"/>
    <w:rsid w:val="008329BC"/>
    <w:rsid w:val="00832F0F"/>
    <w:rsid w:val="00833CF7"/>
    <w:rsid w:val="00843089"/>
    <w:rsid w:val="00845601"/>
    <w:rsid w:val="008518B4"/>
    <w:rsid w:val="00854F44"/>
    <w:rsid w:val="00855C5C"/>
    <w:rsid w:val="008565B9"/>
    <w:rsid w:val="0086185F"/>
    <w:rsid w:val="00861A05"/>
    <w:rsid w:val="00867583"/>
    <w:rsid w:val="00872951"/>
    <w:rsid w:val="00874D88"/>
    <w:rsid w:val="00882459"/>
    <w:rsid w:val="00890C23"/>
    <w:rsid w:val="008951E5"/>
    <w:rsid w:val="008A2B4A"/>
    <w:rsid w:val="008A2D87"/>
    <w:rsid w:val="008A3C96"/>
    <w:rsid w:val="008A6F57"/>
    <w:rsid w:val="008B4019"/>
    <w:rsid w:val="008B65C9"/>
    <w:rsid w:val="008C2D4A"/>
    <w:rsid w:val="008C49DA"/>
    <w:rsid w:val="008D3900"/>
    <w:rsid w:val="008D6E1D"/>
    <w:rsid w:val="008D714C"/>
    <w:rsid w:val="008E611A"/>
    <w:rsid w:val="008F39B4"/>
    <w:rsid w:val="008F4162"/>
    <w:rsid w:val="00900428"/>
    <w:rsid w:val="00903E02"/>
    <w:rsid w:val="009054AD"/>
    <w:rsid w:val="00905A36"/>
    <w:rsid w:val="009120E4"/>
    <w:rsid w:val="00913175"/>
    <w:rsid w:val="00916EDB"/>
    <w:rsid w:val="009240A6"/>
    <w:rsid w:val="009242EF"/>
    <w:rsid w:val="009252EF"/>
    <w:rsid w:val="00932291"/>
    <w:rsid w:val="0093408E"/>
    <w:rsid w:val="00944E8F"/>
    <w:rsid w:val="00947CBC"/>
    <w:rsid w:val="0095201C"/>
    <w:rsid w:val="00952DDF"/>
    <w:rsid w:val="009602A8"/>
    <w:rsid w:val="00960CF0"/>
    <w:rsid w:val="0096170E"/>
    <w:rsid w:val="0097415B"/>
    <w:rsid w:val="00976E4A"/>
    <w:rsid w:val="0099019A"/>
    <w:rsid w:val="009906B2"/>
    <w:rsid w:val="009A1A89"/>
    <w:rsid w:val="009B3234"/>
    <w:rsid w:val="009B38BE"/>
    <w:rsid w:val="009C1BD7"/>
    <w:rsid w:val="009C333F"/>
    <w:rsid w:val="009C3D0F"/>
    <w:rsid w:val="009D2FDC"/>
    <w:rsid w:val="009D4E80"/>
    <w:rsid w:val="009E2913"/>
    <w:rsid w:val="009F35E2"/>
    <w:rsid w:val="009F5BEB"/>
    <w:rsid w:val="009F65F9"/>
    <w:rsid w:val="009F66C9"/>
    <w:rsid w:val="009F68BA"/>
    <w:rsid w:val="009F7C99"/>
    <w:rsid w:val="00A05947"/>
    <w:rsid w:val="00A06277"/>
    <w:rsid w:val="00A0799A"/>
    <w:rsid w:val="00A079DC"/>
    <w:rsid w:val="00A111C2"/>
    <w:rsid w:val="00A117D6"/>
    <w:rsid w:val="00A17D0F"/>
    <w:rsid w:val="00A21717"/>
    <w:rsid w:val="00A23425"/>
    <w:rsid w:val="00A23F80"/>
    <w:rsid w:val="00A27314"/>
    <w:rsid w:val="00A338E7"/>
    <w:rsid w:val="00A343B2"/>
    <w:rsid w:val="00A35CAA"/>
    <w:rsid w:val="00A36E7F"/>
    <w:rsid w:val="00A37E9D"/>
    <w:rsid w:val="00A40B5D"/>
    <w:rsid w:val="00A41E65"/>
    <w:rsid w:val="00A43966"/>
    <w:rsid w:val="00A43E0A"/>
    <w:rsid w:val="00A45659"/>
    <w:rsid w:val="00A539B1"/>
    <w:rsid w:val="00A55F5B"/>
    <w:rsid w:val="00A57FB9"/>
    <w:rsid w:val="00A60185"/>
    <w:rsid w:val="00A60B0D"/>
    <w:rsid w:val="00A65959"/>
    <w:rsid w:val="00A661EA"/>
    <w:rsid w:val="00A70809"/>
    <w:rsid w:val="00A71475"/>
    <w:rsid w:val="00A72668"/>
    <w:rsid w:val="00A7590A"/>
    <w:rsid w:val="00A76189"/>
    <w:rsid w:val="00A76E17"/>
    <w:rsid w:val="00A77C92"/>
    <w:rsid w:val="00A830E5"/>
    <w:rsid w:val="00A86618"/>
    <w:rsid w:val="00A87135"/>
    <w:rsid w:val="00A90239"/>
    <w:rsid w:val="00A93280"/>
    <w:rsid w:val="00AA2548"/>
    <w:rsid w:val="00AA58C4"/>
    <w:rsid w:val="00AB0B10"/>
    <w:rsid w:val="00AB11C8"/>
    <w:rsid w:val="00AB18B2"/>
    <w:rsid w:val="00AB60CF"/>
    <w:rsid w:val="00AC08A8"/>
    <w:rsid w:val="00AC4EB5"/>
    <w:rsid w:val="00AC5085"/>
    <w:rsid w:val="00AC73C4"/>
    <w:rsid w:val="00AC73E5"/>
    <w:rsid w:val="00AD1891"/>
    <w:rsid w:val="00AD3616"/>
    <w:rsid w:val="00AD56C8"/>
    <w:rsid w:val="00AD58F2"/>
    <w:rsid w:val="00AD5BA0"/>
    <w:rsid w:val="00AE02CA"/>
    <w:rsid w:val="00AE4C25"/>
    <w:rsid w:val="00AF2CDE"/>
    <w:rsid w:val="00AF4DBA"/>
    <w:rsid w:val="00B00313"/>
    <w:rsid w:val="00B00ABE"/>
    <w:rsid w:val="00B01599"/>
    <w:rsid w:val="00B0197B"/>
    <w:rsid w:val="00B01FD6"/>
    <w:rsid w:val="00B03A27"/>
    <w:rsid w:val="00B0472C"/>
    <w:rsid w:val="00B0529F"/>
    <w:rsid w:val="00B100E5"/>
    <w:rsid w:val="00B1418B"/>
    <w:rsid w:val="00B14B15"/>
    <w:rsid w:val="00B21195"/>
    <w:rsid w:val="00B214FE"/>
    <w:rsid w:val="00B23D76"/>
    <w:rsid w:val="00B24B22"/>
    <w:rsid w:val="00B25310"/>
    <w:rsid w:val="00B27B11"/>
    <w:rsid w:val="00B32F3A"/>
    <w:rsid w:val="00B32F8F"/>
    <w:rsid w:val="00B36A9F"/>
    <w:rsid w:val="00B404DC"/>
    <w:rsid w:val="00B43958"/>
    <w:rsid w:val="00B5228C"/>
    <w:rsid w:val="00B547C5"/>
    <w:rsid w:val="00B54DE9"/>
    <w:rsid w:val="00B553EC"/>
    <w:rsid w:val="00B62B98"/>
    <w:rsid w:val="00B65E27"/>
    <w:rsid w:val="00B66855"/>
    <w:rsid w:val="00B66EBE"/>
    <w:rsid w:val="00B70ED4"/>
    <w:rsid w:val="00B72302"/>
    <w:rsid w:val="00B770F5"/>
    <w:rsid w:val="00B774CD"/>
    <w:rsid w:val="00B80ECC"/>
    <w:rsid w:val="00B82C24"/>
    <w:rsid w:val="00B912DE"/>
    <w:rsid w:val="00B93DD0"/>
    <w:rsid w:val="00B95973"/>
    <w:rsid w:val="00B95D71"/>
    <w:rsid w:val="00B96546"/>
    <w:rsid w:val="00B97732"/>
    <w:rsid w:val="00BA0922"/>
    <w:rsid w:val="00BA17FC"/>
    <w:rsid w:val="00BA65A8"/>
    <w:rsid w:val="00BA6D19"/>
    <w:rsid w:val="00BA7461"/>
    <w:rsid w:val="00BA7DA9"/>
    <w:rsid w:val="00BB418A"/>
    <w:rsid w:val="00BC0616"/>
    <w:rsid w:val="00BC4215"/>
    <w:rsid w:val="00BC473A"/>
    <w:rsid w:val="00BD1A6F"/>
    <w:rsid w:val="00BD5DB8"/>
    <w:rsid w:val="00BD5F54"/>
    <w:rsid w:val="00BD6439"/>
    <w:rsid w:val="00BE033E"/>
    <w:rsid w:val="00BE118E"/>
    <w:rsid w:val="00BE2411"/>
    <w:rsid w:val="00BE4871"/>
    <w:rsid w:val="00BE6D3C"/>
    <w:rsid w:val="00BE7852"/>
    <w:rsid w:val="00BE7E91"/>
    <w:rsid w:val="00BF0762"/>
    <w:rsid w:val="00BF1EFE"/>
    <w:rsid w:val="00BF3F7C"/>
    <w:rsid w:val="00BF671B"/>
    <w:rsid w:val="00BF7CEE"/>
    <w:rsid w:val="00C03880"/>
    <w:rsid w:val="00C07E4C"/>
    <w:rsid w:val="00C10AEA"/>
    <w:rsid w:val="00C132E3"/>
    <w:rsid w:val="00C135CF"/>
    <w:rsid w:val="00C173B0"/>
    <w:rsid w:val="00C17F88"/>
    <w:rsid w:val="00C20716"/>
    <w:rsid w:val="00C22E15"/>
    <w:rsid w:val="00C2683F"/>
    <w:rsid w:val="00C3184D"/>
    <w:rsid w:val="00C325B9"/>
    <w:rsid w:val="00C35829"/>
    <w:rsid w:val="00C37862"/>
    <w:rsid w:val="00C43020"/>
    <w:rsid w:val="00C4714E"/>
    <w:rsid w:val="00C51A9D"/>
    <w:rsid w:val="00C5366B"/>
    <w:rsid w:val="00C53FB8"/>
    <w:rsid w:val="00C5504F"/>
    <w:rsid w:val="00C6319E"/>
    <w:rsid w:val="00C63376"/>
    <w:rsid w:val="00C634DE"/>
    <w:rsid w:val="00C67B2A"/>
    <w:rsid w:val="00C71149"/>
    <w:rsid w:val="00C71BB8"/>
    <w:rsid w:val="00C729A8"/>
    <w:rsid w:val="00C74F97"/>
    <w:rsid w:val="00C8276E"/>
    <w:rsid w:val="00C842AC"/>
    <w:rsid w:val="00C85444"/>
    <w:rsid w:val="00C86DC8"/>
    <w:rsid w:val="00C87954"/>
    <w:rsid w:val="00C90E71"/>
    <w:rsid w:val="00CA0723"/>
    <w:rsid w:val="00CA078C"/>
    <w:rsid w:val="00CA086D"/>
    <w:rsid w:val="00CA369D"/>
    <w:rsid w:val="00CB0489"/>
    <w:rsid w:val="00CB1690"/>
    <w:rsid w:val="00CB6D0E"/>
    <w:rsid w:val="00CC1AE6"/>
    <w:rsid w:val="00CC39F8"/>
    <w:rsid w:val="00CC4365"/>
    <w:rsid w:val="00CD11B0"/>
    <w:rsid w:val="00CD12CB"/>
    <w:rsid w:val="00CD2830"/>
    <w:rsid w:val="00CD3A95"/>
    <w:rsid w:val="00CD49AD"/>
    <w:rsid w:val="00CD7E72"/>
    <w:rsid w:val="00CE42D0"/>
    <w:rsid w:val="00CE6A38"/>
    <w:rsid w:val="00CE71C2"/>
    <w:rsid w:val="00CF42D5"/>
    <w:rsid w:val="00CF4EDA"/>
    <w:rsid w:val="00CF5CAE"/>
    <w:rsid w:val="00D01D39"/>
    <w:rsid w:val="00D021CB"/>
    <w:rsid w:val="00D042E9"/>
    <w:rsid w:val="00D0562E"/>
    <w:rsid w:val="00D05A2D"/>
    <w:rsid w:val="00D10ACD"/>
    <w:rsid w:val="00D10F1A"/>
    <w:rsid w:val="00D116F8"/>
    <w:rsid w:val="00D14BE2"/>
    <w:rsid w:val="00D14D13"/>
    <w:rsid w:val="00D15127"/>
    <w:rsid w:val="00D17076"/>
    <w:rsid w:val="00D17596"/>
    <w:rsid w:val="00D2323D"/>
    <w:rsid w:val="00D24123"/>
    <w:rsid w:val="00D26D3A"/>
    <w:rsid w:val="00D31545"/>
    <w:rsid w:val="00D3508B"/>
    <w:rsid w:val="00D374CF"/>
    <w:rsid w:val="00D42301"/>
    <w:rsid w:val="00D45EE3"/>
    <w:rsid w:val="00D50618"/>
    <w:rsid w:val="00D509E9"/>
    <w:rsid w:val="00D50A8A"/>
    <w:rsid w:val="00D53B1C"/>
    <w:rsid w:val="00D5575B"/>
    <w:rsid w:val="00D558DD"/>
    <w:rsid w:val="00D62131"/>
    <w:rsid w:val="00D64914"/>
    <w:rsid w:val="00D77838"/>
    <w:rsid w:val="00D80F3B"/>
    <w:rsid w:val="00D92D20"/>
    <w:rsid w:val="00D949E4"/>
    <w:rsid w:val="00DA1B12"/>
    <w:rsid w:val="00DA2EA1"/>
    <w:rsid w:val="00DA47D8"/>
    <w:rsid w:val="00DA54C9"/>
    <w:rsid w:val="00DA6739"/>
    <w:rsid w:val="00DA6CAE"/>
    <w:rsid w:val="00DB1A9E"/>
    <w:rsid w:val="00DB2566"/>
    <w:rsid w:val="00DB31D6"/>
    <w:rsid w:val="00DB4005"/>
    <w:rsid w:val="00DB4CBF"/>
    <w:rsid w:val="00DC34EB"/>
    <w:rsid w:val="00DC6FC1"/>
    <w:rsid w:val="00DC781A"/>
    <w:rsid w:val="00DD04E2"/>
    <w:rsid w:val="00DD1580"/>
    <w:rsid w:val="00DD1729"/>
    <w:rsid w:val="00DD714D"/>
    <w:rsid w:val="00DE633A"/>
    <w:rsid w:val="00DE6446"/>
    <w:rsid w:val="00DF1E5B"/>
    <w:rsid w:val="00DF2275"/>
    <w:rsid w:val="00DF3F5E"/>
    <w:rsid w:val="00DF603D"/>
    <w:rsid w:val="00DF7BCD"/>
    <w:rsid w:val="00E00D0D"/>
    <w:rsid w:val="00E0596E"/>
    <w:rsid w:val="00E06F66"/>
    <w:rsid w:val="00E1333E"/>
    <w:rsid w:val="00E13703"/>
    <w:rsid w:val="00E138B9"/>
    <w:rsid w:val="00E14857"/>
    <w:rsid w:val="00E150B6"/>
    <w:rsid w:val="00E22AD5"/>
    <w:rsid w:val="00E25319"/>
    <w:rsid w:val="00E32546"/>
    <w:rsid w:val="00E356E5"/>
    <w:rsid w:val="00E35762"/>
    <w:rsid w:val="00E36F81"/>
    <w:rsid w:val="00E44648"/>
    <w:rsid w:val="00E452FA"/>
    <w:rsid w:val="00E45765"/>
    <w:rsid w:val="00E45C14"/>
    <w:rsid w:val="00E45E10"/>
    <w:rsid w:val="00E46991"/>
    <w:rsid w:val="00E5098C"/>
    <w:rsid w:val="00E50DC9"/>
    <w:rsid w:val="00E60213"/>
    <w:rsid w:val="00E65A5E"/>
    <w:rsid w:val="00E70B1B"/>
    <w:rsid w:val="00E74D29"/>
    <w:rsid w:val="00E82E79"/>
    <w:rsid w:val="00E83C74"/>
    <w:rsid w:val="00E83CEE"/>
    <w:rsid w:val="00E8443D"/>
    <w:rsid w:val="00E86DB3"/>
    <w:rsid w:val="00E8776C"/>
    <w:rsid w:val="00E901DF"/>
    <w:rsid w:val="00E903B3"/>
    <w:rsid w:val="00E91469"/>
    <w:rsid w:val="00E9226D"/>
    <w:rsid w:val="00E923D6"/>
    <w:rsid w:val="00E94A84"/>
    <w:rsid w:val="00EA337A"/>
    <w:rsid w:val="00EA5941"/>
    <w:rsid w:val="00EA61DD"/>
    <w:rsid w:val="00EB02BE"/>
    <w:rsid w:val="00EB4974"/>
    <w:rsid w:val="00EB4DFB"/>
    <w:rsid w:val="00EB60CE"/>
    <w:rsid w:val="00EB7D53"/>
    <w:rsid w:val="00EC24FD"/>
    <w:rsid w:val="00ED1794"/>
    <w:rsid w:val="00EE1E28"/>
    <w:rsid w:val="00EE2A2B"/>
    <w:rsid w:val="00EE3146"/>
    <w:rsid w:val="00EE482C"/>
    <w:rsid w:val="00EE52A5"/>
    <w:rsid w:val="00EE62DA"/>
    <w:rsid w:val="00EF0C37"/>
    <w:rsid w:val="00EF50BB"/>
    <w:rsid w:val="00EF746E"/>
    <w:rsid w:val="00EF7DAD"/>
    <w:rsid w:val="00F00192"/>
    <w:rsid w:val="00F01DF6"/>
    <w:rsid w:val="00F0340D"/>
    <w:rsid w:val="00F043FE"/>
    <w:rsid w:val="00F10DBE"/>
    <w:rsid w:val="00F23756"/>
    <w:rsid w:val="00F2408E"/>
    <w:rsid w:val="00F2523A"/>
    <w:rsid w:val="00F25FFA"/>
    <w:rsid w:val="00F310D2"/>
    <w:rsid w:val="00F35B89"/>
    <w:rsid w:val="00F35F6C"/>
    <w:rsid w:val="00F36F3D"/>
    <w:rsid w:val="00F3797F"/>
    <w:rsid w:val="00F46F46"/>
    <w:rsid w:val="00F477BD"/>
    <w:rsid w:val="00F50D3B"/>
    <w:rsid w:val="00F52AB6"/>
    <w:rsid w:val="00F52EB7"/>
    <w:rsid w:val="00F53491"/>
    <w:rsid w:val="00F60329"/>
    <w:rsid w:val="00F65A1C"/>
    <w:rsid w:val="00F66F50"/>
    <w:rsid w:val="00F82FF8"/>
    <w:rsid w:val="00F8330D"/>
    <w:rsid w:val="00F84305"/>
    <w:rsid w:val="00F8485C"/>
    <w:rsid w:val="00F8686F"/>
    <w:rsid w:val="00F87149"/>
    <w:rsid w:val="00F87239"/>
    <w:rsid w:val="00F87FFE"/>
    <w:rsid w:val="00F91335"/>
    <w:rsid w:val="00F940DB"/>
    <w:rsid w:val="00F954C9"/>
    <w:rsid w:val="00F977DD"/>
    <w:rsid w:val="00FA059B"/>
    <w:rsid w:val="00FA0CF5"/>
    <w:rsid w:val="00FA2001"/>
    <w:rsid w:val="00FA480E"/>
    <w:rsid w:val="00FA5D00"/>
    <w:rsid w:val="00FA61AA"/>
    <w:rsid w:val="00FA62B5"/>
    <w:rsid w:val="00FA69A4"/>
    <w:rsid w:val="00FA7D15"/>
    <w:rsid w:val="00FB1279"/>
    <w:rsid w:val="00FB1495"/>
    <w:rsid w:val="00FB7244"/>
    <w:rsid w:val="00FC64AE"/>
    <w:rsid w:val="00FC779B"/>
    <w:rsid w:val="00FC7FCA"/>
    <w:rsid w:val="00FD1694"/>
    <w:rsid w:val="00FD2FE0"/>
    <w:rsid w:val="00FD7636"/>
    <w:rsid w:val="00FE3229"/>
    <w:rsid w:val="00FE5C3F"/>
    <w:rsid w:val="00FE74C3"/>
    <w:rsid w:val="00FF215C"/>
    <w:rsid w:val="00FF31E2"/>
    <w:rsid w:val="00FF49E8"/>
    <w:rsid w:val="00FF672F"/>
    <w:rsid w:val="00FF756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FD184CA"/>
  <w15:docId w15:val="{263F1293-7DDC-4873-92EE-C61D4AE4CA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Calibri" w:hAnsi="Arial" w:cs="Times New Roman"/>
        <w:lang w:val="en-AU" w:eastAsia="en-A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qFormat="1"/>
    <w:lsdException w:name="List Number"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iPriority="0"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132E3"/>
    <w:pPr>
      <w:spacing w:after="200" w:line="276" w:lineRule="auto"/>
    </w:pPr>
    <w:rPr>
      <w:sz w:val="22"/>
      <w:szCs w:val="22"/>
      <w:lang w:eastAsia="en-US"/>
    </w:rPr>
  </w:style>
  <w:style w:type="paragraph" w:styleId="Heading1">
    <w:name w:val="heading 1"/>
    <w:basedOn w:val="ListNumber"/>
    <w:next w:val="Normal"/>
    <w:link w:val="Heading1Char"/>
    <w:uiPriority w:val="9"/>
    <w:qFormat/>
    <w:rsid w:val="00632BC5"/>
    <w:pPr>
      <w:numPr>
        <w:numId w:val="0"/>
      </w:numPr>
      <w:spacing w:before="240" w:after="120"/>
      <w:jc w:val="center"/>
      <w:outlineLvl w:val="0"/>
    </w:pPr>
    <w:rPr>
      <w:rFonts w:cs="Arial"/>
      <w:b/>
      <w:bCs/>
    </w:rPr>
  </w:style>
  <w:style w:type="paragraph" w:styleId="Heading2">
    <w:name w:val="heading 2"/>
    <w:basedOn w:val="Normal"/>
    <w:next w:val="Normal"/>
    <w:link w:val="Heading2Char"/>
    <w:uiPriority w:val="9"/>
    <w:qFormat/>
    <w:rsid w:val="00632BC5"/>
    <w:pPr>
      <w:spacing w:before="240" w:after="60"/>
      <w:outlineLvl w:val="1"/>
    </w:pPr>
    <w:rPr>
      <w:rFonts w:cs="Arial"/>
      <w:b/>
    </w:rPr>
  </w:style>
  <w:style w:type="paragraph" w:styleId="Heading3">
    <w:name w:val="heading 3"/>
    <w:basedOn w:val="Normal"/>
    <w:next w:val="Normal"/>
    <w:link w:val="Heading3Char"/>
    <w:uiPriority w:val="9"/>
    <w:qFormat/>
    <w:rsid w:val="000759E5"/>
    <w:pPr>
      <w:outlineLvl w:val="2"/>
    </w:pPr>
    <w:rPr>
      <w:rFonts w:cs="Arial"/>
      <w:b/>
      <w:i/>
    </w:rPr>
  </w:style>
  <w:style w:type="paragraph" w:styleId="Heading4">
    <w:name w:val="heading 4"/>
    <w:basedOn w:val="Normal"/>
    <w:next w:val="Normal"/>
    <w:link w:val="Heading4Char"/>
    <w:uiPriority w:val="9"/>
    <w:qFormat/>
    <w:rsid w:val="000759E5"/>
    <w:pPr>
      <w:outlineLvl w:val="3"/>
    </w:pPr>
    <w:rPr>
      <w:rFonts w:cs="Arial"/>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B4974"/>
    <w:pPr>
      <w:tabs>
        <w:tab w:val="center" w:pos="4513"/>
        <w:tab w:val="right" w:pos="9026"/>
      </w:tabs>
      <w:jc w:val="center"/>
    </w:pPr>
    <w:rPr>
      <w:b/>
    </w:rPr>
  </w:style>
  <w:style w:type="character" w:customStyle="1" w:styleId="HeaderChar">
    <w:name w:val="Header Char"/>
    <w:basedOn w:val="DefaultParagraphFont"/>
    <w:link w:val="Header"/>
    <w:uiPriority w:val="99"/>
    <w:rsid w:val="00EB4974"/>
    <w:rPr>
      <w:b/>
      <w:sz w:val="22"/>
      <w:szCs w:val="22"/>
      <w:lang w:eastAsia="en-US"/>
    </w:rPr>
  </w:style>
  <w:style w:type="paragraph" w:styleId="Footer">
    <w:name w:val="footer"/>
    <w:basedOn w:val="Normal"/>
    <w:link w:val="FooterChar"/>
    <w:uiPriority w:val="99"/>
    <w:unhideWhenUsed/>
    <w:rsid w:val="00D50A8A"/>
    <w:pPr>
      <w:tabs>
        <w:tab w:val="center" w:pos="4513"/>
        <w:tab w:val="right" w:pos="9026"/>
      </w:tabs>
      <w:spacing w:after="0" w:line="240" w:lineRule="auto"/>
      <w:jc w:val="center"/>
    </w:pPr>
    <w:rPr>
      <w:sz w:val="16"/>
    </w:rPr>
  </w:style>
  <w:style w:type="character" w:customStyle="1" w:styleId="FooterChar">
    <w:name w:val="Footer Char"/>
    <w:basedOn w:val="DefaultParagraphFont"/>
    <w:link w:val="Footer"/>
    <w:uiPriority w:val="99"/>
    <w:rsid w:val="00D50A8A"/>
    <w:rPr>
      <w:sz w:val="16"/>
      <w:lang w:eastAsia="en-US"/>
    </w:rPr>
  </w:style>
  <w:style w:type="paragraph" w:styleId="BalloonText">
    <w:name w:val="Balloon Text"/>
    <w:basedOn w:val="Normal"/>
    <w:link w:val="BalloonTextChar"/>
    <w:uiPriority w:val="99"/>
    <w:semiHidden/>
    <w:unhideWhenUsed/>
    <w:rsid w:val="00A6018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60185"/>
    <w:rPr>
      <w:rFonts w:ascii="Tahoma" w:hAnsi="Tahoma" w:cs="Tahoma"/>
      <w:sz w:val="16"/>
      <w:szCs w:val="16"/>
    </w:rPr>
  </w:style>
  <w:style w:type="numbering" w:customStyle="1" w:styleId="KeyPoints">
    <w:name w:val="Key Points"/>
    <w:basedOn w:val="NoList"/>
    <w:uiPriority w:val="99"/>
    <w:rsid w:val="00005CAA"/>
    <w:pPr>
      <w:numPr>
        <w:numId w:val="1"/>
      </w:numPr>
    </w:pPr>
  </w:style>
  <w:style w:type="paragraph" w:customStyle="1" w:styleId="1NumberedPointsStyle">
    <w:name w:val="1. Numbered Points Style"/>
    <w:basedOn w:val="ListParagraph"/>
    <w:uiPriority w:val="99"/>
    <w:semiHidden/>
    <w:rsid w:val="00BD1A6F"/>
    <w:pPr>
      <w:numPr>
        <w:numId w:val="0"/>
      </w:numPr>
    </w:pPr>
  </w:style>
  <w:style w:type="numbering" w:customStyle="1" w:styleId="BulletList">
    <w:name w:val="Bullet List"/>
    <w:uiPriority w:val="99"/>
    <w:rsid w:val="00091608"/>
    <w:pPr>
      <w:numPr>
        <w:numId w:val="2"/>
      </w:numPr>
    </w:pPr>
  </w:style>
  <w:style w:type="paragraph" w:customStyle="1" w:styleId="1BulletStyleList">
    <w:name w:val="1. Bullet Style List"/>
    <w:basedOn w:val="Normal"/>
    <w:uiPriority w:val="99"/>
    <w:semiHidden/>
    <w:rsid w:val="00CE71C2"/>
    <w:pPr>
      <w:spacing w:line="240" w:lineRule="auto"/>
    </w:pPr>
    <w:rPr>
      <w:rFonts w:eastAsia="Times New Roman"/>
      <w:szCs w:val="20"/>
      <w:lang w:eastAsia="en-AU"/>
    </w:rPr>
  </w:style>
  <w:style w:type="character" w:customStyle="1" w:styleId="Heading1Char">
    <w:name w:val="Heading 1 Char"/>
    <w:basedOn w:val="DefaultParagraphFont"/>
    <w:link w:val="Heading1"/>
    <w:uiPriority w:val="9"/>
    <w:rsid w:val="00632BC5"/>
    <w:rPr>
      <w:rFonts w:cs="Arial"/>
      <w:b/>
      <w:bCs/>
      <w:sz w:val="22"/>
      <w:szCs w:val="22"/>
      <w:lang w:eastAsia="en-US"/>
    </w:rPr>
  </w:style>
  <w:style w:type="character" w:customStyle="1" w:styleId="Heading2Char">
    <w:name w:val="Heading 2 Char"/>
    <w:basedOn w:val="DefaultParagraphFont"/>
    <w:link w:val="Heading2"/>
    <w:uiPriority w:val="9"/>
    <w:rsid w:val="00632BC5"/>
    <w:rPr>
      <w:rFonts w:cs="Arial"/>
      <w:b/>
      <w:sz w:val="22"/>
      <w:szCs w:val="22"/>
      <w:lang w:eastAsia="en-US"/>
    </w:rPr>
  </w:style>
  <w:style w:type="character" w:customStyle="1" w:styleId="Heading3Char">
    <w:name w:val="Heading 3 Char"/>
    <w:basedOn w:val="DefaultParagraphFont"/>
    <w:link w:val="Heading3"/>
    <w:uiPriority w:val="9"/>
    <w:rsid w:val="00154989"/>
    <w:rPr>
      <w:rFonts w:cs="Arial"/>
      <w:b/>
      <w:i/>
      <w:sz w:val="22"/>
      <w:szCs w:val="22"/>
      <w:lang w:eastAsia="en-US"/>
    </w:rPr>
  </w:style>
  <w:style w:type="character" w:customStyle="1" w:styleId="Heading4Char">
    <w:name w:val="Heading 4 Char"/>
    <w:basedOn w:val="DefaultParagraphFont"/>
    <w:link w:val="Heading4"/>
    <w:uiPriority w:val="9"/>
    <w:rsid w:val="00154989"/>
    <w:rPr>
      <w:rFonts w:cs="Arial"/>
      <w:i/>
      <w:sz w:val="22"/>
      <w:szCs w:val="22"/>
      <w:lang w:eastAsia="en-US"/>
    </w:rPr>
  </w:style>
  <w:style w:type="paragraph" w:styleId="ListBullet">
    <w:name w:val="List Bullet"/>
    <w:basedOn w:val="Normal"/>
    <w:uiPriority w:val="99"/>
    <w:unhideWhenUsed/>
    <w:qFormat/>
    <w:rsid w:val="00091608"/>
    <w:pPr>
      <w:numPr>
        <w:numId w:val="8"/>
      </w:numPr>
    </w:pPr>
  </w:style>
  <w:style w:type="paragraph" w:styleId="ListBullet2">
    <w:name w:val="List Bullet 2"/>
    <w:basedOn w:val="Normal"/>
    <w:uiPriority w:val="99"/>
    <w:unhideWhenUsed/>
    <w:rsid w:val="00091608"/>
    <w:pPr>
      <w:numPr>
        <w:ilvl w:val="1"/>
        <w:numId w:val="8"/>
      </w:numPr>
    </w:pPr>
  </w:style>
  <w:style w:type="paragraph" w:styleId="ListBullet3">
    <w:name w:val="List Bullet 3"/>
    <w:basedOn w:val="Normal"/>
    <w:uiPriority w:val="99"/>
    <w:unhideWhenUsed/>
    <w:rsid w:val="00091608"/>
    <w:pPr>
      <w:numPr>
        <w:ilvl w:val="2"/>
        <w:numId w:val="8"/>
      </w:numPr>
    </w:pPr>
  </w:style>
  <w:style w:type="paragraph" w:styleId="ListBullet4">
    <w:name w:val="List Bullet 4"/>
    <w:basedOn w:val="Normal"/>
    <w:uiPriority w:val="99"/>
    <w:unhideWhenUsed/>
    <w:rsid w:val="00091608"/>
    <w:pPr>
      <w:numPr>
        <w:ilvl w:val="3"/>
        <w:numId w:val="8"/>
      </w:numPr>
    </w:pPr>
  </w:style>
  <w:style w:type="paragraph" w:styleId="ListBullet5">
    <w:name w:val="List Bullet 5"/>
    <w:basedOn w:val="Normal"/>
    <w:uiPriority w:val="99"/>
    <w:unhideWhenUsed/>
    <w:rsid w:val="00091608"/>
    <w:pPr>
      <w:numPr>
        <w:ilvl w:val="4"/>
        <w:numId w:val="8"/>
      </w:numPr>
    </w:pPr>
  </w:style>
  <w:style w:type="numbering" w:customStyle="1" w:styleId="Attach">
    <w:name w:val="Attach"/>
    <w:basedOn w:val="NoList"/>
    <w:uiPriority w:val="99"/>
    <w:rsid w:val="00607FC9"/>
    <w:pPr>
      <w:numPr>
        <w:numId w:val="5"/>
      </w:numPr>
    </w:pPr>
  </w:style>
  <w:style w:type="paragraph" w:customStyle="1" w:styleId="Classification">
    <w:name w:val="Classification"/>
    <w:basedOn w:val="Normal"/>
    <w:uiPriority w:val="10"/>
    <w:qFormat/>
    <w:rsid w:val="00B14B15"/>
    <w:pPr>
      <w:tabs>
        <w:tab w:val="center" w:pos="4536"/>
        <w:tab w:val="center" w:pos="4819"/>
        <w:tab w:val="right" w:pos="9356"/>
      </w:tabs>
      <w:spacing w:after="240"/>
      <w:jc w:val="center"/>
    </w:pPr>
    <w:rPr>
      <w:rFonts w:eastAsia="Times New Roman" w:cs="Arial"/>
      <w:color w:val="FF0000"/>
      <w:sz w:val="28"/>
      <w:szCs w:val="28"/>
      <w:lang w:eastAsia="en-AU"/>
    </w:rPr>
  </w:style>
  <w:style w:type="paragraph" w:styleId="ListParagraph">
    <w:name w:val="List Paragraph"/>
    <w:basedOn w:val="Normal"/>
    <w:uiPriority w:val="34"/>
    <w:qFormat/>
    <w:rsid w:val="003556BD"/>
    <w:pPr>
      <w:numPr>
        <w:numId w:val="6"/>
      </w:numPr>
    </w:pPr>
  </w:style>
  <w:style w:type="character" w:styleId="BookTitle">
    <w:name w:val="Book Title"/>
    <w:basedOn w:val="DefaultParagraphFont"/>
    <w:uiPriority w:val="33"/>
    <w:rsid w:val="00383020"/>
    <w:rPr>
      <w:bCs/>
      <w:i/>
      <w:smallCaps/>
      <w:spacing w:val="5"/>
    </w:rPr>
  </w:style>
  <w:style w:type="paragraph" w:styleId="ListNumber">
    <w:name w:val="List Number"/>
    <w:basedOn w:val="Normal"/>
    <w:uiPriority w:val="99"/>
    <w:qFormat/>
    <w:rsid w:val="00005CAA"/>
    <w:pPr>
      <w:numPr>
        <w:numId w:val="7"/>
      </w:numPr>
    </w:pPr>
  </w:style>
  <w:style w:type="paragraph" w:styleId="ListNumber2">
    <w:name w:val="List Number 2"/>
    <w:basedOn w:val="Normal"/>
    <w:uiPriority w:val="99"/>
    <w:rsid w:val="00005CAA"/>
    <w:pPr>
      <w:numPr>
        <w:ilvl w:val="1"/>
        <w:numId w:val="7"/>
      </w:numPr>
    </w:pPr>
  </w:style>
  <w:style w:type="paragraph" w:styleId="ListNumber3">
    <w:name w:val="List Number 3"/>
    <w:basedOn w:val="Normal"/>
    <w:uiPriority w:val="99"/>
    <w:rsid w:val="00005CAA"/>
    <w:pPr>
      <w:numPr>
        <w:ilvl w:val="2"/>
        <w:numId w:val="7"/>
      </w:numPr>
    </w:pPr>
  </w:style>
  <w:style w:type="paragraph" w:styleId="ListNumber4">
    <w:name w:val="List Number 4"/>
    <w:basedOn w:val="Normal"/>
    <w:uiPriority w:val="99"/>
    <w:rsid w:val="00005CAA"/>
    <w:pPr>
      <w:numPr>
        <w:ilvl w:val="3"/>
        <w:numId w:val="7"/>
      </w:numPr>
    </w:pPr>
  </w:style>
  <w:style w:type="paragraph" w:styleId="ListNumber5">
    <w:name w:val="List Number 5"/>
    <w:basedOn w:val="Normal"/>
    <w:uiPriority w:val="99"/>
    <w:rsid w:val="00005CAA"/>
    <w:pPr>
      <w:numPr>
        <w:ilvl w:val="4"/>
        <w:numId w:val="7"/>
      </w:numPr>
    </w:pPr>
  </w:style>
  <w:style w:type="paragraph" w:customStyle="1" w:styleId="Footerclassification">
    <w:name w:val="Footer classification"/>
    <w:basedOn w:val="Classification"/>
    <w:uiPriority w:val="10"/>
    <w:rsid w:val="00D021CB"/>
    <w:pPr>
      <w:spacing w:before="240" w:after="0"/>
    </w:pPr>
  </w:style>
  <w:style w:type="paragraph" w:customStyle="1" w:styleId="Refnumber">
    <w:name w:val="Ref number"/>
    <w:basedOn w:val="Normal"/>
    <w:next w:val="Normal"/>
    <w:uiPriority w:val="14"/>
    <w:rsid w:val="00BD5F54"/>
    <w:pPr>
      <w:jc w:val="right"/>
    </w:pPr>
  </w:style>
  <w:style w:type="table" w:styleId="TableGrid">
    <w:name w:val="Table Grid"/>
    <w:basedOn w:val="TableNormal"/>
    <w:uiPriority w:val="59"/>
    <w:rsid w:val="00E923D6"/>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ingleLine">
    <w:name w:val="Single Line"/>
    <w:basedOn w:val="Normal"/>
    <w:rsid w:val="0018112F"/>
    <w:pPr>
      <w:spacing w:after="0" w:line="240" w:lineRule="auto"/>
    </w:pPr>
    <w:rPr>
      <w:rFonts w:ascii="Calibri" w:eastAsia="Times New Roman" w:hAnsi="Calibri"/>
      <w:sz w:val="24"/>
      <w:lang w:eastAsia="en-AU"/>
    </w:rPr>
  </w:style>
  <w:style w:type="paragraph" w:customStyle="1" w:styleId="Agreed">
    <w:name w:val="Agreed"/>
    <w:basedOn w:val="Normal"/>
    <w:rsid w:val="00335A95"/>
    <w:pPr>
      <w:jc w:val="right"/>
    </w:pPr>
    <w:rPr>
      <w:b/>
    </w:rPr>
  </w:style>
  <w:style w:type="paragraph" w:customStyle="1" w:styleId="Tabletext">
    <w:name w:val="Table text"/>
    <w:basedOn w:val="Normal"/>
    <w:uiPriority w:val="9"/>
    <w:qFormat/>
    <w:rsid w:val="00F52EB7"/>
    <w:pPr>
      <w:spacing w:after="0"/>
    </w:pPr>
  </w:style>
  <w:style w:type="character" w:styleId="HTMLAcronym">
    <w:name w:val="HTML Acronym"/>
    <w:basedOn w:val="DefaultParagraphFont"/>
    <w:unhideWhenUsed/>
    <w:rsid w:val="006B1098"/>
    <w:rPr>
      <w:rFonts w:ascii="Times New Roman" w:hAnsi="Times New Roman" w:cs="Times New Roman" w:hint="default"/>
    </w:rPr>
  </w:style>
  <w:style w:type="paragraph" w:styleId="PlainText">
    <w:name w:val="Plain Text"/>
    <w:basedOn w:val="Normal"/>
    <w:link w:val="PlainTextChar"/>
    <w:rsid w:val="005C1970"/>
    <w:pPr>
      <w:autoSpaceDE w:val="0"/>
      <w:autoSpaceDN w:val="0"/>
      <w:spacing w:after="0" w:line="240" w:lineRule="auto"/>
    </w:pPr>
    <w:rPr>
      <w:rFonts w:ascii="Courier New" w:eastAsia="Times New Roman" w:hAnsi="Courier New" w:cs="Courier New"/>
      <w:sz w:val="20"/>
      <w:szCs w:val="24"/>
      <w:lang w:val="en-GB"/>
    </w:rPr>
  </w:style>
  <w:style w:type="character" w:customStyle="1" w:styleId="PlainTextChar">
    <w:name w:val="Plain Text Char"/>
    <w:basedOn w:val="DefaultParagraphFont"/>
    <w:link w:val="PlainText"/>
    <w:rsid w:val="005C1970"/>
    <w:rPr>
      <w:rFonts w:ascii="Courier New" w:eastAsia="Times New Roman" w:hAnsi="Courier New" w:cs="Courier New"/>
      <w:szCs w:val="24"/>
      <w:lang w:val="en-GB" w:eastAsia="en-US"/>
    </w:rPr>
  </w:style>
  <w:style w:type="character" w:styleId="Emphasis">
    <w:name w:val="Emphasis"/>
    <w:basedOn w:val="DefaultParagraphFont"/>
    <w:qFormat/>
    <w:rsid w:val="0056373D"/>
    <w:rPr>
      <w:rFonts w:cs="Times New Roman"/>
      <w:i/>
      <w:iCs/>
    </w:rPr>
  </w:style>
  <w:style w:type="character" w:styleId="FootnoteReference">
    <w:name w:val="footnote reference"/>
    <w:basedOn w:val="DefaultParagraphFont"/>
    <w:uiPriority w:val="99"/>
    <w:semiHidden/>
    <w:rsid w:val="0056373D"/>
    <w:rPr>
      <w:vertAlign w:val="superscript"/>
    </w:rPr>
  </w:style>
  <w:style w:type="paragraph" w:styleId="FootnoteText">
    <w:name w:val="footnote text"/>
    <w:basedOn w:val="Normal"/>
    <w:link w:val="FootnoteTextChar"/>
    <w:uiPriority w:val="99"/>
    <w:semiHidden/>
    <w:rsid w:val="0056373D"/>
    <w:pPr>
      <w:autoSpaceDE w:val="0"/>
      <w:autoSpaceDN w:val="0"/>
      <w:spacing w:after="0" w:line="240" w:lineRule="auto"/>
    </w:pPr>
    <w:rPr>
      <w:rFonts w:ascii="Times New Roman" w:eastAsia="Times New Roman" w:hAnsi="Times New Roman"/>
      <w:sz w:val="20"/>
      <w:szCs w:val="24"/>
      <w:lang w:val="en-GB"/>
    </w:rPr>
  </w:style>
  <w:style w:type="character" w:customStyle="1" w:styleId="FootnoteTextChar">
    <w:name w:val="Footnote Text Char"/>
    <w:basedOn w:val="DefaultParagraphFont"/>
    <w:link w:val="FootnoteText"/>
    <w:uiPriority w:val="99"/>
    <w:semiHidden/>
    <w:rsid w:val="0056373D"/>
    <w:rPr>
      <w:rFonts w:ascii="Times New Roman" w:eastAsia="Times New Roman" w:hAnsi="Times New Roman"/>
      <w:szCs w:val="24"/>
      <w:lang w:val="en-GB" w:eastAsia="en-US"/>
    </w:rPr>
  </w:style>
  <w:style w:type="character" w:styleId="CommentReference">
    <w:name w:val="annotation reference"/>
    <w:basedOn w:val="DefaultParagraphFont"/>
    <w:semiHidden/>
    <w:unhideWhenUsed/>
    <w:rsid w:val="0052361B"/>
    <w:rPr>
      <w:sz w:val="16"/>
      <w:szCs w:val="16"/>
    </w:rPr>
  </w:style>
  <w:style w:type="paragraph" w:styleId="CommentText">
    <w:name w:val="annotation text"/>
    <w:basedOn w:val="Normal"/>
    <w:link w:val="CommentTextChar"/>
    <w:semiHidden/>
    <w:unhideWhenUsed/>
    <w:rsid w:val="0052361B"/>
    <w:rPr>
      <w:sz w:val="20"/>
      <w:szCs w:val="20"/>
    </w:rPr>
  </w:style>
  <w:style w:type="character" w:customStyle="1" w:styleId="CommentTextChar">
    <w:name w:val="Comment Text Char"/>
    <w:basedOn w:val="DefaultParagraphFont"/>
    <w:link w:val="CommentText"/>
    <w:semiHidden/>
    <w:rsid w:val="0052361B"/>
    <w:rPr>
      <w:lang w:eastAsia="en-US"/>
    </w:rPr>
  </w:style>
  <w:style w:type="paragraph" w:styleId="CommentSubject">
    <w:name w:val="annotation subject"/>
    <w:basedOn w:val="CommentText"/>
    <w:next w:val="CommentText"/>
    <w:link w:val="CommentSubjectChar"/>
    <w:uiPriority w:val="99"/>
    <w:semiHidden/>
    <w:unhideWhenUsed/>
    <w:rsid w:val="0052361B"/>
    <w:rPr>
      <w:b/>
      <w:bCs/>
    </w:rPr>
  </w:style>
  <w:style w:type="character" w:customStyle="1" w:styleId="CommentSubjectChar">
    <w:name w:val="Comment Subject Char"/>
    <w:basedOn w:val="CommentTextChar"/>
    <w:link w:val="CommentSubject"/>
    <w:uiPriority w:val="99"/>
    <w:semiHidden/>
    <w:rsid w:val="0052361B"/>
    <w:rPr>
      <w:b/>
      <w:bCs/>
      <w:lang w:eastAsia="en-US"/>
    </w:rPr>
  </w:style>
  <w:style w:type="character" w:styleId="Hyperlink">
    <w:name w:val="Hyperlink"/>
    <w:basedOn w:val="DefaultParagraphFont"/>
    <w:uiPriority w:val="99"/>
    <w:unhideWhenUsed/>
    <w:rsid w:val="0050646D"/>
    <w:rPr>
      <w:color w:val="0000FF"/>
      <w:u w:val="single"/>
    </w:rPr>
  </w:style>
  <w:style w:type="paragraph" w:styleId="NormalWeb">
    <w:name w:val="Normal (Web)"/>
    <w:basedOn w:val="Normal"/>
    <w:uiPriority w:val="99"/>
    <w:unhideWhenUsed/>
    <w:rsid w:val="0050646D"/>
    <w:pPr>
      <w:spacing w:before="100" w:beforeAutospacing="1" w:after="100" w:afterAutospacing="1" w:line="240" w:lineRule="auto"/>
    </w:pPr>
    <w:rPr>
      <w:rFonts w:ascii="Times New Roman" w:eastAsia="Times New Roman" w:hAnsi="Times New Roman"/>
      <w:sz w:val="24"/>
      <w:szCs w:val="24"/>
      <w:lang w:eastAsia="en-AU"/>
    </w:rPr>
  </w:style>
  <w:style w:type="character" w:styleId="FollowedHyperlink">
    <w:name w:val="FollowedHyperlink"/>
    <w:basedOn w:val="DefaultParagraphFont"/>
    <w:uiPriority w:val="99"/>
    <w:semiHidden/>
    <w:unhideWhenUsed/>
    <w:rsid w:val="00303007"/>
    <w:rPr>
      <w:color w:val="800080" w:themeColor="followedHyperlink"/>
      <w:u w:val="single"/>
    </w:rPr>
  </w:style>
  <w:style w:type="character" w:styleId="UnresolvedMention">
    <w:name w:val="Unresolved Mention"/>
    <w:basedOn w:val="DefaultParagraphFont"/>
    <w:uiPriority w:val="99"/>
    <w:semiHidden/>
    <w:unhideWhenUsed/>
    <w:rsid w:val="00131C8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56856923">
      <w:bodyDiv w:val="1"/>
      <w:marLeft w:val="0"/>
      <w:marRight w:val="0"/>
      <w:marTop w:val="0"/>
      <w:marBottom w:val="0"/>
      <w:divBdr>
        <w:top w:val="none" w:sz="0" w:space="0" w:color="auto"/>
        <w:left w:val="none" w:sz="0" w:space="0" w:color="auto"/>
        <w:bottom w:val="none" w:sz="0" w:space="0" w:color="auto"/>
        <w:right w:val="none" w:sz="0" w:space="0" w:color="auto"/>
      </w:divBdr>
    </w:div>
    <w:div w:id="1706439923">
      <w:bodyDiv w:val="1"/>
      <w:marLeft w:val="0"/>
      <w:marRight w:val="0"/>
      <w:marTop w:val="0"/>
      <w:marBottom w:val="0"/>
      <w:divBdr>
        <w:top w:val="none" w:sz="0" w:space="0" w:color="auto"/>
        <w:left w:val="none" w:sz="0" w:space="0" w:color="auto"/>
        <w:bottom w:val="none" w:sz="0" w:space="0" w:color="auto"/>
        <w:right w:val="none" w:sz="0" w:space="0" w:color="auto"/>
      </w:divBdr>
    </w:div>
    <w:div w:id="19619839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hyperlink" Target="http://www.aat.gov.au/" TargetMode="External"/><Relationship Id="rId26"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hyperlink" Target="mailto:sustainablefisheries@awe.gov.au" TargetMode="Externa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3.xml"/><Relationship Id="rId25" Type="http://schemas.openxmlformats.org/officeDocument/2006/relationships/hyperlink" Target="mailto:foi@environment.gov.au" TargetMode="Externa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yperlink" Target="https://www.ag.gov.au/LegalSystem/Legalaidprogrammes/Commonwealthlegalfinancialassistance/Documents/LegalFinancialAssistanceInformationSheet.pdf" TargetMode="External"/><Relationship Id="rId29" Type="http://schemas.openxmlformats.org/officeDocument/2006/relationships/theme" Target="theme/theme1.xml"/><Relationship Id="rId24" Type="http://schemas.openxmlformats.org/officeDocument/2006/relationships/hyperlink" Target="http://www.environment.gov.au/foi/index.html" TargetMode="Externa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23" Type="http://schemas.openxmlformats.org/officeDocument/2006/relationships/hyperlink" Target="http://www.aat.gov.au" TargetMode="External"/><Relationship Id="rId28" Type="http://schemas.microsoft.com/office/2011/relationships/people" Target="people.xml"/><Relationship Id="rId10" Type="http://schemas.openxmlformats.org/officeDocument/2006/relationships/webSettings" Target="webSettings.xml"/><Relationship Id="rId19" Type="http://schemas.openxmlformats.org/officeDocument/2006/relationships/hyperlink" Target="http://www.aat.gov.au/" TargetMode="Externa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 Id="rId22" Type="http://schemas.openxmlformats.org/officeDocument/2006/relationships/hyperlink" Target="mailto:generalreviews@aat.gov.au" TargetMode="External"/><Relationship Id="rId27"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SPIRE Word Document" ma:contentTypeID="0x0101009DB8618430E8D149BA674DA7B0E0C3F00100841C706EC42F36488E878CEA66D5CB61" ma:contentTypeVersion="9" ma:contentTypeDescription="Create a new Word Document" ma:contentTypeScope="" ma:versionID="910371f289f8377304b3a720cbf6165a">
  <xsd:schema xmlns:xsd="http://www.w3.org/2001/XMLSchema" xmlns:xs="http://www.w3.org/2001/XMLSchema" xmlns:p="http://schemas.microsoft.com/office/2006/metadata/properties" xmlns:ns2="344c6e69-c594-4ca4-b341-09ae9dfc1422" targetNamespace="http://schemas.microsoft.com/office/2006/metadata/properties" ma:root="true" ma:fieldsID="b870a8ac834d50aa1985395422fa4032" ns2:_="">
    <xsd:import namespace="344c6e69-c594-4ca4-b341-09ae9dfc1422"/>
    <xsd:element name="properties">
      <xsd:complexType>
        <xsd:sequence>
          <xsd:element name="documentManagement">
            <xsd:complexType>
              <xsd:all>
                <xsd:element ref="ns2:DocumentDescription" minOccurs="0"/>
                <xsd:element ref="ns2:Approval" minOccurs="0"/>
                <xsd:element ref="ns2:RecordNumber" minOccurs="0"/>
                <xsd:element ref="ns2:Fun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44c6e69-c594-4ca4-b341-09ae9dfc1422" elementFormDefault="qualified">
    <xsd:import namespace="http://schemas.microsoft.com/office/2006/documentManagement/types"/>
    <xsd:import namespace="http://schemas.microsoft.com/office/infopath/2007/PartnerControls"/>
    <xsd:element name="DocumentDescription" ma:index="8" nillable="true" ma:displayName="Document Description" ma:description="Document Description. Max 255 characters" ma:internalName="DocumentDescription">
      <xsd:simpleType>
        <xsd:restriction base="dms:Note">
          <xsd:maxLength value="255"/>
        </xsd:restriction>
      </xsd:simpleType>
    </xsd:element>
    <xsd:element name="Approval" ma:index="9" nillable="true" ma:displayName="Approval" ma:default="" ma:description="Select the approval status of the document" ma:format="Dropdown" ma:internalName="Approval">
      <xsd:simpleType>
        <xsd:restriction base="dms:Choice">
          <xsd:enumeration value="For Review"/>
          <xsd:enumeration value="Approved"/>
          <xsd:enumeration value="Superseded"/>
          <xsd:enumeration value="Cancelled"/>
        </xsd:restriction>
      </xsd:simpleType>
    </xsd:element>
    <xsd:element name="RecordNumber" ma:index="10" nillable="true" ma:displayName="Record Number" ma:description="RecordPoint Record Number" ma:internalName="RecordNumber">
      <xsd:simpleType>
        <xsd:restriction base="dms:Text"/>
      </xsd:simpleType>
    </xsd:element>
    <xsd:element name="Function" ma:index="11" nillable="true" ma:displayName="Function" ma:description="Select the relevance function" ma:format="Dropdown" ma:hidden="true" ma:internalName="Function" ma:readOnly="false">
      <xsd:simpleType>
        <xsd:restriction base="dms:Choice">
          <xsd:enumeration value="Administration"/>
          <xsd:enumeration value="International"/>
          <xsd:enumeration value="OHS"/>
          <xsd:enumeration value="Legal"/>
          <xsd:enumeration value="Personnel"/>
          <xsd:enumeration value="Program Admin"/>
          <xsd:enumeration value="Project"/>
          <xsd:enumeration value="Property"/>
          <xsd:enumeration value="Regulation"/>
          <xsd:enumeration value="Technology"/>
          <xsd:enumeration value="Climate Change"/>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ct:contentTypeSchema xmlns:ct="http://schemas.microsoft.com/office/2006/metadata/contentType" xmlns:ma="http://schemas.microsoft.com/office/2006/metadata/properties/metaAttributes" ct:_="" ma:_="" ma:contentTypeName="Document" ma:contentTypeID="0x0101004B6FD6131ACCD942B99EE496FC609FF4" ma:contentTypeVersion="11" ma:contentTypeDescription="Create a new document." ma:contentTypeScope="" ma:versionID="ab0819aaaccea8fe8ee2b7900102c7dd">
  <xsd:schema xmlns:xsd="http://www.w3.org/2001/XMLSchema" xmlns:xs="http://www.w3.org/2001/XMLSchema" xmlns:p="http://schemas.microsoft.com/office/2006/metadata/properties" xmlns:ns2="ac7ce04e-ea5d-4d46-bab0-39b1fa6a6f36" targetNamespace="http://schemas.microsoft.com/office/2006/metadata/properties" ma:root="true" ma:fieldsID="c9b315db8aba91f29871216a3dadc1eb" ns2:_="">
    <xsd:import namespace="ac7ce04e-ea5d-4d46-bab0-39b1fa6a6f36"/>
    <xsd:element name="properties">
      <xsd:complexType>
        <xsd:sequence>
          <xsd:element name="documentManagement">
            <xsd:complexType>
              <xsd:all>
                <xsd:element ref="ns2:MediaServiceMetadata" minOccurs="0"/>
                <xsd:element ref="ns2:MediaServiceFastMetadata" minOccurs="0"/>
                <xsd:element ref="ns2:Embargoed"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7ce04e-ea5d-4d46-bab0-39b1fa6a6f3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Embargoed" ma:index="10" nillable="true" ma:displayName="Embargoed" ma:default="0" ma:description="Is this file under embargo?" ma:format="Dropdown" ma:internalName="Embargoed">
      <xsd:simpleType>
        <xsd:restriction base="dms:Boolean"/>
      </xsd:simpleType>
    </xsd:element>
    <xsd:element name="MediaServiceAutoKeyPoints" ma:index="11" nillable="true" ma:displayName="MediaServiceAutoKeyPoints" ma:hidden="true" ma:internalName="MediaServiceAutoKeyPoints" ma:readOnly="true">
      <xsd:simpleType>
        <xsd:restriction base="dms:Note"/>
      </xsd:simpleType>
    </xsd:element>
    <xsd:element name="MediaServiceKeyPoints" ma:index="12" nillable="true" ma:displayName="KeyPoints" ma:internalName="MediaServiceKeyPoints" ma:readOnly="true">
      <xsd:simpleType>
        <xsd:restriction base="dms:Note">
          <xsd:maxLength value="255"/>
        </xsd:restriction>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fth Edition"/>
</file>

<file path=customXml/item5.xml><?xml version="1.0" encoding="utf-8"?>
<p:properties xmlns:p="http://schemas.microsoft.com/office/2006/metadata/properties" xmlns:xsi="http://www.w3.org/2001/XMLSchema-instance" xmlns:pc="http://schemas.microsoft.com/office/infopath/2007/PartnerControls">
  <documentManagement>
    <Embargoed xmlns="ac7ce04e-ea5d-4d46-bab0-39b1fa6a6f36">false</Embargoed>
  </documentManagement>
</p:properties>
</file>

<file path=customXml/item6.xml><?xml version="1.0" encoding="utf-8"?>
<?mso-contentType ?>
<spe:Receivers xmlns:spe="http://schemas.microsoft.com/sharepoint/events">
  <Receiver>
    <Name/>
    <Synchronization>Asynchronous</Synchronization>
    <Type>10003</Type>
    <SequenceNumber>10000</SequenceNumber>
    <Assembly>RecordPoint.Active.UI, Version=1.0.0.0, Culture=neutral, PublicKeyToken=d49476ae5b650bf3</Assembly>
    <Class>RecordPoint.Active.UI.Events.WorkflowItemEventReceiver</Class>
    <Data/>
    <Filter/>
  </Receiver>
  <Receiver>
    <Name/>
    <Synchronization>Synchronous</Synchronization>
    <Type>3</Type>
    <SequenceNumber>10000</SequenceNumber>
    <Assembly>RecordPoint.Active.UI, Version=1.0.0.0, Culture=neutral, PublicKeyToken=d49476ae5b650bf3</Assembly>
    <Class>RecordPoint.Active.UI.Events.WorkflowItemEventReceiver</Class>
    <Data/>
    <Filter/>
  </Receiver>
  <Receiver>
    <Name/>
    <Synchronization>Asynchronous</Synchronization>
    <Type>10009</Type>
    <SequenceNumber>10000</SequenceNumber>
    <Assembly>RecordPoint.Active.UI, Version=1.0.0.0, Culture=neutral, PublicKeyToken=d49476ae5b650bf3</Assembly>
    <Class>RecordPoint.Active.UI.Events.WorkflowItemEventReceiver</Class>
    <Data/>
    <Filter/>
  </Receiver>
  <Receiver>
    <Name/>
    <Synchronization>Synchronous</Synchronization>
    <Type>9</Type>
    <SequenceNumber>10000</SequenceNumber>
    <Assembly>RecordPoint.Active.UI, Version=1.0.0.0, Culture=neutral, PublicKeyToken=d49476ae5b650bf3</Assembly>
    <Class>RecordPoint.Active.UI.Events.WorkflowItemEventReceiver</Class>
    <Data/>
    <Filter/>
  </Receiver>
  <Receiver>
    <Name/>
    <Synchronization>Asynchronous</Synchronization>
    <Type>10103</Type>
    <SequenceNumber>10000</SequenceNumber>
    <Assembly>RecordPoint.Active.UI, Version=1.0.0.0, Culture=neutral, PublicKeyToken=d49476ae5b650bf3</Assembly>
    <Class>RecordPoint.Active.UI.Events.WorkflowListEventReceiver</Class>
    <Data/>
    <Filter/>
  </Receiver>
  <Receiver>
    <Name/>
    <Synchronization>Synchronous</Synchronization>
    <Type>102</Type>
    <SequenceNumber>10000</SequenceNumber>
    <Assembly>RecordPoint.Active.UI, Version=1.0.0.0, Culture=neutral, PublicKeyToken=d49476ae5b650bf3</Assembly>
    <Class>RecordPoint.Active.UI.Events.WorkflowListEventReceiver</Class>
    <Data/>
    <Filter/>
  </Receiver>
  <Receiver>
    <Name/>
    <Synchronization>Asynchronous</Synchronization>
    <Type>10105</Type>
    <SequenceNumber>10000</SequenceNumber>
    <Assembly>RecordPoint.Active.UI, Version=1.0.0.0, Culture=neutral, PublicKeyToken=d49476ae5b650bf3</Assembly>
    <Class>RecordPoint.Active.UI.Events.WorkflowListEventReceiver</Class>
    <Data/>
    <Filter/>
  </Receiver>
  <Receiver>
    <Name/>
    <Synchronization>Synchronous</Synchronization>
    <Type>105</Type>
    <SequenceNumber>10000</SequenceNumber>
    <Assembly>RecordPoint.Active.UI, Version=1.0.0.0, Culture=neutral, PublicKeyToken=d49476ae5b650bf3</Assembly>
    <Class>RecordPoint.Active.UI.Events.WorkflowListEventReceiver</Class>
    <Data/>
    <Filter/>
  </Receiver>
  <Receiver>
    <Name/>
    <Synchronization>Asynchronous</Synchronization>
    <Type>10002</Type>
    <SequenceNumber>10000</SequenceNumber>
    <Assembly>RecordPoint.Active.UI, Version=1.0.0.0, Culture=neutral, PublicKeyToken=d49476ae5b650bf3</Assembly>
    <Class>RecordPoint.Active.UI.Events.WorkflowItemEventReceiver</Class>
    <Data/>
    <Filter/>
  </Receiver>
  <Receiver>
    <Name/>
    <Synchronization>Synchronous</Synchronization>
    <Type>2</Type>
    <SequenceNumber>10000</SequenceNumber>
    <Assembly>RecordPoint.Active.UI, Version=1.0.0.0, Culture=neutral, PublicKeyToken=d49476ae5b650bf3</Assembly>
    <Class>RecordPoint.Active.UI.Events.WorkflowItemEventReceiver</Class>
    <Data/>
    <Filter/>
  </Receiver>
</spe:Receivers>
</file>

<file path=customXml/itemProps1.xml><?xml version="1.0" encoding="utf-8"?>
<ds:datastoreItem xmlns:ds="http://schemas.openxmlformats.org/officeDocument/2006/customXml" ds:itemID="{B0FE96E0-42A5-434D-8C02-0AB441429A3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44c6e69-c594-4ca4-b341-09ae9dfc142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58DE992-0B36-4914-A088-A5BC3A54B58E}"/>
</file>

<file path=customXml/itemProps3.xml><?xml version="1.0" encoding="utf-8"?>
<ds:datastoreItem xmlns:ds="http://schemas.openxmlformats.org/officeDocument/2006/customXml" ds:itemID="{BD056CFC-EC16-4311-AC54-D508170282B2}">
  <ds:schemaRefs>
    <ds:schemaRef ds:uri="http://schemas.microsoft.com/sharepoint/v3/contenttype/forms"/>
  </ds:schemaRefs>
</ds:datastoreItem>
</file>

<file path=customXml/itemProps4.xml><?xml version="1.0" encoding="utf-8"?>
<ds:datastoreItem xmlns:ds="http://schemas.openxmlformats.org/officeDocument/2006/customXml" ds:itemID="{786CBB5B-23D0-4193-93AF-260F99D0BA73}">
  <ds:schemaRefs>
    <ds:schemaRef ds:uri="http://schemas.openxmlformats.org/officeDocument/2006/bibliography"/>
  </ds:schemaRefs>
</ds:datastoreItem>
</file>

<file path=customXml/itemProps5.xml><?xml version="1.0" encoding="utf-8"?>
<ds:datastoreItem xmlns:ds="http://schemas.openxmlformats.org/officeDocument/2006/customXml" ds:itemID="{C82F9445-494D-4CEC-AEF4-FB05E9847609}">
  <ds:schemaRef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purl.org/dc/terms/"/>
    <ds:schemaRef ds:uri="344c6e69-c594-4ca4-b341-09ae9dfc1422"/>
    <ds:schemaRef ds:uri="http://schemas.openxmlformats.org/package/2006/metadata/core-properties"/>
    <ds:schemaRef ds:uri="http://www.w3.org/XML/1998/namespace"/>
    <ds:schemaRef ds:uri="http://purl.org/dc/dcmitype/"/>
  </ds:schemaRefs>
</ds:datastoreItem>
</file>

<file path=customXml/itemProps6.xml><?xml version="1.0" encoding="utf-8"?>
<ds:datastoreItem xmlns:ds="http://schemas.openxmlformats.org/officeDocument/2006/customXml" ds:itemID="{88376A60-95E7-4D68-954D-64EE29926633}">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Letter to Tasmanian Department of Primary Industries Parks Water and Environment (DPIPWE).dotx</Template>
  <TotalTime>2</TotalTime>
  <Pages>5</Pages>
  <Words>1426</Words>
  <Characters>8132</Characters>
  <Application>Microsoft Office Word</Application>
  <DocSecurity>4</DocSecurity>
  <Lines>67</Lines>
  <Paragraphs>19</Paragraphs>
  <ScaleCrop>false</ScaleCrop>
  <HeadingPairs>
    <vt:vector size="2" baseType="variant">
      <vt:variant>
        <vt:lpstr>Title</vt:lpstr>
      </vt:variant>
      <vt:variant>
        <vt:i4>1</vt:i4>
      </vt:variant>
    </vt:vector>
  </HeadingPairs>
  <TitlesOfParts>
    <vt:vector size="1" baseType="lpstr">
      <vt:lpstr>Brief - Assessment 2020 - Att. D - Letter of WTO approval</vt:lpstr>
    </vt:vector>
  </TitlesOfParts>
  <Company/>
  <LinksUpToDate>false</LinksUpToDate>
  <CharactersWithSpaces>9539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Letter to Tasmanian Department of Primary Industries, Parks, Water and Environment (DPIPWE)</dc:title>
  <dc:creator>Department of Agriculture, Water and the Environment</dc:creator>
  <cp:lastModifiedBy>Bec Durack</cp:lastModifiedBy>
  <cp:revision>2</cp:revision>
  <cp:lastPrinted>2020-12-03T04:13:00Z</cp:lastPrinted>
  <dcterms:created xsi:type="dcterms:W3CDTF">2020-12-10T04:53:00Z</dcterms:created>
  <dcterms:modified xsi:type="dcterms:W3CDTF">2020-12-10T04:53:00Z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0x0101004B6FD6131ACCD942B99EE496FC609FF4</vt:lpwstr>
  </property>
  <property fmtid="{D5CDD505-2E9C-101B-9397-08002B2CF9AE}" pid="3" name="Publishing Section">
    <vt:lpwstr>Information Management Division</vt:lpwstr>
  </property>
  <property fmtid="{D5CDD505-2E9C-101B-9397-08002B2CF9AE}" pid="4" name="Departmental Keywords">
    <vt:lpwstr/>
  </property>
  <property fmtid="{D5CDD505-2E9C-101B-9397-08002B2CF9AE}" pid="5" name="Keywords1">
    <vt:lpwstr/>
  </property>
  <property fmtid="{D5CDD505-2E9C-101B-9397-08002B2CF9AE}" pid="6" name="RecordPoint_SubmissionDate">
    <vt:lpwstr/>
  </property>
  <property fmtid="{D5CDD505-2E9C-101B-9397-08002B2CF9AE}" pid="7" name="RecordPoint_RecordNumberSubmitted">
    <vt:lpwstr/>
  </property>
  <property fmtid="{D5CDD505-2E9C-101B-9397-08002B2CF9AE}" pid="8" name="RecordPoint_ActiveItemSiteId">
    <vt:lpwstr>{8003c3b3-d20c-4e9a-bee9-0e2243d810ee}</vt:lpwstr>
  </property>
  <property fmtid="{D5CDD505-2E9C-101B-9397-08002B2CF9AE}" pid="9" name="RecordPoint_ActiveItemListId">
    <vt:lpwstr>{1e6972ed-ffb6-46ac-aa83-9a9ed43e9fad}</vt:lpwstr>
  </property>
  <property fmtid="{D5CDD505-2E9C-101B-9397-08002B2CF9AE}" pid="10" name="RecordPoint_ActiveItemMoved">
    <vt:lpwstr/>
  </property>
  <property fmtid="{D5CDD505-2E9C-101B-9397-08002B2CF9AE}" pid="11" name="RecordPoint_RecordFormat">
    <vt:lpwstr/>
  </property>
  <property fmtid="{D5CDD505-2E9C-101B-9397-08002B2CF9AE}" pid="12" name="RecordPoint_ActiveItemUniqueId">
    <vt:lpwstr>{5ab52508-b5b6-41bb-aeda-4a6c8569db20}</vt:lpwstr>
  </property>
  <property fmtid="{D5CDD505-2E9C-101B-9397-08002B2CF9AE}" pid="13" name="RecordPoint_SubmissionCompleted">
    <vt:lpwstr/>
  </property>
  <property fmtid="{D5CDD505-2E9C-101B-9397-08002B2CF9AE}" pid="14" name="RecordPoint_ActiveItemWebId">
    <vt:lpwstr>{ce0940a8-fbdd-4d61-aa5f-5fccf7e3a693}</vt:lpwstr>
  </property>
  <property fmtid="{D5CDD505-2E9C-101B-9397-08002B2CF9AE}" pid="15" name="RecordPoint_WorkflowType">
    <vt:lpwstr>ActiveSubmitStub</vt:lpwstr>
  </property>
  <property fmtid="{D5CDD505-2E9C-101B-9397-08002B2CF9AE}" pid="16" name="IconOverlay">
    <vt:lpwstr/>
  </property>
</Properties>
</file>