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985" w:rsidRPr="002C07BD" w:rsidRDefault="00894985" w:rsidP="00894985">
      <w:pPr>
        <w:widowControl w:val="0"/>
        <w:tabs>
          <w:tab w:val="left" w:pos="6700"/>
        </w:tabs>
        <w:spacing w:after="120"/>
        <w:jc w:val="both"/>
        <w:rPr>
          <w:rFonts w:cs="Arial"/>
          <w:b/>
          <w:sz w:val="48"/>
        </w:rPr>
      </w:pPr>
      <w:bookmarkStart w:id="0" w:name="_Toc291514154"/>
      <w:bookmarkStart w:id="1" w:name="_Toc316301047"/>
      <w:bookmarkStart w:id="2" w:name="_Toc322414943"/>
      <w:bookmarkStart w:id="3" w:name="_Toc322415049"/>
      <w:r w:rsidRPr="002C07BD">
        <w:rPr>
          <w:rFonts w:cs="Arial"/>
          <w:noProof/>
          <w:lang w:eastAsia="en-AU"/>
        </w:rPr>
        <w:drawing>
          <wp:anchor distT="0" distB="0" distL="114300" distR="114300" simplePos="0" relativeHeight="251659264" behindDoc="0" locked="0" layoutInCell="1" allowOverlap="1">
            <wp:simplePos x="0" y="0"/>
            <wp:positionH relativeFrom="column">
              <wp:posOffset>-400050</wp:posOffset>
            </wp:positionH>
            <wp:positionV relativeFrom="paragraph">
              <wp:posOffset>365760</wp:posOffset>
            </wp:positionV>
            <wp:extent cx="3177540" cy="685800"/>
            <wp:effectExtent l="19050" t="0" r="3810" b="0"/>
            <wp:wrapNone/>
            <wp:docPr id="2" name="Picture 0" descr="DSEWPaC-inline_stacked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EWPaC-inline_stacked_blue.png"/>
                    <pic:cNvPicPr/>
                  </pic:nvPicPr>
                  <pic:blipFill>
                    <a:blip r:embed="rId8" cstate="print">
                      <a:biLevel thresh="50000"/>
                    </a:blip>
                    <a:stretch>
                      <a:fillRect/>
                    </a:stretch>
                  </pic:blipFill>
                  <pic:spPr>
                    <a:xfrm>
                      <a:off x="0" y="0"/>
                      <a:ext cx="3177540" cy="685800"/>
                    </a:xfrm>
                    <a:prstGeom prst="rect">
                      <a:avLst/>
                    </a:prstGeom>
                  </pic:spPr>
                </pic:pic>
              </a:graphicData>
            </a:graphic>
          </wp:anchor>
        </w:drawing>
      </w:r>
    </w:p>
    <w:p w:rsidR="00894985" w:rsidRPr="002C07BD" w:rsidRDefault="00894985" w:rsidP="00894985">
      <w:pPr>
        <w:widowControl w:val="0"/>
        <w:tabs>
          <w:tab w:val="left" w:pos="6700"/>
        </w:tabs>
        <w:spacing w:after="120"/>
        <w:rPr>
          <w:rFonts w:cs="Arial"/>
          <w:b/>
          <w:sz w:val="48"/>
        </w:rPr>
      </w:pPr>
    </w:p>
    <w:p w:rsidR="00894985" w:rsidRPr="002C07BD" w:rsidRDefault="00894985" w:rsidP="00894985">
      <w:pPr>
        <w:widowControl w:val="0"/>
        <w:tabs>
          <w:tab w:val="left" w:pos="6700"/>
        </w:tabs>
        <w:spacing w:after="120"/>
        <w:rPr>
          <w:rFonts w:cs="Arial"/>
          <w:b/>
          <w:sz w:val="48"/>
        </w:rPr>
      </w:pPr>
    </w:p>
    <w:p w:rsidR="00894985" w:rsidRPr="002C07BD" w:rsidRDefault="00894985" w:rsidP="00894985">
      <w:pPr>
        <w:widowControl w:val="0"/>
        <w:tabs>
          <w:tab w:val="left" w:pos="6700"/>
        </w:tabs>
        <w:spacing w:after="120"/>
        <w:rPr>
          <w:rFonts w:cs="Arial"/>
          <w:b/>
          <w:sz w:val="48"/>
        </w:rPr>
      </w:pPr>
    </w:p>
    <w:p w:rsidR="00894985" w:rsidRPr="002C07BD" w:rsidRDefault="00894985" w:rsidP="00894985">
      <w:pPr>
        <w:widowControl w:val="0"/>
        <w:tabs>
          <w:tab w:val="left" w:pos="6700"/>
        </w:tabs>
        <w:spacing w:after="120"/>
        <w:rPr>
          <w:rFonts w:cs="Arial"/>
          <w:b/>
          <w:sz w:val="48"/>
        </w:rPr>
      </w:pPr>
    </w:p>
    <w:p w:rsidR="00894985" w:rsidRPr="002C07BD" w:rsidRDefault="00894985" w:rsidP="00894985">
      <w:pPr>
        <w:widowControl w:val="0"/>
        <w:tabs>
          <w:tab w:val="left" w:pos="6700"/>
        </w:tabs>
        <w:spacing w:after="120"/>
        <w:rPr>
          <w:rFonts w:cs="Arial"/>
          <w:b/>
          <w:sz w:val="48"/>
        </w:rPr>
      </w:pPr>
    </w:p>
    <w:p w:rsidR="00894985" w:rsidRPr="002C07BD" w:rsidRDefault="00894985" w:rsidP="00894985">
      <w:pPr>
        <w:widowControl w:val="0"/>
        <w:tabs>
          <w:tab w:val="left" w:pos="6700"/>
        </w:tabs>
        <w:spacing w:after="120"/>
        <w:rPr>
          <w:rFonts w:cs="Arial"/>
          <w:b/>
          <w:sz w:val="48"/>
        </w:rPr>
      </w:pPr>
    </w:p>
    <w:p w:rsidR="00894985" w:rsidRPr="002C07BD" w:rsidRDefault="00894985" w:rsidP="00894985">
      <w:pPr>
        <w:widowControl w:val="0"/>
        <w:tabs>
          <w:tab w:val="left" w:pos="6700"/>
        </w:tabs>
        <w:spacing w:after="120"/>
        <w:rPr>
          <w:rFonts w:cs="Arial"/>
          <w:b/>
          <w:sz w:val="48"/>
        </w:rPr>
      </w:pPr>
    </w:p>
    <w:p w:rsidR="00894985" w:rsidRPr="002C07BD" w:rsidRDefault="00894985" w:rsidP="00894985">
      <w:pPr>
        <w:pStyle w:val="Heading1"/>
        <w:jc w:val="center"/>
        <w:rPr>
          <w:rFonts w:cs="Times New Roman"/>
          <w:caps w:val="0"/>
          <w:sz w:val="52"/>
        </w:rPr>
      </w:pPr>
      <w:r w:rsidRPr="002C07BD">
        <w:rPr>
          <w:rFonts w:cs="Times New Roman"/>
          <w:caps w:val="0"/>
          <w:sz w:val="52"/>
        </w:rPr>
        <w:t>Assessment of the</w:t>
      </w:r>
    </w:p>
    <w:p w:rsidR="00894985" w:rsidRPr="002C07BD" w:rsidRDefault="00894985" w:rsidP="00894985">
      <w:pPr>
        <w:pStyle w:val="Heading1"/>
        <w:jc w:val="center"/>
        <w:rPr>
          <w:rFonts w:cs="Times New Roman"/>
          <w:caps w:val="0"/>
          <w:sz w:val="52"/>
        </w:rPr>
      </w:pPr>
      <w:r w:rsidRPr="002C07BD">
        <w:rPr>
          <w:rFonts w:cs="Times New Roman"/>
          <w:caps w:val="0"/>
          <w:sz w:val="52"/>
        </w:rPr>
        <w:t>Northern Prawn Fishery</w:t>
      </w:r>
    </w:p>
    <w:p w:rsidR="00894985" w:rsidRPr="002C07BD" w:rsidRDefault="00894985" w:rsidP="00894985">
      <w:pPr>
        <w:widowControl w:val="0"/>
        <w:tabs>
          <w:tab w:val="left" w:pos="6700"/>
        </w:tabs>
        <w:spacing w:after="120"/>
        <w:jc w:val="center"/>
        <w:rPr>
          <w:rFonts w:cs="Arial"/>
          <w:b/>
          <w:sz w:val="48"/>
        </w:rPr>
      </w:pPr>
    </w:p>
    <w:p w:rsidR="00894985" w:rsidRPr="002C07BD" w:rsidRDefault="00894985" w:rsidP="00894985">
      <w:pPr>
        <w:widowControl w:val="0"/>
        <w:tabs>
          <w:tab w:val="left" w:pos="6700"/>
        </w:tabs>
        <w:spacing w:after="120"/>
        <w:jc w:val="center"/>
        <w:rPr>
          <w:rFonts w:cs="Arial"/>
          <w:b/>
          <w:sz w:val="48"/>
        </w:rPr>
      </w:pPr>
    </w:p>
    <w:p w:rsidR="00894985" w:rsidRPr="002C07BD" w:rsidRDefault="00894985" w:rsidP="00894985">
      <w:pPr>
        <w:widowControl w:val="0"/>
        <w:tabs>
          <w:tab w:val="left" w:pos="6700"/>
        </w:tabs>
        <w:spacing w:after="120"/>
        <w:jc w:val="center"/>
        <w:rPr>
          <w:rFonts w:cs="Arial"/>
          <w:b/>
        </w:rPr>
      </w:pPr>
    </w:p>
    <w:p w:rsidR="00894985" w:rsidRPr="002C07BD" w:rsidRDefault="00894985" w:rsidP="00894985">
      <w:pPr>
        <w:widowControl w:val="0"/>
        <w:tabs>
          <w:tab w:val="left" w:pos="6700"/>
        </w:tabs>
        <w:spacing w:after="120"/>
        <w:jc w:val="center"/>
        <w:rPr>
          <w:rFonts w:cs="Arial"/>
          <w:b/>
        </w:rPr>
      </w:pPr>
    </w:p>
    <w:p w:rsidR="00894985" w:rsidRPr="002C07BD" w:rsidRDefault="00894985" w:rsidP="00894985">
      <w:pPr>
        <w:widowControl w:val="0"/>
        <w:tabs>
          <w:tab w:val="left" w:pos="6700"/>
        </w:tabs>
        <w:spacing w:after="120"/>
        <w:jc w:val="center"/>
        <w:rPr>
          <w:rFonts w:cs="Arial"/>
          <w:b/>
        </w:rPr>
      </w:pPr>
    </w:p>
    <w:p w:rsidR="00894985" w:rsidRPr="002C07BD" w:rsidRDefault="00894985" w:rsidP="00894985">
      <w:pPr>
        <w:widowControl w:val="0"/>
        <w:tabs>
          <w:tab w:val="left" w:pos="6700"/>
        </w:tabs>
        <w:spacing w:after="120"/>
        <w:jc w:val="center"/>
        <w:rPr>
          <w:rFonts w:cs="Arial"/>
          <w:b/>
        </w:rPr>
      </w:pPr>
    </w:p>
    <w:p w:rsidR="00894985" w:rsidRPr="002C07BD" w:rsidRDefault="00360B9B" w:rsidP="00EB1750">
      <w:pPr>
        <w:pStyle w:val="Reportsubtitle"/>
        <w:jc w:val="center"/>
      </w:pPr>
      <w:r w:rsidRPr="002C07BD">
        <w:t>Dec</w:t>
      </w:r>
      <w:r w:rsidR="00894985" w:rsidRPr="002C07BD">
        <w:t>ember 2013</w:t>
      </w:r>
    </w:p>
    <w:p w:rsidR="00894985" w:rsidRPr="002C07BD" w:rsidRDefault="00894985" w:rsidP="00894985">
      <w:pPr>
        <w:rPr>
          <w:rFonts w:cs="Arial"/>
        </w:rPr>
      </w:pPr>
    </w:p>
    <w:p w:rsidR="00894985" w:rsidRPr="002C07BD" w:rsidRDefault="00894985" w:rsidP="00894985">
      <w:pPr>
        <w:rPr>
          <w:rFonts w:cs="Arial"/>
        </w:rPr>
      </w:pPr>
    </w:p>
    <w:p w:rsidR="00894985" w:rsidRPr="002C07BD" w:rsidRDefault="00894985" w:rsidP="00894985">
      <w:pPr>
        <w:rPr>
          <w:rFonts w:cs="Arial"/>
          <w:color w:val="FF0000"/>
        </w:rPr>
      </w:pPr>
    </w:p>
    <w:p w:rsidR="00894985" w:rsidRPr="002C07BD" w:rsidRDefault="00894985" w:rsidP="00894985">
      <w:pPr>
        <w:rPr>
          <w:rFonts w:cs="Arial"/>
        </w:rPr>
      </w:pPr>
    </w:p>
    <w:p w:rsidR="00894985" w:rsidRPr="002C07BD" w:rsidRDefault="00894985" w:rsidP="00894985">
      <w:pPr>
        <w:rPr>
          <w:rFonts w:cs="Arial"/>
        </w:rPr>
      </w:pPr>
    </w:p>
    <w:p w:rsidR="00894985" w:rsidRPr="002C07BD" w:rsidRDefault="00894985" w:rsidP="00894985">
      <w:pPr>
        <w:rPr>
          <w:rFonts w:cs="Arial"/>
        </w:rPr>
      </w:pPr>
    </w:p>
    <w:p w:rsidR="00894985" w:rsidRPr="002C07BD" w:rsidRDefault="00894985" w:rsidP="00894985">
      <w:pPr>
        <w:rPr>
          <w:rFonts w:cs="Arial"/>
        </w:rPr>
      </w:pPr>
    </w:p>
    <w:p w:rsidR="00894985" w:rsidRPr="002C07BD" w:rsidRDefault="00894985" w:rsidP="00894985">
      <w:pPr>
        <w:rPr>
          <w:rFonts w:cs="Arial"/>
        </w:rPr>
      </w:pPr>
    </w:p>
    <w:p w:rsidR="00894985" w:rsidRPr="002C07BD" w:rsidRDefault="00894985" w:rsidP="00894985">
      <w:pPr>
        <w:rPr>
          <w:rFonts w:cs="Arial"/>
        </w:rPr>
      </w:pPr>
    </w:p>
    <w:p w:rsidR="00894985" w:rsidRPr="002C07BD" w:rsidRDefault="00894985" w:rsidP="00894985">
      <w:pPr>
        <w:rPr>
          <w:rFonts w:cs="Arial"/>
        </w:rPr>
      </w:pPr>
    </w:p>
    <w:p w:rsidR="008B15F5" w:rsidRPr="002C07BD" w:rsidRDefault="008B15F5" w:rsidP="00894985">
      <w:pPr>
        <w:rPr>
          <w:rFonts w:cs="Arial"/>
        </w:rPr>
      </w:pPr>
    </w:p>
    <w:p w:rsidR="008B15F5" w:rsidRPr="002C07BD" w:rsidRDefault="008B15F5" w:rsidP="00894985">
      <w:pPr>
        <w:rPr>
          <w:rFonts w:cs="Arial"/>
        </w:rPr>
      </w:pPr>
    </w:p>
    <w:p w:rsidR="008B15F5" w:rsidRPr="002C07BD" w:rsidRDefault="008B15F5" w:rsidP="00894985">
      <w:pPr>
        <w:rPr>
          <w:rFonts w:cs="Arial"/>
        </w:rPr>
      </w:pPr>
    </w:p>
    <w:p w:rsidR="008B15F5" w:rsidRPr="002C07BD" w:rsidRDefault="008B15F5" w:rsidP="00894985">
      <w:pPr>
        <w:rPr>
          <w:rFonts w:cs="Arial"/>
        </w:rPr>
      </w:pPr>
    </w:p>
    <w:p w:rsidR="008B15F5" w:rsidRPr="002C07BD" w:rsidRDefault="008B15F5" w:rsidP="00894985">
      <w:pPr>
        <w:rPr>
          <w:rFonts w:cs="Arial"/>
        </w:rPr>
      </w:pPr>
    </w:p>
    <w:p w:rsidR="00894985" w:rsidRPr="002C07BD" w:rsidRDefault="00894985" w:rsidP="00894985">
      <w:pPr>
        <w:rPr>
          <w:rFonts w:cs="Arial"/>
        </w:rPr>
      </w:pPr>
    </w:p>
    <w:p w:rsidR="008B15F5" w:rsidRPr="002C07BD" w:rsidRDefault="008B15F5" w:rsidP="00894985">
      <w:pPr>
        <w:rPr>
          <w:rFonts w:cs="Arial"/>
        </w:rPr>
      </w:pPr>
    </w:p>
    <w:p w:rsidR="00894985" w:rsidRPr="002C07BD" w:rsidRDefault="00894985" w:rsidP="00894985">
      <w:pPr>
        <w:rPr>
          <w:rFonts w:cs="Arial"/>
        </w:rPr>
      </w:pPr>
    </w:p>
    <w:p w:rsidR="00894985" w:rsidRPr="002C07BD" w:rsidRDefault="00894985" w:rsidP="00894985">
      <w:pPr>
        <w:spacing w:after="0" w:line="240" w:lineRule="auto"/>
        <w:rPr>
          <w:rFonts w:eastAsia="Times New Roman" w:cs="Arial"/>
          <w:color w:val="000000"/>
          <w:sz w:val="16"/>
          <w:szCs w:val="16"/>
          <w:lang w:eastAsia="en-AU"/>
        </w:rPr>
      </w:pPr>
      <w:r w:rsidRPr="002C07BD">
        <w:rPr>
          <w:rFonts w:eastAsia="Times New Roman" w:cs="Arial"/>
          <w:color w:val="000000"/>
          <w:sz w:val="16"/>
          <w:szCs w:val="16"/>
          <w:lang w:eastAsia="en-AU"/>
        </w:rPr>
        <w:t>© Copyright Commonwealth of Australia, 2013.</w:t>
      </w:r>
    </w:p>
    <w:p w:rsidR="00894985" w:rsidRPr="002C07BD" w:rsidRDefault="00894985" w:rsidP="00894985">
      <w:pPr>
        <w:pStyle w:val="NormalWeb"/>
        <w:spacing w:before="0" w:beforeAutospacing="0" w:after="200" w:afterAutospacing="0"/>
        <w:rPr>
          <w:rFonts w:ascii="Arial" w:eastAsia="Times New Roman" w:hAnsi="Arial" w:cs="Arial"/>
          <w:i/>
          <w:sz w:val="16"/>
          <w:szCs w:val="16"/>
          <w:lang w:val="en-AU" w:eastAsia="en-AU"/>
        </w:rPr>
      </w:pPr>
      <w:r w:rsidRPr="002C07BD">
        <w:rPr>
          <w:rFonts w:ascii="Arial" w:eastAsia="Times New Roman" w:hAnsi="Arial" w:cs="Arial"/>
          <w:noProof/>
          <w:color w:val="000000"/>
          <w:sz w:val="16"/>
          <w:szCs w:val="16"/>
          <w:lang w:val="en-AU" w:eastAsia="en-AU"/>
        </w:rPr>
        <w:drawing>
          <wp:inline distT="0" distB="0" distL="0" distR="0">
            <wp:extent cx="1809750" cy="457200"/>
            <wp:effectExtent l="19050" t="0" r="0" b="0"/>
            <wp:docPr id="3"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9"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894985" w:rsidRPr="002C07BD" w:rsidRDefault="00894985" w:rsidP="00894985">
      <w:pPr>
        <w:pStyle w:val="NormalWeb"/>
        <w:spacing w:before="0" w:beforeAutospacing="0" w:after="200" w:afterAutospacing="0"/>
        <w:rPr>
          <w:rFonts w:ascii="Arial" w:eastAsia="Times New Roman" w:hAnsi="Arial" w:cs="Arial"/>
          <w:sz w:val="16"/>
          <w:szCs w:val="16"/>
          <w:lang w:val="en-AU" w:eastAsia="en-AU"/>
        </w:rPr>
      </w:pPr>
      <w:r w:rsidRPr="002C07BD">
        <w:rPr>
          <w:rFonts w:ascii="Arial" w:eastAsia="Times New Roman" w:hAnsi="Arial" w:cs="Arial"/>
          <w:i/>
          <w:sz w:val="16"/>
          <w:szCs w:val="16"/>
          <w:lang w:val="en-AU" w:eastAsia="en-AU"/>
        </w:rPr>
        <w:t xml:space="preserve">Assessment of the </w:t>
      </w:r>
      <w:r w:rsidR="00360B9B" w:rsidRPr="002C07BD">
        <w:rPr>
          <w:rFonts w:ascii="Arial" w:eastAsia="Times New Roman" w:hAnsi="Arial" w:cs="Arial"/>
          <w:i/>
          <w:sz w:val="16"/>
          <w:szCs w:val="16"/>
          <w:lang w:val="en-AU" w:eastAsia="en-AU"/>
        </w:rPr>
        <w:t>Northern Prawn</w:t>
      </w:r>
      <w:r w:rsidRPr="002C07BD">
        <w:rPr>
          <w:rFonts w:ascii="Arial" w:eastAsia="Times New Roman" w:hAnsi="Arial" w:cs="Arial"/>
          <w:i/>
          <w:sz w:val="16"/>
          <w:szCs w:val="16"/>
          <w:lang w:val="en-AU" w:eastAsia="en-AU"/>
        </w:rPr>
        <w:t xml:space="preserve"> Fishery </w:t>
      </w:r>
      <w:r w:rsidR="00360B9B" w:rsidRPr="002C07BD">
        <w:rPr>
          <w:rFonts w:ascii="Arial" w:eastAsia="Times New Roman" w:hAnsi="Arial" w:cs="Arial"/>
          <w:i/>
          <w:sz w:val="16"/>
          <w:szCs w:val="16"/>
          <w:lang w:val="en-AU" w:eastAsia="en-AU"/>
        </w:rPr>
        <w:t>Dec</w:t>
      </w:r>
      <w:r w:rsidRPr="002C07BD">
        <w:rPr>
          <w:rFonts w:ascii="Arial" w:eastAsia="Times New Roman" w:hAnsi="Arial" w:cs="Arial"/>
          <w:i/>
          <w:sz w:val="16"/>
          <w:szCs w:val="16"/>
          <w:lang w:val="en-AU" w:eastAsia="en-AU"/>
        </w:rPr>
        <w:t>ember 2013</w:t>
      </w:r>
      <w:r w:rsidRPr="002C07BD">
        <w:rPr>
          <w:rFonts w:ascii="Arial" w:eastAsia="Times New Roman" w:hAnsi="Arial" w:cs="Arial"/>
          <w:sz w:val="16"/>
          <w:szCs w:val="16"/>
          <w:lang w:val="en-AU" w:eastAsia="en-AU"/>
        </w:rPr>
        <w:t xml:space="preserve"> is licensed by the Commonwealth of Australia for use under a Creative Commons By Attribution 3.0 Australia licence with the exception of the Coat of Arms of the Commonwealth of Australia, the logo of </w:t>
      </w:r>
      <w:r w:rsidRPr="002C07BD">
        <w:rPr>
          <w:rFonts w:ascii="Arial" w:hAnsi="Arial" w:cs="Arial"/>
          <w:sz w:val="16"/>
          <w:szCs w:val="16"/>
          <w:lang w:val="en-AU"/>
        </w:rPr>
        <w:t>the</w:t>
      </w:r>
      <w:r w:rsidRPr="002C07BD">
        <w:rPr>
          <w:rFonts w:ascii="Arial" w:eastAsia="Times New Roman" w:hAnsi="Arial" w:cs="Arial"/>
          <w:sz w:val="16"/>
          <w:szCs w:val="16"/>
          <w:lang w:val="en-AU" w:eastAsia="en-AU"/>
        </w:rPr>
        <w:t xml:space="preserve"> agency responsible for publishing the report, content supplied by third parties, and any images depicting people. For licence conditions see: http://creativecommons.org/licenses/by/3.0/au/.</w:t>
      </w:r>
    </w:p>
    <w:p w:rsidR="00894985" w:rsidRPr="002C07BD" w:rsidRDefault="00894985" w:rsidP="00894985">
      <w:pPr>
        <w:spacing w:line="240" w:lineRule="auto"/>
        <w:rPr>
          <w:rFonts w:eastAsia="Times New Roman" w:cs="Arial"/>
          <w:sz w:val="16"/>
          <w:szCs w:val="16"/>
          <w:lang w:eastAsia="en-AU"/>
        </w:rPr>
      </w:pPr>
      <w:r w:rsidRPr="002C07BD">
        <w:rPr>
          <w:rFonts w:eastAsia="Times New Roman" w:cs="Arial"/>
          <w:sz w:val="16"/>
          <w:szCs w:val="16"/>
          <w:lang w:eastAsia="en-AU"/>
        </w:rPr>
        <w:t>This report should be attributed as ‘</w:t>
      </w:r>
      <w:r w:rsidRPr="002C07BD">
        <w:rPr>
          <w:rFonts w:eastAsia="Times New Roman" w:cs="Arial"/>
          <w:i/>
          <w:sz w:val="16"/>
          <w:szCs w:val="16"/>
          <w:lang w:eastAsia="en-AU"/>
        </w:rPr>
        <w:t xml:space="preserve">Assessment of the </w:t>
      </w:r>
      <w:r w:rsidR="00360B9B" w:rsidRPr="002C07BD">
        <w:rPr>
          <w:rFonts w:eastAsia="Times New Roman" w:cs="Arial"/>
          <w:i/>
          <w:sz w:val="16"/>
          <w:szCs w:val="16"/>
          <w:lang w:eastAsia="en-AU"/>
        </w:rPr>
        <w:t xml:space="preserve">Northern Prawn Fishery December </w:t>
      </w:r>
      <w:r w:rsidRPr="002C07BD">
        <w:rPr>
          <w:rFonts w:eastAsia="Times New Roman" w:cs="Arial"/>
          <w:i/>
          <w:sz w:val="16"/>
          <w:szCs w:val="16"/>
          <w:lang w:eastAsia="en-AU"/>
        </w:rPr>
        <w:t>2013</w:t>
      </w:r>
      <w:r w:rsidRPr="002C07BD">
        <w:rPr>
          <w:rFonts w:eastAsia="Times New Roman" w:cs="Arial"/>
          <w:sz w:val="16"/>
          <w:szCs w:val="16"/>
          <w:lang w:eastAsia="en-AU"/>
        </w:rPr>
        <w:t xml:space="preserve">, Commonwealth of Australia </w:t>
      </w:r>
      <w:r w:rsidRPr="002C07BD">
        <w:rPr>
          <w:rFonts w:eastAsia="Times New Roman" w:cs="Arial"/>
          <w:i/>
          <w:sz w:val="16"/>
          <w:szCs w:val="16"/>
          <w:lang w:eastAsia="en-AU"/>
        </w:rPr>
        <w:t>2013’</w:t>
      </w:r>
      <w:r w:rsidRPr="002C07BD">
        <w:rPr>
          <w:rFonts w:eastAsia="Times New Roman" w:cs="Arial"/>
          <w:sz w:val="16"/>
          <w:szCs w:val="16"/>
          <w:lang w:eastAsia="en-AU"/>
        </w:rPr>
        <w:t>.</w:t>
      </w:r>
    </w:p>
    <w:p w:rsidR="00894985" w:rsidRPr="002C07BD" w:rsidRDefault="00894985" w:rsidP="00894985">
      <w:pPr>
        <w:rPr>
          <w:rFonts w:cs="Arial"/>
        </w:rPr>
      </w:pPr>
    </w:p>
    <w:p w:rsidR="00894985" w:rsidRPr="002C07BD" w:rsidRDefault="00894985" w:rsidP="00894985">
      <w:pPr>
        <w:pStyle w:val="NormalWeb"/>
        <w:rPr>
          <w:rFonts w:ascii="Arial" w:hAnsi="Arial" w:cs="Arial"/>
          <w:sz w:val="20"/>
          <w:szCs w:val="20"/>
          <w:lang w:val="en-AU"/>
        </w:rPr>
      </w:pPr>
    </w:p>
    <w:p w:rsidR="00894985" w:rsidRPr="002C07BD" w:rsidRDefault="00894985" w:rsidP="00894985">
      <w:pPr>
        <w:rPr>
          <w:rFonts w:cs="Arial"/>
          <w:b/>
          <w:sz w:val="16"/>
          <w:szCs w:val="16"/>
        </w:rPr>
      </w:pPr>
      <w:r w:rsidRPr="002C07BD">
        <w:rPr>
          <w:rFonts w:cs="Arial"/>
          <w:b/>
          <w:sz w:val="16"/>
          <w:szCs w:val="16"/>
        </w:rPr>
        <w:t>Disclaimer</w:t>
      </w:r>
    </w:p>
    <w:p w:rsidR="00894985" w:rsidRPr="002C07BD" w:rsidRDefault="00894985" w:rsidP="00894985">
      <w:pPr>
        <w:pStyle w:val="NormalWeb"/>
        <w:spacing w:before="0" w:beforeAutospacing="0" w:after="200" w:afterAutospacing="0"/>
        <w:rPr>
          <w:rFonts w:ascii="Arial" w:hAnsi="Arial" w:cs="Arial"/>
          <w:sz w:val="16"/>
          <w:szCs w:val="16"/>
          <w:lang w:val="en-AU"/>
        </w:rPr>
      </w:pPr>
      <w:r w:rsidRPr="002C07BD">
        <w:rPr>
          <w:rFonts w:ascii="Arial" w:hAnsi="Arial" w:cs="Arial"/>
          <w:sz w:val="16"/>
          <w:szCs w:val="16"/>
          <w:lang w:val="en-AU"/>
        </w:rPr>
        <w:t xml:space="preserve">This document is an assessment carried out by the Department of the Environment of a commercial fishery against the Australian Government </w:t>
      </w:r>
      <w:r w:rsidRPr="002C07BD">
        <w:rPr>
          <w:rFonts w:ascii="Arial" w:hAnsi="Arial" w:cs="Arial"/>
          <w:i/>
          <w:iCs/>
          <w:sz w:val="16"/>
          <w:szCs w:val="16"/>
          <w:lang w:val="en-AU"/>
        </w:rPr>
        <w:t>Guidelines for the Ecologically Sustainable Management of Fisheries – 2nd Edition</w:t>
      </w:r>
      <w:r w:rsidRPr="002C07BD">
        <w:rPr>
          <w:rFonts w:ascii="Arial" w:hAnsi="Arial" w:cs="Arial"/>
          <w:sz w:val="16"/>
          <w:szCs w:val="16"/>
          <w:lang w:val="en-AU"/>
        </w:rPr>
        <w:t xml:space="preserve">. It forms part of the advice provided to the Minister for the Environment on the fishery in relation to decisions under Part 13 and Part 13A of the </w:t>
      </w:r>
      <w:r w:rsidRPr="002C07BD">
        <w:rPr>
          <w:rFonts w:ascii="Arial" w:hAnsi="Arial" w:cs="Arial"/>
          <w:i/>
          <w:iCs/>
          <w:sz w:val="16"/>
          <w:szCs w:val="16"/>
          <w:lang w:val="en-AU"/>
        </w:rPr>
        <w:t>Environment Protection and Biodiversity Conservation Act 1999</w:t>
      </w:r>
      <w:r w:rsidRPr="002C07BD">
        <w:rPr>
          <w:rFonts w:ascii="Arial" w:hAnsi="Arial" w:cs="Arial"/>
          <w:sz w:val="16"/>
          <w:szCs w:val="16"/>
          <w:lang w:val="en-AU"/>
        </w:rPr>
        <w:t>.</w:t>
      </w:r>
    </w:p>
    <w:p w:rsidR="00894985" w:rsidRPr="002C07BD" w:rsidRDefault="00894985" w:rsidP="00894985">
      <w:pPr>
        <w:pStyle w:val="NormalWeb"/>
        <w:spacing w:before="0" w:beforeAutospacing="0" w:after="200" w:afterAutospacing="0"/>
        <w:rPr>
          <w:rFonts w:ascii="Arial" w:hAnsi="Arial" w:cs="Arial"/>
          <w:sz w:val="16"/>
          <w:szCs w:val="16"/>
          <w:lang w:val="en-AU"/>
        </w:rPr>
      </w:pPr>
      <w:r w:rsidRPr="002C07BD">
        <w:rPr>
          <w:rFonts w:ascii="Arial" w:hAnsi="Arial" w:cs="Arial"/>
          <w:sz w:val="16"/>
          <w:szCs w:val="16"/>
          <w:lang w:val="en-AU"/>
        </w:rPr>
        <w:t>The views and opinions expressed do not necessarily reflect those of the Australian Government or the Minister for the Environment.</w:t>
      </w:r>
    </w:p>
    <w:p w:rsidR="00750761" w:rsidRPr="002C07BD" w:rsidRDefault="00894985" w:rsidP="008B15F5">
      <w:pPr>
        <w:pStyle w:val="NormalWeb"/>
        <w:spacing w:before="0" w:beforeAutospacing="0" w:after="200" w:afterAutospacing="0"/>
        <w:rPr>
          <w:rFonts w:ascii="Verdana" w:hAnsi="Verdana"/>
          <w:color w:val="000000"/>
          <w:sz w:val="17"/>
          <w:szCs w:val="17"/>
          <w:lang w:val="en-AU"/>
        </w:rPr>
      </w:pPr>
      <w:r w:rsidRPr="002C07BD">
        <w:rPr>
          <w:rFonts w:ascii="Arial" w:hAnsi="Arial" w:cs="Arial"/>
          <w:sz w:val="16"/>
          <w:szCs w:val="16"/>
          <w:lang w:val="en-AU"/>
        </w:rPr>
        <w:t>While reasonable efforts have been made to ensure that the contents of this publication are factually correct, the Commonwealth does not accept responsibility for the accuracy or completeness of the contents, and shall not be liable for any loss or damage that may be occasioned directly or indirectly through the use of, or reliance on, the contents of this publication.</w:t>
      </w:r>
    </w:p>
    <w:p w:rsidR="00894985" w:rsidRPr="002C07BD" w:rsidRDefault="00894985" w:rsidP="00894985"/>
    <w:p w:rsidR="00894985" w:rsidRPr="002C07BD" w:rsidRDefault="00894985" w:rsidP="00894985">
      <w:pPr>
        <w:sectPr w:rsidR="00894985" w:rsidRPr="002C07BD">
          <w:footerReference w:type="default" r:id="rId10"/>
          <w:footerReference w:type="first" r:id="rId11"/>
          <w:pgSz w:w="11906" w:h="16838" w:code="9"/>
          <w:pgMar w:top="1440" w:right="1797" w:bottom="1440" w:left="1797" w:header="709" w:footer="709" w:gutter="0"/>
          <w:cols w:space="708"/>
          <w:titlePg/>
          <w:docGrid w:linePitch="360"/>
        </w:sectPr>
      </w:pPr>
    </w:p>
    <w:bookmarkEnd w:id="0"/>
    <w:bookmarkEnd w:id="1"/>
    <w:bookmarkEnd w:id="2"/>
    <w:bookmarkEnd w:id="3"/>
    <w:p w:rsidR="00894985" w:rsidRPr="002C07BD" w:rsidRDefault="00894985" w:rsidP="00894985">
      <w:pPr>
        <w:keepNext/>
        <w:jc w:val="center"/>
        <w:outlineLvl w:val="0"/>
        <w:rPr>
          <w:rFonts w:cs="Arial"/>
          <w:b/>
          <w:caps/>
        </w:rPr>
      </w:pPr>
      <w:r w:rsidRPr="002C07BD">
        <w:rPr>
          <w:rFonts w:cs="Arial"/>
          <w:b/>
          <w:caps/>
        </w:rPr>
        <w:lastRenderedPageBreak/>
        <w:t>Contents</w:t>
      </w:r>
    </w:p>
    <w:p w:rsidR="00DA6A89" w:rsidRPr="002C07BD" w:rsidRDefault="00DA6A89" w:rsidP="0003091B">
      <w:pPr>
        <w:pStyle w:val="TOCHeading"/>
        <w:spacing w:before="0" w:after="200"/>
        <w:contextualSpacing/>
        <w:rPr>
          <w:rFonts w:ascii="Arial" w:hAnsi="Arial" w:cs="Arial"/>
          <w:color w:val="auto"/>
          <w:sz w:val="22"/>
          <w:szCs w:val="22"/>
          <w:lang w:val="en-AU"/>
        </w:rPr>
      </w:pPr>
    </w:p>
    <w:p w:rsidR="0004652F" w:rsidRPr="002C07BD" w:rsidRDefault="000565DB" w:rsidP="0004652F">
      <w:pPr>
        <w:pStyle w:val="TOC1"/>
        <w:spacing w:after="200"/>
        <w:rPr>
          <w:rStyle w:val="Hyperlink"/>
          <w:color w:val="auto"/>
        </w:rPr>
      </w:pPr>
      <w:r w:rsidRPr="002C07BD">
        <w:rPr>
          <w:rFonts w:cs="Arial"/>
        </w:rPr>
        <w:fldChar w:fldCharType="begin"/>
      </w:r>
      <w:r w:rsidR="00DA6A89" w:rsidRPr="002C07BD">
        <w:rPr>
          <w:rFonts w:cs="Arial"/>
        </w:rPr>
        <w:instrText xml:space="preserve"> TOC \o "1-3" \h \z \u </w:instrText>
      </w:r>
      <w:r w:rsidRPr="002C07BD">
        <w:rPr>
          <w:rFonts w:cs="Arial"/>
        </w:rPr>
        <w:fldChar w:fldCharType="separate"/>
      </w:r>
      <w:hyperlink w:anchor="_Toc342372019" w:history="1">
        <w:r w:rsidR="0004652F" w:rsidRPr="002C07BD">
          <w:rPr>
            <w:rStyle w:val="Hyperlink"/>
            <w:color w:val="auto"/>
          </w:rPr>
          <w:t>Table 1: Summary of the Northern Prawn Fishery</w:t>
        </w:r>
        <w:r w:rsidR="0004652F" w:rsidRPr="002C07BD">
          <w:rPr>
            <w:webHidden/>
          </w:rPr>
          <w:tab/>
        </w:r>
        <w:r w:rsidRPr="002C07BD">
          <w:rPr>
            <w:webHidden/>
          </w:rPr>
          <w:fldChar w:fldCharType="begin"/>
        </w:r>
        <w:r w:rsidR="0004652F" w:rsidRPr="002C07BD">
          <w:rPr>
            <w:webHidden/>
          </w:rPr>
          <w:instrText xml:space="preserve"> PAGEREF _Toc342372019 \h </w:instrText>
        </w:r>
        <w:r w:rsidRPr="002C07BD">
          <w:rPr>
            <w:webHidden/>
          </w:rPr>
        </w:r>
        <w:r w:rsidRPr="002C07BD">
          <w:rPr>
            <w:webHidden/>
          </w:rPr>
          <w:fldChar w:fldCharType="separate"/>
        </w:r>
        <w:r w:rsidR="00D0354F">
          <w:rPr>
            <w:webHidden/>
          </w:rPr>
          <w:t>1</w:t>
        </w:r>
        <w:r w:rsidRPr="002C07BD">
          <w:rPr>
            <w:webHidden/>
          </w:rPr>
          <w:fldChar w:fldCharType="end"/>
        </w:r>
      </w:hyperlink>
    </w:p>
    <w:p w:rsidR="0004652F" w:rsidRPr="002C07BD" w:rsidRDefault="0004652F" w:rsidP="0004652F">
      <w:pPr>
        <w:ind w:left="993" w:right="391"/>
        <w:rPr>
          <w:rFonts w:cs="Arial"/>
          <w:noProof/>
        </w:rPr>
      </w:pPr>
      <w:r w:rsidRPr="002C07BD">
        <w:rPr>
          <w:rFonts w:cs="Arial"/>
          <w:noProof/>
        </w:rPr>
        <w:t>Table 1 contains a brief overview of the ope</w:t>
      </w:r>
      <w:r w:rsidR="00E772B8" w:rsidRPr="002C07BD">
        <w:rPr>
          <w:rFonts w:cs="Arial"/>
          <w:noProof/>
        </w:rPr>
        <w:t>ration of the fishery including</w:t>
      </w:r>
      <w:r w:rsidRPr="002C07BD">
        <w:rPr>
          <w:rFonts w:cs="Arial"/>
          <w:noProof/>
        </w:rPr>
        <w:t xml:space="preserve"> the gear used, species targe</w:t>
      </w:r>
      <w:r w:rsidR="00E772B8" w:rsidRPr="002C07BD">
        <w:rPr>
          <w:rFonts w:cs="Arial"/>
          <w:noProof/>
        </w:rPr>
        <w:t>ted, byproduct species, bycatch </w:t>
      </w:r>
      <w:r w:rsidRPr="002C07BD">
        <w:rPr>
          <w:rFonts w:cs="Arial"/>
          <w:noProof/>
        </w:rPr>
        <w:t>species, annual catch, management regime and ecosystem impacts.</w:t>
      </w:r>
    </w:p>
    <w:p w:rsidR="0004652F" w:rsidRPr="002C07BD" w:rsidRDefault="000565DB" w:rsidP="0004652F">
      <w:pPr>
        <w:pStyle w:val="TOC1"/>
        <w:spacing w:after="200"/>
        <w:rPr>
          <w:rStyle w:val="Hyperlink"/>
          <w:color w:val="auto"/>
        </w:rPr>
      </w:pPr>
      <w:hyperlink w:anchor="_Toc342372021" w:history="1">
        <w:r w:rsidR="0004652F" w:rsidRPr="002C07BD">
          <w:rPr>
            <w:rStyle w:val="Hyperlink"/>
            <w:color w:val="auto"/>
          </w:rPr>
          <w:t>Table 2: Progress in implementation of recommendations made in the 2008 assessment of the Northern Prawn Fishery</w:t>
        </w:r>
        <w:r w:rsidR="0004652F" w:rsidRPr="002C07BD">
          <w:rPr>
            <w:webHidden/>
          </w:rPr>
          <w:tab/>
        </w:r>
        <w:r w:rsidRPr="002C07BD">
          <w:rPr>
            <w:webHidden/>
          </w:rPr>
          <w:fldChar w:fldCharType="begin"/>
        </w:r>
        <w:r w:rsidR="0004652F" w:rsidRPr="002C07BD">
          <w:rPr>
            <w:webHidden/>
          </w:rPr>
          <w:instrText xml:space="preserve"> PAGEREF _Toc342372021 \h </w:instrText>
        </w:r>
        <w:r w:rsidRPr="002C07BD">
          <w:rPr>
            <w:webHidden/>
          </w:rPr>
        </w:r>
        <w:r w:rsidRPr="002C07BD">
          <w:rPr>
            <w:webHidden/>
          </w:rPr>
          <w:fldChar w:fldCharType="separate"/>
        </w:r>
        <w:r w:rsidR="00D0354F">
          <w:rPr>
            <w:webHidden/>
          </w:rPr>
          <w:t>2</w:t>
        </w:r>
        <w:r w:rsidRPr="002C07BD">
          <w:rPr>
            <w:webHidden/>
          </w:rPr>
          <w:fldChar w:fldCharType="end"/>
        </w:r>
      </w:hyperlink>
    </w:p>
    <w:p w:rsidR="0004652F" w:rsidRPr="002C07BD" w:rsidRDefault="0004652F" w:rsidP="0004652F">
      <w:pPr>
        <w:ind w:left="993" w:right="391"/>
        <w:rPr>
          <w:rFonts w:cs="Arial"/>
          <w:noProof/>
        </w:rPr>
      </w:pPr>
      <w:r w:rsidRPr="002C07BD">
        <w:rPr>
          <w:rFonts w:cs="Arial"/>
          <w:noProof/>
        </w:rPr>
        <w:t>Table 2 contains an update on the progress that has been made by the fishery’s management agency in implementing the recommendations made in the 2008 assessment.</w:t>
      </w:r>
    </w:p>
    <w:p w:rsidR="0004652F" w:rsidRPr="002C07BD" w:rsidRDefault="000565DB" w:rsidP="0004652F">
      <w:pPr>
        <w:pStyle w:val="TOC1"/>
        <w:spacing w:after="200"/>
        <w:rPr>
          <w:rFonts w:asciiTheme="minorHAnsi" w:eastAsiaTheme="minorEastAsia" w:hAnsiTheme="minorHAnsi" w:cstheme="minorBidi"/>
        </w:rPr>
      </w:pPr>
      <w:hyperlink w:anchor="_Toc342372022" w:history="1">
        <w:r w:rsidR="0004652F" w:rsidRPr="002C07BD">
          <w:rPr>
            <w:rStyle w:val="Hyperlink"/>
            <w:color w:val="auto"/>
          </w:rPr>
          <w:t xml:space="preserve">Table 3: The </w:t>
        </w:r>
        <w:r w:rsidR="00DB1EA4" w:rsidRPr="002C07BD">
          <w:rPr>
            <w:rStyle w:val="Hyperlink"/>
            <w:color w:val="auto"/>
          </w:rPr>
          <w:t>Department of the Environment</w:t>
        </w:r>
        <w:r w:rsidR="0004652F" w:rsidRPr="002C07BD">
          <w:rPr>
            <w:rStyle w:val="Hyperlink"/>
            <w:color w:val="auto"/>
          </w:rPr>
          <w:t>’</w:t>
        </w:r>
        <w:r w:rsidR="00EB1750">
          <w:rPr>
            <w:rStyle w:val="Hyperlink"/>
            <w:color w:val="auto"/>
          </w:rPr>
          <w:t>s</w:t>
        </w:r>
        <w:r w:rsidR="0004652F" w:rsidRPr="002C07BD">
          <w:rPr>
            <w:rStyle w:val="Hyperlink"/>
            <w:color w:val="auto"/>
          </w:rPr>
          <w:t xml:space="preserve"> assessment of the </w:t>
        </w:r>
        <w:r w:rsidR="00360B9B" w:rsidRPr="002C07BD">
          <w:rPr>
            <w:rStyle w:val="Hyperlink"/>
            <w:color w:val="auto"/>
          </w:rPr>
          <w:t>Northern </w:t>
        </w:r>
        <w:r w:rsidR="0004652F" w:rsidRPr="002C07BD">
          <w:rPr>
            <w:rStyle w:val="Hyperlink"/>
            <w:color w:val="auto"/>
          </w:rPr>
          <w:t>Prawn Fishery against the requirements of the EPBC Act related to decisions made under Parts 13 and 13A</w:t>
        </w:r>
        <w:r w:rsidR="005C7479" w:rsidRPr="002C07BD">
          <w:rPr>
            <w:rStyle w:val="Hyperlink"/>
            <w:color w:val="auto"/>
          </w:rPr>
          <w:t>…</w:t>
        </w:r>
        <w:r w:rsidR="0004652F" w:rsidRPr="002C07BD">
          <w:rPr>
            <w:webHidden/>
          </w:rPr>
          <w:tab/>
        </w:r>
        <w:r w:rsidRPr="002C07BD">
          <w:rPr>
            <w:webHidden/>
          </w:rPr>
          <w:fldChar w:fldCharType="begin"/>
        </w:r>
        <w:r w:rsidR="0004652F" w:rsidRPr="002C07BD">
          <w:rPr>
            <w:webHidden/>
          </w:rPr>
          <w:instrText xml:space="preserve"> PAGEREF _Toc342372022 \h </w:instrText>
        </w:r>
        <w:r w:rsidRPr="002C07BD">
          <w:rPr>
            <w:webHidden/>
          </w:rPr>
        </w:r>
        <w:r w:rsidRPr="002C07BD">
          <w:rPr>
            <w:webHidden/>
          </w:rPr>
          <w:fldChar w:fldCharType="separate"/>
        </w:r>
        <w:r w:rsidR="00D0354F">
          <w:rPr>
            <w:webHidden/>
          </w:rPr>
          <w:t>2</w:t>
        </w:r>
        <w:r w:rsidRPr="002C07BD">
          <w:rPr>
            <w:webHidden/>
          </w:rPr>
          <w:fldChar w:fldCharType="end"/>
        </w:r>
      </w:hyperlink>
    </w:p>
    <w:p w:rsidR="0004652F" w:rsidRPr="002C07BD" w:rsidRDefault="0004652F" w:rsidP="0004652F">
      <w:pPr>
        <w:ind w:left="993" w:right="391"/>
        <w:rPr>
          <w:rFonts w:cs="Arial"/>
          <w:noProof/>
        </w:rPr>
      </w:pPr>
      <w:r w:rsidRPr="002C07BD">
        <w:rPr>
          <w:rFonts w:cs="Arial"/>
          <w:noProof/>
        </w:rPr>
        <w:t xml:space="preserve">Table 3 contains the </w:t>
      </w:r>
      <w:r w:rsidR="00DB1EA4" w:rsidRPr="002C07BD">
        <w:rPr>
          <w:rFonts w:cs="Arial"/>
          <w:noProof/>
        </w:rPr>
        <w:t>Department</w:t>
      </w:r>
      <w:r w:rsidRPr="002C07BD">
        <w:rPr>
          <w:rFonts w:cs="Arial"/>
          <w:noProof/>
        </w:rPr>
        <w:t xml:space="preserve">’s assessment of the Northern Prawn Fishery management arrangements against all the relevant parts of the </w:t>
      </w:r>
      <w:r w:rsidRPr="002C07BD">
        <w:rPr>
          <w:rFonts w:cs="Arial"/>
          <w:i/>
          <w:noProof/>
        </w:rPr>
        <w:t>Environment Protection and Biodiversity Conservation Act 1999</w:t>
      </w:r>
      <w:r w:rsidRPr="002C07BD">
        <w:rPr>
          <w:rFonts w:cs="Arial"/>
          <w:noProof/>
        </w:rPr>
        <w:t xml:space="preserve"> that the </w:t>
      </w:r>
      <w:r w:rsidR="008B24AE" w:rsidRPr="002C07BD">
        <w:rPr>
          <w:rFonts w:cs="Arial"/>
          <w:noProof/>
        </w:rPr>
        <w:t>Delegate of the M</w:t>
      </w:r>
      <w:r w:rsidRPr="002C07BD">
        <w:rPr>
          <w:rFonts w:cs="Arial"/>
          <w:noProof/>
        </w:rPr>
        <w:t xml:space="preserve">inister </w:t>
      </w:r>
      <w:r w:rsidR="008B24AE" w:rsidRPr="002C07BD">
        <w:rPr>
          <w:rFonts w:cs="Arial"/>
          <w:noProof/>
        </w:rPr>
        <w:t xml:space="preserve">for the Environment </w:t>
      </w:r>
      <w:r w:rsidRPr="002C07BD">
        <w:rPr>
          <w:rFonts w:cs="Arial"/>
          <w:noProof/>
        </w:rPr>
        <w:t xml:space="preserve">must consider before making a decision. </w:t>
      </w:r>
    </w:p>
    <w:p w:rsidR="0004652F" w:rsidRPr="002C07BD" w:rsidRDefault="000565DB" w:rsidP="0004652F">
      <w:pPr>
        <w:pStyle w:val="TOC1"/>
        <w:spacing w:after="200"/>
        <w:rPr>
          <w:rFonts w:asciiTheme="minorHAnsi" w:eastAsiaTheme="minorEastAsia" w:hAnsiTheme="minorHAnsi" w:cstheme="minorBidi"/>
        </w:rPr>
      </w:pPr>
      <w:hyperlink w:anchor="_Toc342372023" w:history="1">
        <w:r w:rsidR="0004652F" w:rsidRPr="002C07BD">
          <w:rPr>
            <w:rStyle w:val="Hyperlink"/>
            <w:color w:val="auto"/>
          </w:rPr>
          <w:t xml:space="preserve">Table 4: Northern Prawn Fishery Assessment – Summary of Issues and Recommendations </w:t>
        </w:r>
        <w:r w:rsidR="008B24AE" w:rsidRPr="002C07BD">
          <w:rPr>
            <w:rStyle w:val="Hyperlink"/>
            <w:color w:val="auto"/>
          </w:rPr>
          <w:t>December</w:t>
        </w:r>
        <w:r w:rsidR="0004652F" w:rsidRPr="002C07BD">
          <w:rPr>
            <w:rStyle w:val="Hyperlink"/>
            <w:color w:val="auto"/>
          </w:rPr>
          <w:t>, 201</w:t>
        </w:r>
        <w:r w:rsidR="0089072B" w:rsidRPr="002C07BD">
          <w:rPr>
            <w:rStyle w:val="Hyperlink"/>
            <w:color w:val="auto"/>
          </w:rPr>
          <w:t>3</w:t>
        </w:r>
        <w:r w:rsidR="0004652F" w:rsidRPr="002C07BD">
          <w:rPr>
            <w:webHidden/>
          </w:rPr>
          <w:tab/>
        </w:r>
        <w:r w:rsidRPr="002C07BD">
          <w:rPr>
            <w:webHidden/>
          </w:rPr>
          <w:fldChar w:fldCharType="begin"/>
        </w:r>
        <w:r w:rsidR="0004652F" w:rsidRPr="002C07BD">
          <w:rPr>
            <w:webHidden/>
          </w:rPr>
          <w:instrText xml:space="preserve"> PAGEREF _Toc342372023 \h </w:instrText>
        </w:r>
        <w:r w:rsidRPr="002C07BD">
          <w:rPr>
            <w:webHidden/>
          </w:rPr>
        </w:r>
        <w:r w:rsidRPr="002C07BD">
          <w:rPr>
            <w:webHidden/>
          </w:rPr>
          <w:fldChar w:fldCharType="separate"/>
        </w:r>
        <w:r w:rsidR="00D0354F">
          <w:rPr>
            <w:webHidden/>
          </w:rPr>
          <w:t>2</w:t>
        </w:r>
        <w:r w:rsidRPr="002C07BD">
          <w:rPr>
            <w:webHidden/>
          </w:rPr>
          <w:fldChar w:fldCharType="end"/>
        </w:r>
      </w:hyperlink>
    </w:p>
    <w:p w:rsidR="0004652F" w:rsidRPr="002C07BD" w:rsidRDefault="0004652F" w:rsidP="0004652F">
      <w:pPr>
        <w:ind w:left="993" w:right="391"/>
        <w:rPr>
          <w:rFonts w:cs="Arial"/>
          <w:noProof/>
        </w:rPr>
      </w:pPr>
      <w:r w:rsidRPr="002C07BD">
        <w:rPr>
          <w:rFonts w:cs="Arial"/>
          <w:noProof/>
        </w:rPr>
        <w:t xml:space="preserve">Table 4 contains a description of the issues identified by the </w:t>
      </w:r>
      <w:r w:rsidR="00DB1EA4" w:rsidRPr="002C07BD">
        <w:rPr>
          <w:rFonts w:cs="Arial"/>
          <w:noProof/>
        </w:rPr>
        <w:t>Department</w:t>
      </w:r>
      <w:r w:rsidRPr="002C07BD">
        <w:rPr>
          <w:rFonts w:cs="Arial"/>
          <w:noProof/>
        </w:rPr>
        <w:t xml:space="preserve"> with the current management regime for the Northern Prawn Fishery and outlines the proposed recommendations that would </w:t>
      </w:r>
      <w:r w:rsidR="00690B7E" w:rsidRPr="002C07BD">
        <w:rPr>
          <w:rFonts w:cs="Arial"/>
          <w:noProof/>
        </w:rPr>
        <w:t>accompany</w:t>
      </w:r>
      <w:r w:rsidRPr="002C07BD">
        <w:rPr>
          <w:rFonts w:cs="Arial"/>
          <w:noProof/>
        </w:rPr>
        <w:t xml:space="preserve"> the </w:t>
      </w:r>
      <w:r w:rsidR="008B24AE" w:rsidRPr="002C07BD">
        <w:rPr>
          <w:rFonts w:cs="Arial"/>
          <w:noProof/>
        </w:rPr>
        <w:t>delegate's</w:t>
      </w:r>
      <w:r w:rsidRPr="002C07BD">
        <w:rPr>
          <w:rFonts w:cs="Arial"/>
          <w:noProof/>
        </w:rPr>
        <w:t xml:space="preserve"> decision to include product from the fishery in the list of exempt native specimens.</w:t>
      </w:r>
    </w:p>
    <w:p w:rsidR="0004652F" w:rsidRPr="002C07BD" w:rsidRDefault="000565DB" w:rsidP="0004652F">
      <w:pPr>
        <w:pStyle w:val="TOC1"/>
        <w:spacing w:after="200"/>
        <w:rPr>
          <w:rFonts w:asciiTheme="minorHAnsi" w:eastAsiaTheme="minorEastAsia" w:hAnsiTheme="minorHAnsi" w:cstheme="minorBidi"/>
        </w:rPr>
      </w:pPr>
      <w:hyperlink w:anchor="_Toc342372024" w:history="1">
        <w:r w:rsidR="0004652F" w:rsidRPr="002C07BD">
          <w:rPr>
            <w:rStyle w:val="Hyperlink"/>
            <w:color w:val="auto"/>
          </w:rPr>
          <w:t>References</w:t>
        </w:r>
        <w:r w:rsidR="0004652F" w:rsidRPr="002C07BD">
          <w:rPr>
            <w:webHidden/>
          </w:rPr>
          <w:tab/>
        </w:r>
        <w:r w:rsidRPr="002C07BD">
          <w:rPr>
            <w:webHidden/>
          </w:rPr>
          <w:fldChar w:fldCharType="begin"/>
        </w:r>
        <w:r w:rsidR="0004652F" w:rsidRPr="002C07BD">
          <w:rPr>
            <w:webHidden/>
          </w:rPr>
          <w:instrText xml:space="preserve"> PAGEREF _Toc342372024 \h </w:instrText>
        </w:r>
        <w:r w:rsidRPr="002C07BD">
          <w:rPr>
            <w:webHidden/>
          </w:rPr>
        </w:r>
        <w:r w:rsidRPr="002C07BD">
          <w:rPr>
            <w:webHidden/>
          </w:rPr>
          <w:fldChar w:fldCharType="separate"/>
        </w:r>
        <w:r w:rsidR="00D0354F">
          <w:rPr>
            <w:webHidden/>
          </w:rPr>
          <w:t>2</w:t>
        </w:r>
        <w:r w:rsidRPr="002C07BD">
          <w:rPr>
            <w:webHidden/>
          </w:rPr>
          <w:fldChar w:fldCharType="end"/>
        </w:r>
      </w:hyperlink>
    </w:p>
    <w:p w:rsidR="0004652F" w:rsidRPr="002C07BD" w:rsidRDefault="000565DB" w:rsidP="0004652F">
      <w:pPr>
        <w:pStyle w:val="TOC1"/>
        <w:spacing w:after="200"/>
        <w:rPr>
          <w:rFonts w:asciiTheme="minorHAnsi" w:eastAsiaTheme="minorEastAsia" w:hAnsiTheme="minorHAnsi" w:cstheme="minorBidi"/>
        </w:rPr>
      </w:pPr>
      <w:hyperlink w:anchor="_Toc342372025" w:history="1">
        <w:r w:rsidR="0004652F" w:rsidRPr="002C07BD">
          <w:rPr>
            <w:rStyle w:val="Hyperlink"/>
            <w:color w:val="auto"/>
          </w:rPr>
          <w:t>Acronyms</w:t>
        </w:r>
        <w:r w:rsidR="0004652F" w:rsidRPr="002C07BD">
          <w:rPr>
            <w:webHidden/>
          </w:rPr>
          <w:tab/>
        </w:r>
        <w:r w:rsidRPr="002C07BD">
          <w:rPr>
            <w:webHidden/>
          </w:rPr>
          <w:fldChar w:fldCharType="begin"/>
        </w:r>
        <w:r w:rsidR="0004652F" w:rsidRPr="002C07BD">
          <w:rPr>
            <w:webHidden/>
          </w:rPr>
          <w:instrText xml:space="preserve"> PAGEREF _Toc342372025 \h </w:instrText>
        </w:r>
        <w:r w:rsidRPr="002C07BD">
          <w:rPr>
            <w:webHidden/>
          </w:rPr>
        </w:r>
        <w:r w:rsidRPr="002C07BD">
          <w:rPr>
            <w:webHidden/>
          </w:rPr>
          <w:fldChar w:fldCharType="separate"/>
        </w:r>
        <w:r w:rsidR="00D0354F">
          <w:rPr>
            <w:webHidden/>
          </w:rPr>
          <w:t>2</w:t>
        </w:r>
        <w:r w:rsidRPr="002C07BD">
          <w:rPr>
            <w:webHidden/>
          </w:rPr>
          <w:fldChar w:fldCharType="end"/>
        </w:r>
      </w:hyperlink>
    </w:p>
    <w:p w:rsidR="00DA6A89" w:rsidRPr="002C07BD" w:rsidRDefault="000565DB" w:rsidP="0004652F">
      <w:pPr>
        <w:ind w:left="900" w:right="392"/>
        <w:rPr>
          <w:rFonts w:cs="Arial"/>
        </w:rPr>
      </w:pPr>
      <w:r w:rsidRPr="002C07BD">
        <w:rPr>
          <w:rFonts w:cs="Arial"/>
          <w:b/>
        </w:rPr>
        <w:fldChar w:fldCharType="end"/>
      </w:r>
    </w:p>
    <w:p w:rsidR="00D0354F" w:rsidRDefault="00D0354F">
      <w:pPr>
        <w:spacing w:after="0" w:line="240" w:lineRule="auto"/>
        <w:rPr>
          <w:rFonts w:cs="Arial"/>
        </w:rPr>
      </w:pPr>
      <w:r>
        <w:rPr>
          <w:rFonts w:cs="Arial"/>
        </w:rPr>
        <w:br w:type="page"/>
      </w:r>
    </w:p>
    <w:p w:rsidR="004677C2" w:rsidRPr="002C07BD" w:rsidRDefault="004677C2" w:rsidP="0004652F">
      <w:pPr>
        <w:ind w:left="900" w:right="392"/>
        <w:rPr>
          <w:rFonts w:cs="Arial"/>
        </w:rPr>
      </w:pPr>
    </w:p>
    <w:p w:rsidR="00511C76" w:rsidRPr="002C07BD" w:rsidRDefault="00511C76" w:rsidP="0004652F">
      <w:pPr>
        <w:pStyle w:val="Heading1"/>
        <w:sectPr w:rsidR="00511C76" w:rsidRPr="002C07BD">
          <w:footerReference w:type="default" r:id="rId12"/>
          <w:footerReference w:type="first" r:id="rId13"/>
          <w:pgSz w:w="11906" w:h="16838" w:code="9"/>
          <w:pgMar w:top="1440" w:right="1797" w:bottom="1440" w:left="1797" w:header="709" w:footer="709" w:gutter="0"/>
          <w:cols w:space="708"/>
          <w:titlePg/>
          <w:docGrid w:linePitch="360"/>
        </w:sectPr>
      </w:pPr>
    </w:p>
    <w:p w:rsidR="00DA6A89" w:rsidRPr="002C07BD" w:rsidRDefault="00DA6A89" w:rsidP="008B24AE">
      <w:pPr>
        <w:pStyle w:val="Heading1"/>
        <w:ind w:left="-142"/>
        <w:contextualSpacing/>
      </w:pPr>
      <w:bookmarkStart w:id="4" w:name="_Toc342372019"/>
      <w:r w:rsidRPr="002C07BD">
        <w:lastRenderedPageBreak/>
        <w:t>Table 1: Summary of the</w:t>
      </w:r>
      <w:r w:rsidR="00543420" w:rsidRPr="002C07BD">
        <w:t xml:space="preserve"> Northern Prawn Fishery</w:t>
      </w:r>
      <w:bookmarkEnd w:id="4"/>
    </w:p>
    <w:tbl>
      <w:tblPr>
        <w:tblW w:w="10401" w:type="dxa"/>
        <w:jc w:val="center"/>
        <w:tblInd w:w="-16" w:type="dxa"/>
        <w:tblBorders>
          <w:top w:val="single" w:sz="4" w:space="0" w:color="auto"/>
          <w:left w:val="single" w:sz="4" w:space="0" w:color="auto"/>
          <w:bottom w:val="single" w:sz="4" w:space="0" w:color="auto"/>
          <w:right w:val="single" w:sz="4" w:space="0" w:color="auto"/>
        </w:tblBorders>
        <w:tblLayout w:type="fixed"/>
        <w:tblLook w:val="0000"/>
      </w:tblPr>
      <w:tblGrid>
        <w:gridCol w:w="2510"/>
        <w:gridCol w:w="7891"/>
      </w:tblGrid>
      <w:tr w:rsidR="00DA6A89" w:rsidRPr="002C07BD" w:rsidTr="002A3A9B">
        <w:trPr>
          <w:jc w:val="center"/>
        </w:trPr>
        <w:tc>
          <w:tcPr>
            <w:tcW w:w="2510" w:type="dxa"/>
            <w:tcBorders>
              <w:top w:val="single" w:sz="4" w:space="0" w:color="auto"/>
              <w:left w:val="single" w:sz="4" w:space="0" w:color="auto"/>
              <w:bottom w:val="single" w:sz="4" w:space="0" w:color="auto"/>
              <w:right w:val="single" w:sz="4" w:space="0" w:color="auto"/>
            </w:tcBorders>
          </w:tcPr>
          <w:p w:rsidR="00DA6A89" w:rsidRPr="002C07BD" w:rsidRDefault="00DA6A89" w:rsidP="0003091B">
            <w:pPr>
              <w:contextualSpacing/>
              <w:rPr>
                <w:rFonts w:cs="Arial"/>
                <w:b/>
                <w:snapToGrid w:val="0"/>
              </w:rPr>
            </w:pPr>
            <w:r w:rsidRPr="002C07BD">
              <w:rPr>
                <w:rFonts w:cs="Arial"/>
                <w:b/>
                <w:snapToGrid w:val="0"/>
              </w:rPr>
              <w:t xml:space="preserve">Publicly available information relevant to the fishery </w:t>
            </w:r>
          </w:p>
        </w:tc>
        <w:tc>
          <w:tcPr>
            <w:tcW w:w="7891" w:type="dxa"/>
            <w:tcBorders>
              <w:top w:val="single" w:sz="4" w:space="0" w:color="auto"/>
              <w:left w:val="single" w:sz="4" w:space="0" w:color="auto"/>
              <w:bottom w:val="single" w:sz="4" w:space="0" w:color="auto"/>
              <w:right w:val="single" w:sz="4" w:space="0" w:color="auto"/>
            </w:tcBorders>
          </w:tcPr>
          <w:p w:rsidR="00DA6A89" w:rsidRPr="002C07BD" w:rsidRDefault="00362C6E" w:rsidP="005C7479">
            <w:pPr>
              <w:pStyle w:val="ListBullet"/>
            </w:pPr>
            <w:r w:rsidRPr="002C07BD">
              <w:t xml:space="preserve">Commonwealth </w:t>
            </w:r>
            <w:r w:rsidR="00DA6A89" w:rsidRPr="002C07BD">
              <w:rPr>
                <w:i/>
              </w:rPr>
              <w:t xml:space="preserve">Fisheries </w:t>
            </w:r>
            <w:r w:rsidR="00351F8E" w:rsidRPr="002C07BD">
              <w:rPr>
                <w:i/>
              </w:rPr>
              <w:t xml:space="preserve">Management </w:t>
            </w:r>
            <w:r w:rsidR="00DA6A89" w:rsidRPr="002C07BD">
              <w:rPr>
                <w:i/>
              </w:rPr>
              <w:t>Act 199</w:t>
            </w:r>
            <w:r w:rsidR="00351F8E" w:rsidRPr="002C07BD">
              <w:rPr>
                <w:i/>
              </w:rPr>
              <w:t>1</w:t>
            </w:r>
          </w:p>
          <w:p w:rsidR="00953816" w:rsidRPr="002C07BD" w:rsidRDefault="00953816" w:rsidP="005C7479">
            <w:pPr>
              <w:pStyle w:val="ListBullet"/>
            </w:pPr>
            <w:r w:rsidRPr="002C07BD">
              <w:t>Fisheries Management Regulations 1992</w:t>
            </w:r>
          </w:p>
          <w:p w:rsidR="000B6B5F" w:rsidRPr="002C07BD" w:rsidRDefault="000B6B5F" w:rsidP="005C7479">
            <w:pPr>
              <w:pStyle w:val="ListBullet"/>
            </w:pPr>
            <w:r w:rsidRPr="002C07BD">
              <w:t>Northern Prawn Fishery Management Plan 1995</w:t>
            </w:r>
          </w:p>
          <w:p w:rsidR="000E1C7C" w:rsidRPr="002C07BD" w:rsidRDefault="00627240" w:rsidP="005C7479">
            <w:pPr>
              <w:pStyle w:val="ListBullet"/>
            </w:pPr>
            <w:r w:rsidRPr="002C07BD">
              <w:t xml:space="preserve">Australian Fisheries Management Authority </w:t>
            </w:r>
            <w:r w:rsidR="00642763" w:rsidRPr="002C07BD">
              <w:t>–</w:t>
            </w:r>
            <w:r w:rsidRPr="002C07BD">
              <w:t xml:space="preserve"> </w:t>
            </w:r>
            <w:r w:rsidR="00953816" w:rsidRPr="002C07BD">
              <w:t>Harvest Strategy for the Northern Prawn Fishery under Input Controls 2012</w:t>
            </w:r>
          </w:p>
          <w:p w:rsidR="00362C6E" w:rsidRPr="002C07BD" w:rsidRDefault="00627240" w:rsidP="005C7479">
            <w:pPr>
              <w:pStyle w:val="ListBullet"/>
            </w:pPr>
            <w:r w:rsidRPr="002C07BD">
              <w:t xml:space="preserve">Australian Fisheries Management Authority </w:t>
            </w:r>
            <w:r w:rsidR="00642763" w:rsidRPr="002C07BD">
              <w:t>–</w:t>
            </w:r>
            <w:r w:rsidRPr="002C07BD">
              <w:t xml:space="preserve"> </w:t>
            </w:r>
            <w:r w:rsidR="00362C6E" w:rsidRPr="002C07BD">
              <w:t>Ecological Risk Management – Report for the Northern Prawn Fis</w:t>
            </w:r>
            <w:r w:rsidR="007B028D" w:rsidRPr="002C07BD">
              <w:t>hery Tiger and Banana Prawn Sub</w:t>
            </w:r>
            <w:r w:rsidR="007B028D" w:rsidRPr="002C07BD">
              <w:noBreakHyphen/>
            </w:r>
            <w:r w:rsidR="00362C6E" w:rsidRPr="002C07BD">
              <w:t>fisheries – January 2012</w:t>
            </w:r>
          </w:p>
          <w:p w:rsidR="00362C6E" w:rsidRPr="002C07BD" w:rsidRDefault="00627240" w:rsidP="005C7479">
            <w:pPr>
              <w:pStyle w:val="ListBullet"/>
            </w:pPr>
            <w:r w:rsidRPr="002C07BD">
              <w:t xml:space="preserve">Australian Fisheries Management Authority </w:t>
            </w:r>
            <w:r w:rsidR="00642763" w:rsidRPr="002C07BD">
              <w:t>–</w:t>
            </w:r>
            <w:r w:rsidRPr="002C07BD">
              <w:t xml:space="preserve"> </w:t>
            </w:r>
            <w:r w:rsidR="00362C6E" w:rsidRPr="002C07BD">
              <w:t>Northern Prawn Fishery Bycatch and Discarding Workplan: January 2012 – January</w:t>
            </w:r>
            <w:r w:rsidR="00642763" w:rsidRPr="002C07BD">
              <w:t> </w:t>
            </w:r>
            <w:r w:rsidR="00362C6E" w:rsidRPr="002C07BD">
              <w:t>2014</w:t>
            </w:r>
          </w:p>
          <w:p w:rsidR="00AC022F" w:rsidRPr="002C07BD" w:rsidRDefault="00C02520" w:rsidP="005C7479">
            <w:pPr>
              <w:pStyle w:val="ListBullet"/>
            </w:pPr>
            <w:r w:rsidRPr="002C07BD">
              <w:t xml:space="preserve">Australian Bureau of Agricultural and Resource Economics and Sciences </w:t>
            </w:r>
            <w:r w:rsidR="000F3BC7" w:rsidRPr="002C07BD">
              <w:t>–</w:t>
            </w:r>
            <w:r w:rsidRPr="002C07BD">
              <w:t xml:space="preserve"> Fishery status reports 201</w:t>
            </w:r>
            <w:r w:rsidR="00953816" w:rsidRPr="002C07BD">
              <w:t>2</w:t>
            </w:r>
            <w:r w:rsidRPr="002C07BD">
              <w:t xml:space="preserve"> (Northern Prawn Fishery)</w:t>
            </w:r>
          </w:p>
        </w:tc>
      </w:tr>
      <w:tr w:rsidR="00953816" w:rsidRPr="002C07BD" w:rsidTr="002A3A9B">
        <w:trPr>
          <w:jc w:val="center"/>
        </w:trPr>
        <w:tc>
          <w:tcPr>
            <w:tcW w:w="2510" w:type="dxa"/>
            <w:tcBorders>
              <w:top w:val="single" w:sz="4" w:space="0" w:color="auto"/>
              <w:left w:val="single" w:sz="4" w:space="0" w:color="auto"/>
              <w:bottom w:val="single" w:sz="4" w:space="0" w:color="auto"/>
              <w:right w:val="single" w:sz="4" w:space="0" w:color="auto"/>
            </w:tcBorders>
          </w:tcPr>
          <w:p w:rsidR="00953816" w:rsidRPr="002C07BD" w:rsidRDefault="002A3A9B" w:rsidP="0003091B">
            <w:pPr>
              <w:contextualSpacing/>
              <w:rPr>
                <w:rFonts w:cs="Arial"/>
                <w:b/>
                <w:snapToGrid w:val="0"/>
              </w:rPr>
            </w:pPr>
            <w:r w:rsidRPr="002C07BD">
              <w:rPr>
                <w:rFonts w:cs="Arial"/>
                <w:b/>
                <w:snapToGrid w:val="0"/>
              </w:rPr>
              <w:t>Area</w:t>
            </w:r>
          </w:p>
        </w:tc>
        <w:tc>
          <w:tcPr>
            <w:tcW w:w="7891" w:type="dxa"/>
            <w:tcBorders>
              <w:top w:val="single" w:sz="4" w:space="0" w:color="auto"/>
              <w:left w:val="single" w:sz="4" w:space="0" w:color="auto"/>
              <w:bottom w:val="single" w:sz="4" w:space="0" w:color="auto"/>
              <w:right w:val="single" w:sz="4" w:space="0" w:color="auto"/>
            </w:tcBorders>
          </w:tcPr>
          <w:p w:rsidR="00D325E2" w:rsidRPr="002C07BD" w:rsidRDefault="00953816" w:rsidP="002A3A9B">
            <w:r w:rsidRPr="002C07BD">
              <w:t xml:space="preserve">The Northern Prawn Fishery </w:t>
            </w:r>
            <w:r w:rsidR="00D325E2" w:rsidRPr="002C07BD">
              <w:t xml:space="preserve">(Figure 1, page 7) </w:t>
            </w:r>
            <w:r w:rsidRPr="002C07BD">
              <w:t>extends from the low water mark (in state waters) to the outer edge of the Australian Fishing Zone</w:t>
            </w:r>
            <w:r w:rsidR="00D325E2" w:rsidRPr="002C07BD">
              <w:t xml:space="preserve"> </w:t>
            </w:r>
            <w:r w:rsidR="00690B7E" w:rsidRPr="002C07BD">
              <w:t>(Commonwealth waters)</w:t>
            </w:r>
            <w:r w:rsidR="00B018DE" w:rsidRPr="002C07BD">
              <w:t xml:space="preserve"> </w:t>
            </w:r>
            <w:r w:rsidRPr="002C07BD">
              <w:t>along approximately 6000 kilometres of coastline from Cape York in Queensland</w:t>
            </w:r>
            <w:r w:rsidR="00690B7E" w:rsidRPr="002C07BD">
              <w:t>,</w:t>
            </w:r>
            <w:r w:rsidRPr="002C07BD">
              <w:t xml:space="preserve"> westward to Cape Londonderry</w:t>
            </w:r>
            <w:r w:rsidR="00690B7E" w:rsidRPr="002C07BD">
              <w:t xml:space="preserve"> (the northernmost point of</w:t>
            </w:r>
            <w:r w:rsidR="00FC6BEF" w:rsidRPr="002C07BD">
              <w:t xml:space="preserve"> </w:t>
            </w:r>
            <w:r w:rsidRPr="002C07BD">
              <w:t>Western Australia</w:t>
            </w:r>
            <w:r w:rsidR="00690B7E" w:rsidRPr="002C07BD">
              <w:t>)</w:t>
            </w:r>
            <w:r w:rsidRPr="002C07BD">
              <w:t>.</w:t>
            </w:r>
          </w:p>
          <w:p w:rsidR="00953816" w:rsidRPr="002C07BD" w:rsidRDefault="00D325E2" w:rsidP="002A3A9B">
            <w:r w:rsidRPr="002C07BD">
              <w:rPr>
                <w:i/>
              </w:rPr>
              <w:t>(Under an Offshore Constitutional Settlement agreement between the Australian Government and the Western Australia, Northern Territory and Queensland governments, prawn trawling in the area of the Northern Prawn Fishery to low water mark is the responsibility of the Commonwealth.)</w:t>
            </w:r>
          </w:p>
        </w:tc>
      </w:tr>
      <w:tr w:rsidR="002D72A8" w:rsidRPr="002C07BD" w:rsidTr="002A3A9B">
        <w:trPr>
          <w:jc w:val="center"/>
        </w:trPr>
        <w:tc>
          <w:tcPr>
            <w:tcW w:w="2510" w:type="dxa"/>
            <w:tcBorders>
              <w:top w:val="single" w:sz="4" w:space="0" w:color="auto"/>
              <w:left w:val="single" w:sz="4" w:space="0" w:color="auto"/>
              <w:bottom w:val="single" w:sz="4" w:space="0" w:color="auto"/>
              <w:right w:val="single" w:sz="4" w:space="0" w:color="auto"/>
            </w:tcBorders>
          </w:tcPr>
          <w:p w:rsidR="002D72A8" w:rsidRPr="002C07BD" w:rsidRDefault="002D72A8" w:rsidP="008F355B">
            <w:pPr>
              <w:contextualSpacing/>
              <w:rPr>
                <w:rFonts w:cs="Arial"/>
                <w:b/>
                <w:snapToGrid w:val="0"/>
              </w:rPr>
            </w:pPr>
            <w:r w:rsidRPr="002C07BD">
              <w:rPr>
                <w:rFonts w:cs="Arial"/>
                <w:b/>
                <w:snapToGrid w:val="0"/>
              </w:rPr>
              <w:t xml:space="preserve">Target </w:t>
            </w:r>
            <w:r w:rsidR="008F355B" w:rsidRPr="002C07BD">
              <w:rPr>
                <w:rFonts w:cs="Arial"/>
                <w:b/>
                <w:snapToGrid w:val="0"/>
              </w:rPr>
              <w:t>s</w:t>
            </w:r>
            <w:r w:rsidRPr="002C07BD">
              <w:rPr>
                <w:rFonts w:cs="Arial"/>
                <w:b/>
                <w:snapToGrid w:val="0"/>
              </w:rPr>
              <w:t>pecies</w:t>
            </w:r>
            <w:r w:rsidR="002A3A9B" w:rsidRPr="002C07BD">
              <w:rPr>
                <w:rFonts w:cs="Arial"/>
                <w:b/>
                <w:snapToGrid w:val="0"/>
              </w:rPr>
              <w:t xml:space="preserve"> and stock status</w:t>
            </w:r>
          </w:p>
        </w:tc>
        <w:tc>
          <w:tcPr>
            <w:tcW w:w="7891" w:type="dxa"/>
            <w:tcBorders>
              <w:top w:val="single" w:sz="4" w:space="0" w:color="auto"/>
              <w:left w:val="single" w:sz="4" w:space="0" w:color="auto"/>
              <w:bottom w:val="single" w:sz="4" w:space="0" w:color="auto"/>
              <w:right w:val="single" w:sz="4" w:space="0" w:color="auto"/>
            </w:tcBorders>
          </w:tcPr>
          <w:p w:rsidR="00C50466" w:rsidRPr="002C07BD" w:rsidRDefault="00AB6CC5" w:rsidP="00D16C8D">
            <w:pPr>
              <w:spacing w:after="100"/>
            </w:pPr>
            <w:r w:rsidRPr="002C07BD">
              <w:t xml:space="preserve">The </w:t>
            </w:r>
            <w:r w:rsidR="00EE25CD" w:rsidRPr="002C07BD">
              <w:t>Northern Prawn Fishery</w:t>
            </w:r>
            <w:r w:rsidR="004357BF" w:rsidRPr="002C07BD">
              <w:t xml:space="preserve"> </w:t>
            </w:r>
            <w:r w:rsidR="00C50466" w:rsidRPr="002C07BD">
              <w:t>is a multi species fishery, with four prawn species groups targeted – tiger prawns, banana prawns, endeavour prawns and king prawns.</w:t>
            </w:r>
            <w:r w:rsidR="00C46B7A" w:rsidRPr="002C07BD">
              <w:t xml:space="preserve"> White banana prawns and two species of tiger prawns account for between 80 per cent and 90</w:t>
            </w:r>
            <w:r w:rsidR="005F1675">
              <w:t xml:space="preserve"> </w:t>
            </w:r>
            <w:r w:rsidR="00C46B7A" w:rsidRPr="002C07BD">
              <w:t>per cent of the annual catch from the fishery.</w:t>
            </w:r>
          </w:p>
          <w:p w:rsidR="002D72A8" w:rsidRPr="002C07BD" w:rsidRDefault="00F0287D" w:rsidP="00D16C8D">
            <w:pPr>
              <w:rPr>
                <w:snapToGrid w:val="0"/>
              </w:rPr>
            </w:pPr>
            <w:r w:rsidRPr="002C07BD">
              <w:rPr>
                <w:snapToGrid w:val="0"/>
              </w:rPr>
              <w:t>Prawns are fast growing species</w:t>
            </w:r>
            <w:r w:rsidR="00C46B7A" w:rsidRPr="002C07BD">
              <w:rPr>
                <w:snapToGrid w:val="0"/>
              </w:rPr>
              <w:t>.</w:t>
            </w:r>
            <w:r w:rsidRPr="002C07BD">
              <w:rPr>
                <w:snapToGrid w:val="0"/>
              </w:rPr>
              <w:t xml:space="preserve"> </w:t>
            </w:r>
            <w:r w:rsidR="00C46B7A" w:rsidRPr="002C07BD">
              <w:rPr>
                <w:snapToGrid w:val="0"/>
              </w:rPr>
              <w:t>They</w:t>
            </w:r>
            <w:r w:rsidRPr="002C07BD">
              <w:rPr>
                <w:snapToGrid w:val="0"/>
              </w:rPr>
              <w:t xml:space="preserve"> reach maturity at </w:t>
            </w:r>
            <w:r w:rsidR="00C46B7A" w:rsidRPr="002C07BD">
              <w:rPr>
                <w:snapToGrid w:val="0"/>
              </w:rPr>
              <w:t>approximately</w:t>
            </w:r>
            <w:r w:rsidRPr="002C07BD">
              <w:rPr>
                <w:snapToGrid w:val="0"/>
              </w:rPr>
              <w:t xml:space="preserve"> six months </w:t>
            </w:r>
            <w:r w:rsidR="00C46B7A" w:rsidRPr="002C07BD">
              <w:rPr>
                <w:snapToGrid w:val="0"/>
              </w:rPr>
              <w:t xml:space="preserve">of age </w:t>
            </w:r>
            <w:r w:rsidRPr="002C07BD">
              <w:rPr>
                <w:snapToGrid w:val="0"/>
              </w:rPr>
              <w:t xml:space="preserve">yet can live for up to two years. </w:t>
            </w:r>
            <w:r w:rsidR="00DC1657" w:rsidRPr="002C07BD">
              <w:rPr>
                <w:snapToGrid w:val="0"/>
              </w:rPr>
              <w:t xml:space="preserve">Banana prawns inhabit sand or mud bottoms during adulthood </w:t>
            </w:r>
            <w:r w:rsidRPr="002C07BD">
              <w:rPr>
                <w:snapToGrid w:val="0"/>
              </w:rPr>
              <w:t>and</w:t>
            </w:r>
            <w:r w:rsidR="006257E8" w:rsidRPr="002C07BD">
              <w:rPr>
                <w:snapToGrid w:val="0"/>
              </w:rPr>
              <w:t xml:space="preserve"> use mangrove</w:t>
            </w:r>
            <w:r w:rsidR="00DC1657" w:rsidRPr="002C07BD">
              <w:rPr>
                <w:snapToGrid w:val="0"/>
              </w:rPr>
              <w:t xml:space="preserve">-lined creeks and rivers as nursery habitats. Tiger prawns </w:t>
            </w:r>
            <w:r w:rsidRPr="002C07BD">
              <w:rPr>
                <w:snapToGrid w:val="0"/>
              </w:rPr>
              <w:t xml:space="preserve">use estuarine seagrass beds as nursery habitats. </w:t>
            </w:r>
            <w:r w:rsidR="00D42351" w:rsidRPr="002C07BD">
              <w:rPr>
                <w:snapToGrid w:val="0"/>
              </w:rPr>
              <w:t>More information on the biology and distribution of these</w:t>
            </w:r>
            <w:r w:rsidR="00B018DE" w:rsidRPr="002C07BD">
              <w:rPr>
                <w:snapToGrid w:val="0"/>
              </w:rPr>
              <w:t xml:space="preserve"> species can be found in Flood e</w:t>
            </w:r>
            <w:r w:rsidR="00D42351" w:rsidRPr="002C07BD">
              <w:rPr>
                <w:snapToGrid w:val="0"/>
              </w:rPr>
              <w:t>t</w:t>
            </w:r>
            <w:r w:rsidR="00B018DE" w:rsidRPr="002C07BD">
              <w:rPr>
                <w:snapToGrid w:val="0"/>
              </w:rPr>
              <w:t>.</w:t>
            </w:r>
            <w:r w:rsidR="00D42351" w:rsidRPr="002C07BD">
              <w:rPr>
                <w:snapToGrid w:val="0"/>
              </w:rPr>
              <w:t xml:space="preserve"> al</w:t>
            </w:r>
            <w:r w:rsidR="00B018DE" w:rsidRPr="002C07BD">
              <w:rPr>
                <w:snapToGrid w:val="0"/>
              </w:rPr>
              <w:t>.</w:t>
            </w:r>
            <w:r w:rsidR="00D42351" w:rsidRPr="002C07BD">
              <w:rPr>
                <w:snapToGrid w:val="0"/>
              </w:rPr>
              <w:t xml:space="preserve"> (2012).</w:t>
            </w:r>
          </w:p>
          <w:p w:rsidR="006055F0" w:rsidRPr="002C07BD" w:rsidRDefault="00D16C8D" w:rsidP="00690B7E">
            <w:r w:rsidRPr="002C07BD">
              <w:t xml:space="preserve">Five of the six </w:t>
            </w:r>
            <w:r w:rsidR="00690B7E" w:rsidRPr="002C07BD">
              <w:t xml:space="preserve">key </w:t>
            </w:r>
            <w:r w:rsidRPr="002C07BD">
              <w:t xml:space="preserve">target prawn species stocks are </w:t>
            </w:r>
            <w:r w:rsidR="00115544" w:rsidRPr="002C07BD">
              <w:t>consid</w:t>
            </w:r>
            <w:r w:rsidRPr="002C07BD">
              <w:t xml:space="preserve">ered not overfished and not subject to overfishing. </w:t>
            </w:r>
            <w:r w:rsidR="00115544" w:rsidRPr="002C07BD">
              <w:t>R</w:t>
            </w:r>
            <w:r w:rsidRPr="002C07BD">
              <w:t xml:space="preserve">ed endeavour prawns are classified as having uncertain status </w:t>
            </w:r>
            <w:r w:rsidR="00D42351" w:rsidRPr="002C07BD">
              <w:t>(the</w:t>
            </w:r>
            <w:r w:rsidR="00690B7E" w:rsidRPr="002C07BD">
              <w:t xml:space="preserve"> stock</w:t>
            </w:r>
            <w:r w:rsidR="00B018DE" w:rsidRPr="002C07BD">
              <w:t xml:space="preserve"> status has not been determined</w:t>
            </w:r>
            <w:proofErr w:type="gramStart"/>
            <w:r w:rsidR="00B018DE" w:rsidRPr="002C07BD">
              <w:t>)</w:t>
            </w:r>
            <w:proofErr w:type="gramEnd"/>
            <w:r w:rsidR="00B018DE" w:rsidRPr="002C07BD">
              <w:br/>
            </w:r>
            <w:r w:rsidRPr="002C07BD">
              <w:t>(Woodhams </w:t>
            </w:r>
            <w:r w:rsidR="00115544" w:rsidRPr="002C07BD">
              <w:t>and George</w:t>
            </w:r>
            <w:r w:rsidRPr="002C07BD">
              <w:t> 201</w:t>
            </w:r>
            <w:r w:rsidR="00115544" w:rsidRPr="002C07BD">
              <w:t>3</w:t>
            </w:r>
            <w:r w:rsidRPr="002C07BD">
              <w:t>).</w:t>
            </w:r>
          </w:p>
        </w:tc>
      </w:tr>
      <w:tr w:rsidR="00DA6A89" w:rsidRPr="002C07BD" w:rsidTr="002A3A9B">
        <w:trPr>
          <w:trHeight w:val="5057"/>
          <w:jc w:val="center"/>
        </w:trPr>
        <w:tc>
          <w:tcPr>
            <w:tcW w:w="2510" w:type="dxa"/>
            <w:tcBorders>
              <w:top w:val="single" w:sz="4" w:space="0" w:color="auto"/>
              <w:left w:val="single" w:sz="4" w:space="0" w:color="auto"/>
              <w:bottom w:val="single" w:sz="4" w:space="0" w:color="auto"/>
              <w:right w:val="single" w:sz="4" w:space="0" w:color="auto"/>
            </w:tcBorders>
          </w:tcPr>
          <w:p w:rsidR="00DA6A89" w:rsidRPr="002C07BD" w:rsidRDefault="00DA6A89" w:rsidP="008F355B">
            <w:pPr>
              <w:contextualSpacing/>
              <w:rPr>
                <w:rFonts w:cs="Arial"/>
                <w:snapToGrid w:val="0"/>
              </w:rPr>
            </w:pPr>
            <w:r w:rsidRPr="002C07BD">
              <w:rPr>
                <w:rFonts w:cs="Arial"/>
                <w:b/>
                <w:snapToGrid w:val="0"/>
              </w:rPr>
              <w:lastRenderedPageBreak/>
              <w:t xml:space="preserve">Byproduct </w:t>
            </w:r>
            <w:r w:rsidR="008F355B" w:rsidRPr="002C07BD">
              <w:rPr>
                <w:rFonts w:cs="Arial"/>
                <w:b/>
                <w:snapToGrid w:val="0"/>
              </w:rPr>
              <w:t>s</w:t>
            </w:r>
            <w:r w:rsidRPr="002C07BD">
              <w:rPr>
                <w:rFonts w:cs="Arial"/>
                <w:b/>
                <w:snapToGrid w:val="0"/>
              </w:rPr>
              <w:t>pecies</w:t>
            </w:r>
          </w:p>
        </w:tc>
        <w:tc>
          <w:tcPr>
            <w:tcW w:w="7891" w:type="dxa"/>
            <w:tcBorders>
              <w:top w:val="single" w:sz="4" w:space="0" w:color="auto"/>
              <w:left w:val="single" w:sz="4" w:space="0" w:color="auto"/>
              <w:bottom w:val="single" w:sz="4" w:space="0" w:color="auto"/>
              <w:right w:val="single" w:sz="4" w:space="0" w:color="auto"/>
            </w:tcBorders>
          </w:tcPr>
          <w:p w:rsidR="008B69D6" w:rsidRPr="002C07BD" w:rsidRDefault="008B69D6" w:rsidP="00FA2181">
            <w:pPr>
              <w:spacing w:after="100"/>
            </w:pPr>
            <w:r w:rsidRPr="002C07BD">
              <w:t>Species which are incidentally caught in trawling operations and which are retained because of their commercial value include:</w:t>
            </w:r>
          </w:p>
          <w:p w:rsidR="008B69D6" w:rsidRPr="002C07BD" w:rsidRDefault="008B69D6" w:rsidP="00FA2181">
            <w:pPr>
              <w:pStyle w:val="ListBullet"/>
              <w:spacing w:after="100"/>
            </w:pPr>
            <w:r w:rsidRPr="002C07BD">
              <w:t>two species of slipper lobster (bugs) (</w:t>
            </w:r>
            <w:r w:rsidRPr="002C07BD">
              <w:rPr>
                <w:i/>
                <w:iCs/>
              </w:rPr>
              <w:t xml:space="preserve">Thenus indicus </w:t>
            </w:r>
            <w:r w:rsidRPr="002C07BD">
              <w:t xml:space="preserve">and </w:t>
            </w:r>
            <w:r w:rsidRPr="002C07BD">
              <w:rPr>
                <w:i/>
                <w:iCs/>
              </w:rPr>
              <w:t>T</w:t>
            </w:r>
            <w:r w:rsidR="00AF5F1B" w:rsidRPr="002C07BD">
              <w:rPr>
                <w:i/>
                <w:iCs/>
              </w:rPr>
              <w:t>.</w:t>
            </w:r>
            <w:r w:rsidRPr="002C07BD">
              <w:rPr>
                <w:i/>
                <w:iCs/>
              </w:rPr>
              <w:t xml:space="preserve"> orientalis</w:t>
            </w:r>
            <w:r w:rsidRPr="002C07BD">
              <w:t>)</w:t>
            </w:r>
            <w:r w:rsidR="00D62C59" w:rsidRPr="002C07BD">
              <w:t xml:space="preserve"> -</w:t>
            </w:r>
            <w:r w:rsidR="001A5E2B" w:rsidRPr="002C07BD">
              <w:t xml:space="preserve"> </w:t>
            </w:r>
            <w:r w:rsidRPr="002C07BD">
              <w:t>also referred to as bay lobster</w:t>
            </w:r>
            <w:r w:rsidR="00D62C59" w:rsidRPr="002C07BD">
              <w:t xml:space="preserve"> -</w:t>
            </w:r>
            <w:r w:rsidRPr="002C07BD">
              <w:t xml:space="preserve"> are exploited in </w:t>
            </w:r>
            <w:r w:rsidR="00D62C59" w:rsidRPr="002C07BD">
              <w:t>areas where prawns are targeted</w:t>
            </w:r>
          </w:p>
          <w:p w:rsidR="008B69D6" w:rsidRPr="002C07BD" w:rsidRDefault="00384956" w:rsidP="00FA2181">
            <w:pPr>
              <w:pStyle w:val="ListBullet"/>
              <w:spacing w:after="100"/>
            </w:pPr>
            <w:r w:rsidRPr="002C07BD">
              <w:t>delicate saucer scallop</w:t>
            </w:r>
            <w:r w:rsidR="008B69D6" w:rsidRPr="002C07BD">
              <w:t xml:space="preserve"> (</w:t>
            </w:r>
            <w:r w:rsidR="008B69D6" w:rsidRPr="002C07BD">
              <w:rPr>
                <w:i/>
                <w:iCs/>
              </w:rPr>
              <w:t>Amusium pleuronectes</w:t>
            </w:r>
            <w:r w:rsidRPr="002C07BD">
              <w:t xml:space="preserve">) </w:t>
            </w:r>
            <w:r w:rsidR="005F1675">
              <w:t>-</w:t>
            </w:r>
            <w:r w:rsidR="00D62C59" w:rsidRPr="002C07BD">
              <w:t xml:space="preserve"> </w:t>
            </w:r>
            <w:r w:rsidR="008B69D6" w:rsidRPr="002C07BD">
              <w:t xml:space="preserve">taken incidentally in coastal waters from around Melville Island </w:t>
            </w:r>
            <w:r w:rsidR="00FA2181" w:rsidRPr="002C07BD">
              <w:t xml:space="preserve">(north of Darwin) </w:t>
            </w:r>
            <w:r w:rsidR="008B69D6" w:rsidRPr="002C07BD">
              <w:t>to west of Kar</w:t>
            </w:r>
            <w:r w:rsidR="00D62C59" w:rsidRPr="002C07BD">
              <w:t xml:space="preserve">umba </w:t>
            </w:r>
            <w:r w:rsidR="00FA2181" w:rsidRPr="002C07BD">
              <w:t xml:space="preserve">in the Gulf of Carpentaria </w:t>
            </w:r>
            <w:r w:rsidR="00D62C59" w:rsidRPr="002C07BD">
              <w:t>and an area around Weipa</w:t>
            </w:r>
            <w:r w:rsidRPr="002C07BD">
              <w:t xml:space="preserve"> (Cape </w:t>
            </w:r>
            <w:r w:rsidR="00FA2181" w:rsidRPr="002C07BD">
              <w:t>York)</w:t>
            </w:r>
          </w:p>
          <w:p w:rsidR="008B69D6" w:rsidRPr="002C07BD" w:rsidRDefault="00D62C59" w:rsidP="00FA2181">
            <w:pPr>
              <w:pStyle w:val="ListBullet"/>
              <w:spacing w:after="100"/>
            </w:pPr>
            <w:r w:rsidRPr="002C07BD">
              <w:t>squid, c</w:t>
            </w:r>
            <w:r w:rsidR="008B69D6" w:rsidRPr="002C07BD">
              <w:t xml:space="preserve">uttlefish, </w:t>
            </w:r>
            <w:r w:rsidRPr="002C07BD">
              <w:t>m</w:t>
            </w:r>
            <w:r w:rsidR="008B69D6" w:rsidRPr="002C07BD">
              <w:t xml:space="preserve">ud </w:t>
            </w:r>
            <w:r w:rsidRPr="002C07BD">
              <w:t>c</w:t>
            </w:r>
            <w:r w:rsidR="008B69D6" w:rsidRPr="002C07BD">
              <w:t xml:space="preserve">rabs and </w:t>
            </w:r>
            <w:r w:rsidRPr="002C07BD">
              <w:t>t</w:t>
            </w:r>
            <w:r w:rsidR="008B69D6" w:rsidRPr="002C07BD">
              <w:t xml:space="preserve">ropical </w:t>
            </w:r>
            <w:r w:rsidRPr="002C07BD">
              <w:t>r</w:t>
            </w:r>
            <w:r w:rsidR="008B69D6" w:rsidRPr="002C07BD">
              <w:t xml:space="preserve">ock </w:t>
            </w:r>
            <w:r w:rsidRPr="002C07BD">
              <w:t>l</w:t>
            </w:r>
            <w:r w:rsidR="008B69D6" w:rsidRPr="002C07BD">
              <w:t>obster</w:t>
            </w:r>
            <w:r w:rsidRPr="002C07BD">
              <w:t>, and</w:t>
            </w:r>
          </w:p>
          <w:p w:rsidR="008B69D6" w:rsidRPr="002C07BD" w:rsidRDefault="00D62C59" w:rsidP="00FA2181">
            <w:pPr>
              <w:pStyle w:val="ListBullet"/>
            </w:pPr>
            <w:proofErr w:type="gramStart"/>
            <w:r w:rsidRPr="002C07BD">
              <w:t>some</w:t>
            </w:r>
            <w:proofErr w:type="gramEnd"/>
            <w:r w:rsidRPr="002C07BD">
              <w:t xml:space="preserve"> larger fish species such as </w:t>
            </w:r>
            <w:r w:rsidR="00133CB6" w:rsidRPr="002C07BD">
              <w:t>emperors</w:t>
            </w:r>
            <w:r w:rsidRPr="002C07BD">
              <w:t>, mackerels and snappers.</w:t>
            </w:r>
          </w:p>
          <w:p w:rsidR="008B69D6" w:rsidRPr="002C07BD" w:rsidRDefault="008B69D6" w:rsidP="008B69D6">
            <w:r w:rsidRPr="002C07BD">
              <w:t xml:space="preserve">Byproduct limits or other management measures are in place for a large range of </w:t>
            </w:r>
            <w:r w:rsidR="00E973D9" w:rsidRPr="002C07BD">
              <w:t xml:space="preserve">byproduct </w:t>
            </w:r>
            <w:r w:rsidRPr="002C07BD">
              <w:t>species</w:t>
            </w:r>
            <w:r w:rsidR="00A24B9D" w:rsidRPr="002C07BD">
              <w:t>.</w:t>
            </w:r>
            <w:r w:rsidRPr="002C07BD">
              <w:t xml:space="preserve"> (</w:t>
            </w:r>
            <w:r w:rsidR="00A24B9D" w:rsidRPr="002C07BD">
              <w:t xml:space="preserve">A complete list of these can be found in the </w:t>
            </w:r>
            <w:r w:rsidR="00A24B9D" w:rsidRPr="002C07BD">
              <w:rPr>
                <w:i/>
              </w:rPr>
              <w:t>Harvest Strategy for the Northern Prawn Fishery under Input Controls 2012</w:t>
            </w:r>
            <w:r w:rsidR="00A24B9D" w:rsidRPr="002C07BD">
              <w:t>.)</w:t>
            </w:r>
            <w:r w:rsidRPr="002C07BD">
              <w:t xml:space="preserve"> </w:t>
            </w:r>
            <w:r w:rsidR="00A24B9D" w:rsidRPr="002C07BD">
              <w:t xml:space="preserve">Byproduct </w:t>
            </w:r>
            <w:r w:rsidRPr="002C07BD">
              <w:t xml:space="preserve">limits are implemented through Directions made under the </w:t>
            </w:r>
            <w:r w:rsidRPr="002C07BD">
              <w:rPr>
                <w:i/>
              </w:rPr>
              <w:t>Fisheries Management Act 1991</w:t>
            </w:r>
            <w:r w:rsidR="00D62C59" w:rsidRPr="002C07BD">
              <w:t>.</w:t>
            </w:r>
          </w:p>
          <w:p w:rsidR="008B69D6" w:rsidRPr="002C07BD" w:rsidRDefault="008B69D6" w:rsidP="008B69D6">
            <w:r w:rsidRPr="002C07BD">
              <w:t xml:space="preserve">Milton </w:t>
            </w:r>
            <w:r w:rsidR="00B018DE" w:rsidRPr="002C07BD">
              <w:t>et.al.</w:t>
            </w:r>
            <w:r w:rsidRPr="002C07BD">
              <w:t xml:space="preserve"> </w:t>
            </w:r>
            <w:r w:rsidR="00A24B9D" w:rsidRPr="002C07BD">
              <w:t>(</w:t>
            </w:r>
            <w:r w:rsidRPr="002C07BD">
              <w:t>2010)</w:t>
            </w:r>
            <w:r w:rsidR="00AF5F1B" w:rsidRPr="002C07BD">
              <w:t xml:space="preserve"> developed harvest strategies for byproduct species and</w:t>
            </w:r>
            <w:r w:rsidRPr="002C07BD">
              <w:t xml:space="preserve"> calculated Allowable Biological Catches (ABCs) for major byproduct species</w:t>
            </w:r>
            <w:r w:rsidR="00AF5F1B" w:rsidRPr="002C07BD">
              <w:t xml:space="preserve"> as part of the project ‘Biology, dynamics and management strategy evaluation for byproduct species in the NPF’</w:t>
            </w:r>
            <w:r w:rsidRPr="002C07BD">
              <w:t>.</w:t>
            </w:r>
            <w:r w:rsidR="00AF5F1B" w:rsidRPr="002C07BD">
              <w:t xml:space="preserve"> </w:t>
            </w:r>
            <w:r w:rsidRPr="002C07BD">
              <w:t xml:space="preserve">The </w:t>
            </w:r>
            <w:r w:rsidR="00D62C59" w:rsidRPr="002C07BD">
              <w:t>harvest s</w:t>
            </w:r>
            <w:r w:rsidRPr="002C07BD">
              <w:t>trategy</w:t>
            </w:r>
            <w:r w:rsidR="00A24B9D" w:rsidRPr="002C07BD">
              <w:t xml:space="preserve"> document</w:t>
            </w:r>
            <w:r w:rsidRPr="002C07BD">
              <w:t xml:space="preserve"> </w:t>
            </w:r>
            <w:r w:rsidR="00D62C59" w:rsidRPr="002C07BD">
              <w:t xml:space="preserve">for the </w:t>
            </w:r>
            <w:r w:rsidR="00A24B9D" w:rsidRPr="002C07BD">
              <w:t xml:space="preserve">Northern Prawn Fishery </w:t>
            </w:r>
            <w:r w:rsidRPr="002C07BD">
              <w:t>was amended</w:t>
            </w:r>
            <w:r w:rsidR="00A24B9D" w:rsidRPr="002C07BD">
              <w:t>,</w:t>
            </w:r>
            <w:r w:rsidRPr="002C07BD">
              <w:t xml:space="preserve"> in consultation with </w:t>
            </w:r>
            <w:r w:rsidR="00A24B9D" w:rsidRPr="002C07BD">
              <w:t xml:space="preserve">the fishery’s resource assessment group and management advisory committee, </w:t>
            </w:r>
            <w:r w:rsidRPr="002C07BD">
              <w:t xml:space="preserve">to incorporate harvest strategies for </w:t>
            </w:r>
            <w:r w:rsidR="005F1675">
              <w:t>byproduct species when these</w:t>
            </w:r>
            <w:r w:rsidR="00AF5F1B" w:rsidRPr="002C07BD">
              <w:t xml:space="preserve"> beca</w:t>
            </w:r>
            <w:r w:rsidRPr="002C07BD">
              <w:t xml:space="preserve">me available, </w:t>
            </w:r>
            <w:r w:rsidR="00A24B9D" w:rsidRPr="002C07BD">
              <w:t>most recently in 2011</w:t>
            </w:r>
            <w:r w:rsidRPr="002C07BD">
              <w:t>.</w:t>
            </w:r>
            <w:r w:rsidR="00B018DE" w:rsidRPr="002C07BD">
              <w:t xml:space="preserve"> T</w:t>
            </w:r>
            <w:r w:rsidR="00455F72" w:rsidRPr="002C07BD">
              <w:t>he Australian Fisheries Management Authority has advised that these harvest strategies are scheduled to be reviewed prior to the 2015 fishing season, as part of implementing long term management arrangements for the fishery under input controls.</w:t>
            </w:r>
          </w:p>
          <w:p w:rsidR="006055F0" w:rsidRPr="002C07BD" w:rsidRDefault="008B69D6" w:rsidP="00455F72">
            <w:r w:rsidRPr="002C07BD">
              <w:t>Scampi (</w:t>
            </w:r>
            <w:r w:rsidRPr="002C07BD">
              <w:rPr>
                <w:i/>
              </w:rPr>
              <w:t>Metanephropsis</w:t>
            </w:r>
            <w:r w:rsidRPr="002C07BD">
              <w:t xml:space="preserve"> sp.) – a type of lobster – is taken from a deep water area on the edge of the Australian Fishing Zone to the north of Melville Island. Scampi is targeted by a few trawlers during prawn trawling closure periods but due to the high cost associated with travel to and from the scampi grounds, and the restricted market opportunities for sale of the catch, scampi catches from 2005 to 2009 averaged only 12 </w:t>
            </w:r>
            <w:r w:rsidR="00133CB6" w:rsidRPr="002C07BD">
              <w:t>tonnes</w:t>
            </w:r>
            <w:r w:rsidRPr="002C07BD">
              <w:t xml:space="preserve"> per annum. There is no current formal stock assessment for scampi, but given the low catches the species is considered by the Australian Fisheries Management Authority to be ecologically sustainable.</w:t>
            </w:r>
          </w:p>
        </w:tc>
      </w:tr>
      <w:tr w:rsidR="00DA6A89" w:rsidRPr="002C07BD" w:rsidTr="002A3A9B">
        <w:trPr>
          <w:cantSplit/>
          <w:jc w:val="center"/>
        </w:trPr>
        <w:tc>
          <w:tcPr>
            <w:tcW w:w="2510" w:type="dxa"/>
            <w:tcBorders>
              <w:top w:val="single" w:sz="4" w:space="0" w:color="auto"/>
              <w:left w:val="single" w:sz="4" w:space="0" w:color="auto"/>
              <w:bottom w:val="single" w:sz="4" w:space="0" w:color="auto"/>
              <w:right w:val="single" w:sz="4" w:space="0" w:color="auto"/>
            </w:tcBorders>
          </w:tcPr>
          <w:p w:rsidR="00DA6A89" w:rsidRPr="002C07BD" w:rsidRDefault="00DA6A89" w:rsidP="0003091B">
            <w:pPr>
              <w:contextualSpacing/>
              <w:rPr>
                <w:rFonts w:cs="Arial"/>
                <w:b/>
                <w:snapToGrid w:val="0"/>
              </w:rPr>
            </w:pPr>
            <w:r w:rsidRPr="002C07BD">
              <w:rPr>
                <w:rFonts w:cs="Arial"/>
                <w:b/>
                <w:snapToGrid w:val="0"/>
              </w:rPr>
              <w:t>Gear</w:t>
            </w:r>
          </w:p>
        </w:tc>
        <w:tc>
          <w:tcPr>
            <w:tcW w:w="7891" w:type="dxa"/>
            <w:tcBorders>
              <w:top w:val="single" w:sz="4" w:space="0" w:color="auto"/>
              <w:left w:val="single" w:sz="4" w:space="0" w:color="auto"/>
              <w:bottom w:val="single" w:sz="4" w:space="0" w:color="auto"/>
              <w:right w:val="single" w:sz="4" w:space="0" w:color="auto"/>
            </w:tcBorders>
          </w:tcPr>
          <w:p w:rsidR="00455F72" w:rsidRPr="002C07BD" w:rsidRDefault="00CD5270" w:rsidP="00455F72">
            <w:pPr>
              <w:spacing w:after="100"/>
            </w:pPr>
            <w:r w:rsidRPr="002C07BD">
              <w:t>O</w:t>
            </w:r>
            <w:r w:rsidR="00830A90" w:rsidRPr="002C07BD">
              <w:t>tter</w:t>
            </w:r>
            <w:r w:rsidR="001E4C6E" w:rsidRPr="002C07BD">
              <w:t xml:space="preserve"> (prawn)</w:t>
            </w:r>
            <w:r w:rsidR="00830A90" w:rsidRPr="002C07BD">
              <w:t xml:space="preserve"> trawl</w:t>
            </w:r>
            <w:r w:rsidR="00EE25CD" w:rsidRPr="002C07BD">
              <w:t xml:space="preserve"> nets </w:t>
            </w:r>
            <w:r w:rsidR="00767348" w:rsidRPr="002C07BD">
              <w:t>are</w:t>
            </w:r>
            <w:r w:rsidR="00455F72" w:rsidRPr="002C07BD">
              <w:t xml:space="preserve"> the permitted fishing method.</w:t>
            </w:r>
          </w:p>
          <w:p w:rsidR="00455F72" w:rsidRPr="002C07BD" w:rsidRDefault="00455F72" w:rsidP="00455F72">
            <w:pPr>
              <w:pStyle w:val="ListBullet"/>
              <w:spacing w:after="100"/>
            </w:pPr>
            <w:proofErr w:type="gramStart"/>
            <w:r w:rsidRPr="002C07BD">
              <w:t>g</w:t>
            </w:r>
            <w:r w:rsidR="00FA2181" w:rsidRPr="002C07BD">
              <w:t>ear</w:t>
            </w:r>
            <w:proofErr w:type="gramEnd"/>
            <w:r w:rsidR="00FA2181" w:rsidRPr="002C07BD">
              <w:t xml:space="preserve"> statutory fishing rights limits the amount of net a fisher can use</w:t>
            </w:r>
            <w:r w:rsidRPr="002C07BD">
              <w:t>.</w:t>
            </w:r>
          </w:p>
          <w:p w:rsidR="00386595" w:rsidRPr="002C07BD" w:rsidRDefault="00455F72" w:rsidP="00455F72">
            <w:pPr>
              <w:pStyle w:val="ListBullet"/>
              <w:spacing w:after="100"/>
            </w:pPr>
            <w:proofErr w:type="gramStart"/>
            <w:r w:rsidRPr="002C07BD">
              <w:t>i</w:t>
            </w:r>
            <w:r w:rsidR="00767348" w:rsidRPr="002C07BD">
              <w:t>nclusion</w:t>
            </w:r>
            <w:proofErr w:type="gramEnd"/>
            <w:r w:rsidR="00767348" w:rsidRPr="002C07BD">
              <w:t xml:space="preserve"> of an approved turtle excluder device and bycatch reduction device in all trawl nets</w:t>
            </w:r>
            <w:r w:rsidR="00695DE5" w:rsidRPr="002C07BD">
              <w:t xml:space="preserve"> has been mandatory since 2001.</w:t>
            </w:r>
          </w:p>
          <w:p w:rsidR="00C850FA" w:rsidRPr="002C07BD" w:rsidRDefault="00455F72" w:rsidP="00455F72">
            <w:pPr>
              <w:pStyle w:val="ListBullet"/>
            </w:pPr>
            <w:proofErr w:type="gramStart"/>
            <w:r w:rsidRPr="002C07BD">
              <w:rPr>
                <w:rFonts w:cs="Arial"/>
              </w:rPr>
              <w:t>v</w:t>
            </w:r>
            <w:r w:rsidR="00C850FA" w:rsidRPr="002C07BD">
              <w:rPr>
                <w:rFonts w:cs="Arial"/>
              </w:rPr>
              <w:t>essel</w:t>
            </w:r>
            <w:proofErr w:type="gramEnd"/>
            <w:r w:rsidR="00C850FA" w:rsidRPr="002C07BD">
              <w:rPr>
                <w:rFonts w:cs="Arial"/>
              </w:rPr>
              <w:t xml:space="preserve"> </w:t>
            </w:r>
            <w:r w:rsidRPr="002C07BD">
              <w:rPr>
                <w:rFonts w:cs="Arial"/>
              </w:rPr>
              <w:t>m</w:t>
            </w:r>
            <w:r w:rsidR="00C850FA" w:rsidRPr="002C07BD">
              <w:rPr>
                <w:rFonts w:cs="Arial"/>
              </w:rPr>
              <w:t xml:space="preserve">onitoring </w:t>
            </w:r>
            <w:r w:rsidRPr="002C07BD">
              <w:rPr>
                <w:rFonts w:cs="Arial"/>
              </w:rPr>
              <w:t>s</w:t>
            </w:r>
            <w:r w:rsidR="00C850FA" w:rsidRPr="002C07BD">
              <w:rPr>
                <w:rFonts w:cs="Arial"/>
              </w:rPr>
              <w:t>ystems are required on all vessels operating in the fishery.</w:t>
            </w:r>
          </w:p>
        </w:tc>
      </w:tr>
      <w:tr w:rsidR="00DA6A89" w:rsidRPr="002C07BD" w:rsidTr="002A3A9B">
        <w:trPr>
          <w:cantSplit/>
          <w:jc w:val="center"/>
        </w:trPr>
        <w:tc>
          <w:tcPr>
            <w:tcW w:w="2510" w:type="dxa"/>
            <w:tcBorders>
              <w:top w:val="single" w:sz="4" w:space="0" w:color="auto"/>
              <w:left w:val="single" w:sz="4" w:space="0" w:color="auto"/>
              <w:bottom w:val="single" w:sz="4" w:space="0" w:color="auto"/>
              <w:right w:val="single" w:sz="4" w:space="0" w:color="auto"/>
            </w:tcBorders>
          </w:tcPr>
          <w:p w:rsidR="00DA6A89" w:rsidRPr="002C07BD" w:rsidRDefault="00DA6A89" w:rsidP="0003091B">
            <w:pPr>
              <w:contextualSpacing/>
              <w:rPr>
                <w:rFonts w:cs="Arial"/>
                <w:b/>
                <w:snapToGrid w:val="0"/>
              </w:rPr>
            </w:pPr>
            <w:r w:rsidRPr="002C07BD">
              <w:rPr>
                <w:rFonts w:cs="Arial"/>
                <w:b/>
                <w:snapToGrid w:val="0"/>
              </w:rPr>
              <w:t>Season</w:t>
            </w:r>
          </w:p>
        </w:tc>
        <w:tc>
          <w:tcPr>
            <w:tcW w:w="7891" w:type="dxa"/>
            <w:tcBorders>
              <w:top w:val="single" w:sz="4" w:space="0" w:color="auto"/>
              <w:left w:val="single" w:sz="4" w:space="0" w:color="auto"/>
              <w:bottom w:val="single" w:sz="4" w:space="0" w:color="auto"/>
              <w:right w:val="single" w:sz="4" w:space="0" w:color="auto"/>
            </w:tcBorders>
          </w:tcPr>
          <w:p w:rsidR="00822BE4" w:rsidRPr="002C07BD" w:rsidRDefault="00455F72" w:rsidP="00BB1BBC">
            <w:pPr>
              <w:pStyle w:val="ListBullet"/>
            </w:pPr>
            <w:r w:rsidRPr="002C07BD">
              <w:t>b</w:t>
            </w:r>
            <w:r w:rsidR="00822BE4" w:rsidRPr="002C07BD">
              <w:t xml:space="preserve">anana </w:t>
            </w:r>
            <w:r w:rsidR="007F6548" w:rsidRPr="002C07BD">
              <w:t>p</w:t>
            </w:r>
            <w:r w:rsidR="00822BE4" w:rsidRPr="002C07BD">
              <w:t xml:space="preserve">rawn </w:t>
            </w:r>
            <w:r w:rsidR="007F6548" w:rsidRPr="002C07BD">
              <w:t>s</w:t>
            </w:r>
            <w:r w:rsidR="00822BE4" w:rsidRPr="002C07BD">
              <w:t xml:space="preserve">eason </w:t>
            </w:r>
            <w:r w:rsidR="00CF02EA" w:rsidRPr="002C07BD">
              <w:t>–</w:t>
            </w:r>
            <w:r w:rsidR="005F1675">
              <w:t xml:space="preserve"> </w:t>
            </w:r>
            <w:r w:rsidR="007F6548" w:rsidRPr="002C07BD">
              <w:t xml:space="preserve">April to </w:t>
            </w:r>
            <w:r w:rsidR="00CF02EA" w:rsidRPr="002C07BD">
              <w:t>June</w:t>
            </w:r>
          </w:p>
          <w:p w:rsidR="00DA6A89" w:rsidRPr="002C07BD" w:rsidRDefault="007F6548" w:rsidP="00E973D9">
            <w:pPr>
              <w:pStyle w:val="ListBullet"/>
            </w:pPr>
            <w:r w:rsidRPr="002C07BD">
              <w:t>t</w:t>
            </w:r>
            <w:r w:rsidR="00822BE4" w:rsidRPr="002C07BD">
              <w:t xml:space="preserve">iger </w:t>
            </w:r>
            <w:r w:rsidRPr="002C07BD">
              <w:t>p</w:t>
            </w:r>
            <w:r w:rsidR="00822BE4" w:rsidRPr="002C07BD">
              <w:t xml:space="preserve">rawn </w:t>
            </w:r>
            <w:r w:rsidRPr="002C07BD">
              <w:t>s</w:t>
            </w:r>
            <w:r w:rsidR="00822BE4" w:rsidRPr="002C07BD">
              <w:t xml:space="preserve">eason </w:t>
            </w:r>
            <w:r w:rsidR="00CF02EA" w:rsidRPr="002C07BD">
              <w:t>–</w:t>
            </w:r>
            <w:r w:rsidR="005F1675">
              <w:t xml:space="preserve"> </w:t>
            </w:r>
            <w:r w:rsidR="00822BE4" w:rsidRPr="002C07BD">
              <w:t>August to November</w:t>
            </w:r>
          </w:p>
        </w:tc>
      </w:tr>
      <w:tr w:rsidR="00DA6A89" w:rsidRPr="002C07BD" w:rsidTr="002A3A9B">
        <w:trPr>
          <w:cantSplit/>
          <w:jc w:val="center"/>
        </w:trPr>
        <w:tc>
          <w:tcPr>
            <w:tcW w:w="2510" w:type="dxa"/>
            <w:tcBorders>
              <w:top w:val="single" w:sz="4" w:space="0" w:color="auto"/>
              <w:left w:val="single" w:sz="4" w:space="0" w:color="auto"/>
              <w:bottom w:val="single" w:sz="4" w:space="0" w:color="auto"/>
              <w:right w:val="single" w:sz="4" w:space="0" w:color="auto"/>
            </w:tcBorders>
          </w:tcPr>
          <w:p w:rsidR="00DA6A89" w:rsidRPr="002C07BD" w:rsidRDefault="00DA6A89" w:rsidP="00885A40">
            <w:pPr>
              <w:contextualSpacing/>
              <w:rPr>
                <w:rFonts w:cs="Arial"/>
                <w:b/>
                <w:snapToGrid w:val="0"/>
              </w:rPr>
            </w:pPr>
            <w:r w:rsidRPr="002C07BD">
              <w:rPr>
                <w:rFonts w:cs="Arial"/>
                <w:b/>
                <w:snapToGrid w:val="0"/>
              </w:rPr>
              <w:lastRenderedPageBreak/>
              <w:t xml:space="preserve">Commercial harvest </w:t>
            </w:r>
            <w:r w:rsidR="00137E8C" w:rsidRPr="002C07BD">
              <w:rPr>
                <w:rFonts w:cs="Arial"/>
                <w:b/>
                <w:snapToGrid w:val="0"/>
              </w:rPr>
              <w:t>201</w:t>
            </w:r>
            <w:r w:rsidR="00885A40" w:rsidRPr="002C07BD">
              <w:rPr>
                <w:rFonts w:cs="Arial"/>
                <w:b/>
                <w:snapToGrid w:val="0"/>
              </w:rPr>
              <w:t>2</w:t>
            </w:r>
          </w:p>
        </w:tc>
        <w:tc>
          <w:tcPr>
            <w:tcW w:w="7891" w:type="dxa"/>
            <w:tcBorders>
              <w:top w:val="single" w:sz="4" w:space="0" w:color="auto"/>
              <w:left w:val="single" w:sz="4" w:space="0" w:color="auto"/>
              <w:bottom w:val="single" w:sz="4" w:space="0" w:color="auto"/>
              <w:right w:val="single" w:sz="4" w:space="0" w:color="auto"/>
            </w:tcBorders>
          </w:tcPr>
          <w:p w:rsidR="0083323C" w:rsidRPr="002C07BD" w:rsidRDefault="00BB1BBC" w:rsidP="00F86F67">
            <w:pPr>
              <w:pStyle w:val="ListBullet"/>
              <w:tabs>
                <w:tab w:val="right" w:pos="3038"/>
                <w:tab w:val="left" w:pos="3180"/>
              </w:tabs>
              <w:spacing w:after="100"/>
              <w:rPr>
                <w:snapToGrid w:val="0"/>
              </w:rPr>
            </w:pPr>
            <w:r w:rsidRPr="002C07BD">
              <w:rPr>
                <w:snapToGrid w:val="0"/>
              </w:rPr>
              <w:t>banana prawns</w:t>
            </w:r>
            <w:r w:rsidRPr="002C07BD">
              <w:rPr>
                <w:snapToGrid w:val="0"/>
              </w:rPr>
              <w:tab/>
              <w:t>4901</w:t>
            </w:r>
            <w:r w:rsidRPr="002C07BD">
              <w:rPr>
                <w:snapToGrid w:val="0"/>
              </w:rPr>
              <w:tab/>
            </w:r>
            <w:r w:rsidR="0083323C" w:rsidRPr="002C07BD">
              <w:rPr>
                <w:snapToGrid w:val="0"/>
              </w:rPr>
              <w:t>tonnes</w:t>
            </w:r>
          </w:p>
          <w:p w:rsidR="0083323C" w:rsidRPr="002C07BD" w:rsidRDefault="00BB1BBC" w:rsidP="00F86F67">
            <w:pPr>
              <w:pStyle w:val="ListBullet"/>
              <w:tabs>
                <w:tab w:val="right" w:pos="3038"/>
                <w:tab w:val="left" w:pos="3180"/>
              </w:tabs>
              <w:spacing w:after="100"/>
              <w:rPr>
                <w:snapToGrid w:val="0"/>
              </w:rPr>
            </w:pPr>
            <w:r w:rsidRPr="002C07BD">
              <w:rPr>
                <w:snapToGrid w:val="0"/>
              </w:rPr>
              <w:t>tiger prawns</w:t>
            </w:r>
            <w:r w:rsidRPr="002C07BD">
              <w:rPr>
                <w:snapToGrid w:val="0"/>
              </w:rPr>
              <w:tab/>
              <w:t>1203</w:t>
            </w:r>
            <w:r w:rsidRPr="002C07BD">
              <w:rPr>
                <w:snapToGrid w:val="0"/>
              </w:rPr>
              <w:tab/>
            </w:r>
            <w:r w:rsidR="0083323C" w:rsidRPr="002C07BD">
              <w:rPr>
                <w:snapToGrid w:val="0"/>
              </w:rPr>
              <w:t>tonnes</w:t>
            </w:r>
          </w:p>
          <w:p w:rsidR="0083323C" w:rsidRPr="002C07BD" w:rsidRDefault="0083323C" w:rsidP="00F86F67">
            <w:pPr>
              <w:pStyle w:val="ListBullet"/>
              <w:tabs>
                <w:tab w:val="right" w:pos="3038"/>
                <w:tab w:val="left" w:pos="3180"/>
              </w:tabs>
              <w:spacing w:after="100"/>
              <w:rPr>
                <w:snapToGrid w:val="0"/>
              </w:rPr>
            </w:pPr>
            <w:r w:rsidRPr="002C07BD">
              <w:rPr>
                <w:snapToGrid w:val="0"/>
              </w:rPr>
              <w:t>endeavour prawns</w:t>
            </w:r>
            <w:r w:rsidRPr="002C07BD">
              <w:rPr>
                <w:snapToGrid w:val="0"/>
              </w:rPr>
              <w:tab/>
            </w:r>
            <w:r w:rsidR="005C43C4" w:rsidRPr="002C07BD">
              <w:rPr>
                <w:snapToGrid w:val="0"/>
              </w:rPr>
              <w:t>4</w:t>
            </w:r>
            <w:r w:rsidR="00BB1BBC" w:rsidRPr="002C07BD">
              <w:rPr>
                <w:snapToGrid w:val="0"/>
              </w:rPr>
              <w:t>8</w:t>
            </w:r>
            <w:r w:rsidR="005C43C4" w:rsidRPr="002C07BD">
              <w:rPr>
                <w:snapToGrid w:val="0"/>
              </w:rPr>
              <w:t>7</w:t>
            </w:r>
            <w:r w:rsidR="00BB1BBC" w:rsidRPr="002C07BD">
              <w:rPr>
                <w:snapToGrid w:val="0"/>
              </w:rPr>
              <w:tab/>
            </w:r>
            <w:r w:rsidRPr="002C07BD">
              <w:rPr>
                <w:snapToGrid w:val="0"/>
              </w:rPr>
              <w:t>tonnes</w:t>
            </w:r>
          </w:p>
          <w:p w:rsidR="00BB1BBC" w:rsidRPr="002C07BD" w:rsidRDefault="00E83D12" w:rsidP="00F86F67">
            <w:pPr>
              <w:pStyle w:val="ListBullet"/>
              <w:tabs>
                <w:tab w:val="right" w:pos="3038"/>
                <w:tab w:val="left" w:pos="3180"/>
              </w:tabs>
              <w:spacing w:after="100"/>
              <w:rPr>
                <w:snapToGrid w:val="0"/>
              </w:rPr>
            </w:pPr>
            <w:r w:rsidRPr="002C07BD">
              <w:rPr>
                <w:snapToGrid w:val="0"/>
              </w:rPr>
              <w:t>other catch</w:t>
            </w:r>
            <w:r w:rsidRPr="002C07BD">
              <w:rPr>
                <w:snapToGrid w:val="0"/>
              </w:rPr>
              <w:tab/>
              <w:t>78</w:t>
            </w:r>
            <w:r w:rsidRPr="002C07BD">
              <w:rPr>
                <w:snapToGrid w:val="0"/>
              </w:rPr>
              <w:tab/>
              <w:t>tonnes</w:t>
            </w:r>
          </w:p>
          <w:p w:rsidR="00DA6A89" w:rsidRPr="002C07BD" w:rsidRDefault="0083323C" w:rsidP="00E83D12">
            <w:pPr>
              <w:rPr>
                <w:snapToGrid w:val="0"/>
              </w:rPr>
            </w:pPr>
            <w:r w:rsidRPr="002C07BD">
              <w:rPr>
                <w:snapToGrid w:val="0"/>
              </w:rPr>
              <w:t xml:space="preserve">(Source: Woodhams </w:t>
            </w:r>
            <w:r w:rsidR="00E83D12" w:rsidRPr="002C07BD">
              <w:rPr>
                <w:snapToGrid w:val="0"/>
              </w:rPr>
              <w:t>and George</w:t>
            </w:r>
            <w:r w:rsidRPr="002C07BD">
              <w:rPr>
                <w:snapToGrid w:val="0"/>
              </w:rPr>
              <w:t xml:space="preserve"> 201</w:t>
            </w:r>
            <w:r w:rsidR="00E83D12" w:rsidRPr="002C07BD">
              <w:rPr>
                <w:snapToGrid w:val="0"/>
              </w:rPr>
              <w:t>3</w:t>
            </w:r>
            <w:r w:rsidRPr="002C07BD">
              <w:rPr>
                <w:snapToGrid w:val="0"/>
              </w:rPr>
              <w:t>)</w:t>
            </w:r>
          </w:p>
        </w:tc>
      </w:tr>
      <w:tr w:rsidR="00DA6A89" w:rsidRPr="002C07BD" w:rsidTr="002A3A9B">
        <w:trPr>
          <w:cantSplit/>
          <w:jc w:val="center"/>
        </w:trPr>
        <w:tc>
          <w:tcPr>
            <w:tcW w:w="2510" w:type="dxa"/>
            <w:tcBorders>
              <w:top w:val="single" w:sz="4" w:space="0" w:color="auto"/>
              <w:left w:val="single" w:sz="4" w:space="0" w:color="auto"/>
              <w:bottom w:val="single" w:sz="4" w:space="0" w:color="auto"/>
              <w:right w:val="single" w:sz="4" w:space="0" w:color="auto"/>
            </w:tcBorders>
          </w:tcPr>
          <w:p w:rsidR="00DA6A89" w:rsidRPr="002C07BD" w:rsidRDefault="00DA6A89" w:rsidP="00885A40">
            <w:pPr>
              <w:contextualSpacing/>
              <w:rPr>
                <w:rFonts w:cs="Arial"/>
                <w:b/>
                <w:snapToGrid w:val="0"/>
              </w:rPr>
            </w:pPr>
            <w:r w:rsidRPr="002C07BD">
              <w:rPr>
                <w:rFonts w:cs="Arial"/>
                <w:b/>
                <w:snapToGrid w:val="0"/>
              </w:rPr>
              <w:t xml:space="preserve">Value of commercial harvest </w:t>
            </w:r>
            <w:r w:rsidR="00885A40" w:rsidRPr="002C07BD">
              <w:rPr>
                <w:rFonts w:cs="Arial"/>
                <w:b/>
                <w:snapToGrid w:val="0"/>
              </w:rPr>
              <w:t>2011/12</w:t>
            </w:r>
          </w:p>
        </w:tc>
        <w:tc>
          <w:tcPr>
            <w:tcW w:w="7891" w:type="dxa"/>
            <w:tcBorders>
              <w:top w:val="single" w:sz="4" w:space="0" w:color="auto"/>
              <w:left w:val="single" w:sz="4" w:space="0" w:color="auto"/>
              <w:bottom w:val="single" w:sz="4" w:space="0" w:color="auto"/>
              <w:right w:val="single" w:sz="4" w:space="0" w:color="auto"/>
            </w:tcBorders>
          </w:tcPr>
          <w:p w:rsidR="0083323C" w:rsidRPr="002C07BD" w:rsidRDefault="00885A40" w:rsidP="00885A40">
            <w:pPr>
              <w:pStyle w:val="ListBullet"/>
              <w:tabs>
                <w:tab w:val="left" w:pos="2613"/>
                <w:tab w:val="right" w:pos="3747"/>
                <w:tab w:val="left" w:pos="3888"/>
              </w:tabs>
              <w:spacing w:after="100"/>
              <w:rPr>
                <w:snapToGrid w:val="0"/>
              </w:rPr>
            </w:pPr>
            <w:r w:rsidRPr="002C07BD">
              <w:rPr>
                <w:snapToGrid w:val="0"/>
              </w:rPr>
              <w:t>banana prawns</w:t>
            </w:r>
            <w:r w:rsidRPr="002C07BD">
              <w:rPr>
                <w:snapToGrid w:val="0"/>
              </w:rPr>
              <w:tab/>
            </w:r>
            <w:r w:rsidR="0083323C" w:rsidRPr="002C07BD">
              <w:rPr>
                <w:snapToGrid w:val="0"/>
              </w:rPr>
              <w:t>$</w:t>
            </w:r>
            <w:r w:rsidRPr="002C07BD">
              <w:rPr>
                <w:snapToGrid w:val="0"/>
              </w:rPr>
              <w:t>42.0</w:t>
            </w:r>
            <w:r w:rsidR="0083323C" w:rsidRPr="002C07BD">
              <w:rPr>
                <w:snapToGrid w:val="0"/>
              </w:rPr>
              <w:t> million</w:t>
            </w:r>
          </w:p>
          <w:p w:rsidR="0083323C" w:rsidRPr="002C07BD" w:rsidRDefault="0083323C" w:rsidP="00885A40">
            <w:pPr>
              <w:pStyle w:val="ListBullet"/>
              <w:tabs>
                <w:tab w:val="left" w:pos="2613"/>
                <w:tab w:val="right" w:pos="3747"/>
                <w:tab w:val="left" w:pos="3888"/>
              </w:tabs>
              <w:spacing w:after="100"/>
              <w:rPr>
                <w:snapToGrid w:val="0"/>
              </w:rPr>
            </w:pPr>
            <w:r w:rsidRPr="002C07BD">
              <w:rPr>
                <w:snapToGrid w:val="0"/>
              </w:rPr>
              <w:t>tiger prawns</w:t>
            </w:r>
            <w:r w:rsidRPr="002C07BD">
              <w:rPr>
                <w:snapToGrid w:val="0"/>
              </w:rPr>
              <w:tab/>
              <w:t>$</w:t>
            </w:r>
            <w:r w:rsidR="00885A40" w:rsidRPr="002C07BD">
              <w:rPr>
                <w:snapToGrid w:val="0"/>
              </w:rPr>
              <w:t>16.6</w:t>
            </w:r>
            <w:r w:rsidRPr="002C07BD">
              <w:rPr>
                <w:snapToGrid w:val="0"/>
              </w:rPr>
              <w:t> million</w:t>
            </w:r>
          </w:p>
          <w:p w:rsidR="0083323C" w:rsidRPr="002C07BD" w:rsidRDefault="0083323C" w:rsidP="00F86F67">
            <w:pPr>
              <w:pStyle w:val="ListBullet"/>
              <w:tabs>
                <w:tab w:val="right" w:pos="3747"/>
                <w:tab w:val="left" w:pos="3888"/>
              </w:tabs>
              <w:spacing w:after="100"/>
              <w:rPr>
                <w:snapToGrid w:val="0"/>
              </w:rPr>
            </w:pPr>
            <w:r w:rsidRPr="002C07BD">
              <w:rPr>
                <w:snapToGrid w:val="0"/>
              </w:rPr>
              <w:t>endeavour prawns</w:t>
            </w:r>
            <w:r w:rsidRPr="002C07BD">
              <w:rPr>
                <w:snapToGrid w:val="0"/>
              </w:rPr>
              <w:tab/>
              <w:t>$</w:t>
            </w:r>
            <w:r w:rsidR="005C43C4" w:rsidRPr="002C07BD">
              <w:rPr>
                <w:snapToGrid w:val="0"/>
              </w:rPr>
              <w:t>4.</w:t>
            </w:r>
            <w:r w:rsidR="00885A40" w:rsidRPr="002C07BD">
              <w:rPr>
                <w:snapToGrid w:val="0"/>
              </w:rPr>
              <w:t>5</w:t>
            </w:r>
            <w:r w:rsidRPr="002C07BD">
              <w:rPr>
                <w:snapToGrid w:val="0"/>
              </w:rPr>
              <w:t> million</w:t>
            </w:r>
          </w:p>
          <w:p w:rsidR="00885A40" w:rsidRPr="002C07BD" w:rsidRDefault="00E83D12" w:rsidP="00556E19">
            <w:pPr>
              <w:pStyle w:val="ListBullet"/>
              <w:tabs>
                <w:tab w:val="right" w:pos="3747"/>
                <w:tab w:val="left" w:pos="3888"/>
              </w:tabs>
              <w:spacing w:after="100"/>
              <w:rPr>
                <w:snapToGrid w:val="0"/>
              </w:rPr>
            </w:pPr>
            <w:r w:rsidRPr="002C07BD">
              <w:rPr>
                <w:snapToGrid w:val="0"/>
              </w:rPr>
              <w:t>other catch</w:t>
            </w:r>
            <w:r w:rsidRPr="002C07BD">
              <w:rPr>
                <w:snapToGrid w:val="0"/>
              </w:rPr>
              <w:tab/>
              <w:t>$1.6 million</w:t>
            </w:r>
            <w:r w:rsidRPr="002C07BD">
              <w:rPr>
                <w:snapToGrid w:val="0"/>
              </w:rPr>
              <w:tab/>
            </w:r>
          </w:p>
          <w:p w:rsidR="00DA6A89" w:rsidRPr="002C07BD" w:rsidRDefault="00E83D12" w:rsidP="00E83D12">
            <w:pPr>
              <w:rPr>
                <w:rFonts w:cs="Arial"/>
                <w:snapToGrid w:val="0"/>
              </w:rPr>
            </w:pPr>
            <w:r w:rsidRPr="002C07BD">
              <w:rPr>
                <w:snapToGrid w:val="0"/>
              </w:rPr>
              <w:t>(Source: Woodhams and George 2013)</w:t>
            </w:r>
          </w:p>
        </w:tc>
      </w:tr>
      <w:tr w:rsidR="00DA6A89" w:rsidRPr="002C07BD" w:rsidTr="002A3A9B">
        <w:trPr>
          <w:cantSplit/>
          <w:jc w:val="center"/>
        </w:trPr>
        <w:tc>
          <w:tcPr>
            <w:tcW w:w="2510" w:type="dxa"/>
            <w:tcBorders>
              <w:top w:val="single" w:sz="4" w:space="0" w:color="auto"/>
              <w:left w:val="single" w:sz="4" w:space="0" w:color="auto"/>
              <w:bottom w:val="single" w:sz="4" w:space="0" w:color="auto"/>
              <w:right w:val="single" w:sz="4" w:space="0" w:color="auto"/>
            </w:tcBorders>
          </w:tcPr>
          <w:p w:rsidR="00DA6A89" w:rsidRPr="002C07BD" w:rsidRDefault="00DA6A89" w:rsidP="0003091B">
            <w:pPr>
              <w:contextualSpacing/>
              <w:rPr>
                <w:rFonts w:cs="Arial"/>
                <w:b/>
                <w:snapToGrid w:val="0"/>
              </w:rPr>
            </w:pPr>
            <w:r w:rsidRPr="002C07BD">
              <w:rPr>
                <w:rFonts w:cs="Arial"/>
                <w:b/>
                <w:snapToGrid w:val="0"/>
              </w:rPr>
              <w:t xml:space="preserve">Take by other sectors </w:t>
            </w:r>
          </w:p>
        </w:tc>
        <w:tc>
          <w:tcPr>
            <w:tcW w:w="7891" w:type="dxa"/>
            <w:tcBorders>
              <w:top w:val="single" w:sz="4" w:space="0" w:color="auto"/>
              <w:left w:val="single" w:sz="4" w:space="0" w:color="auto"/>
              <w:bottom w:val="single" w:sz="4" w:space="0" w:color="auto"/>
              <w:right w:val="single" w:sz="4" w:space="0" w:color="auto"/>
            </w:tcBorders>
          </w:tcPr>
          <w:p w:rsidR="001B024E" w:rsidRPr="002C07BD" w:rsidRDefault="00556E19" w:rsidP="00556E19">
            <w:pPr>
              <w:pStyle w:val="ListBullet"/>
              <w:numPr>
                <w:ilvl w:val="0"/>
                <w:numId w:val="0"/>
              </w:numPr>
            </w:pPr>
            <w:r w:rsidRPr="002C07BD">
              <w:t>Pra</w:t>
            </w:r>
            <w:r w:rsidR="0009366C" w:rsidRPr="002C07BD">
              <w:t xml:space="preserve">wn </w:t>
            </w:r>
            <w:r w:rsidR="00D47389" w:rsidRPr="002C07BD">
              <w:t xml:space="preserve">harvest by the recreational and Indigenous sectors is unknown, but </w:t>
            </w:r>
            <w:r w:rsidR="0009366C" w:rsidRPr="002C07BD">
              <w:t xml:space="preserve">is </w:t>
            </w:r>
            <w:r w:rsidR="00D47389" w:rsidRPr="002C07BD">
              <w:t>considered negligible in northern Australia.</w:t>
            </w:r>
          </w:p>
          <w:p w:rsidR="00540011" w:rsidRPr="002C07BD" w:rsidRDefault="00540011" w:rsidP="00556E19">
            <w:pPr>
              <w:pStyle w:val="ListBullet"/>
              <w:numPr>
                <w:ilvl w:val="0"/>
                <w:numId w:val="0"/>
              </w:numPr>
            </w:pPr>
            <w:r w:rsidRPr="002C07BD">
              <w:t xml:space="preserve">Under the Offshore Constitutional Settlement agreements with the states and Northern Territory, the </w:t>
            </w:r>
            <w:r w:rsidRPr="002C07BD">
              <w:rPr>
                <w:rFonts w:cs="Arial"/>
              </w:rPr>
              <w:t>Australian Fisheries Management Authority</w:t>
            </w:r>
            <w:r w:rsidRPr="002C07BD">
              <w:t xml:space="preserve"> is obliged to allow the collection of prawn broodstock by suitably licensed state and Northern Territory operators. Up to a maximum of three broodstock permits may be active at any one time.</w:t>
            </w:r>
          </w:p>
          <w:p w:rsidR="0077100D" w:rsidRPr="002C07BD" w:rsidRDefault="0077100D" w:rsidP="0077100D">
            <w:r w:rsidRPr="002C07BD">
              <w:t xml:space="preserve">Trip limits for byproduct species, established under a Memorandum of Understanding with the relevant states and the Northern Territory are enforced through ‘NPF Directions’ under the </w:t>
            </w:r>
            <w:r w:rsidRPr="002C07BD">
              <w:rPr>
                <w:i/>
                <w:snapToGrid w:val="0"/>
              </w:rPr>
              <w:t>Fisheries Management Act 1991</w:t>
            </w:r>
            <w:r w:rsidRPr="002C07BD">
              <w:t xml:space="preserve">. These trip limits restrict operators in the Northern Prawn Fishery from targeting species from overlapping state/ Northern Territory managed fisheries. </w:t>
            </w:r>
          </w:p>
        </w:tc>
      </w:tr>
      <w:tr w:rsidR="00DA6A89" w:rsidRPr="002C07BD" w:rsidTr="002A3A9B">
        <w:trPr>
          <w:cantSplit/>
          <w:jc w:val="center"/>
        </w:trPr>
        <w:tc>
          <w:tcPr>
            <w:tcW w:w="2510" w:type="dxa"/>
            <w:tcBorders>
              <w:top w:val="single" w:sz="4" w:space="0" w:color="auto"/>
              <w:left w:val="single" w:sz="4" w:space="0" w:color="auto"/>
              <w:bottom w:val="single" w:sz="4" w:space="0" w:color="auto"/>
              <w:right w:val="single" w:sz="4" w:space="0" w:color="auto"/>
            </w:tcBorders>
          </w:tcPr>
          <w:p w:rsidR="00DA6A89" w:rsidRPr="002C07BD" w:rsidRDefault="00DA6A89" w:rsidP="0003091B">
            <w:pPr>
              <w:contextualSpacing/>
              <w:rPr>
                <w:rFonts w:cs="Arial"/>
                <w:b/>
                <w:snapToGrid w:val="0"/>
              </w:rPr>
            </w:pPr>
            <w:r w:rsidRPr="002C07BD">
              <w:rPr>
                <w:rFonts w:cs="Arial"/>
                <w:b/>
                <w:snapToGrid w:val="0"/>
              </w:rPr>
              <w:t>Commercial licences issued</w:t>
            </w:r>
          </w:p>
        </w:tc>
        <w:tc>
          <w:tcPr>
            <w:tcW w:w="7891" w:type="dxa"/>
            <w:tcBorders>
              <w:top w:val="single" w:sz="4" w:space="0" w:color="auto"/>
              <w:left w:val="single" w:sz="4" w:space="0" w:color="auto"/>
              <w:bottom w:val="single" w:sz="4" w:space="0" w:color="auto"/>
              <w:right w:val="single" w:sz="4" w:space="0" w:color="auto"/>
            </w:tcBorders>
          </w:tcPr>
          <w:p w:rsidR="00DA6A89" w:rsidRPr="002C07BD" w:rsidRDefault="00404D77" w:rsidP="00D325E2">
            <w:pPr>
              <w:rPr>
                <w:snapToGrid w:val="0"/>
              </w:rPr>
            </w:pPr>
            <w:r w:rsidRPr="002C07BD">
              <w:rPr>
                <w:snapToGrid w:val="0"/>
              </w:rPr>
              <w:t>52</w:t>
            </w:r>
          </w:p>
        </w:tc>
      </w:tr>
      <w:tr w:rsidR="00DA6A89" w:rsidRPr="002C07BD" w:rsidTr="002A3A9B">
        <w:trPr>
          <w:jc w:val="center"/>
        </w:trPr>
        <w:tc>
          <w:tcPr>
            <w:tcW w:w="2510" w:type="dxa"/>
            <w:tcBorders>
              <w:top w:val="single" w:sz="4" w:space="0" w:color="auto"/>
              <w:left w:val="single" w:sz="4" w:space="0" w:color="auto"/>
              <w:bottom w:val="single" w:sz="4" w:space="0" w:color="auto"/>
              <w:right w:val="single" w:sz="4" w:space="0" w:color="auto"/>
            </w:tcBorders>
          </w:tcPr>
          <w:p w:rsidR="00B73546" w:rsidRPr="002C07BD" w:rsidRDefault="00DA6A89" w:rsidP="0003091B">
            <w:pPr>
              <w:contextualSpacing/>
              <w:rPr>
                <w:rFonts w:cs="Arial"/>
                <w:snapToGrid w:val="0"/>
              </w:rPr>
            </w:pPr>
            <w:r w:rsidRPr="002C07BD">
              <w:rPr>
                <w:rFonts w:cs="Arial"/>
                <w:b/>
                <w:snapToGrid w:val="0"/>
              </w:rPr>
              <w:t>Management arrangements</w:t>
            </w: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p>
          <w:p w:rsidR="003D6D64" w:rsidRPr="002C07BD" w:rsidRDefault="003D6D64" w:rsidP="0003091B">
            <w:pPr>
              <w:contextualSpacing/>
              <w:rPr>
                <w:rFonts w:cs="Arial"/>
                <w:snapToGrid w:val="0"/>
              </w:rPr>
            </w:pPr>
            <w:r w:rsidRPr="002C07BD">
              <w:rPr>
                <w:rFonts w:cs="Arial"/>
                <w:b/>
                <w:snapToGrid w:val="0"/>
              </w:rPr>
              <w:lastRenderedPageBreak/>
              <w:t xml:space="preserve">Management arrangements </w:t>
            </w:r>
            <w:r w:rsidRPr="002C07BD">
              <w:rPr>
                <w:rFonts w:cs="Arial"/>
                <w:i/>
                <w:snapToGrid w:val="0"/>
              </w:rPr>
              <w:t>(cont.)</w:t>
            </w:r>
          </w:p>
        </w:tc>
        <w:tc>
          <w:tcPr>
            <w:tcW w:w="7891" w:type="dxa"/>
            <w:tcBorders>
              <w:top w:val="single" w:sz="4" w:space="0" w:color="auto"/>
              <w:left w:val="single" w:sz="4" w:space="0" w:color="auto"/>
              <w:bottom w:val="single" w:sz="4" w:space="0" w:color="auto"/>
              <w:right w:val="single" w:sz="4" w:space="0" w:color="auto"/>
            </w:tcBorders>
          </w:tcPr>
          <w:p w:rsidR="00C850FA" w:rsidRPr="002C07BD" w:rsidRDefault="00DA6A89" w:rsidP="00C850FA">
            <w:pPr>
              <w:rPr>
                <w:snapToGrid w:val="0"/>
              </w:rPr>
            </w:pPr>
            <w:r w:rsidRPr="002C07BD">
              <w:rPr>
                <w:snapToGrid w:val="0"/>
              </w:rPr>
              <w:lastRenderedPageBreak/>
              <w:t xml:space="preserve">The </w:t>
            </w:r>
            <w:r w:rsidR="00CB2845" w:rsidRPr="002C07BD">
              <w:rPr>
                <w:snapToGrid w:val="0"/>
              </w:rPr>
              <w:t>Northern Prawn Fishery</w:t>
            </w:r>
            <w:r w:rsidRPr="002C07BD">
              <w:rPr>
                <w:snapToGrid w:val="0"/>
              </w:rPr>
              <w:t xml:space="preserve"> </w:t>
            </w:r>
            <w:r w:rsidR="00125AB8" w:rsidRPr="002C07BD">
              <w:rPr>
                <w:snapToGrid w:val="0"/>
              </w:rPr>
              <w:t>is</w:t>
            </w:r>
            <w:r w:rsidRPr="002C07BD">
              <w:rPr>
                <w:snapToGrid w:val="0"/>
              </w:rPr>
              <w:t xml:space="preserve"> managed </w:t>
            </w:r>
            <w:r w:rsidR="00C850FA" w:rsidRPr="002C07BD">
              <w:rPr>
                <w:snapToGrid w:val="0"/>
              </w:rPr>
              <w:t>by the Australian Fisheries M</w:t>
            </w:r>
            <w:r w:rsidR="00125AB8" w:rsidRPr="002C07BD">
              <w:rPr>
                <w:snapToGrid w:val="0"/>
              </w:rPr>
              <w:t xml:space="preserve">anagement Authority </w:t>
            </w:r>
            <w:r w:rsidR="00C850FA" w:rsidRPr="002C07BD">
              <w:rPr>
                <w:snapToGrid w:val="0"/>
              </w:rPr>
              <w:t xml:space="preserve">under the </w:t>
            </w:r>
            <w:r w:rsidR="00C850FA" w:rsidRPr="002C07BD">
              <w:rPr>
                <w:i/>
                <w:snapToGrid w:val="0"/>
              </w:rPr>
              <w:t xml:space="preserve">Fisheries Management Act 1991, </w:t>
            </w:r>
            <w:r w:rsidR="00C850FA" w:rsidRPr="002C07BD">
              <w:rPr>
                <w:snapToGrid w:val="0"/>
              </w:rPr>
              <w:t>Fisheries Management Regulations 1992</w:t>
            </w:r>
            <w:r w:rsidR="00920E50" w:rsidRPr="002C07BD">
              <w:rPr>
                <w:snapToGrid w:val="0"/>
              </w:rPr>
              <w:t>,</w:t>
            </w:r>
            <w:r w:rsidR="00C850FA" w:rsidRPr="002C07BD">
              <w:rPr>
                <w:i/>
                <w:snapToGrid w:val="0"/>
              </w:rPr>
              <w:t xml:space="preserve"> </w:t>
            </w:r>
            <w:r w:rsidR="00C850FA" w:rsidRPr="002C07BD">
              <w:rPr>
                <w:snapToGrid w:val="0"/>
              </w:rPr>
              <w:t>the</w:t>
            </w:r>
            <w:r w:rsidR="00C850FA" w:rsidRPr="002C07BD">
              <w:rPr>
                <w:i/>
                <w:snapToGrid w:val="0"/>
              </w:rPr>
              <w:t xml:space="preserve"> </w:t>
            </w:r>
            <w:r w:rsidR="002903B3" w:rsidRPr="002C07BD">
              <w:rPr>
                <w:snapToGrid w:val="0"/>
              </w:rPr>
              <w:t xml:space="preserve">Northern Prawn </w:t>
            </w:r>
            <w:r w:rsidRPr="002C07BD">
              <w:rPr>
                <w:snapToGrid w:val="0"/>
              </w:rPr>
              <w:t>Fisher</w:t>
            </w:r>
            <w:r w:rsidR="002903B3" w:rsidRPr="002C07BD">
              <w:rPr>
                <w:snapToGrid w:val="0"/>
              </w:rPr>
              <w:t>y</w:t>
            </w:r>
            <w:r w:rsidR="007C2ED6" w:rsidRPr="002C07BD">
              <w:rPr>
                <w:snapToGrid w:val="0"/>
              </w:rPr>
              <w:t xml:space="preserve"> Management </w:t>
            </w:r>
            <w:r w:rsidRPr="002C07BD">
              <w:rPr>
                <w:snapToGrid w:val="0"/>
              </w:rPr>
              <w:t xml:space="preserve">Plan </w:t>
            </w:r>
            <w:r w:rsidR="00125AB8" w:rsidRPr="002C07BD">
              <w:rPr>
                <w:snapToGrid w:val="0"/>
              </w:rPr>
              <w:t>1995</w:t>
            </w:r>
            <w:r w:rsidR="00C850FA" w:rsidRPr="002C07BD">
              <w:rPr>
                <w:snapToGrid w:val="0"/>
              </w:rPr>
              <w:t xml:space="preserve"> </w:t>
            </w:r>
            <w:r w:rsidR="00920E50" w:rsidRPr="002C07BD">
              <w:rPr>
                <w:snapToGrid w:val="0"/>
              </w:rPr>
              <w:t xml:space="preserve">and </w:t>
            </w:r>
            <w:r w:rsidR="00257661" w:rsidRPr="002C07BD">
              <w:rPr>
                <w:snapToGrid w:val="0"/>
              </w:rPr>
              <w:t xml:space="preserve">determinations and </w:t>
            </w:r>
            <w:r w:rsidR="00920E50" w:rsidRPr="002C07BD">
              <w:rPr>
                <w:snapToGrid w:val="0"/>
              </w:rPr>
              <w:t>d</w:t>
            </w:r>
            <w:r w:rsidR="00C850FA" w:rsidRPr="002C07BD">
              <w:rPr>
                <w:snapToGrid w:val="0"/>
              </w:rPr>
              <w:t>irections</w:t>
            </w:r>
            <w:r w:rsidR="00104188" w:rsidRPr="002C07BD">
              <w:rPr>
                <w:snapToGrid w:val="0"/>
              </w:rPr>
              <w:t xml:space="preserve"> in force</w:t>
            </w:r>
            <w:r w:rsidR="002903B3" w:rsidRPr="002C07BD">
              <w:rPr>
                <w:snapToGrid w:val="0"/>
              </w:rPr>
              <w:t xml:space="preserve"> </w:t>
            </w:r>
            <w:r w:rsidR="007353AE" w:rsidRPr="002C07BD">
              <w:rPr>
                <w:snapToGrid w:val="0"/>
              </w:rPr>
              <w:t>under</w:t>
            </w:r>
            <w:r w:rsidR="002903B3" w:rsidRPr="002C07BD">
              <w:rPr>
                <w:snapToGrid w:val="0"/>
              </w:rPr>
              <w:t xml:space="preserve"> the</w:t>
            </w:r>
            <w:r w:rsidRPr="002C07BD">
              <w:rPr>
                <w:snapToGrid w:val="0"/>
              </w:rPr>
              <w:t xml:space="preserve"> </w:t>
            </w:r>
            <w:r w:rsidRPr="002C07BD">
              <w:rPr>
                <w:i/>
                <w:snapToGrid w:val="0"/>
              </w:rPr>
              <w:t xml:space="preserve">Fisheries </w:t>
            </w:r>
            <w:r w:rsidR="002903B3" w:rsidRPr="002C07BD">
              <w:rPr>
                <w:i/>
                <w:snapToGrid w:val="0"/>
              </w:rPr>
              <w:t xml:space="preserve">Management </w:t>
            </w:r>
            <w:r w:rsidRPr="002C07BD">
              <w:rPr>
                <w:i/>
                <w:snapToGrid w:val="0"/>
              </w:rPr>
              <w:t>Act</w:t>
            </w:r>
            <w:r w:rsidR="00104188" w:rsidRPr="002C07BD">
              <w:rPr>
                <w:i/>
                <w:snapToGrid w:val="0"/>
              </w:rPr>
              <w:t> </w:t>
            </w:r>
            <w:r w:rsidRPr="002C07BD">
              <w:rPr>
                <w:i/>
                <w:snapToGrid w:val="0"/>
              </w:rPr>
              <w:t>199</w:t>
            </w:r>
            <w:r w:rsidR="002903B3" w:rsidRPr="002C07BD">
              <w:rPr>
                <w:i/>
                <w:snapToGrid w:val="0"/>
              </w:rPr>
              <w:t>1</w:t>
            </w:r>
            <w:r w:rsidR="00C850FA" w:rsidRPr="002C07BD">
              <w:rPr>
                <w:snapToGrid w:val="0"/>
              </w:rPr>
              <w:t>.</w:t>
            </w:r>
          </w:p>
          <w:p w:rsidR="00C850FA" w:rsidRPr="002C07BD" w:rsidRDefault="00F65E72" w:rsidP="00D158EC">
            <w:pPr>
              <w:rPr>
                <w:snapToGrid w:val="0"/>
              </w:rPr>
            </w:pPr>
            <w:r w:rsidRPr="002C07BD">
              <w:rPr>
                <w:snapToGrid w:val="0"/>
              </w:rPr>
              <w:t>Specific management measures</w:t>
            </w:r>
            <w:r w:rsidR="004F5999" w:rsidRPr="002C07BD">
              <w:rPr>
                <w:snapToGrid w:val="0"/>
              </w:rPr>
              <w:t xml:space="preserve"> </w:t>
            </w:r>
            <w:r w:rsidR="00C850FA" w:rsidRPr="002C07BD">
              <w:rPr>
                <w:snapToGrid w:val="0"/>
              </w:rPr>
              <w:t>i</w:t>
            </w:r>
            <w:r w:rsidRPr="002C07BD">
              <w:rPr>
                <w:snapToGrid w:val="0"/>
              </w:rPr>
              <w:t>nclude:</w:t>
            </w:r>
          </w:p>
          <w:p w:rsidR="00920E50" w:rsidRPr="002C07BD" w:rsidRDefault="00D158EC" w:rsidP="002C07BD">
            <w:pPr>
              <w:pStyle w:val="ListBullet"/>
            </w:pPr>
            <w:proofErr w:type="gramStart"/>
            <w:r w:rsidRPr="002C07BD">
              <w:rPr>
                <w:snapToGrid w:val="0"/>
              </w:rPr>
              <w:t>limited</w:t>
            </w:r>
            <w:proofErr w:type="gramEnd"/>
            <w:r w:rsidRPr="002C07BD">
              <w:rPr>
                <w:snapToGrid w:val="0"/>
              </w:rPr>
              <w:t xml:space="preserve"> entry and </w:t>
            </w:r>
            <w:r w:rsidR="00920E50" w:rsidRPr="002C07BD">
              <w:rPr>
                <w:snapToGrid w:val="0"/>
              </w:rPr>
              <w:t>gear restr</w:t>
            </w:r>
            <w:r w:rsidR="00CB2845" w:rsidRPr="002C07BD">
              <w:rPr>
                <w:snapToGrid w:val="0"/>
              </w:rPr>
              <w:t>ic</w:t>
            </w:r>
            <w:r w:rsidR="00920E50" w:rsidRPr="002C07BD">
              <w:rPr>
                <w:snapToGrid w:val="0"/>
              </w:rPr>
              <w:t xml:space="preserve">tions – </w:t>
            </w:r>
            <w:r w:rsidR="00CB2845" w:rsidRPr="002C07BD">
              <w:t xml:space="preserve">to fish in the </w:t>
            </w:r>
            <w:r w:rsidR="00CB2845" w:rsidRPr="002C07BD">
              <w:rPr>
                <w:snapToGrid w:val="0"/>
              </w:rPr>
              <w:t xml:space="preserve">Northern Prawn Fishery </w:t>
            </w:r>
            <w:r w:rsidR="00CB2845" w:rsidRPr="002C07BD">
              <w:t>operators must hold Statutory Fishing Rights (SFRs), which control fishing capacity by placing limits on the numbers of trawlers and the amount of gear permitted in the fishery. There are two types of SFR, a Class B SFR, which permits a boat to fish in the NPF and a gear SFR, which limits the headrope length a fisher can use.</w:t>
            </w:r>
            <w:r w:rsidRPr="002C07BD">
              <w:rPr>
                <w:snapToGrid w:val="0"/>
              </w:rPr>
              <w:t xml:space="preserve"> The maximum number of boat SFRs allowed in the fishery is 52.</w:t>
            </w:r>
          </w:p>
          <w:p w:rsidR="00C850FA" w:rsidRPr="002C07BD" w:rsidRDefault="00920E50" w:rsidP="00FC012D">
            <w:pPr>
              <w:pStyle w:val="ListBullet"/>
              <w:spacing w:after="100"/>
              <w:rPr>
                <w:snapToGrid w:val="0"/>
              </w:rPr>
            </w:pPr>
            <w:r w:rsidRPr="002C07BD">
              <w:rPr>
                <w:snapToGrid w:val="0"/>
              </w:rPr>
              <w:t>a</w:t>
            </w:r>
            <w:r w:rsidR="00C850FA" w:rsidRPr="002C07BD">
              <w:rPr>
                <w:snapToGrid w:val="0"/>
              </w:rPr>
              <w:t>rea restrictions</w:t>
            </w:r>
            <w:r w:rsidR="00CB2845" w:rsidRPr="002C07BD">
              <w:rPr>
                <w:snapToGrid w:val="0"/>
              </w:rPr>
              <w:t>:</w:t>
            </w:r>
          </w:p>
          <w:p w:rsidR="00C850FA" w:rsidRPr="002C07BD" w:rsidRDefault="00C850FA" w:rsidP="00FC012D">
            <w:pPr>
              <w:pStyle w:val="ListBullet2"/>
              <w:spacing w:after="100"/>
              <w:rPr>
                <w:snapToGrid w:val="0"/>
                <w:u w:val="single"/>
              </w:rPr>
            </w:pPr>
            <w:r w:rsidRPr="002C07BD">
              <w:rPr>
                <w:snapToGrid w:val="0"/>
              </w:rPr>
              <w:t>permanent closures (2.1% of the total fishery area)</w:t>
            </w:r>
            <w:r w:rsidR="00920E50" w:rsidRPr="002C07BD">
              <w:rPr>
                <w:snapToGrid w:val="0"/>
              </w:rPr>
              <w:t>, and</w:t>
            </w:r>
          </w:p>
          <w:p w:rsidR="00FC012D" w:rsidRPr="002C07BD" w:rsidRDefault="00FC012D" w:rsidP="00C850FA">
            <w:pPr>
              <w:pStyle w:val="ListBullet2"/>
              <w:rPr>
                <w:snapToGrid w:val="0"/>
                <w:u w:val="single"/>
              </w:rPr>
            </w:pPr>
            <w:proofErr w:type="gramStart"/>
            <w:r w:rsidRPr="002C07BD">
              <w:rPr>
                <w:snapToGrid w:val="0"/>
              </w:rPr>
              <w:t>seasonal</w:t>
            </w:r>
            <w:proofErr w:type="gramEnd"/>
            <w:r w:rsidR="00C850FA" w:rsidRPr="002C07BD">
              <w:rPr>
                <w:snapToGrid w:val="0"/>
              </w:rPr>
              <w:t xml:space="preserve"> closures</w:t>
            </w:r>
            <w:r w:rsidR="000B0ABE" w:rsidRPr="002C07BD">
              <w:rPr>
                <w:snapToGrid w:val="0"/>
              </w:rPr>
              <w:t xml:space="preserve"> of certain areas</w:t>
            </w:r>
            <w:r w:rsidR="00C850FA" w:rsidRPr="002C07BD">
              <w:rPr>
                <w:snapToGrid w:val="0"/>
              </w:rPr>
              <w:t xml:space="preserve"> (8.3% of the total fishery area</w:t>
            </w:r>
            <w:r w:rsidRPr="002C07BD">
              <w:rPr>
                <w:snapToGrid w:val="0"/>
              </w:rPr>
              <w:t xml:space="preserve"> ).</w:t>
            </w:r>
          </w:p>
          <w:p w:rsidR="00FC012D" w:rsidRPr="002C07BD" w:rsidRDefault="00FC012D" w:rsidP="00FC012D">
            <w:pPr>
              <w:pStyle w:val="ListBullet"/>
              <w:rPr>
                <w:snapToGrid w:val="0"/>
              </w:rPr>
            </w:pPr>
            <w:r w:rsidRPr="002C07BD">
              <w:rPr>
                <w:rFonts w:cs="Arial"/>
                <w:snapToGrid w:val="0"/>
              </w:rPr>
              <w:t>specific fishing seasons (see Seasons above)</w:t>
            </w:r>
          </w:p>
          <w:p w:rsidR="00C850FA" w:rsidRPr="002C07BD" w:rsidRDefault="00FC012D" w:rsidP="00FC012D">
            <w:pPr>
              <w:pStyle w:val="ListBullet"/>
              <w:rPr>
                <w:snapToGrid w:val="0"/>
                <w:u w:val="single"/>
              </w:rPr>
            </w:pPr>
            <w:r w:rsidRPr="002C07BD">
              <w:rPr>
                <w:snapToGrid w:val="0"/>
              </w:rPr>
              <w:lastRenderedPageBreak/>
              <w:t xml:space="preserve">temporal closures - </w:t>
            </w:r>
            <w:r w:rsidRPr="002C07BD">
              <w:rPr>
                <w:rFonts w:cs="Arial"/>
                <w:snapToGrid w:val="0"/>
              </w:rPr>
              <w:t xml:space="preserve">a daylight ban </w:t>
            </w:r>
            <w:r w:rsidRPr="002C07BD">
              <w:rPr>
                <w:snapToGrid w:val="0"/>
              </w:rPr>
              <w:t>on trawling applies during the tiger prawn season</w:t>
            </w:r>
          </w:p>
          <w:p w:rsidR="006F1871" w:rsidRPr="002C07BD" w:rsidRDefault="00133CB6" w:rsidP="005C1C75">
            <w:pPr>
              <w:pStyle w:val="ListBullet"/>
            </w:pPr>
            <w:r w:rsidRPr="002C07BD">
              <w:t>permitted</w:t>
            </w:r>
            <w:r w:rsidR="006F1871" w:rsidRPr="002C07BD">
              <w:t xml:space="preserve"> species (</w:t>
            </w:r>
            <w:r w:rsidR="00E91337" w:rsidRPr="002C07BD">
              <w:t>t</w:t>
            </w:r>
            <w:r w:rsidR="006F1871" w:rsidRPr="002C07BD">
              <w:t>he take of sharks</w:t>
            </w:r>
            <w:r w:rsidR="00E91337" w:rsidRPr="002C07BD">
              <w:t>, rays and skates is prohibited</w:t>
            </w:r>
            <w:r w:rsidR="006F1871" w:rsidRPr="002C07BD">
              <w:t>)</w:t>
            </w:r>
          </w:p>
          <w:p w:rsidR="00713B8B" w:rsidRPr="002C07BD" w:rsidRDefault="008806CA" w:rsidP="008806CA">
            <w:pPr>
              <w:pStyle w:val="ListBullet"/>
            </w:pPr>
            <w:r w:rsidRPr="002C07BD">
              <w:t>ecological risk assessment (see Ecosystem impacts, below)</w:t>
            </w:r>
          </w:p>
          <w:p w:rsidR="005D7BDA" w:rsidRPr="002C07BD" w:rsidRDefault="005D7BDA" w:rsidP="00761144">
            <w:pPr>
              <w:pStyle w:val="ListBullet"/>
            </w:pPr>
            <w:proofErr w:type="gramStart"/>
            <w:r w:rsidRPr="002C07BD">
              <w:t>harvest</w:t>
            </w:r>
            <w:proofErr w:type="gramEnd"/>
            <w:r w:rsidRPr="002C07BD">
              <w:t xml:space="preserve"> strategy - </w:t>
            </w:r>
            <w:r w:rsidR="00761144" w:rsidRPr="002C07BD">
              <w:t>t</w:t>
            </w:r>
            <w:r w:rsidRPr="002C07BD">
              <w:t xml:space="preserve">he </w:t>
            </w:r>
            <w:r w:rsidRPr="002C07BD">
              <w:rPr>
                <w:i/>
              </w:rPr>
              <w:t>Harvest Strategy for the Northern Prawn Fishery under Input Controls 2012</w:t>
            </w:r>
            <w:r w:rsidRPr="002C07BD">
              <w:t xml:space="preserve"> outlines reference points for target and byproduct species</w:t>
            </w:r>
            <w:r w:rsidR="00D16F00" w:rsidRPr="002C07BD">
              <w:t>. The harvest str</w:t>
            </w:r>
            <w:r w:rsidR="00761144" w:rsidRPr="002C07BD">
              <w:t>at</w:t>
            </w:r>
            <w:r w:rsidR="00D16F00" w:rsidRPr="002C07BD">
              <w:t>egy includes explicit management responses for key</w:t>
            </w:r>
            <w:r w:rsidR="001A5E2B" w:rsidRPr="002C07BD">
              <w:t xml:space="preserve"> </w:t>
            </w:r>
            <w:r w:rsidR="00D16F00" w:rsidRPr="002C07BD">
              <w:t>target species. If byproduc</w:t>
            </w:r>
            <w:r w:rsidR="00E91337" w:rsidRPr="002C07BD">
              <w:t>t limits</w:t>
            </w:r>
            <w:r w:rsidR="00D16F00" w:rsidRPr="002C07BD">
              <w:t xml:space="preserve"> are triggered in any given year, the </w:t>
            </w:r>
            <w:r w:rsidR="00761144" w:rsidRPr="002C07BD">
              <w:t>fishery’s resource assessment group</w:t>
            </w:r>
            <w:r w:rsidR="00D16F00" w:rsidRPr="002C07BD">
              <w:t xml:space="preserve"> must explore the reasons for this and develop appropriate management solutions.</w:t>
            </w:r>
          </w:p>
          <w:p w:rsidR="009C6587" w:rsidRPr="002C07BD" w:rsidRDefault="009C6587" w:rsidP="00761144">
            <w:pPr>
              <w:pStyle w:val="ListBullet"/>
            </w:pPr>
            <w:r w:rsidRPr="002C07BD">
              <w:t>bycatch &amp; discarding workplan</w:t>
            </w:r>
            <w:r w:rsidR="00E91337" w:rsidRPr="002C07BD">
              <w:t>s (see Bycatch, below)</w:t>
            </w:r>
          </w:p>
          <w:p w:rsidR="00E27B7D" w:rsidRPr="002C07BD" w:rsidRDefault="00E27B7D" w:rsidP="00E27B7D">
            <w:pPr>
              <w:pStyle w:val="ListBullet"/>
            </w:pPr>
            <w:proofErr w:type="gramStart"/>
            <w:r w:rsidRPr="002C07BD">
              <w:t>research</w:t>
            </w:r>
            <w:proofErr w:type="gramEnd"/>
            <w:r w:rsidRPr="002C07BD">
              <w:t xml:space="preserve"> plan – a research plan for the fishery for 2013/14 has been developed. The Northern Prawn Fishery Industry Pty Ltd in consultation with the fishery’s management advisory committee and resource assessment </w:t>
            </w:r>
            <w:proofErr w:type="gramStart"/>
            <w:r w:rsidRPr="002C07BD">
              <w:t>group,</w:t>
            </w:r>
            <w:proofErr w:type="gramEnd"/>
            <w:r w:rsidRPr="002C07BD">
              <w:t xml:space="preserve"> is currently overseeing a process which will result in the development of a five year research plan for 2014-2018. </w:t>
            </w:r>
          </w:p>
          <w:p w:rsidR="00C403DA" w:rsidRPr="002C07BD" w:rsidRDefault="005C2D58" w:rsidP="005C2D58">
            <w:pPr>
              <w:pStyle w:val="ListBullet"/>
            </w:pPr>
            <w:r w:rsidRPr="002C07BD">
              <w:t>monitoring programs:</w:t>
            </w:r>
          </w:p>
          <w:p w:rsidR="00154F92" w:rsidRPr="002C07BD" w:rsidRDefault="00C403DA" w:rsidP="00C403DA">
            <w:pPr>
              <w:pStyle w:val="ListBullet2"/>
            </w:pPr>
            <w:r w:rsidRPr="002C07BD">
              <w:t>f</w:t>
            </w:r>
            <w:r w:rsidR="005C2D58" w:rsidRPr="002C07BD">
              <w:t>ishery</w:t>
            </w:r>
            <w:r w:rsidRPr="002C07BD">
              <w:t xml:space="preserve"> logbook</w:t>
            </w:r>
            <w:r w:rsidR="005C2D58" w:rsidRPr="002C07BD">
              <w:t xml:space="preserve"> </w:t>
            </w:r>
            <w:r w:rsidRPr="002C07BD">
              <w:t>(location, time, gear and method of fishing as well as the resultant catch for each fishing operation</w:t>
            </w:r>
            <w:r w:rsidR="00154F92" w:rsidRPr="002C07BD">
              <w:t>)</w:t>
            </w:r>
          </w:p>
          <w:p w:rsidR="00C403DA" w:rsidRPr="002C07BD" w:rsidRDefault="00C403DA" w:rsidP="00C403DA">
            <w:pPr>
              <w:pStyle w:val="ListBullet2"/>
            </w:pPr>
            <w:r w:rsidRPr="002C07BD">
              <w:t>Season Landing Report (a record of all the catch landed)</w:t>
            </w:r>
          </w:p>
          <w:p w:rsidR="00C403DA" w:rsidRPr="002C07BD" w:rsidRDefault="00C403DA" w:rsidP="00C403DA">
            <w:pPr>
              <w:pStyle w:val="ListBullet2"/>
            </w:pPr>
            <w:r w:rsidRPr="002C07BD">
              <w:t xml:space="preserve">the Australian </w:t>
            </w:r>
            <w:r w:rsidR="00133CB6" w:rsidRPr="002C07BD">
              <w:t>Fisheries</w:t>
            </w:r>
            <w:r w:rsidRPr="002C07BD">
              <w:t xml:space="preserve"> Management Authority’s scientific observer program provides fishing, catch and bycatch data on around </w:t>
            </w:r>
            <w:r w:rsidR="00E91337" w:rsidRPr="002C07BD">
              <w:t>two </w:t>
            </w:r>
            <w:r w:rsidRPr="002C07BD">
              <w:t>per cent of the fishery</w:t>
            </w:r>
          </w:p>
          <w:p w:rsidR="00E27B7D" w:rsidRPr="002C07BD" w:rsidRDefault="00E91337" w:rsidP="003E1B35">
            <w:pPr>
              <w:pStyle w:val="ListBullet2"/>
            </w:pPr>
            <w:proofErr w:type="gramStart"/>
            <w:r w:rsidRPr="002C07BD">
              <w:t>the</w:t>
            </w:r>
            <w:proofErr w:type="gramEnd"/>
            <w:r w:rsidRPr="002C07BD">
              <w:t xml:space="preserve"> </w:t>
            </w:r>
            <w:r w:rsidR="00C403DA" w:rsidRPr="002C07BD">
              <w:t>Crew Member Observer (CMO) program provides additional information on interactions with at risk and protected species.</w:t>
            </w:r>
            <w:r w:rsidR="00EA2E8A" w:rsidRPr="002C07BD">
              <w:t xml:space="preserve"> Data collected through the CMO program is being analysed by CSIRO as part of a long term bycatch monitoring project. A progress report from this project is due in May 2014.</w:t>
            </w:r>
          </w:p>
        </w:tc>
      </w:tr>
      <w:tr w:rsidR="00DA6A89" w:rsidRPr="002C07BD" w:rsidTr="00A630D2">
        <w:trPr>
          <w:cantSplit/>
          <w:jc w:val="center"/>
        </w:trPr>
        <w:tc>
          <w:tcPr>
            <w:tcW w:w="2510" w:type="dxa"/>
            <w:tcBorders>
              <w:top w:val="single" w:sz="4" w:space="0" w:color="auto"/>
              <w:left w:val="single" w:sz="4" w:space="0" w:color="auto"/>
              <w:bottom w:val="single" w:sz="4" w:space="0" w:color="auto"/>
              <w:right w:val="single" w:sz="4" w:space="0" w:color="auto"/>
            </w:tcBorders>
          </w:tcPr>
          <w:p w:rsidR="00DA6A89" w:rsidRPr="002C07BD" w:rsidRDefault="00DA6A89" w:rsidP="0003091B">
            <w:pPr>
              <w:contextualSpacing/>
              <w:rPr>
                <w:rFonts w:cs="Arial"/>
                <w:b/>
                <w:snapToGrid w:val="0"/>
              </w:rPr>
            </w:pPr>
            <w:r w:rsidRPr="002C07BD">
              <w:rPr>
                <w:rFonts w:cs="Arial"/>
                <w:b/>
                <w:snapToGrid w:val="0"/>
              </w:rPr>
              <w:lastRenderedPageBreak/>
              <w:t>Export</w:t>
            </w:r>
          </w:p>
        </w:tc>
        <w:tc>
          <w:tcPr>
            <w:tcW w:w="7891" w:type="dxa"/>
            <w:tcBorders>
              <w:top w:val="single" w:sz="4" w:space="0" w:color="auto"/>
              <w:left w:val="single" w:sz="4" w:space="0" w:color="auto"/>
              <w:bottom w:val="single" w:sz="4" w:space="0" w:color="auto"/>
              <w:right w:val="single" w:sz="4" w:space="0" w:color="auto"/>
            </w:tcBorders>
          </w:tcPr>
          <w:p w:rsidR="00DA6A89" w:rsidRPr="002C07BD" w:rsidRDefault="004C54A4" w:rsidP="004C54A4">
            <w:pPr>
              <w:rPr>
                <w:snapToGrid w:val="0"/>
                <w:color w:val="3366FF"/>
              </w:rPr>
            </w:pPr>
            <w:r w:rsidRPr="002C07BD">
              <w:t>C</w:t>
            </w:r>
            <w:r w:rsidR="00B6202E" w:rsidRPr="002C07BD">
              <w:t xml:space="preserve">atch from the </w:t>
            </w:r>
            <w:r w:rsidR="00336D62" w:rsidRPr="002C07BD">
              <w:t xml:space="preserve">Northern Prawn Fishery is </w:t>
            </w:r>
            <w:r w:rsidRPr="002C07BD">
              <w:t xml:space="preserve">both sold domestically and </w:t>
            </w:r>
            <w:r w:rsidR="00336D62" w:rsidRPr="002C07BD">
              <w:t>exported</w:t>
            </w:r>
            <w:r w:rsidR="00411528" w:rsidRPr="002C07BD">
              <w:t xml:space="preserve"> to Japan</w:t>
            </w:r>
            <w:r w:rsidR="007B028D" w:rsidRPr="002C07BD">
              <w:t xml:space="preserve"> </w:t>
            </w:r>
            <w:r w:rsidRPr="002C07BD">
              <w:t>(Woodhams and George 2013)</w:t>
            </w:r>
            <w:r w:rsidR="00411528" w:rsidRPr="002C07BD">
              <w:t>.</w:t>
            </w:r>
          </w:p>
        </w:tc>
      </w:tr>
      <w:tr w:rsidR="00DA6A89" w:rsidRPr="002C07BD" w:rsidTr="005E158D">
        <w:trPr>
          <w:jc w:val="center"/>
        </w:trPr>
        <w:tc>
          <w:tcPr>
            <w:tcW w:w="2510" w:type="dxa"/>
            <w:tcBorders>
              <w:top w:val="single" w:sz="4" w:space="0" w:color="auto"/>
              <w:left w:val="single" w:sz="4" w:space="0" w:color="auto"/>
              <w:bottom w:val="single" w:sz="4" w:space="0" w:color="auto"/>
              <w:right w:val="single" w:sz="4" w:space="0" w:color="auto"/>
            </w:tcBorders>
          </w:tcPr>
          <w:p w:rsidR="00DA6A89" w:rsidRPr="002C07BD" w:rsidRDefault="00DA6A89" w:rsidP="00D318BC">
            <w:pPr>
              <w:pageBreakBefore/>
              <w:contextualSpacing/>
              <w:rPr>
                <w:rFonts w:cs="Arial"/>
                <w:b/>
                <w:snapToGrid w:val="0"/>
              </w:rPr>
            </w:pPr>
            <w:r w:rsidRPr="002C07BD">
              <w:rPr>
                <w:rFonts w:cs="Arial"/>
                <w:b/>
                <w:snapToGrid w:val="0"/>
              </w:rPr>
              <w:lastRenderedPageBreak/>
              <w:t>Bycatch</w:t>
            </w:r>
          </w:p>
        </w:tc>
        <w:tc>
          <w:tcPr>
            <w:tcW w:w="7891" w:type="dxa"/>
            <w:tcBorders>
              <w:top w:val="single" w:sz="4" w:space="0" w:color="auto"/>
              <w:left w:val="single" w:sz="4" w:space="0" w:color="auto"/>
              <w:bottom w:val="single" w:sz="4" w:space="0" w:color="auto"/>
              <w:right w:val="single" w:sz="4" w:space="0" w:color="auto"/>
            </w:tcBorders>
            <w:shd w:val="clear" w:color="auto" w:fill="auto"/>
          </w:tcPr>
          <w:p w:rsidR="00D2541B" w:rsidRPr="002C07BD" w:rsidRDefault="00D2541B" w:rsidP="00D2541B">
            <w:pPr>
              <w:pageBreakBefore/>
              <w:rPr>
                <w:rFonts w:cs="Arial"/>
              </w:rPr>
            </w:pPr>
            <w:r w:rsidRPr="002C07BD">
              <w:rPr>
                <w:rFonts w:cs="Arial"/>
              </w:rPr>
              <w:t xml:space="preserve">Prawn trawling is one of the least selective methods of fishing and an inherent characteristic of tropical prawn trawl fisheries is a high ratio of bycatch to retained catch, with high proportions of fin fish and elasmobranchs (sharks and rays) (Haywood et.al., 2005). </w:t>
            </w:r>
            <w:r w:rsidRPr="002C07BD">
              <w:rPr>
                <w:rFonts w:cs="Arial"/>
                <w:snapToGrid w:val="0"/>
              </w:rPr>
              <w:t>Prior to the introduction of bycatch reduction devices, bycatch</w:t>
            </w:r>
            <w:proofErr w:type="gramStart"/>
            <w:r w:rsidRPr="002C07BD">
              <w:rPr>
                <w:rFonts w:cs="Arial"/>
                <w:snapToGrid w:val="0"/>
              </w:rPr>
              <w:t>:catch</w:t>
            </w:r>
            <w:proofErr w:type="gramEnd"/>
            <w:r w:rsidRPr="002C07BD">
              <w:rPr>
                <w:rFonts w:cs="Arial"/>
                <w:snapToGrid w:val="0"/>
              </w:rPr>
              <w:t xml:space="preserve"> ratios ranging from 2:1 to 20:1 were reported from the Northern Prawn Fishery (Pender et.al. 1992 cited in Haywood et.al. 1995). Stobutski et.al. (2000) found considerable regional and temporal variations in bycatch rates and composition.</w:t>
            </w:r>
          </w:p>
          <w:p w:rsidR="00D2541B" w:rsidRPr="002C07BD" w:rsidRDefault="00D2541B" w:rsidP="00D2541B">
            <w:pPr>
              <w:pageBreakBefore/>
              <w:rPr>
                <w:rFonts w:cs="Arial"/>
              </w:rPr>
            </w:pPr>
            <w:r w:rsidRPr="002C07BD">
              <w:rPr>
                <w:rFonts w:cs="Arial"/>
              </w:rPr>
              <w:t>The Northern Prawn Management Advisory Committee (NORMAC) estimates that, across the fishery, a more than 50 per cent reduction in bycatch has been achieved since 1998 as a result of effort reductions, the implementation of spatial and temporal closures and the introduction of the mandatory use of bycatch reduction devices and turtle excluder devices (AFMA 2011, Fry and Miller 2013).</w:t>
            </w:r>
          </w:p>
          <w:p w:rsidR="00D2541B" w:rsidRPr="002C07BD" w:rsidRDefault="00D2541B" w:rsidP="00D2541B">
            <w:pPr>
              <w:pageBreakBefore/>
              <w:spacing w:after="100"/>
              <w:rPr>
                <w:rFonts w:cs="Arial"/>
              </w:rPr>
            </w:pPr>
            <w:r w:rsidRPr="002C07BD">
              <w:rPr>
                <w:rFonts w:cs="Arial"/>
              </w:rPr>
              <w:t>A number of management measures in place in the Northern Prawn Fishery contribute to minimising bycatch. These include:</w:t>
            </w:r>
          </w:p>
          <w:p w:rsidR="00D2541B" w:rsidRPr="002C07BD" w:rsidRDefault="00D2541B" w:rsidP="00D2541B">
            <w:pPr>
              <w:pStyle w:val="ListBullet"/>
              <w:pageBreakBefore/>
              <w:spacing w:after="100" w:line="240" w:lineRule="auto"/>
              <w:ind w:left="357" w:hanging="357"/>
              <w:rPr>
                <w:rFonts w:cs="Arial"/>
                <w:snapToGrid w:val="0"/>
              </w:rPr>
            </w:pPr>
            <w:r w:rsidRPr="002C07BD">
              <w:rPr>
                <w:rFonts w:cs="Arial"/>
                <w:snapToGrid w:val="0"/>
              </w:rPr>
              <w:t>permanent closures to trawl fishing over seagrass beds - the majority of seagrass beds are closed permanently to prawn trawl fishing to provide protection of habitat, pre-spawning prawns, juvenile prawns and protected species</w:t>
            </w:r>
          </w:p>
          <w:p w:rsidR="00D2541B" w:rsidRPr="002C07BD" w:rsidRDefault="00D2541B" w:rsidP="00D2541B">
            <w:pPr>
              <w:pStyle w:val="ListBullet"/>
              <w:pageBreakBefore/>
              <w:spacing w:after="100" w:line="240" w:lineRule="auto"/>
              <w:ind w:left="357" w:hanging="357"/>
              <w:rPr>
                <w:rFonts w:cs="Arial"/>
              </w:rPr>
            </w:pPr>
            <w:r w:rsidRPr="002C07BD">
              <w:rPr>
                <w:rFonts w:cs="Arial"/>
                <w:snapToGrid w:val="0"/>
              </w:rPr>
              <w:t>seasonal closures</w:t>
            </w:r>
          </w:p>
          <w:p w:rsidR="00D2541B" w:rsidRPr="002C07BD" w:rsidRDefault="00D2541B" w:rsidP="00D2541B">
            <w:pPr>
              <w:pStyle w:val="ListBullet"/>
              <w:pageBreakBefore/>
              <w:spacing w:after="100" w:line="240" w:lineRule="auto"/>
              <w:ind w:left="357" w:hanging="357"/>
              <w:rPr>
                <w:rFonts w:cs="Arial"/>
                <w:snapToGrid w:val="0"/>
              </w:rPr>
            </w:pPr>
            <w:r w:rsidRPr="002C07BD">
              <w:rPr>
                <w:rFonts w:cs="Arial"/>
                <w:snapToGrid w:val="0"/>
              </w:rPr>
              <w:t>a permanent closure on daylight trawl fishing during the tiger prawn fishing season, and</w:t>
            </w:r>
          </w:p>
          <w:p w:rsidR="00D2541B" w:rsidRPr="002C07BD" w:rsidRDefault="00D2541B" w:rsidP="00D2541B">
            <w:pPr>
              <w:pStyle w:val="ListBullet"/>
              <w:rPr>
                <w:snapToGrid w:val="0"/>
              </w:rPr>
            </w:pPr>
            <w:proofErr w:type="gramStart"/>
            <w:r w:rsidRPr="002C07BD">
              <w:rPr>
                <w:snapToGrid w:val="0"/>
              </w:rPr>
              <w:t>mandatory</w:t>
            </w:r>
            <w:proofErr w:type="gramEnd"/>
            <w:r w:rsidRPr="002C07BD">
              <w:rPr>
                <w:snapToGrid w:val="0"/>
              </w:rPr>
              <w:t xml:space="preserve"> use of a turtle excluder device and bycatch reduction device.</w:t>
            </w:r>
          </w:p>
          <w:p w:rsidR="00D2541B" w:rsidRPr="002C07BD" w:rsidRDefault="00D2541B" w:rsidP="00D2541B">
            <w:pPr>
              <w:keepLines/>
              <w:pageBreakBefore/>
              <w:spacing w:after="100"/>
              <w:rPr>
                <w:rFonts w:cs="Arial"/>
              </w:rPr>
            </w:pPr>
            <w:r w:rsidRPr="002C07BD">
              <w:rPr>
                <w:rFonts w:cs="Arial"/>
              </w:rPr>
              <w:t>The aim of the</w:t>
            </w:r>
            <w:r w:rsidRPr="002C07BD">
              <w:rPr>
                <w:rFonts w:cs="Arial"/>
                <w:i/>
              </w:rPr>
              <w:t xml:space="preserve"> Northern Prawn Fishery - Bycatch and discarding workplan - January 2012 – January 2014</w:t>
            </w:r>
            <w:r w:rsidRPr="002C07BD">
              <w:rPr>
                <w:rFonts w:cs="Arial"/>
              </w:rPr>
              <w:t xml:space="preserve"> (AFMA 2011) is to develop strategies that will:</w:t>
            </w:r>
          </w:p>
          <w:p w:rsidR="00D2541B" w:rsidRPr="002C07BD" w:rsidRDefault="00D2541B" w:rsidP="00D2541B">
            <w:pPr>
              <w:pStyle w:val="DefaultParagraphFontPara"/>
              <w:pageBreakBefore/>
              <w:numPr>
                <w:ilvl w:val="0"/>
                <w:numId w:val="16"/>
              </w:numPr>
              <w:tabs>
                <w:tab w:val="clear" w:pos="1080"/>
                <w:tab w:val="num" w:pos="360"/>
              </w:tabs>
              <w:spacing w:after="100"/>
              <w:ind w:left="360"/>
              <w:jc w:val="both"/>
            </w:pPr>
            <w:r w:rsidRPr="002C07BD">
              <w:t>respond to high ecological risks assessed through the Australian Fisheries Management Authority’s Ecological Risk Assessment for the Effect of Fishing (ERAEF) and other assessment processes</w:t>
            </w:r>
          </w:p>
          <w:p w:rsidR="00D2541B" w:rsidRPr="002C07BD" w:rsidRDefault="00D2541B" w:rsidP="00D2541B">
            <w:pPr>
              <w:pStyle w:val="DefaultParagraphFontPara"/>
              <w:pageBreakBefore/>
              <w:numPr>
                <w:ilvl w:val="0"/>
                <w:numId w:val="16"/>
              </w:numPr>
              <w:tabs>
                <w:tab w:val="clear" w:pos="1080"/>
                <w:tab w:val="num" w:pos="360"/>
              </w:tabs>
              <w:spacing w:after="100"/>
              <w:ind w:left="360"/>
              <w:jc w:val="both"/>
            </w:pPr>
            <w:r w:rsidRPr="002C07BD">
              <w:t xml:space="preserve">avoid interactions with species listed under the </w:t>
            </w:r>
            <w:r w:rsidRPr="002C07BD">
              <w:rPr>
                <w:i/>
              </w:rPr>
              <w:t>Environment Protection and Biodiversity Conservation Act 1999</w:t>
            </w:r>
            <w:r w:rsidRPr="002C07BD">
              <w:t xml:space="preserve"> (EPBC Act)</w:t>
            </w:r>
          </w:p>
          <w:p w:rsidR="00D2541B" w:rsidRPr="002C07BD" w:rsidRDefault="00D2541B" w:rsidP="00D2541B">
            <w:pPr>
              <w:pStyle w:val="DefaultParagraphFontPara"/>
              <w:pageBreakBefore/>
              <w:numPr>
                <w:ilvl w:val="0"/>
                <w:numId w:val="16"/>
              </w:numPr>
              <w:tabs>
                <w:tab w:val="clear" w:pos="1080"/>
                <w:tab w:val="num" w:pos="360"/>
              </w:tabs>
              <w:spacing w:after="100"/>
              <w:ind w:left="360"/>
              <w:jc w:val="both"/>
            </w:pPr>
            <w:r w:rsidRPr="002C07BD">
              <w:t>reduce discarding of target species to as close to zero as practically possible, and</w:t>
            </w:r>
          </w:p>
          <w:p w:rsidR="00D2541B" w:rsidRPr="002C07BD" w:rsidRDefault="00D2541B" w:rsidP="00D2541B">
            <w:pPr>
              <w:pStyle w:val="DefaultParagraphFontPara"/>
              <w:pageBreakBefore/>
              <w:numPr>
                <w:ilvl w:val="0"/>
                <w:numId w:val="16"/>
              </w:numPr>
              <w:tabs>
                <w:tab w:val="clear" w:pos="1080"/>
                <w:tab w:val="num" w:pos="360"/>
              </w:tabs>
              <w:spacing w:after="200"/>
              <w:ind w:left="357" w:hanging="357"/>
              <w:jc w:val="both"/>
            </w:pPr>
            <w:proofErr w:type="gramStart"/>
            <w:r w:rsidRPr="002C07BD">
              <w:t>minimise</w:t>
            </w:r>
            <w:proofErr w:type="gramEnd"/>
            <w:r w:rsidRPr="002C07BD">
              <w:t xml:space="preserve"> overall bycatch in the Northern Prawn Fishery over the long term.</w:t>
            </w:r>
          </w:p>
          <w:p w:rsidR="00CD2956" w:rsidRPr="002C07BD" w:rsidRDefault="008A128E" w:rsidP="008A128E">
            <w:pPr>
              <w:pStyle w:val="ListBullet"/>
              <w:pageBreakBefore/>
              <w:numPr>
                <w:ilvl w:val="0"/>
                <w:numId w:val="0"/>
              </w:numPr>
              <w:rPr>
                <w:rFonts w:cs="Arial"/>
                <w:snapToGrid w:val="0"/>
              </w:rPr>
            </w:pPr>
            <w:r w:rsidRPr="002C07BD">
              <w:rPr>
                <w:rFonts w:cs="Arial"/>
                <w:snapToGrid w:val="0"/>
              </w:rPr>
              <w:t xml:space="preserve">Research into bycatch mitigation strategies is a major component of the bycatch and discarding workplan. </w:t>
            </w:r>
            <w:r w:rsidR="00D2541B" w:rsidRPr="002C07BD">
              <w:t>The Australian Fisheries Management Authority has advised that a new bycatch and discarding workplan for the fishery will be developed in consultation with stakeholders prior to the 2014 fishing season.</w:t>
            </w:r>
          </w:p>
        </w:tc>
      </w:tr>
      <w:tr w:rsidR="00DA6A89" w:rsidRPr="002C07BD" w:rsidTr="005E158D">
        <w:trPr>
          <w:cantSplit/>
          <w:jc w:val="center"/>
        </w:trPr>
        <w:tc>
          <w:tcPr>
            <w:tcW w:w="2510" w:type="dxa"/>
            <w:tcBorders>
              <w:top w:val="single" w:sz="4" w:space="0" w:color="auto"/>
              <w:left w:val="single" w:sz="4" w:space="0" w:color="auto"/>
              <w:bottom w:val="single" w:sz="4" w:space="0" w:color="auto"/>
              <w:right w:val="single" w:sz="4" w:space="0" w:color="auto"/>
            </w:tcBorders>
          </w:tcPr>
          <w:p w:rsidR="00CA6E62" w:rsidRPr="002C07BD" w:rsidRDefault="00DA6A89" w:rsidP="008F355B">
            <w:pPr>
              <w:contextualSpacing/>
              <w:rPr>
                <w:rFonts w:cs="Arial"/>
                <w:b/>
                <w:snapToGrid w:val="0"/>
              </w:rPr>
            </w:pPr>
            <w:r w:rsidRPr="002C07BD">
              <w:rPr>
                <w:rFonts w:cs="Arial"/>
                <w:b/>
                <w:snapToGrid w:val="0"/>
              </w:rPr>
              <w:lastRenderedPageBreak/>
              <w:t xml:space="preserve">Interaction with </w:t>
            </w:r>
            <w:r w:rsidR="008F355B" w:rsidRPr="002C07BD">
              <w:rPr>
                <w:rFonts w:cs="Arial"/>
                <w:b/>
                <w:snapToGrid w:val="0"/>
              </w:rPr>
              <w:t>p</w:t>
            </w:r>
            <w:r w:rsidRPr="002C07BD">
              <w:rPr>
                <w:rFonts w:cs="Arial"/>
                <w:b/>
                <w:snapToGrid w:val="0"/>
              </w:rPr>
              <w:t xml:space="preserve">rotected </w:t>
            </w:r>
            <w:r w:rsidR="008F355B" w:rsidRPr="002C07BD">
              <w:rPr>
                <w:rFonts w:cs="Arial"/>
                <w:b/>
                <w:snapToGrid w:val="0"/>
              </w:rPr>
              <w:t>s</w:t>
            </w:r>
            <w:r w:rsidRPr="002C07BD">
              <w:rPr>
                <w:rFonts w:cs="Arial"/>
                <w:b/>
                <w:snapToGrid w:val="0"/>
              </w:rPr>
              <w:t>pecies</w:t>
            </w:r>
            <w:r w:rsidRPr="002C07BD">
              <w:rPr>
                <w:rStyle w:val="FootnoteReference"/>
                <w:rFonts w:cs="Arial"/>
                <w:b/>
                <w:snapToGrid w:val="0"/>
              </w:rPr>
              <w:footnoteReference w:id="1"/>
            </w:r>
          </w:p>
        </w:tc>
        <w:tc>
          <w:tcPr>
            <w:tcW w:w="7891" w:type="dxa"/>
            <w:tcBorders>
              <w:top w:val="single" w:sz="4" w:space="0" w:color="auto"/>
              <w:left w:val="single" w:sz="4" w:space="0" w:color="auto"/>
              <w:bottom w:val="single" w:sz="4" w:space="0" w:color="auto"/>
              <w:right w:val="single" w:sz="4" w:space="0" w:color="auto"/>
            </w:tcBorders>
          </w:tcPr>
          <w:p w:rsidR="009C3BF8" w:rsidRPr="002C07BD" w:rsidRDefault="009C3BF8" w:rsidP="00CF09EC">
            <w:pPr>
              <w:rPr>
                <w:snapToGrid w:val="0"/>
              </w:rPr>
            </w:pPr>
            <w:r w:rsidRPr="002C07BD">
              <w:rPr>
                <w:snapToGrid w:val="0"/>
              </w:rPr>
              <w:t xml:space="preserve">The Northern Prawn Fishery has the potential to interact with a number species under the EPBC Act, including marine turtles, sawfish, syngnathids and sea snakes. </w:t>
            </w:r>
          </w:p>
          <w:p w:rsidR="009C3BF8" w:rsidRPr="002C07BD" w:rsidRDefault="009C3BF8" w:rsidP="009C3BF8">
            <w:pPr>
              <w:rPr>
                <w:snapToGrid w:val="0"/>
              </w:rPr>
            </w:pPr>
            <w:r w:rsidRPr="002C07BD">
              <w:rPr>
                <w:snapToGrid w:val="0"/>
              </w:rPr>
              <w:t xml:space="preserve">Turtle excluder devices and bycatch reduction devices have been mandatory in the fishery since 2001 and have resulted in a 97 percent reduction in turtle bycatch, 86 per cent reduction in large shark capture, 94 per cent reduction in stingray capture and 93.3 per cent reduction in narrow sawfish capture. </w:t>
            </w:r>
          </w:p>
          <w:p w:rsidR="009C3BF8" w:rsidRPr="002C07BD" w:rsidRDefault="009C3BF8" w:rsidP="00CF09EC">
            <w:pPr>
              <w:rPr>
                <w:snapToGrid w:val="0"/>
              </w:rPr>
            </w:pPr>
            <w:r w:rsidRPr="002C07BD">
              <w:rPr>
                <w:snapToGrid w:val="0"/>
              </w:rPr>
              <w:t xml:space="preserve">Some bycatch reduction devices have also been shown to </w:t>
            </w:r>
            <w:r w:rsidR="0083252B" w:rsidRPr="002C07BD">
              <w:rPr>
                <w:snapToGrid w:val="0"/>
              </w:rPr>
              <w:t xml:space="preserve">reduce sea snake capture and a number of those designs have been legislated as approved bycatch reduction devices for the Northern Prawn </w:t>
            </w:r>
            <w:proofErr w:type="gramStart"/>
            <w:r w:rsidR="0083252B" w:rsidRPr="002C07BD">
              <w:rPr>
                <w:snapToGrid w:val="0"/>
              </w:rPr>
              <w:t>Fishery</w:t>
            </w:r>
            <w:proofErr w:type="gramEnd"/>
            <w:r w:rsidR="0083252B" w:rsidRPr="002C07BD">
              <w:rPr>
                <w:snapToGrid w:val="0"/>
              </w:rPr>
              <w:br/>
              <w:t>(NPF Direction Gear Requirements 150 (TEDs and BRDs)).</w:t>
            </w:r>
          </w:p>
          <w:p w:rsidR="0083252B" w:rsidRPr="002C07BD" w:rsidRDefault="006D6F11" w:rsidP="00CF09EC">
            <w:pPr>
              <w:rPr>
                <w:snapToGrid w:val="0"/>
              </w:rPr>
            </w:pPr>
            <w:r w:rsidRPr="002C07BD">
              <w:t>T</w:t>
            </w:r>
            <w:r w:rsidR="0083252B" w:rsidRPr="002C07BD">
              <w:t xml:space="preserve">he results from the </w:t>
            </w:r>
            <w:r w:rsidRPr="002C07BD">
              <w:t xml:space="preserve">Australian Fisheries Management Authority’s </w:t>
            </w:r>
            <w:r w:rsidR="0083252B" w:rsidRPr="002C07BD">
              <w:t>ecological risk assessment</w:t>
            </w:r>
            <w:r w:rsidRPr="002C07BD">
              <w:t xml:space="preserve">/ecological risk management process for the </w:t>
            </w:r>
            <w:r w:rsidRPr="002C07BD">
              <w:rPr>
                <w:snapToGrid w:val="0"/>
              </w:rPr>
              <w:t>Northern Prawn Fishery</w:t>
            </w:r>
            <w:r w:rsidR="0083252B" w:rsidRPr="002C07BD">
              <w:t xml:space="preserve">, taking into account the measures in place in the fishery which act to prevent mortality to protected species, do not report any </w:t>
            </w:r>
            <w:r w:rsidRPr="002C07BD">
              <w:t>protected</w:t>
            </w:r>
            <w:r w:rsidR="0083252B" w:rsidRPr="002C07BD">
              <w:rPr>
                <w:rFonts w:cs="Arial"/>
              </w:rPr>
              <w:t xml:space="preserve"> </w:t>
            </w:r>
            <w:r w:rsidR="0083252B" w:rsidRPr="002C07BD">
              <w:t xml:space="preserve">species at risk from </w:t>
            </w:r>
            <w:r w:rsidRPr="002C07BD">
              <w:rPr>
                <w:snapToGrid w:val="0"/>
              </w:rPr>
              <w:t xml:space="preserve">the effects of </w:t>
            </w:r>
            <w:r w:rsidR="0083252B" w:rsidRPr="002C07BD">
              <w:t>fishing</w:t>
            </w:r>
            <w:r w:rsidRPr="002C07BD">
              <w:t>.</w:t>
            </w:r>
          </w:p>
          <w:p w:rsidR="00920E50" w:rsidRPr="002C07BD" w:rsidRDefault="005D0B79" w:rsidP="00056D58">
            <w:pPr>
              <w:rPr>
                <w:snapToGrid w:val="0"/>
              </w:rPr>
            </w:pPr>
            <w:r w:rsidRPr="002C07BD">
              <w:rPr>
                <w:snapToGrid w:val="0"/>
              </w:rPr>
              <w:t xml:space="preserve">Reporting of </w:t>
            </w:r>
            <w:r w:rsidR="006D6F11" w:rsidRPr="002C07BD">
              <w:rPr>
                <w:snapToGrid w:val="0"/>
              </w:rPr>
              <w:t>protected</w:t>
            </w:r>
            <w:r w:rsidRPr="002C07BD">
              <w:rPr>
                <w:snapToGrid w:val="0"/>
              </w:rPr>
              <w:t xml:space="preserve"> species interactions </w:t>
            </w:r>
            <w:r w:rsidR="006D6F11" w:rsidRPr="002C07BD">
              <w:rPr>
                <w:snapToGrid w:val="0"/>
              </w:rPr>
              <w:t xml:space="preserve">in fishing logbooks is </w:t>
            </w:r>
            <w:r w:rsidRPr="002C07BD">
              <w:rPr>
                <w:snapToGrid w:val="0"/>
              </w:rPr>
              <w:t>compulsory</w:t>
            </w:r>
            <w:r w:rsidR="006D6F11" w:rsidRPr="002C07BD">
              <w:rPr>
                <w:snapToGrid w:val="0"/>
              </w:rPr>
              <w:t>.</w:t>
            </w:r>
            <w:r w:rsidRPr="002C07BD">
              <w:rPr>
                <w:snapToGrid w:val="0"/>
              </w:rPr>
              <w:t xml:space="preserve"> </w:t>
            </w:r>
            <w:r w:rsidR="006D6F11" w:rsidRPr="002C07BD">
              <w:t xml:space="preserve">The Australian Fisheries Management Authority’s </w:t>
            </w:r>
            <w:r w:rsidRPr="002C07BD">
              <w:rPr>
                <w:snapToGrid w:val="0"/>
              </w:rPr>
              <w:t xml:space="preserve">scientific </w:t>
            </w:r>
            <w:r w:rsidR="006D6F11" w:rsidRPr="002C07BD">
              <w:rPr>
                <w:snapToGrid w:val="0"/>
              </w:rPr>
              <w:t xml:space="preserve">observer programs </w:t>
            </w:r>
            <w:r w:rsidRPr="002C07BD">
              <w:rPr>
                <w:snapToGrid w:val="0"/>
              </w:rPr>
              <w:t xml:space="preserve">and crew member observer programs </w:t>
            </w:r>
            <w:r w:rsidR="006D6F11" w:rsidRPr="002C07BD">
              <w:rPr>
                <w:snapToGrid w:val="0"/>
              </w:rPr>
              <w:t xml:space="preserve">also </w:t>
            </w:r>
            <w:r w:rsidRPr="002C07BD">
              <w:rPr>
                <w:snapToGrid w:val="0"/>
              </w:rPr>
              <w:t>monitor</w:t>
            </w:r>
            <w:r w:rsidR="006D6F11" w:rsidRPr="002C07BD">
              <w:rPr>
                <w:snapToGrid w:val="0"/>
              </w:rPr>
              <w:t xml:space="preserve"> interactions with</w:t>
            </w:r>
            <w:r w:rsidRPr="002C07BD">
              <w:rPr>
                <w:snapToGrid w:val="0"/>
              </w:rPr>
              <w:t xml:space="preserve"> </w:t>
            </w:r>
            <w:r w:rsidR="006D6F11" w:rsidRPr="002C07BD">
              <w:rPr>
                <w:snapToGrid w:val="0"/>
              </w:rPr>
              <w:t>protected</w:t>
            </w:r>
            <w:r w:rsidRPr="002C07BD">
              <w:rPr>
                <w:snapToGrid w:val="0"/>
              </w:rPr>
              <w:t xml:space="preserve"> species. </w:t>
            </w:r>
            <w:r w:rsidR="006D6F11" w:rsidRPr="002C07BD">
              <w:rPr>
                <w:snapToGrid w:val="0"/>
              </w:rPr>
              <w:t xml:space="preserve">The </w:t>
            </w:r>
            <w:r w:rsidR="006D6F11" w:rsidRPr="002C07BD">
              <w:t>Australian Fisheries Management Authority publishes quarterly summaries of protected species interactions on the authority’s website and annual reports of the results of the</w:t>
            </w:r>
            <w:r w:rsidR="00A36E9F" w:rsidRPr="002C07BD">
              <w:t xml:space="preserve"> </w:t>
            </w:r>
            <w:r w:rsidR="00A36E9F" w:rsidRPr="002C07BD">
              <w:rPr>
                <w:snapToGrid w:val="0"/>
              </w:rPr>
              <w:t>crew member observer program are compiled.</w:t>
            </w:r>
            <w:r w:rsidR="006D6F11" w:rsidRPr="002C07BD">
              <w:t xml:space="preserve"> </w:t>
            </w:r>
          </w:p>
        </w:tc>
      </w:tr>
      <w:tr w:rsidR="00DA6A89" w:rsidRPr="002C07BD" w:rsidTr="002A3A9B">
        <w:trPr>
          <w:jc w:val="center"/>
        </w:trPr>
        <w:tc>
          <w:tcPr>
            <w:tcW w:w="2510" w:type="dxa"/>
            <w:tcBorders>
              <w:top w:val="single" w:sz="4" w:space="0" w:color="auto"/>
              <w:left w:val="single" w:sz="4" w:space="0" w:color="auto"/>
              <w:bottom w:val="single" w:sz="4" w:space="0" w:color="auto"/>
              <w:right w:val="single" w:sz="4" w:space="0" w:color="auto"/>
            </w:tcBorders>
          </w:tcPr>
          <w:p w:rsidR="00DA6A89" w:rsidRPr="002C07BD" w:rsidRDefault="00DA6A89" w:rsidP="008F355B">
            <w:pPr>
              <w:contextualSpacing/>
              <w:rPr>
                <w:rFonts w:cs="Arial"/>
                <w:b/>
                <w:snapToGrid w:val="0"/>
              </w:rPr>
            </w:pPr>
            <w:r w:rsidRPr="002C07BD">
              <w:rPr>
                <w:rFonts w:cs="Arial"/>
                <w:b/>
                <w:snapToGrid w:val="0"/>
              </w:rPr>
              <w:t xml:space="preserve">Ecosystem </w:t>
            </w:r>
            <w:r w:rsidR="008F355B" w:rsidRPr="002C07BD">
              <w:rPr>
                <w:rFonts w:cs="Arial"/>
                <w:b/>
                <w:snapToGrid w:val="0"/>
              </w:rPr>
              <w:t>i</w:t>
            </w:r>
            <w:r w:rsidRPr="002C07BD">
              <w:rPr>
                <w:rFonts w:cs="Arial"/>
                <w:b/>
                <w:snapToGrid w:val="0"/>
              </w:rPr>
              <w:t>mpacts</w:t>
            </w: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p>
          <w:p w:rsidR="008F355B" w:rsidRPr="002C07BD" w:rsidRDefault="008F355B" w:rsidP="008F355B">
            <w:pPr>
              <w:contextualSpacing/>
              <w:rPr>
                <w:rFonts w:cs="Arial"/>
                <w:b/>
                <w:snapToGrid w:val="0"/>
              </w:rPr>
            </w:pPr>
            <w:r w:rsidRPr="002C07BD">
              <w:rPr>
                <w:rFonts w:cs="Arial"/>
                <w:b/>
                <w:snapToGrid w:val="0"/>
              </w:rPr>
              <w:lastRenderedPageBreak/>
              <w:t xml:space="preserve">Ecosystem impacts </w:t>
            </w:r>
            <w:r w:rsidRPr="002C07BD">
              <w:rPr>
                <w:rFonts w:cs="Arial"/>
                <w:i/>
                <w:snapToGrid w:val="0"/>
              </w:rPr>
              <w:t>(cont.)</w:t>
            </w:r>
          </w:p>
        </w:tc>
        <w:tc>
          <w:tcPr>
            <w:tcW w:w="7891" w:type="dxa"/>
            <w:tcBorders>
              <w:top w:val="single" w:sz="4" w:space="0" w:color="auto"/>
              <w:left w:val="single" w:sz="4" w:space="0" w:color="auto"/>
              <w:bottom w:val="single" w:sz="4" w:space="0" w:color="auto"/>
              <w:right w:val="single" w:sz="4" w:space="0" w:color="auto"/>
            </w:tcBorders>
          </w:tcPr>
          <w:p w:rsidR="00411528" w:rsidRPr="002C07BD" w:rsidRDefault="00411528" w:rsidP="00411528">
            <w:pPr>
              <w:rPr>
                <w:snapToGrid w:val="0"/>
              </w:rPr>
            </w:pPr>
            <w:r w:rsidRPr="002C07BD">
              <w:lastRenderedPageBreak/>
              <w:t>Ecosystem impacts are assessed through the</w:t>
            </w:r>
            <w:r w:rsidRPr="002C07BD">
              <w:rPr>
                <w:rFonts w:cs="Arial"/>
              </w:rPr>
              <w:t xml:space="preserve"> Australian Fisheries Management Authority’s </w:t>
            </w:r>
            <w:r w:rsidRPr="002C07BD">
              <w:t>ecological risk assessment process. Ecological risk assessments for the Northern Prawn Fishery assessed nine target species, 135 byproduct species, 516 discard species, 128 threatened, endangered and protected species, 157 habitats and three communities.</w:t>
            </w:r>
          </w:p>
          <w:p w:rsidR="00411528" w:rsidRPr="002C07BD" w:rsidRDefault="00411528" w:rsidP="00F01DC5">
            <w:r w:rsidRPr="002C07BD">
              <w:t xml:space="preserve">The initial ecological risk assessment for the fishery identified seven species as high priority for the fishery - two chondrichthyan (ray) species, two teleost (fish) species and three invertebrate species. The fishery underwent a second iteration of the level 2.5 Sustainability Assessment for Fishing Effects (SAFE) assessment in February 2011, and the two teleost species and one of the ray species was removed from the list of priority species. At the end of the process, taking </w:t>
            </w:r>
            <w:r w:rsidR="008806CA" w:rsidRPr="002C07BD">
              <w:t>into account management measure</w:t>
            </w:r>
            <w:r w:rsidRPr="002C07BD">
              <w:t>s</w:t>
            </w:r>
            <w:r w:rsidR="008806CA" w:rsidRPr="002C07BD">
              <w:t xml:space="preserve"> </w:t>
            </w:r>
            <w:r w:rsidRPr="002C07BD">
              <w:t>in the fishery,</w:t>
            </w:r>
            <w:r w:rsidR="008806CA" w:rsidRPr="002C07BD">
              <w:t xml:space="preserve"> </w:t>
            </w:r>
            <w:r w:rsidRPr="002C07BD">
              <w:t>three species were identified to be at high risk from fishing activities</w:t>
            </w:r>
            <w:r w:rsidR="008806CA" w:rsidRPr="002C07BD">
              <w:t xml:space="preserve"> – two mantis shrimp species taken as byproduct and one bycatch species, </w:t>
            </w:r>
            <w:r w:rsidR="00056D58">
              <w:t xml:space="preserve">the </w:t>
            </w:r>
            <w:r w:rsidR="008806CA" w:rsidRPr="002C07BD">
              <w:t>porcupine ray</w:t>
            </w:r>
            <w:r w:rsidRPr="002C07BD">
              <w:t>.</w:t>
            </w:r>
          </w:p>
          <w:p w:rsidR="00411528" w:rsidRPr="002C07BD" w:rsidRDefault="008806CA" w:rsidP="00F01DC5">
            <w:r w:rsidRPr="002C07BD">
              <w:t xml:space="preserve">The </w:t>
            </w:r>
            <w:r w:rsidRPr="002C07BD">
              <w:rPr>
                <w:i/>
              </w:rPr>
              <w:t>Ecological Risk Management – Report for the Northern Prawn Fishery Tiger and Banana Prawn Sub</w:t>
            </w:r>
            <w:r w:rsidRPr="002C07BD">
              <w:rPr>
                <w:i/>
              </w:rPr>
              <w:noBreakHyphen/>
              <w:t>fisheries – January 2012</w:t>
            </w:r>
            <w:r w:rsidRPr="002C07BD">
              <w:t xml:space="preserve"> and the </w:t>
            </w:r>
            <w:r w:rsidRPr="002C07BD">
              <w:rPr>
                <w:i/>
              </w:rPr>
              <w:t>Northern Prawn Fishery Bycatch and Discarding Workplan: January 2012 – January 2014</w:t>
            </w:r>
            <w:r w:rsidRPr="002C07BD">
              <w:t xml:space="preserve"> set</w:t>
            </w:r>
            <w:r w:rsidR="00411528" w:rsidRPr="002C07BD">
              <w:t xml:space="preserve"> out management measures aimed at addressing the risk</w:t>
            </w:r>
            <w:r w:rsidRPr="002C07BD">
              <w:t>s</w:t>
            </w:r>
            <w:r w:rsidR="00411528" w:rsidRPr="002C07BD">
              <w:t xml:space="preserve"> to these species.</w:t>
            </w:r>
          </w:p>
          <w:p w:rsidR="0034627C" w:rsidRPr="002C07BD" w:rsidRDefault="00F01DC5" w:rsidP="00F01DC5">
            <w:pPr>
              <w:rPr>
                <w:snapToGrid w:val="0"/>
              </w:rPr>
            </w:pPr>
            <w:r w:rsidRPr="002C07BD">
              <w:rPr>
                <w:snapToGrid w:val="0"/>
              </w:rPr>
              <w:lastRenderedPageBreak/>
              <w:t xml:space="preserve">In relation to habitats and communities, a </w:t>
            </w:r>
            <w:r w:rsidR="00D325E2" w:rsidRPr="002C07BD">
              <w:rPr>
                <w:snapToGrid w:val="0"/>
              </w:rPr>
              <w:t xml:space="preserve">total of 2.1 per cent of the </w:t>
            </w:r>
            <w:r w:rsidRPr="002C07BD">
              <w:rPr>
                <w:snapToGrid w:val="0"/>
              </w:rPr>
              <w:t>fishery</w:t>
            </w:r>
            <w:r w:rsidR="00D325E2" w:rsidRPr="002C07BD">
              <w:rPr>
                <w:snapToGrid w:val="0"/>
              </w:rPr>
              <w:t xml:space="preserve"> is permanently closed to protect seagrass beds and other sensitive habitats.</w:t>
            </w:r>
            <w:r w:rsidRPr="002C07BD">
              <w:rPr>
                <w:snapToGrid w:val="0"/>
              </w:rPr>
              <w:t xml:space="preserve"> In addition, </w:t>
            </w:r>
            <w:r w:rsidRPr="002C07BD">
              <w:t xml:space="preserve">Bustamante </w:t>
            </w:r>
            <w:r w:rsidR="00B018DE" w:rsidRPr="002C07BD">
              <w:t>et.al.</w:t>
            </w:r>
            <w:r w:rsidR="009B7927" w:rsidRPr="002C07BD">
              <w:t xml:space="preserve"> (2010) suggest that impacts to benthic habitats are likely to be low at current effort levels</w:t>
            </w:r>
            <w:r w:rsidR="00C56705" w:rsidRPr="002C07BD">
              <w:t xml:space="preserve"> (limited to 52 fishing licences)</w:t>
            </w:r>
            <w:r w:rsidRPr="002C07BD">
              <w:t>.</w:t>
            </w:r>
          </w:p>
        </w:tc>
      </w:tr>
      <w:tr w:rsidR="00982A73" w:rsidRPr="002C07BD" w:rsidTr="00B045EB">
        <w:trPr>
          <w:jc w:val="center"/>
        </w:trPr>
        <w:tc>
          <w:tcPr>
            <w:tcW w:w="2510" w:type="dxa"/>
            <w:tcBorders>
              <w:top w:val="single" w:sz="4" w:space="0" w:color="auto"/>
              <w:left w:val="single" w:sz="4" w:space="0" w:color="auto"/>
              <w:bottom w:val="single" w:sz="4" w:space="0" w:color="auto"/>
              <w:right w:val="single" w:sz="4" w:space="0" w:color="auto"/>
            </w:tcBorders>
            <w:shd w:val="clear" w:color="auto" w:fill="auto"/>
          </w:tcPr>
          <w:p w:rsidR="00982A73" w:rsidRPr="002C07BD" w:rsidRDefault="00DA0246" w:rsidP="00982A73">
            <w:pPr>
              <w:pStyle w:val="Heading2"/>
              <w:rPr>
                <w:snapToGrid w:val="0"/>
              </w:rPr>
            </w:pPr>
            <w:r w:rsidRPr="002C07BD">
              <w:rPr>
                <w:snapToGrid w:val="0"/>
              </w:rPr>
              <w:lastRenderedPageBreak/>
              <w:t xml:space="preserve">Impacts on </w:t>
            </w:r>
            <w:r w:rsidR="00982A73" w:rsidRPr="002C07BD">
              <w:rPr>
                <w:snapToGrid w:val="0"/>
              </w:rPr>
              <w:t>Wetlands of International Importance</w:t>
            </w:r>
          </w:p>
          <w:p w:rsidR="00982A73" w:rsidRPr="002C07BD" w:rsidRDefault="00982A73" w:rsidP="0003091B">
            <w:pPr>
              <w:contextualSpacing/>
              <w:rPr>
                <w:rFonts w:cs="Arial"/>
                <w:b/>
                <w:snapToGrid w:val="0"/>
              </w:rPr>
            </w:pPr>
          </w:p>
        </w:tc>
        <w:tc>
          <w:tcPr>
            <w:tcW w:w="7891" w:type="dxa"/>
            <w:tcBorders>
              <w:top w:val="single" w:sz="4" w:space="0" w:color="auto"/>
              <w:left w:val="single" w:sz="4" w:space="0" w:color="auto"/>
              <w:bottom w:val="single" w:sz="4" w:space="0" w:color="auto"/>
              <w:right w:val="single" w:sz="4" w:space="0" w:color="auto"/>
            </w:tcBorders>
            <w:shd w:val="clear" w:color="auto" w:fill="auto"/>
          </w:tcPr>
          <w:p w:rsidR="009F64F4" w:rsidRPr="002C07BD" w:rsidRDefault="00DA0246" w:rsidP="00A630D2">
            <w:pPr>
              <w:autoSpaceDE w:val="0"/>
              <w:autoSpaceDN w:val="0"/>
              <w:adjustRightInd w:val="0"/>
              <w:spacing w:after="100"/>
              <w:rPr>
                <w:rFonts w:cs="Arial"/>
              </w:rPr>
            </w:pPr>
            <w:r w:rsidRPr="002C07BD">
              <w:rPr>
                <w:rFonts w:cs="Arial"/>
              </w:rPr>
              <w:t>The assessment also considered the possible impacts on the ecological character of</w:t>
            </w:r>
            <w:r w:rsidR="00556E19" w:rsidRPr="002C07BD">
              <w:rPr>
                <w:rFonts w:cs="Arial"/>
              </w:rPr>
              <w:t xml:space="preserve"> a number of wetlands </w:t>
            </w:r>
            <w:r w:rsidR="00556E19" w:rsidRPr="002C07BD">
              <w:t>which are included on the List of Wetlands of International Importance developed under the Ramsar convention</w:t>
            </w:r>
            <w:r w:rsidR="009F64F4" w:rsidRPr="002C07BD">
              <w:rPr>
                <w:rFonts w:cs="Arial"/>
              </w:rPr>
              <w:t>:</w:t>
            </w:r>
          </w:p>
          <w:p w:rsidR="009F64F4" w:rsidRPr="002C07BD" w:rsidRDefault="00C366FD" w:rsidP="00A630D2">
            <w:pPr>
              <w:pStyle w:val="ListBullet"/>
              <w:spacing w:after="100"/>
            </w:pPr>
            <w:r w:rsidRPr="002C07BD">
              <w:rPr>
                <w:rFonts w:cs="Arial"/>
              </w:rPr>
              <w:t>the</w:t>
            </w:r>
            <w:r w:rsidRPr="002C07BD">
              <w:t xml:space="preserve"> </w:t>
            </w:r>
            <w:r w:rsidR="00551CFD" w:rsidRPr="002C07BD">
              <w:t>Ord River Floodplain Ramsar site (Western Australia)</w:t>
            </w:r>
            <w:r w:rsidR="009F64F4" w:rsidRPr="002C07BD">
              <w:t>,</w:t>
            </w:r>
            <w:r w:rsidRPr="002C07BD">
              <w:t xml:space="preserve"> and</w:t>
            </w:r>
          </w:p>
          <w:p w:rsidR="009F64F4" w:rsidRPr="002C07BD" w:rsidRDefault="00551CFD" w:rsidP="00A630D2">
            <w:pPr>
              <w:pStyle w:val="ListBullet"/>
            </w:pPr>
            <w:proofErr w:type="gramStart"/>
            <w:r w:rsidRPr="002C07BD">
              <w:t>the</w:t>
            </w:r>
            <w:proofErr w:type="gramEnd"/>
            <w:r w:rsidRPr="002C07BD">
              <w:t xml:space="preserve"> Cobourg Peninsula Ramsar site and </w:t>
            </w:r>
            <w:r w:rsidR="00C366FD" w:rsidRPr="002C07BD">
              <w:t xml:space="preserve">the </w:t>
            </w:r>
            <w:r w:rsidRPr="002C07BD">
              <w:t xml:space="preserve">Kakadu National Park Ramsar site </w:t>
            </w:r>
            <w:r w:rsidR="009F64F4" w:rsidRPr="002C07BD">
              <w:t>(Northern Territory)</w:t>
            </w:r>
            <w:r w:rsidR="00556E19" w:rsidRPr="002C07BD">
              <w:t>.</w:t>
            </w:r>
          </w:p>
          <w:p w:rsidR="00DA0246" w:rsidRPr="002C07BD" w:rsidRDefault="00936137" w:rsidP="00A630D2">
            <w:r w:rsidRPr="002C07BD">
              <w:t xml:space="preserve">The area of </w:t>
            </w:r>
            <w:r w:rsidR="00E25751">
              <w:t xml:space="preserve">the </w:t>
            </w:r>
            <w:r w:rsidRPr="002C07BD">
              <w:t xml:space="preserve">Northern Prawn Fishery includes waters adjacent to the Ord River Floodplain Ramsar site, the Cobourg Peninsula Ramsar site and the Kakadu National Park Ramsar site. </w:t>
            </w:r>
            <w:r w:rsidR="00551CFD" w:rsidRPr="002C07BD">
              <w:t>Under the EPBC Act, a person may not take an action that has, will have, or is likely to have, a significant impact on the ecological character of a Wetland of International Importance.</w:t>
            </w:r>
          </w:p>
          <w:p w:rsidR="00AA105E" w:rsidRPr="002C07BD" w:rsidRDefault="00936137" w:rsidP="00C366FD">
            <w:pPr>
              <w:rPr>
                <w:rFonts w:cs="Arial"/>
              </w:rPr>
            </w:pPr>
            <w:r w:rsidRPr="002C07BD">
              <w:rPr>
                <w:rFonts w:cs="Arial"/>
              </w:rPr>
              <w:t xml:space="preserve">The Australian Fisheries Management Authority has advised that </w:t>
            </w:r>
            <w:r w:rsidR="00982A73" w:rsidRPr="002C07BD">
              <w:rPr>
                <w:rFonts w:cs="Arial"/>
              </w:rPr>
              <w:t xml:space="preserve">there has been no fishing effort </w:t>
            </w:r>
            <w:r w:rsidRPr="002C07BD">
              <w:rPr>
                <w:rFonts w:cs="Arial"/>
              </w:rPr>
              <w:t>close</w:t>
            </w:r>
            <w:r w:rsidR="00AA105E" w:rsidRPr="002C07BD">
              <w:rPr>
                <w:rFonts w:cs="Arial"/>
              </w:rPr>
              <w:t xml:space="preserve"> </w:t>
            </w:r>
            <w:r w:rsidRPr="002C07BD">
              <w:rPr>
                <w:rFonts w:cs="Arial"/>
              </w:rPr>
              <w:t xml:space="preserve">to the Ord River Floodplain or Kakadu National Park </w:t>
            </w:r>
            <w:r w:rsidR="00AA105E" w:rsidRPr="002C07BD">
              <w:rPr>
                <w:rFonts w:cs="Arial"/>
              </w:rPr>
              <w:t>in recent years.</w:t>
            </w:r>
          </w:p>
          <w:p w:rsidR="009B7927" w:rsidRPr="002C07BD" w:rsidRDefault="000E2A21" w:rsidP="00AC2DC8">
            <w:r w:rsidRPr="002C07BD">
              <w:t>The Cobourg Peninsula Ramsar site boundary follows the Northern Territory Garig Gunak Barlu National Park, and covers all wetlands of Cobourg Peninsula and nearby Sir George Hope Islands. It includes freshwater and extensive intertidal areas, but excludes subtidal areas.</w:t>
            </w:r>
            <w:r w:rsidR="009B7927" w:rsidRPr="002C07BD">
              <w:rPr>
                <w:rFonts w:cs="Arial"/>
                <w:i/>
                <w:color w:val="000000"/>
                <w:lang w:eastAsia="en-AU"/>
              </w:rPr>
              <w:t xml:space="preserve"> </w:t>
            </w:r>
            <w:r w:rsidR="009B7927" w:rsidRPr="002C07BD">
              <w:t>The Northern Prawn Fishery does operate within this area, but catch and effort is low relative to areas outside the site.</w:t>
            </w:r>
          </w:p>
          <w:p w:rsidR="00B045EB" w:rsidRPr="002C07BD" w:rsidRDefault="009B7927" w:rsidP="00762CC3">
            <w:pPr>
              <w:rPr>
                <w:rFonts w:cs="Arial"/>
              </w:rPr>
            </w:pPr>
            <w:r w:rsidRPr="002C07BD">
              <w:rPr>
                <w:rFonts w:cs="Arial"/>
              </w:rPr>
              <w:t>Given that there</w:t>
            </w:r>
            <w:r w:rsidR="00762CC3" w:rsidRPr="002C07BD">
              <w:rPr>
                <w:rFonts w:cs="Arial"/>
              </w:rPr>
              <w:t xml:space="preserve"> </w:t>
            </w:r>
            <w:r w:rsidRPr="002C07BD">
              <w:rPr>
                <w:rFonts w:cs="Arial"/>
              </w:rPr>
              <w:t xml:space="preserve">is </w:t>
            </w:r>
            <w:r w:rsidR="00762CC3" w:rsidRPr="002C07BD">
              <w:rPr>
                <w:rFonts w:cs="Arial"/>
              </w:rPr>
              <w:t>no or</w:t>
            </w:r>
            <w:r w:rsidRPr="002C07BD">
              <w:rPr>
                <w:rFonts w:cs="Arial"/>
              </w:rPr>
              <w:t xml:space="preserve"> little fishing effort within the R</w:t>
            </w:r>
            <w:r w:rsidR="00762CC3" w:rsidRPr="002C07BD">
              <w:rPr>
                <w:rFonts w:cs="Arial"/>
              </w:rPr>
              <w:t>amsar sit</w:t>
            </w:r>
            <w:r w:rsidRPr="002C07BD">
              <w:rPr>
                <w:rFonts w:cs="Arial"/>
              </w:rPr>
              <w:t>es, extensive area and seasonal closures (for example, closure of Port Essington) and the suite of management arrangements go</w:t>
            </w:r>
            <w:r w:rsidR="00762CC3" w:rsidRPr="002C07BD">
              <w:rPr>
                <w:rFonts w:cs="Arial"/>
              </w:rPr>
              <w:t>verning fishing (see Management </w:t>
            </w:r>
            <w:r w:rsidRPr="002C07BD">
              <w:rPr>
                <w:rFonts w:cs="Arial"/>
              </w:rPr>
              <w:t xml:space="preserve">Arrangements, above), the Department considers that an action taken by an individual fisher, acting in accordance with the management regime for the Northern Prawn Fishery, would not be expected to have a significant impact on the ecological character of the Ord River Floodplain Ramsar site, the </w:t>
            </w:r>
            <w:r w:rsidRPr="002C07BD">
              <w:t xml:space="preserve">Cobourg Peninsula Ramsar site or the </w:t>
            </w:r>
            <w:r w:rsidRPr="002C07BD">
              <w:rPr>
                <w:rFonts w:cs="Arial"/>
              </w:rPr>
              <w:t>Kakadu National Park Ramsar site Wetlands of International Importance.</w:t>
            </w:r>
            <w:r w:rsidR="00B045EB" w:rsidRPr="002C07BD">
              <w:rPr>
                <w:rFonts w:cs="Arial"/>
              </w:rPr>
              <w:t xml:space="preserve"> </w:t>
            </w:r>
          </w:p>
        </w:tc>
      </w:tr>
    </w:tbl>
    <w:p w:rsidR="00DA6A89" w:rsidRPr="002C07BD" w:rsidRDefault="00DA6A89" w:rsidP="0003091B">
      <w:pPr>
        <w:contextualSpacing/>
        <w:rPr>
          <w:rFonts w:cs="Arial"/>
          <w:b/>
        </w:rPr>
        <w:sectPr w:rsidR="00DA6A89" w:rsidRPr="002C07BD" w:rsidSect="00FC012D">
          <w:footerReference w:type="default" r:id="rId14"/>
          <w:footerReference w:type="first" r:id="rId15"/>
          <w:pgSz w:w="11906" w:h="16838" w:code="9"/>
          <w:pgMar w:top="810" w:right="1021" w:bottom="709" w:left="1021" w:header="709" w:footer="429" w:gutter="0"/>
          <w:pgNumType w:start="1"/>
          <w:cols w:space="708"/>
          <w:titlePg/>
          <w:docGrid w:linePitch="360"/>
        </w:sectPr>
      </w:pPr>
    </w:p>
    <w:p w:rsidR="00DB1EA4" w:rsidRPr="002C07BD" w:rsidRDefault="00DB1EA4" w:rsidP="00DB1EA4">
      <w:pPr>
        <w:pStyle w:val="Caption"/>
        <w:keepNext/>
      </w:pPr>
      <w:bookmarkStart w:id="5" w:name="_Toc342372020"/>
      <w:proofErr w:type="gramStart"/>
      <w:r w:rsidRPr="002C07BD">
        <w:lastRenderedPageBreak/>
        <w:t>Figure 1.</w:t>
      </w:r>
      <w:proofErr w:type="gramEnd"/>
      <w:r w:rsidRPr="002C07BD">
        <w:t xml:space="preserve"> Area of the Northern Prawn Fishery </w:t>
      </w:r>
      <w:r w:rsidRPr="002C07BD">
        <w:rPr>
          <w:b w:val="0"/>
          <w:i/>
        </w:rPr>
        <w:t>(source: Australian Fisheries Management Authority)</w:t>
      </w:r>
    </w:p>
    <w:p w:rsidR="00DB1EA4" w:rsidRPr="002C07BD" w:rsidRDefault="00DB1EA4" w:rsidP="00DB1EA4">
      <w:r w:rsidRPr="002C07BD">
        <w:rPr>
          <w:noProof/>
          <w:lang w:eastAsia="en-AU"/>
        </w:rPr>
        <w:drawing>
          <wp:inline distT="0" distB="0" distL="0" distR="0">
            <wp:extent cx="7944803" cy="5845493"/>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7944803" cy="5845493"/>
                    </a:xfrm>
                    <a:prstGeom prst="rect">
                      <a:avLst/>
                    </a:prstGeom>
                    <a:noFill/>
                    <a:ln w="9525">
                      <a:noFill/>
                      <a:miter lim="800000"/>
                      <a:headEnd/>
                      <a:tailEnd/>
                    </a:ln>
                  </pic:spPr>
                </pic:pic>
              </a:graphicData>
            </a:graphic>
          </wp:inline>
        </w:drawing>
      </w:r>
    </w:p>
    <w:p w:rsidR="00320DE1" w:rsidRDefault="00320DE1" w:rsidP="00E92D7B">
      <w:pPr>
        <w:pStyle w:val="Heading1"/>
        <w:sectPr w:rsidR="00320DE1" w:rsidSect="0026436D">
          <w:pgSz w:w="16838" w:h="11906" w:orient="landscape"/>
          <w:pgMar w:top="851" w:right="1021" w:bottom="851" w:left="1021" w:header="709" w:footer="458" w:gutter="0"/>
          <w:cols w:space="708"/>
          <w:docGrid w:linePitch="360"/>
        </w:sectPr>
      </w:pPr>
    </w:p>
    <w:p w:rsidR="00DA6A89" w:rsidRPr="002C07BD" w:rsidRDefault="00DA6A89" w:rsidP="00E92D7B">
      <w:pPr>
        <w:pStyle w:val="Heading1"/>
      </w:pPr>
      <w:bookmarkStart w:id="6" w:name="_Toc342372021"/>
      <w:r w:rsidRPr="002C07BD">
        <w:lastRenderedPageBreak/>
        <w:t xml:space="preserve">Table 2: Progress in implementation of recommendations made in </w:t>
      </w:r>
      <w:r w:rsidR="004677C2" w:rsidRPr="002C07BD">
        <w:t xml:space="preserve">the </w:t>
      </w:r>
      <w:r w:rsidR="004B2B59" w:rsidRPr="002C07BD">
        <w:t>2008</w:t>
      </w:r>
      <w:r w:rsidRPr="002C07BD">
        <w:t xml:space="preserve"> assessment of the </w:t>
      </w:r>
      <w:r w:rsidR="00543420" w:rsidRPr="002C07BD">
        <w:t>Northern Prawn Fishery</w:t>
      </w:r>
      <w:bookmarkEnd w:id="5"/>
      <w:bookmarkEnd w:id="6"/>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8"/>
        <w:gridCol w:w="6300"/>
        <w:gridCol w:w="5036"/>
      </w:tblGrid>
      <w:tr w:rsidR="00DA6A89" w:rsidRPr="002C07BD" w:rsidTr="00E92D7B">
        <w:trPr>
          <w:cantSplit/>
          <w:tblHeader/>
        </w:trPr>
        <w:tc>
          <w:tcPr>
            <w:tcW w:w="3798" w:type="dxa"/>
            <w:tcMar>
              <w:top w:w="57" w:type="dxa"/>
            </w:tcMar>
          </w:tcPr>
          <w:p w:rsidR="00DA6A89" w:rsidRPr="002C07BD" w:rsidRDefault="00DA6A89" w:rsidP="0003091B">
            <w:pPr>
              <w:contextualSpacing/>
              <w:rPr>
                <w:rFonts w:cs="Arial"/>
                <w:b/>
              </w:rPr>
            </w:pPr>
            <w:r w:rsidRPr="002C07BD">
              <w:rPr>
                <w:rFonts w:cs="Arial"/>
                <w:b/>
              </w:rPr>
              <w:t>Recommendation</w:t>
            </w:r>
          </w:p>
        </w:tc>
        <w:tc>
          <w:tcPr>
            <w:tcW w:w="6300" w:type="dxa"/>
            <w:tcMar>
              <w:top w:w="57" w:type="dxa"/>
            </w:tcMar>
          </w:tcPr>
          <w:p w:rsidR="00DA6A89" w:rsidRPr="002C07BD" w:rsidRDefault="00DA6A89" w:rsidP="0003091B">
            <w:pPr>
              <w:contextualSpacing/>
              <w:rPr>
                <w:rFonts w:cs="Arial"/>
                <w:b/>
              </w:rPr>
            </w:pPr>
            <w:r w:rsidRPr="002C07BD">
              <w:rPr>
                <w:rFonts w:cs="Arial"/>
                <w:b/>
              </w:rPr>
              <w:t>Progress</w:t>
            </w:r>
          </w:p>
        </w:tc>
        <w:tc>
          <w:tcPr>
            <w:tcW w:w="5036" w:type="dxa"/>
            <w:tcMar>
              <w:top w:w="57" w:type="dxa"/>
            </w:tcMar>
          </w:tcPr>
          <w:p w:rsidR="00DA6A89" w:rsidRPr="002C07BD" w:rsidRDefault="00DA6A89" w:rsidP="0003091B">
            <w:pPr>
              <w:contextualSpacing/>
              <w:rPr>
                <w:rFonts w:cs="Arial"/>
                <w:b/>
              </w:rPr>
            </w:pPr>
            <w:r w:rsidRPr="002C07BD">
              <w:rPr>
                <w:rFonts w:cs="Arial"/>
                <w:b/>
              </w:rPr>
              <w:t>Recommended Action</w:t>
            </w:r>
          </w:p>
        </w:tc>
      </w:tr>
      <w:tr w:rsidR="00DA6A89" w:rsidRPr="002C07BD" w:rsidTr="00E92D7B">
        <w:trPr>
          <w:cantSplit/>
        </w:trPr>
        <w:tc>
          <w:tcPr>
            <w:tcW w:w="3798" w:type="dxa"/>
            <w:tcMar>
              <w:top w:w="57" w:type="dxa"/>
            </w:tcMar>
          </w:tcPr>
          <w:p w:rsidR="00DA6A89" w:rsidRPr="002C07BD" w:rsidRDefault="000B4DE5" w:rsidP="006903AB">
            <w:pPr>
              <w:pStyle w:val="ListNumber"/>
              <w:numPr>
                <w:ilvl w:val="0"/>
                <w:numId w:val="15"/>
              </w:numPr>
              <w:tabs>
                <w:tab w:val="num" w:pos="426"/>
              </w:tabs>
              <w:rPr>
                <w:rFonts w:cs="Arial"/>
                <w:iCs/>
              </w:rPr>
            </w:pPr>
            <w:r w:rsidRPr="002C07BD">
              <w:rPr>
                <w:rFonts w:cs="Arial"/>
              </w:rPr>
              <w:t xml:space="preserve">Operation of the fishery will be carried out in accordance with the </w:t>
            </w:r>
            <w:r w:rsidRPr="002C07BD">
              <w:rPr>
                <w:rFonts w:eastAsia="Arial Unicode MS" w:cs="Arial"/>
              </w:rPr>
              <w:t xml:space="preserve">Northern Prawn Fishery </w:t>
            </w:r>
            <w:r w:rsidRPr="002C07BD">
              <w:rPr>
                <w:rStyle w:val="Emphasis"/>
                <w:rFonts w:cs="Arial"/>
                <w:i w:val="0"/>
              </w:rPr>
              <w:t>Management Plan 1995</w:t>
            </w:r>
            <w:r w:rsidRPr="002C07BD">
              <w:rPr>
                <w:rStyle w:val="Emphasis"/>
                <w:rFonts w:cs="Arial"/>
              </w:rPr>
              <w:t xml:space="preserve"> </w:t>
            </w:r>
            <w:r w:rsidRPr="002C07BD">
              <w:rPr>
                <w:rStyle w:val="Emphasis"/>
                <w:rFonts w:cs="Arial"/>
                <w:i w:val="0"/>
              </w:rPr>
              <w:t>(the Management Plan)</w:t>
            </w:r>
            <w:r w:rsidRPr="002C07BD">
              <w:rPr>
                <w:rFonts w:cs="Arial"/>
                <w:i/>
              </w:rPr>
              <w:t>,</w:t>
            </w:r>
            <w:r w:rsidRPr="002C07BD">
              <w:rPr>
                <w:rFonts w:cs="Arial"/>
              </w:rPr>
              <w:t xml:space="preserve"> made under the Commonwealth </w:t>
            </w:r>
            <w:r w:rsidRPr="002C07BD">
              <w:rPr>
                <w:rStyle w:val="Emphasis"/>
                <w:rFonts w:cs="Arial"/>
              </w:rPr>
              <w:t>Fisheries Management Act 1991</w:t>
            </w:r>
            <w:r w:rsidRPr="002C07BD">
              <w:rPr>
                <w:rStyle w:val="Emphasis"/>
                <w:rFonts w:cs="Arial"/>
                <w:i w:val="0"/>
              </w:rPr>
              <w:t>.</w:t>
            </w:r>
          </w:p>
        </w:tc>
        <w:tc>
          <w:tcPr>
            <w:tcW w:w="6300" w:type="dxa"/>
            <w:tcMar>
              <w:top w:w="57" w:type="dxa"/>
            </w:tcMar>
          </w:tcPr>
          <w:p w:rsidR="00DA6A89" w:rsidRPr="002C07BD" w:rsidRDefault="00E05FAB" w:rsidP="00E05FAB">
            <w:pPr>
              <w:contextualSpacing/>
              <w:rPr>
                <w:rFonts w:cs="Arial"/>
              </w:rPr>
            </w:pPr>
            <w:r w:rsidRPr="002C07BD">
              <w:rPr>
                <w:rFonts w:cs="Arial"/>
                <w:color w:val="000000"/>
              </w:rPr>
              <w:t xml:space="preserve">The </w:t>
            </w:r>
            <w:r w:rsidR="00DB1EA4" w:rsidRPr="002C07BD">
              <w:rPr>
                <w:rFonts w:cs="Arial"/>
                <w:color w:val="000000"/>
              </w:rPr>
              <w:t>Department</w:t>
            </w:r>
            <w:r w:rsidRPr="002C07BD">
              <w:rPr>
                <w:rFonts w:cs="Arial"/>
                <w:color w:val="000000"/>
              </w:rPr>
              <w:t xml:space="preserve"> is satisfied that the Northern Prawn Fishery has operated in accordance with</w:t>
            </w:r>
            <w:r w:rsidR="00425812" w:rsidRPr="002C07BD">
              <w:rPr>
                <w:rFonts w:cs="Arial"/>
                <w:color w:val="000000"/>
              </w:rPr>
              <w:t xml:space="preserve"> the </w:t>
            </w:r>
            <w:r w:rsidR="00425812" w:rsidRPr="002C07BD">
              <w:rPr>
                <w:rFonts w:cs="Arial"/>
              </w:rPr>
              <w:t>Northern Prawn Fishery Management Plan 1995</w:t>
            </w:r>
            <w:r w:rsidRPr="002C07BD">
              <w:rPr>
                <w:rFonts w:cs="Arial"/>
              </w:rPr>
              <w:t>,</w:t>
            </w:r>
            <w:r w:rsidR="00425812" w:rsidRPr="002C07BD">
              <w:rPr>
                <w:rFonts w:cs="Arial"/>
              </w:rPr>
              <w:t xml:space="preserve"> </w:t>
            </w:r>
            <w:r w:rsidR="00425812" w:rsidRPr="002C07BD">
              <w:rPr>
                <w:rFonts w:cs="Arial"/>
                <w:color w:val="000000"/>
              </w:rPr>
              <w:t xml:space="preserve">made under the </w:t>
            </w:r>
            <w:r w:rsidR="00425812" w:rsidRPr="002C07BD">
              <w:rPr>
                <w:rFonts w:cs="Arial"/>
                <w:i/>
                <w:iCs/>
                <w:color w:val="000000"/>
              </w:rPr>
              <w:t>Fisheries Management Act 1991</w:t>
            </w:r>
            <w:r w:rsidRPr="002C07BD">
              <w:rPr>
                <w:rFonts w:cs="Arial"/>
                <w:color w:val="000000"/>
              </w:rPr>
              <w:t>, since the 2008 decision to include the fishery in the list of exempt native specimens.</w:t>
            </w:r>
            <w:r w:rsidR="00A02256" w:rsidRPr="002C07BD">
              <w:rPr>
                <w:rFonts w:cs="Arial"/>
                <w:color w:val="000000"/>
              </w:rPr>
              <w:t xml:space="preserve"> </w:t>
            </w:r>
          </w:p>
        </w:tc>
        <w:tc>
          <w:tcPr>
            <w:tcW w:w="5036" w:type="dxa"/>
            <w:tcMar>
              <w:top w:w="57" w:type="dxa"/>
            </w:tcMar>
          </w:tcPr>
          <w:p w:rsidR="005F70EF" w:rsidRPr="002C07BD" w:rsidRDefault="005F70EF" w:rsidP="000B1331">
            <w:r w:rsidRPr="002C07BD">
              <w:t xml:space="preserve">The </w:t>
            </w:r>
            <w:r w:rsidR="00DB1EA4" w:rsidRPr="002C07BD">
              <w:t>Department of the Environment</w:t>
            </w:r>
            <w:r w:rsidRPr="002C07BD">
              <w:t xml:space="preserve"> considers this recommendation met. </w:t>
            </w:r>
          </w:p>
          <w:p w:rsidR="00DA6A89" w:rsidRPr="002C07BD" w:rsidRDefault="00FC20CB" w:rsidP="000B1331">
            <w:pPr>
              <w:rPr>
                <w:color w:val="FF0000"/>
              </w:rPr>
            </w:pPr>
            <w:r w:rsidRPr="002C07BD">
              <w:rPr>
                <w:noProof/>
              </w:rPr>
              <w:t xml:space="preserve">The </w:t>
            </w:r>
            <w:r w:rsidR="00DB1EA4" w:rsidRPr="002C07BD">
              <w:rPr>
                <w:noProof/>
              </w:rPr>
              <w:t>Department</w:t>
            </w:r>
            <w:r w:rsidRPr="002C07BD">
              <w:rPr>
                <w:noProof/>
              </w:rPr>
              <w:t xml:space="preserve"> recommends that this action be continued </w:t>
            </w:r>
            <w:r w:rsidRPr="002C07BD">
              <w:t>(see </w:t>
            </w:r>
            <w:r w:rsidRPr="002C07BD">
              <w:rPr>
                <w:b/>
              </w:rPr>
              <w:t>Recommendation 1</w:t>
            </w:r>
            <w:r w:rsidRPr="002C07BD">
              <w:t xml:space="preserve">, </w:t>
            </w:r>
            <w:r w:rsidRPr="002C07BD">
              <w:rPr>
                <w:b/>
              </w:rPr>
              <w:t>Table 4</w:t>
            </w:r>
            <w:r w:rsidRPr="002C07BD">
              <w:t>).</w:t>
            </w:r>
          </w:p>
        </w:tc>
      </w:tr>
      <w:tr w:rsidR="00DA6A89" w:rsidRPr="002C07BD" w:rsidTr="00E92D7B">
        <w:trPr>
          <w:cantSplit/>
        </w:trPr>
        <w:tc>
          <w:tcPr>
            <w:tcW w:w="3798" w:type="dxa"/>
            <w:tcMar>
              <w:top w:w="57" w:type="dxa"/>
            </w:tcMar>
          </w:tcPr>
          <w:p w:rsidR="00DA6A89" w:rsidRPr="002C07BD" w:rsidRDefault="000B4DE5" w:rsidP="0003091B">
            <w:pPr>
              <w:pStyle w:val="ListNumber"/>
              <w:tabs>
                <w:tab w:val="num" w:pos="426"/>
              </w:tabs>
              <w:ind w:left="426" w:hanging="426"/>
              <w:rPr>
                <w:rFonts w:cs="Arial"/>
              </w:rPr>
            </w:pPr>
            <w:r w:rsidRPr="002C07BD">
              <w:rPr>
                <w:rFonts w:cs="Arial"/>
              </w:rPr>
              <w:t>AFMA to inform DEWHA of any intended amendments to the management arrangements that may affect the criteria on which</w:t>
            </w:r>
            <w:r w:rsidRPr="002C07BD">
              <w:rPr>
                <w:rFonts w:cs="Arial"/>
                <w:i/>
              </w:rPr>
              <w:t xml:space="preserve"> Environment Protection Biodiversity Conservation Act 1999</w:t>
            </w:r>
            <w:r w:rsidRPr="002C07BD">
              <w:rPr>
                <w:rFonts w:cs="Arial"/>
              </w:rPr>
              <w:t xml:space="preserve"> (EPBC Act) decisions are based.</w:t>
            </w:r>
            <w:r w:rsidR="001A5E2B" w:rsidRPr="002C07BD">
              <w:rPr>
                <w:rFonts w:cs="Arial"/>
              </w:rPr>
              <w:t xml:space="preserve"> </w:t>
            </w:r>
          </w:p>
        </w:tc>
        <w:tc>
          <w:tcPr>
            <w:tcW w:w="6300" w:type="dxa"/>
            <w:tcMar>
              <w:top w:w="57" w:type="dxa"/>
            </w:tcMar>
          </w:tcPr>
          <w:p w:rsidR="00DA6A89" w:rsidRPr="002C07BD" w:rsidRDefault="000B1331" w:rsidP="003924FE">
            <w:pPr>
              <w:pStyle w:val="Bullet"/>
              <w:numPr>
                <w:ilvl w:val="0"/>
                <w:numId w:val="0"/>
              </w:numPr>
              <w:spacing w:after="120"/>
              <w:ind w:firstLine="18"/>
              <w:rPr>
                <w:rFonts w:cs="Arial"/>
              </w:rPr>
            </w:pPr>
            <w:r w:rsidRPr="002C07BD">
              <w:rPr>
                <w:rFonts w:cs="Arial"/>
              </w:rPr>
              <w:t>The Department</w:t>
            </w:r>
            <w:r w:rsidR="00D33ABD" w:rsidRPr="002C07BD">
              <w:rPr>
                <w:rFonts w:cs="Arial"/>
              </w:rPr>
              <w:t xml:space="preserve"> </w:t>
            </w:r>
            <w:r w:rsidRPr="002C07BD">
              <w:rPr>
                <w:rFonts w:cs="Arial"/>
              </w:rPr>
              <w:t xml:space="preserve">is satisfied that </w:t>
            </w:r>
            <w:r w:rsidR="00D33ABD" w:rsidRPr="002C07BD">
              <w:rPr>
                <w:rFonts w:cs="Arial"/>
              </w:rPr>
              <w:t xml:space="preserve">the Australian Fisheries Management Authority </w:t>
            </w:r>
            <w:r w:rsidRPr="002C07BD">
              <w:rPr>
                <w:rFonts w:cs="Arial"/>
              </w:rPr>
              <w:t>has kept the Department informed of potential changes to management arrangements for the Northern Prawn Fishery.</w:t>
            </w:r>
          </w:p>
        </w:tc>
        <w:tc>
          <w:tcPr>
            <w:tcW w:w="5036" w:type="dxa"/>
            <w:tcMar>
              <w:top w:w="57" w:type="dxa"/>
            </w:tcMar>
          </w:tcPr>
          <w:p w:rsidR="00BD5C66" w:rsidRPr="002C07BD" w:rsidRDefault="00BD5C66" w:rsidP="000B1331">
            <w:pPr>
              <w:rPr>
                <w:rFonts w:cs="Arial"/>
                <w:color w:val="000000"/>
              </w:rPr>
            </w:pPr>
            <w:r w:rsidRPr="002C07BD">
              <w:rPr>
                <w:rFonts w:cs="Arial"/>
              </w:rPr>
              <w:t xml:space="preserve">The Department considers </w:t>
            </w:r>
            <w:r w:rsidRPr="002C07BD">
              <w:rPr>
                <w:rFonts w:cs="Arial"/>
                <w:color w:val="000000"/>
              </w:rPr>
              <w:t xml:space="preserve">this </w:t>
            </w:r>
            <w:r w:rsidRPr="002C07BD">
              <w:rPr>
                <w:rFonts w:cs="Arial"/>
              </w:rPr>
              <w:t xml:space="preserve">recommendation </w:t>
            </w:r>
            <w:r w:rsidRPr="002C07BD">
              <w:rPr>
                <w:rFonts w:cs="Arial"/>
                <w:color w:val="000000"/>
              </w:rPr>
              <w:t>met.</w:t>
            </w:r>
          </w:p>
          <w:p w:rsidR="00DA6A89" w:rsidRPr="002C07BD" w:rsidRDefault="00FC20CB" w:rsidP="000B1331">
            <w:pPr>
              <w:rPr>
                <w:highlight w:val="cyan"/>
              </w:rPr>
            </w:pPr>
            <w:r w:rsidRPr="002C07BD">
              <w:rPr>
                <w:noProof/>
              </w:rPr>
              <w:t xml:space="preserve">The </w:t>
            </w:r>
            <w:r w:rsidR="00DB1EA4" w:rsidRPr="002C07BD">
              <w:rPr>
                <w:noProof/>
              </w:rPr>
              <w:t>Department</w:t>
            </w:r>
            <w:r w:rsidRPr="002C07BD">
              <w:rPr>
                <w:noProof/>
              </w:rPr>
              <w:t xml:space="preserve"> recommends that this action be continued </w:t>
            </w:r>
            <w:r w:rsidR="00162C29" w:rsidRPr="002C07BD">
              <w:t>(see </w:t>
            </w:r>
            <w:r w:rsidR="005F70EF" w:rsidRPr="002C07BD">
              <w:rPr>
                <w:b/>
              </w:rPr>
              <w:t>Recommendation</w:t>
            </w:r>
            <w:r w:rsidR="005F70EF" w:rsidRPr="002C07BD">
              <w:t xml:space="preserve"> </w:t>
            </w:r>
            <w:r w:rsidR="005F70EF" w:rsidRPr="002C07BD">
              <w:rPr>
                <w:b/>
                <w:bCs/>
              </w:rPr>
              <w:t>2</w:t>
            </w:r>
            <w:r w:rsidR="005F70EF" w:rsidRPr="002C07BD">
              <w:t>, Table 4).</w:t>
            </w:r>
          </w:p>
        </w:tc>
      </w:tr>
      <w:tr w:rsidR="00DA6A89" w:rsidRPr="002C07BD" w:rsidTr="00E92D7B">
        <w:trPr>
          <w:cantSplit/>
        </w:trPr>
        <w:tc>
          <w:tcPr>
            <w:tcW w:w="3798" w:type="dxa"/>
            <w:tcMar>
              <w:top w:w="57" w:type="dxa"/>
            </w:tcMar>
          </w:tcPr>
          <w:p w:rsidR="00DA6A89" w:rsidRPr="002C07BD" w:rsidRDefault="000B4DE5" w:rsidP="00672916">
            <w:pPr>
              <w:pStyle w:val="ListNumber"/>
              <w:tabs>
                <w:tab w:val="num" w:pos="426"/>
              </w:tabs>
              <w:ind w:left="426" w:hanging="426"/>
              <w:rPr>
                <w:rFonts w:cs="Arial"/>
              </w:rPr>
            </w:pPr>
            <w:r w:rsidRPr="002C07BD">
              <w:rPr>
                <w:rFonts w:cs="Arial"/>
              </w:rPr>
              <w:t xml:space="preserve">AFMA to produce and present reports to DEWHA annually as per Appendix B to the </w:t>
            </w:r>
            <w:r w:rsidR="00954926" w:rsidRPr="002C07BD">
              <w:rPr>
                <w:rFonts w:cs="Arial"/>
              </w:rPr>
              <w:t>‘</w:t>
            </w:r>
            <w:r w:rsidRPr="002C07BD">
              <w:rPr>
                <w:rFonts w:cs="Arial"/>
              </w:rPr>
              <w:t>Guidelines for the Ecologically Sustainable Management of Fisheries</w:t>
            </w:r>
            <w:r w:rsidR="008D1AAC" w:rsidRPr="002C07BD">
              <w:rPr>
                <w:rFonts w:cs="Arial"/>
              </w:rPr>
              <w:t xml:space="preserve"> – 2</w:t>
            </w:r>
            <w:r w:rsidR="008D1AAC" w:rsidRPr="002C07BD">
              <w:rPr>
                <w:rFonts w:cs="Arial"/>
                <w:vertAlign w:val="superscript"/>
              </w:rPr>
              <w:t>nd</w:t>
            </w:r>
            <w:r w:rsidR="00672916" w:rsidRPr="002C07BD">
              <w:rPr>
                <w:rFonts w:cs="Arial"/>
              </w:rPr>
              <w:t> </w:t>
            </w:r>
            <w:r w:rsidR="008D1AAC" w:rsidRPr="002C07BD">
              <w:rPr>
                <w:rFonts w:cs="Arial"/>
              </w:rPr>
              <w:t>Edition</w:t>
            </w:r>
            <w:r w:rsidR="00954926" w:rsidRPr="002C07BD">
              <w:rPr>
                <w:rFonts w:cs="Arial"/>
              </w:rPr>
              <w:t>’</w:t>
            </w:r>
            <w:r w:rsidR="008D1AAC" w:rsidRPr="002C07BD">
              <w:rPr>
                <w:rFonts w:cs="Arial"/>
                <w:i/>
              </w:rPr>
              <w:t>.</w:t>
            </w:r>
          </w:p>
        </w:tc>
        <w:tc>
          <w:tcPr>
            <w:tcW w:w="6300" w:type="dxa"/>
            <w:tcMar>
              <w:top w:w="57" w:type="dxa"/>
            </w:tcMar>
          </w:tcPr>
          <w:p w:rsidR="00DA6A89" w:rsidRPr="002C07BD" w:rsidRDefault="00D328AF" w:rsidP="003924FE">
            <w:pPr>
              <w:pStyle w:val="bodytext"/>
              <w:spacing w:after="200" w:line="240" w:lineRule="auto"/>
              <w:contextualSpacing/>
              <w:jc w:val="left"/>
              <w:rPr>
                <w:rFonts w:cs="Arial"/>
                <w:szCs w:val="22"/>
                <w:highlight w:val="yellow"/>
                <w:lang w:eastAsia="en-AU"/>
              </w:rPr>
            </w:pPr>
            <w:r w:rsidRPr="002C07BD">
              <w:rPr>
                <w:rFonts w:cs="Arial"/>
                <w:szCs w:val="22"/>
                <w:lang w:eastAsia="en-AU"/>
              </w:rPr>
              <w:t>A report o</w:t>
            </w:r>
            <w:r w:rsidR="004A2698" w:rsidRPr="002C07BD">
              <w:rPr>
                <w:rFonts w:cs="Arial"/>
                <w:szCs w:val="22"/>
                <w:lang w:eastAsia="en-AU"/>
              </w:rPr>
              <w:t>n the</w:t>
            </w:r>
            <w:r w:rsidRPr="002C07BD">
              <w:rPr>
                <w:rFonts w:cs="Arial"/>
                <w:szCs w:val="22"/>
                <w:lang w:eastAsia="en-AU"/>
              </w:rPr>
              <w:t xml:space="preserve"> Northern Prawn Fishery is</w:t>
            </w:r>
            <w:r w:rsidR="00AA69DD" w:rsidRPr="002C07BD">
              <w:rPr>
                <w:rFonts w:cs="Arial"/>
                <w:szCs w:val="22"/>
                <w:lang w:eastAsia="en-AU"/>
              </w:rPr>
              <w:t xml:space="preserve"> included in the A</w:t>
            </w:r>
            <w:r w:rsidR="008725A3" w:rsidRPr="002C07BD">
              <w:rPr>
                <w:rFonts w:cs="Arial"/>
                <w:szCs w:val="22"/>
                <w:lang w:eastAsia="en-AU"/>
              </w:rPr>
              <w:t xml:space="preserve">ustralian </w:t>
            </w:r>
            <w:r w:rsidR="00AA69DD" w:rsidRPr="002C07BD">
              <w:rPr>
                <w:rFonts w:cs="Arial"/>
                <w:szCs w:val="22"/>
                <w:lang w:eastAsia="en-AU"/>
              </w:rPr>
              <w:t>B</w:t>
            </w:r>
            <w:r w:rsidR="008725A3" w:rsidRPr="002C07BD">
              <w:rPr>
                <w:rFonts w:cs="Arial"/>
                <w:szCs w:val="22"/>
                <w:lang w:eastAsia="en-AU"/>
              </w:rPr>
              <w:t xml:space="preserve">ureau of </w:t>
            </w:r>
            <w:r w:rsidR="00AA69DD" w:rsidRPr="002C07BD">
              <w:rPr>
                <w:rFonts w:cs="Arial"/>
                <w:szCs w:val="22"/>
                <w:lang w:eastAsia="en-AU"/>
              </w:rPr>
              <w:t>A</w:t>
            </w:r>
            <w:r w:rsidR="008725A3" w:rsidRPr="002C07BD">
              <w:rPr>
                <w:rFonts w:cs="Arial"/>
                <w:szCs w:val="22"/>
                <w:lang w:eastAsia="en-AU"/>
              </w:rPr>
              <w:t xml:space="preserve">gricultural and </w:t>
            </w:r>
            <w:r w:rsidR="00AA69DD" w:rsidRPr="002C07BD">
              <w:rPr>
                <w:rFonts w:cs="Arial"/>
                <w:szCs w:val="22"/>
                <w:lang w:eastAsia="en-AU"/>
              </w:rPr>
              <w:t>R</w:t>
            </w:r>
            <w:r w:rsidR="008725A3" w:rsidRPr="002C07BD">
              <w:rPr>
                <w:rFonts w:cs="Arial"/>
                <w:szCs w:val="22"/>
                <w:lang w:eastAsia="en-AU"/>
              </w:rPr>
              <w:t xml:space="preserve">esource </w:t>
            </w:r>
            <w:r w:rsidR="00AA69DD" w:rsidRPr="002C07BD">
              <w:rPr>
                <w:rFonts w:cs="Arial"/>
                <w:szCs w:val="22"/>
                <w:lang w:eastAsia="en-AU"/>
              </w:rPr>
              <w:t>E</w:t>
            </w:r>
            <w:r w:rsidR="008725A3" w:rsidRPr="002C07BD">
              <w:rPr>
                <w:rFonts w:cs="Arial"/>
                <w:szCs w:val="22"/>
                <w:lang w:eastAsia="en-AU"/>
              </w:rPr>
              <w:t xml:space="preserve">conomics and </w:t>
            </w:r>
            <w:r w:rsidR="00AA69DD" w:rsidRPr="002C07BD">
              <w:rPr>
                <w:rFonts w:cs="Arial"/>
                <w:szCs w:val="22"/>
                <w:lang w:eastAsia="en-AU"/>
              </w:rPr>
              <w:t>S</w:t>
            </w:r>
            <w:r w:rsidR="008725A3" w:rsidRPr="002C07BD">
              <w:rPr>
                <w:rFonts w:cs="Arial"/>
                <w:szCs w:val="22"/>
                <w:lang w:eastAsia="en-AU"/>
              </w:rPr>
              <w:t xml:space="preserve">ciences </w:t>
            </w:r>
            <w:r w:rsidR="00AA69DD" w:rsidRPr="002C07BD">
              <w:rPr>
                <w:rFonts w:cs="Arial"/>
                <w:szCs w:val="22"/>
                <w:lang w:eastAsia="en-AU"/>
              </w:rPr>
              <w:t>Fishery Status Reports</w:t>
            </w:r>
            <w:r w:rsidR="000B1331" w:rsidRPr="002C07BD">
              <w:rPr>
                <w:rFonts w:cs="Arial"/>
                <w:szCs w:val="22"/>
                <w:lang w:eastAsia="en-AU"/>
              </w:rPr>
              <w:t xml:space="preserve">, </w:t>
            </w:r>
            <w:r w:rsidR="008A419D" w:rsidRPr="002C07BD">
              <w:rPr>
                <w:rFonts w:cs="Arial"/>
                <w:szCs w:val="22"/>
                <w:lang w:eastAsia="en-AU"/>
              </w:rPr>
              <w:t>published annually.</w:t>
            </w:r>
          </w:p>
        </w:tc>
        <w:tc>
          <w:tcPr>
            <w:tcW w:w="5036" w:type="dxa"/>
            <w:tcMar>
              <w:top w:w="57" w:type="dxa"/>
            </w:tcMar>
          </w:tcPr>
          <w:p w:rsidR="00BD5C66" w:rsidRPr="002C07BD" w:rsidRDefault="00BD5C66" w:rsidP="000B1331">
            <w:pPr>
              <w:rPr>
                <w:rFonts w:cs="Arial"/>
                <w:color w:val="000000"/>
              </w:rPr>
            </w:pPr>
            <w:r w:rsidRPr="002C07BD">
              <w:rPr>
                <w:rFonts w:cs="Arial"/>
              </w:rPr>
              <w:t xml:space="preserve">The Department considers </w:t>
            </w:r>
            <w:r w:rsidRPr="002C07BD">
              <w:rPr>
                <w:rFonts w:cs="Arial"/>
                <w:color w:val="000000"/>
              </w:rPr>
              <w:t xml:space="preserve">this </w:t>
            </w:r>
            <w:r w:rsidRPr="002C07BD">
              <w:rPr>
                <w:rFonts w:cs="Arial"/>
              </w:rPr>
              <w:t xml:space="preserve">recommendation </w:t>
            </w:r>
            <w:r w:rsidRPr="002C07BD">
              <w:rPr>
                <w:rFonts w:cs="Arial"/>
                <w:color w:val="000000"/>
              </w:rPr>
              <w:t>met.</w:t>
            </w:r>
          </w:p>
          <w:p w:rsidR="00DA6A89" w:rsidRPr="002C07BD" w:rsidRDefault="00FC20CB" w:rsidP="000B1331">
            <w:pPr>
              <w:rPr>
                <w:highlight w:val="cyan"/>
              </w:rPr>
            </w:pPr>
            <w:r w:rsidRPr="002C07BD">
              <w:rPr>
                <w:noProof/>
              </w:rPr>
              <w:t xml:space="preserve">The </w:t>
            </w:r>
            <w:r w:rsidR="00DB1EA4" w:rsidRPr="002C07BD">
              <w:rPr>
                <w:noProof/>
              </w:rPr>
              <w:t>Department</w:t>
            </w:r>
            <w:r w:rsidRPr="002C07BD">
              <w:rPr>
                <w:noProof/>
              </w:rPr>
              <w:t xml:space="preserve"> recommends that this action be continued </w:t>
            </w:r>
            <w:r w:rsidR="00162C29" w:rsidRPr="002C07BD">
              <w:t>(see </w:t>
            </w:r>
            <w:r w:rsidR="005F70EF" w:rsidRPr="002C07BD">
              <w:rPr>
                <w:b/>
              </w:rPr>
              <w:t>Recommendation</w:t>
            </w:r>
            <w:r w:rsidR="005F70EF" w:rsidRPr="002C07BD">
              <w:t xml:space="preserve"> </w:t>
            </w:r>
            <w:r w:rsidR="005F70EF" w:rsidRPr="002C07BD">
              <w:rPr>
                <w:b/>
                <w:bCs/>
              </w:rPr>
              <w:t>3</w:t>
            </w:r>
            <w:r w:rsidR="005F70EF" w:rsidRPr="002C07BD">
              <w:t>, Table 4).</w:t>
            </w:r>
          </w:p>
        </w:tc>
      </w:tr>
      <w:tr w:rsidR="000B4DE5" w:rsidRPr="002C07BD" w:rsidTr="004C6676">
        <w:tc>
          <w:tcPr>
            <w:tcW w:w="3798" w:type="dxa"/>
            <w:tcMar>
              <w:top w:w="57" w:type="dxa"/>
            </w:tcMar>
          </w:tcPr>
          <w:p w:rsidR="000B4DE5" w:rsidRPr="002C07BD" w:rsidRDefault="000B4DE5" w:rsidP="004C6676">
            <w:pPr>
              <w:pStyle w:val="ListNumber"/>
              <w:pageBreakBefore/>
              <w:tabs>
                <w:tab w:val="num" w:pos="426"/>
              </w:tabs>
              <w:ind w:left="426" w:hanging="426"/>
              <w:rPr>
                <w:rFonts w:cs="Arial"/>
              </w:rPr>
            </w:pPr>
            <w:r w:rsidRPr="002C07BD">
              <w:rPr>
                <w:rFonts w:cs="Arial"/>
              </w:rPr>
              <w:lastRenderedPageBreak/>
              <w:t>By December 2009, AFMA to formalise and link detailed objectives, performance criteria, performance measures and review requirements to the NPF Management Plan, including a formal requirement for a comprehensive review and an assessment of the effectiveness of the management arrangements at least every five years.</w:t>
            </w:r>
          </w:p>
        </w:tc>
        <w:tc>
          <w:tcPr>
            <w:tcW w:w="6300" w:type="dxa"/>
            <w:tcMar>
              <w:top w:w="57" w:type="dxa"/>
            </w:tcMar>
          </w:tcPr>
          <w:p w:rsidR="004C6676" w:rsidRPr="002C07BD" w:rsidRDefault="004C6676" w:rsidP="00524628">
            <w:pPr>
              <w:pageBreakBefore/>
            </w:pPr>
            <w:r w:rsidRPr="002C07BD">
              <w:t xml:space="preserve">The first assessment of the </w:t>
            </w:r>
            <w:r w:rsidRPr="002C07BD">
              <w:rPr>
                <w:rFonts w:cs="Arial"/>
              </w:rPr>
              <w:t xml:space="preserve">Northern Prawn Fishery under the </w:t>
            </w:r>
            <w:r w:rsidRPr="002C07BD">
              <w:rPr>
                <w:rFonts w:cs="Arial"/>
                <w:i/>
              </w:rPr>
              <w:t>Environment Protection Biodiversity Conservation Act 1999</w:t>
            </w:r>
            <w:r w:rsidRPr="002C07BD">
              <w:rPr>
                <w:rFonts w:cs="Arial"/>
              </w:rPr>
              <w:t xml:space="preserve"> </w:t>
            </w:r>
            <w:r w:rsidRPr="002C07BD">
              <w:t xml:space="preserve">highlighted the need for </w:t>
            </w:r>
            <w:r w:rsidR="00524628" w:rsidRPr="002C07BD">
              <w:t xml:space="preserve">the Australian Fisheries Management Authority </w:t>
            </w:r>
            <w:r w:rsidRPr="002C07BD">
              <w:t>to formalise and link the objectives, performance criteria, performance measures and review periods of the fishery management arrangements directly to the fishery’s management plan. At the time, the objectives and performance criteria were articulated in the</w:t>
            </w:r>
            <w:r w:rsidRPr="002C07BD">
              <w:rPr>
                <w:i/>
              </w:rPr>
              <w:t xml:space="preserve"> Northern Prawn Fishery Strategic Plan 2001 – 2006 </w:t>
            </w:r>
            <w:r w:rsidRPr="002C07BD">
              <w:t>with overarching objectives defined in</w:t>
            </w:r>
            <w:r w:rsidR="00E25751">
              <w:t xml:space="preserve"> the Management Plan. The issue</w:t>
            </w:r>
            <w:r w:rsidRPr="002C07BD">
              <w:t xml:space="preserve"> wa</w:t>
            </w:r>
            <w:r w:rsidR="00524628" w:rsidRPr="002C07BD">
              <w:t>s</w:t>
            </w:r>
            <w:r w:rsidRPr="002C07BD">
              <w:t xml:space="preserve"> identified as ong</w:t>
            </w:r>
            <w:r w:rsidR="00524628" w:rsidRPr="002C07BD">
              <w:t>o</w:t>
            </w:r>
            <w:r w:rsidRPr="002C07BD">
              <w:t>ing in the 2009 assessment of the fishery</w:t>
            </w:r>
            <w:r w:rsidR="00524628" w:rsidRPr="002C07BD">
              <w:t xml:space="preserve">, coupled with the fact that the strategic plan was no longer current. Previous assessments also identified </w:t>
            </w:r>
            <w:r w:rsidRPr="002C07BD">
              <w:t xml:space="preserve">that there is no formal requirement for the </w:t>
            </w:r>
            <w:r w:rsidR="00524628" w:rsidRPr="002C07BD">
              <w:t>m</w:t>
            </w:r>
            <w:r w:rsidRPr="002C07BD">
              <w:t xml:space="preserve">anagement </w:t>
            </w:r>
            <w:r w:rsidR="00524628" w:rsidRPr="002C07BD">
              <w:t>plan to be periodically reviewed and</w:t>
            </w:r>
            <w:r w:rsidRPr="002C07BD">
              <w:t xml:space="preserve"> that regular review of the management arrangements is important to ensure they remain current and take into account recent developments in fis</w:t>
            </w:r>
            <w:r w:rsidR="00524628" w:rsidRPr="002C07BD">
              <w:t>heries management and science.</w:t>
            </w:r>
          </w:p>
          <w:p w:rsidR="003924FE" w:rsidRPr="002C07BD" w:rsidRDefault="00524628" w:rsidP="00524628">
            <w:r w:rsidRPr="002C07BD">
              <w:t>At present, p</w:t>
            </w:r>
            <w:r w:rsidR="00865AC8" w:rsidRPr="002C07BD">
              <w:t xml:space="preserve">erformance criteria and objectives for fisheries </w:t>
            </w:r>
            <w:r w:rsidR="005439E6" w:rsidRPr="002C07BD">
              <w:t>are located</w:t>
            </w:r>
            <w:r w:rsidR="00865AC8" w:rsidRPr="002C07BD">
              <w:t xml:space="preserve"> in the </w:t>
            </w:r>
            <w:r w:rsidR="00865AC8" w:rsidRPr="002C07BD">
              <w:rPr>
                <w:i/>
              </w:rPr>
              <w:t>Fisheries Management Act 1991</w:t>
            </w:r>
            <w:r w:rsidRPr="002C07BD">
              <w:t xml:space="preserve"> and a</w:t>
            </w:r>
            <w:r w:rsidR="00625E58" w:rsidRPr="002C07BD">
              <w:t xml:space="preserve"> statement of the performance of the Northern Prawn Fishery against its objectives, performance indicators and performance measures is made annually in AFMA’s annual report.</w:t>
            </w:r>
          </w:p>
          <w:p w:rsidR="00125933" w:rsidRPr="002C07BD" w:rsidRDefault="00125933" w:rsidP="0083252B">
            <w:pPr>
              <w:pageBreakBefore/>
            </w:pPr>
            <w:r w:rsidRPr="002C07BD">
              <w:t xml:space="preserve">In </w:t>
            </w:r>
            <w:r w:rsidR="00445822" w:rsidRPr="002C07BD">
              <w:t>late</w:t>
            </w:r>
            <w:r w:rsidRPr="002C07BD">
              <w:t xml:space="preserve"> 2013, the Australian Fisheries Management Authority Commission </w:t>
            </w:r>
            <w:r w:rsidR="00445822" w:rsidRPr="002C07BD">
              <w:t xml:space="preserve">agreed, as part of implementing long term management arrangements for the fishery based on an </w:t>
            </w:r>
            <w:r w:rsidR="00445822" w:rsidRPr="002C07BD">
              <w:rPr>
                <w:sz w:val="23"/>
                <w:szCs w:val="23"/>
              </w:rPr>
              <w:t>individual transferable effort management system, to implement a formal review of the fishery’s management plan every five years, with the first review to be conducted in 2018-19.</w:t>
            </w:r>
          </w:p>
        </w:tc>
        <w:tc>
          <w:tcPr>
            <w:tcW w:w="5036" w:type="dxa"/>
            <w:tcMar>
              <w:top w:w="57" w:type="dxa"/>
            </w:tcMar>
          </w:tcPr>
          <w:p w:rsidR="000B4DE5" w:rsidRPr="002C07BD" w:rsidRDefault="00216263" w:rsidP="00690E99">
            <w:pPr>
              <w:pageBreakBefore/>
              <w:contextualSpacing/>
              <w:rPr>
                <w:rFonts w:cs="Arial"/>
                <w:highlight w:val="cyan"/>
              </w:rPr>
            </w:pPr>
            <w:r w:rsidRPr="002C07BD">
              <w:rPr>
                <w:rFonts w:cs="Arial"/>
              </w:rPr>
              <w:t xml:space="preserve">The </w:t>
            </w:r>
            <w:r w:rsidR="00DB1EA4" w:rsidRPr="002C07BD">
              <w:rPr>
                <w:rFonts w:cs="Arial"/>
              </w:rPr>
              <w:t>Department</w:t>
            </w:r>
            <w:r w:rsidRPr="002C07BD">
              <w:rPr>
                <w:rFonts w:cs="Arial"/>
              </w:rPr>
              <w:t xml:space="preserve"> </w:t>
            </w:r>
            <w:r w:rsidR="00524628" w:rsidRPr="002C07BD">
              <w:rPr>
                <w:rFonts w:cs="Arial"/>
              </w:rPr>
              <w:t xml:space="preserve">is satisfied that </w:t>
            </w:r>
            <w:r w:rsidR="00690E99" w:rsidRPr="002C07BD">
              <w:rPr>
                <w:rFonts w:cs="Arial"/>
              </w:rPr>
              <w:t>forthcoming</w:t>
            </w:r>
            <w:r w:rsidR="00524628" w:rsidRPr="002C07BD">
              <w:rPr>
                <w:rFonts w:cs="Arial"/>
              </w:rPr>
              <w:t xml:space="preserve"> </w:t>
            </w:r>
            <w:r w:rsidR="00524628" w:rsidRPr="002C07BD">
              <w:t xml:space="preserve">amendments to the </w:t>
            </w:r>
            <w:r w:rsidR="00690E99" w:rsidRPr="002C07BD">
              <w:t xml:space="preserve">Northern Prawn Fishery Management Plan 1995 as part of implementing long term management arrangements for the fishery meet </w:t>
            </w:r>
            <w:r w:rsidRPr="002C07BD">
              <w:rPr>
                <w:rFonts w:cs="Arial"/>
                <w:color w:val="000000"/>
              </w:rPr>
              <w:t xml:space="preserve">this </w:t>
            </w:r>
            <w:r w:rsidRPr="002C07BD">
              <w:rPr>
                <w:rFonts w:cs="Arial"/>
              </w:rPr>
              <w:t>recommendation</w:t>
            </w:r>
            <w:r w:rsidRPr="002C07BD">
              <w:rPr>
                <w:rFonts w:cs="Arial"/>
                <w:color w:val="000000"/>
              </w:rPr>
              <w:t>.</w:t>
            </w:r>
          </w:p>
        </w:tc>
      </w:tr>
      <w:tr w:rsidR="000B4DE5" w:rsidRPr="002C07BD" w:rsidTr="0074533C">
        <w:tc>
          <w:tcPr>
            <w:tcW w:w="3798" w:type="dxa"/>
            <w:tcMar>
              <w:top w:w="57" w:type="dxa"/>
            </w:tcMar>
          </w:tcPr>
          <w:p w:rsidR="000B4DE5" w:rsidRPr="002C07BD" w:rsidRDefault="000B4DE5" w:rsidP="0003091B">
            <w:pPr>
              <w:pStyle w:val="ListNumber"/>
              <w:tabs>
                <w:tab w:val="num" w:pos="426"/>
              </w:tabs>
              <w:ind w:left="426" w:hanging="426"/>
              <w:rPr>
                <w:rFonts w:cs="Arial"/>
              </w:rPr>
            </w:pPr>
            <w:r w:rsidRPr="002C07BD">
              <w:rPr>
                <w:rFonts w:cs="Arial"/>
              </w:rPr>
              <w:lastRenderedPageBreak/>
              <w:t>By December 2009, AFMA to develop and implement appropriate management responses to address and mitigate risks identified in the NPF Ecological Risk Assessment (ERA). In the event that risk levels increase, or cumulative effects are detected, AFMA to implement appropriate mitigation measures to address these risks</w:t>
            </w:r>
            <w:r w:rsidRPr="002C07BD">
              <w:rPr>
                <w:rFonts w:cs="Arial"/>
                <w:i/>
              </w:rPr>
              <w:t>.</w:t>
            </w:r>
          </w:p>
        </w:tc>
        <w:tc>
          <w:tcPr>
            <w:tcW w:w="6300" w:type="dxa"/>
            <w:tcMar>
              <w:top w:w="57" w:type="dxa"/>
            </w:tcMar>
          </w:tcPr>
          <w:p w:rsidR="00626B75" w:rsidRPr="002C07BD" w:rsidRDefault="004E191F" w:rsidP="00626B75">
            <w:r w:rsidRPr="002C07BD">
              <w:t xml:space="preserve">In 2009, </w:t>
            </w:r>
            <w:r w:rsidR="00D67673" w:rsidRPr="002C07BD">
              <w:t>the</w:t>
            </w:r>
            <w:r w:rsidR="00654ED7" w:rsidRPr="002C07BD">
              <w:t xml:space="preserve"> </w:t>
            </w:r>
            <w:r w:rsidR="00713E86" w:rsidRPr="002C07BD">
              <w:rPr>
                <w:i/>
              </w:rPr>
              <w:t>E</w:t>
            </w:r>
            <w:r w:rsidR="00654ED7" w:rsidRPr="002C07BD">
              <w:rPr>
                <w:i/>
              </w:rPr>
              <w:t xml:space="preserve">cological </w:t>
            </w:r>
            <w:r w:rsidR="00713E86" w:rsidRPr="002C07BD">
              <w:rPr>
                <w:i/>
              </w:rPr>
              <w:t>R</w:t>
            </w:r>
            <w:r w:rsidR="00654ED7" w:rsidRPr="002C07BD">
              <w:rPr>
                <w:i/>
              </w:rPr>
              <w:t xml:space="preserve">isk </w:t>
            </w:r>
            <w:r w:rsidR="00713E86" w:rsidRPr="002C07BD">
              <w:rPr>
                <w:i/>
              </w:rPr>
              <w:t>M</w:t>
            </w:r>
            <w:r w:rsidR="00654ED7" w:rsidRPr="002C07BD">
              <w:rPr>
                <w:i/>
              </w:rPr>
              <w:t>anagement</w:t>
            </w:r>
            <w:r w:rsidR="00713E86" w:rsidRPr="002C07BD">
              <w:rPr>
                <w:i/>
              </w:rPr>
              <w:t xml:space="preserve"> </w:t>
            </w:r>
            <w:r w:rsidR="00704167" w:rsidRPr="002C07BD">
              <w:rPr>
                <w:i/>
              </w:rPr>
              <w:t>(ERM)</w:t>
            </w:r>
            <w:r w:rsidR="00C349AD" w:rsidRPr="002C07BD">
              <w:rPr>
                <w:i/>
              </w:rPr>
              <w:t xml:space="preserve"> </w:t>
            </w:r>
            <w:r w:rsidR="00713E86" w:rsidRPr="002C07BD">
              <w:rPr>
                <w:i/>
              </w:rPr>
              <w:t>Report for the Northern Prawn Fishery - Tiger and Banana Prawn Sub-Fisheries</w:t>
            </w:r>
            <w:r w:rsidR="00BE1BD4" w:rsidRPr="002C07BD">
              <w:rPr>
                <w:i/>
              </w:rPr>
              <w:t xml:space="preserve"> – July 2009</w:t>
            </w:r>
            <w:r w:rsidR="00713E86" w:rsidRPr="002C07BD">
              <w:t xml:space="preserve"> was </w:t>
            </w:r>
            <w:r w:rsidRPr="002C07BD">
              <w:t>published by the Australian Fisheries Management Authority</w:t>
            </w:r>
            <w:r w:rsidR="00713E86" w:rsidRPr="002C07BD">
              <w:t xml:space="preserve">. </w:t>
            </w:r>
            <w:r w:rsidR="00CC5471" w:rsidRPr="002C07BD">
              <w:t>Th</w:t>
            </w:r>
            <w:r w:rsidR="00534B72" w:rsidRPr="002C07BD">
              <w:t>at</w:t>
            </w:r>
            <w:r w:rsidR="00CC5471" w:rsidRPr="002C07BD">
              <w:t xml:space="preserve"> report </w:t>
            </w:r>
            <w:r w:rsidR="0041659D" w:rsidRPr="002C07BD">
              <w:t>outline</w:t>
            </w:r>
            <w:r w:rsidR="00C054A3" w:rsidRPr="002C07BD">
              <w:t>d</w:t>
            </w:r>
            <w:r w:rsidR="0041659D" w:rsidRPr="002C07BD">
              <w:t xml:space="preserve"> policies and measures </w:t>
            </w:r>
            <w:r w:rsidR="00656D38" w:rsidRPr="002C07BD">
              <w:t>aimed at mitigating</w:t>
            </w:r>
            <w:r w:rsidR="0041659D" w:rsidRPr="002C07BD">
              <w:t xml:space="preserve"> risks </w:t>
            </w:r>
            <w:r w:rsidR="00CC5471" w:rsidRPr="002C07BD">
              <w:t xml:space="preserve">to priority species identified through the </w:t>
            </w:r>
            <w:r w:rsidR="00BE1BD4" w:rsidRPr="002C07BD">
              <w:t>e</w:t>
            </w:r>
            <w:r w:rsidR="00CC5471" w:rsidRPr="002C07BD">
              <w:t xml:space="preserve">cological </w:t>
            </w:r>
            <w:r w:rsidR="00BE1BD4" w:rsidRPr="002C07BD">
              <w:t>risk a</w:t>
            </w:r>
            <w:r w:rsidR="00CC5471" w:rsidRPr="002C07BD">
              <w:t>ssessment</w:t>
            </w:r>
            <w:r w:rsidR="00C054A3" w:rsidRPr="002C07BD">
              <w:t xml:space="preserve"> </w:t>
            </w:r>
            <w:r w:rsidR="00BE1BD4" w:rsidRPr="002C07BD">
              <w:t xml:space="preserve">process for the </w:t>
            </w:r>
            <w:r w:rsidR="00C054A3" w:rsidRPr="002C07BD">
              <w:t>fishery</w:t>
            </w:r>
            <w:r w:rsidR="00626B75" w:rsidRPr="002C07BD">
              <w:t xml:space="preserve">, </w:t>
            </w:r>
            <w:r w:rsidR="00656D38" w:rsidRPr="002C07BD">
              <w:t>completed in</w:t>
            </w:r>
            <w:r w:rsidR="00337B1C" w:rsidRPr="002C07BD">
              <w:t xml:space="preserve"> 2009</w:t>
            </w:r>
            <w:r w:rsidR="00626B75" w:rsidRPr="002C07BD">
              <w:t>.</w:t>
            </w:r>
          </w:p>
          <w:p w:rsidR="0074533C" w:rsidRPr="002C07BD" w:rsidRDefault="0074533C" w:rsidP="00626B75">
            <w:r w:rsidRPr="002C07BD">
              <w:t>The initial Northern Prawn Fishery ecological risk assessment identified seven species as high priority for the fishery - two chondrichthyan (ray) species, two teleost (fish) species</w:t>
            </w:r>
            <w:r w:rsidR="00534B72" w:rsidRPr="002C07BD">
              <w:t xml:space="preserve"> and three invertebrate </w:t>
            </w:r>
            <w:r w:rsidR="00463FEC" w:rsidRPr="002C07BD">
              <w:t>species. The</w:t>
            </w:r>
            <w:r w:rsidR="00626B75" w:rsidRPr="002C07BD">
              <w:t xml:space="preserve"> fishery underwent a second iteration of the level 2.5 Sustainability Assessment for Fishing Effects (SAFE) assessment in February 2011 (see below) and two teleost species and one of the ray specie</w:t>
            </w:r>
            <w:r w:rsidRPr="002C07BD">
              <w:t>s identified in the original e</w:t>
            </w:r>
            <w:r w:rsidR="00626B75" w:rsidRPr="002C07BD">
              <w:t>cological risk assessment were removed fro</w:t>
            </w:r>
            <w:r w:rsidRPr="002C07BD">
              <w:t>m the list of priority species.</w:t>
            </w:r>
          </w:p>
          <w:p w:rsidR="0074533C" w:rsidRPr="002C07BD" w:rsidRDefault="00626B75" w:rsidP="00626B75">
            <w:r w:rsidRPr="002C07BD">
              <w:t xml:space="preserve">The </w:t>
            </w:r>
            <w:r w:rsidR="0074533C" w:rsidRPr="002C07BD">
              <w:t>outcomes</w:t>
            </w:r>
            <w:r w:rsidRPr="002C07BD">
              <w:t xml:space="preserve"> of all risk assessment</w:t>
            </w:r>
            <w:r w:rsidR="0074533C" w:rsidRPr="002C07BD">
              <w:t>s</w:t>
            </w:r>
            <w:r w:rsidRPr="002C07BD">
              <w:t xml:space="preserve"> for the fishery resulted three </w:t>
            </w:r>
            <w:r w:rsidR="0074533C" w:rsidRPr="002C07BD">
              <w:t xml:space="preserve">bycatch </w:t>
            </w:r>
            <w:r w:rsidRPr="002C07BD">
              <w:t>species being identified as ‘at risk’ and requi</w:t>
            </w:r>
            <w:r w:rsidR="0074533C" w:rsidRPr="002C07BD">
              <w:t xml:space="preserve">ring management attention. </w:t>
            </w:r>
            <w:r w:rsidRPr="002C07BD">
              <w:t xml:space="preserve">Strategies for reducing the risk to the three remaining ‘at risk’ species are outlined in the </w:t>
            </w:r>
            <w:r w:rsidR="0074533C" w:rsidRPr="002C07BD">
              <w:rPr>
                <w:rFonts w:cs="Arial"/>
                <w:i/>
              </w:rPr>
              <w:t>Ecological Risk Management – Report for the Northern Prawn Fishery Tiger and Banana Prawn Sub</w:t>
            </w:r>
            <w:r w:rsidR="0074533C" w:rsidRPr="002C07BD">
              <w:rPr>
                <w:rFonts w:cs="Arial"/>
                <w:i/>
              </w:rPr>
              <w:noBreakHyphen/>
              <w:t xml:space="preserve">fisheries – January 2012 </w:t>
            </w:r>
            <w:r w:rsidR="0074533C" w:rsidRPr="002C07BD">
              <w:rPr>
                <w:rFonts w:cs="Arial"/>
              </w:rPr>
              <w:t xml:space="preserve">and the </w:t>
            </w:r>
            <w:r w:rsidR="0074533C" w:rsidRPr="002C07BD">
              <w:rPr>
                <w:i/>
              </w:rPr>
              <w:t>Northern Prawn Fishery Bycatch and Discarding Workplan January 2012 – January</w:t>
            </w:r>
            <w:r w:rsidR="001A5E2B" w:rsidRPr="002C07BD">
              <w:rPr>
                <w:i/>
              </w:rPr>
              <w:t xml:space="preserve"> </w:t>
            </w:r>
            <w:r w:rsidRPr="002C07BD">
              <w:t xml:space="preserve">and in the Bycatch and Discarding Workplan. </w:t>
            </w:r>
          </w:p>
          <w:p w:rsidR="00E5439B" w:rsidRPr="002C07BD" w:rsidRDefault="00626B75" w:rsidP="00C054A3">
            <w:r w:rsidRPr="002C07BD">
              <w:t xml:space="preserve">No risk levels increased on completion of the </w:t>
            </w:r>
            <w:r w:rsidR="00C054A3" w:rsidRPr="002C07BD">
              <w:t>ecological risk assessment/ecological risk management exercise.</w:t>
            </w:r>
          </w:p>
        </w:tc>
        <w:tc>
          <w:tcPr>
            <w:tcW w:w="5036" w:type="dxa"/>
            <w:tcMar>
              <w:top w:w="57" w:type="dxa"/>
            </w:tcMar>
          </w:tcPr>
          <w:p w:rsidR="000B4DE5" w:rsidRPr="002C07BD" w:rsidRDefault="00BD5C66" w:rsidP="0003091B">
            <w:pPr>
              <w:contextualSpacing/>
              <w:rPr>
                <w:rFonts w:cs="Arial"/>
                <w:highlight w:val="cyan"/>
              </w:rPr>
            </w:pPr>
            <w:r w:rsidRPr="002C07BD">
              <w:rPr>
                <w:rFonts w:cs="Arial"/>
              </w:rPr>
              <w:t xml:space="preserve">The Department considers </w:t>
            </w:r>
            <w:r w:rsidRPr="002C07BD">
              <w:rPr>
                <w:rFonts w:cs="Arial"/>
                <w:color w:val="000000"/>
              </w:rPr>
              <w:t xml:space="preserve">this </w:t>
            </w:r>
            <w:r w:rsidRPr="002C07BD">
              <w:rPr>
                <w:rFonts w:cs="Arial"/>
              </w:rPr>
              <w:t xml:space="preserve">recommendation </w:t>
            </w:r>
            <w:r w:rsidRPr="002C07BD">
              <w:rPr>
                <w:rFonts w:cs="Arial"/>
                <w:color w:val="000000"/>
              </w:rPr>
              <w:t>met.</w:t>
            </w:r>
          </w:p>
        </w:tc>
      </w:tr>
      <w:tr w:rsidR="000B4DE5" w:rsidRPr="002C07BD" w:rsidTr="00E92D7B">
        <w:trPr>
          <w:cantSplit/>
        </w:trPr>
        <w:tc>
          <w:tcPr>
            <w:tcW w:w="3798" w:type="dxa"/>
            <w:tcMar>
              <w:top w:w="57" w:type="dxa"/>
            </w:tcMar>
          </w:tcPr>
          <w:p w:rsidR="000B4DE5" w:rsidRPr="002C07BD" w:rsidRDefault="000B4DE5" w:rsidP="0003091B">
            <w:pPr>
              <w:pStyle w:val="ListNumber"/>
              <w:tabs>
                <w:tab w:val="num" w:pos="426"/>
              </w:tabs>
              <w:ind w:left="426" w:hanging="426"/>
              <w:rPr>
                <w:rFonts w:cs="Arial"/>
                <w:i/>
              </w:rPr>
            </w:pPr>
            <w:r w:rsidRPr="002C07BD">
              <w:rPr>
                <w:rFonts w:cs="Arial"/>
              </w:rPr>
              <w:lastRenderedPageBreak/>
              <w:t xml:space="preserve">The ERA and the effectiveness of management responses should be reviewed as appropriate, but at least within three years of completion of the level 2.5 SAFE analysis. </w:t>
            </w:r>
          </w:p>
        </w:tc>
        <w:tc>
          <w:tcPr>
            <w:tcW w:w="6300" w:type="dxa"/>
            <w:tcMar>
              <w:top w:w="57" w:type="dxa"/>
            </w:tcMar>
          </w:tcPr>
          <w:p w:rsidR="0075057B" w:rsidRPr="002C07BD" w:rsidRDefault="00270AAA" w:rsidP="00BD5C66">
            <w:r w:rsidRPr="002C07BD">
              <w:t xml:space="preserve">A review of the </w:t>
            </w:r>
            <w:r w:rsidR="00C054A3" w:rsidRPr="002C07BD">
              <w:t>level 2.5 Sustainability Assessment of Fishing Effects (SAFE) analysis, originally competed in</w:t>
            </w:r>
            <w:r w:rsidR="004261D1" w:rsidRPr="002C07BD">
              <w:t xml:space="preserve"> </w:t>
            </w:r>
            <w:r w:rsidR="00C054A3" w:rsidRPr="002C07BD">
              <w:t xml:space="preserve">late 2007, </w:t>
            </w:r>
            <w:r w:rsidRPr="002C07BD">
              <w:t>was completed in early 2011</w:t>
            </w:r>
            <w:r w:rsidR="00255A79" w:rsidRPr="002C07BD">
              <w:t>.</w:t>
            </w:r>
            <w:r w:rsidR="0075057B" w:rsidRPr="002C07BD">
              <w:t xml:space="preserve"> This assessment incorporated updated fishing catch and effort data, as well as scientific data.</w:t>
            </w:r>
          </w:p>
          <w:p w:rsidR="0075057B" w:rsidRPr="002C07BD" w:rsidRDefault="0075057B" w:rsidP="00BD5C66">
            <w:r w:rsidRPr="002C07BD">
              <w:t>A</w:t>
            </w:r>
            <w:r w:rsidR="00BD5C66" w:rsidRPr="002C07BD">
              <w:t>n</w:t>
            </w:r>
            <w:r w:rsidRPr="002C07BD">
              <w:t xml:space="preserve"> update </w:t>
            </w:r>
            <w:r w:rsidR="00BD5C66" w:rsidRPr="002C07BD">
              <w:t xml:space="preserve">of the ecological risk </w:t>
            </w:r>
            <w:r w:rsidRPr="002C07BD">
              <w:t>assessment is expected to be completed in early 2014.</w:t>
            </w:r>
          </w:p>
        </w:tc>
        <w:tc>
          <w:tcPr>
            <w:tcW w:w="5036" w:type="dxa"/>
            <w:tcMar>
              <w:top w:w="57" w:type="dxa"/>
            </w:tcMar>
          </w:tcPr>
          <w:p w:rsidR="000B4DE5" w:rsidRPr="002C07BD" w:rsidRDefault="00BD5C66" w:rsidP="0003091B">
            <w:pPr>
              <w:contextualSpacing/>
              <w:rPr>
                <w:rFonts w:cs="Arial"/>
                <w:highlight w:val="cyan"/>
              </w:rPr>
            </w:pPr>
            <w:r w:rsidRPr="002C07BD">
              <w:rPr>
                <w:rFonts w:cs="Arial"/>
              </w:rPr>
              <w:t xml:space="preserve">The Department considers </w:t>
            </w:r>
            <w:r w:rsidRPr="002C07BD">
              <w:rPr>
                <w:rFonts w:cs="Arial"/>
                <w:color w:val="000000"/>
              </w:rPr>
              <w:t xml:space="preserve">this </w:t>
            </w:r>
            <w:r w:rsidRPr="002C07BD">
              <w:rPr>
                <w:rFonts w:cs="Arial"/>
              </w:rPr>
              <w:t xml:space="preserve">recommendation </w:t>
            </w:r>
            <w:r w:rsidRPr="002C07BD">
              <w:rPr>
                <w:rFonts w:cs="Arial"/>
                <w:color w:val="000000"/>
              </w:rPr>
              <w:t>met.</w:t>
            </w:r>
          </w:p>
        </w:tc>
      </w:tr>
      <w:tr w:rsidR="008D1AAC" w:rsidRPr="002C07BD" w:rsidTr="00E92D7B">
        <w:trPr>
          <w:cantSplit/>
        </w:trPr>
        <w:tc>
          <w:tcPr>
            <w:tcW w:w="3798" w:type="dxa"/>
            <w:tcMar>
              <w:top w:w="57" w:type="dxa"/>
            </w:tcMar>
          </w:tcPr>
          <w:p w:rsidR="008D1AAC" w:rsidRPr="002C07BD" w:rsidRDefault="008D1AAC" w:rsidP="0003091B">
            <w:pPr>
              <w:pStyle w:val="ListNumber"/>
              <w:tabs>
                <w:tab w:val="num" w:pos="426"/>
              </w:tabs>
              <w:ind w:left="426" w:hanging="426"/>
              <w:rPr>
                <w:rFonts w:cs="Arial"/>
                <w:i/>
              </w:rPr>
            </w:pPr>
            <w:r w:rsidRPr="002C07BD">
              <w:rPr>
                <w:rFonts w:cs="Arial"/>
              </w:rPr>
              <w:t>AFMA to continue to cooperate with relevant jurisdictions to pursue complementary management and research of all aspects of the fishery, including target, byproduct, bycatch (including protected species) and impacts on the ecosystem.</w:t>
            </w:r>
            <w:r w:rsidRPr="002C07BD">
              <w:rPr>
                <w:rFonts w:cs="Arial"/>
                <w:i/>
              </w:rPr>
              <w:t xml:space="preserve"> </w:t>
            </w:r>
          </w:p>
        </w:tc>
        <w:tc>
          <w:tcPr>
            <w:tcW w:w="6300" w:type="dxa"/>
            <w:tcMar>
              <w:top w:w="57" w:type="dxa"/>
            </w:tcMar>
          </w:tcPr>
          <w:p w:rsidR="00255A79" w:rsidRPr="002C07BD" w:rsidRDefault="00154EA3" w:rsidP="00BD5C66">
            <w:pPr>
              <w:rPr>
                <w:lang w:eastAsia="en-AU"/>
              </w:rPr>
            </w:pPr>
            <w:r w:rsidRPr="002C07BD">
              <w:t>The Australian Fisheries Management Authority</w:t>
            </w:r>
            <w:r w:rsidR="00255A79" w:rsidRPr="002C07BD">
              <w:t xml:space="preserve"> continues to liaise with the relevant jurisdictions on all relevant matters in the Northern Prawn Fishery</w:t>
            </w:r>
            <w:r w:rsidR="001979A5" w:rsidRPr="002C07BD">
              <w:t xml:space="preserve"> through the Northern</w:t>
            </w:r>
            <w:r w:rsidR="00614A8A" w:rsidRPr="002C07BD">
              <w:t xml:space="preserve"> Prawn Fishery</w:t>
            </w:r>
            <w:r w:rsidR="001979A5" w:rsidRPr="002C07BD">
              <w:t xml:space="preserve"> Management Advisory Committee (NORMAC) which includes representatives from Queensland and the Northern Prawn Fishery Industry</w:t>
            </w:r>
            <w:r w:rsidR="00255A79" w:rsidRPr="002C07BD">
              <w:t>.</w:t>
            </w:r>
            <w:r w:rsidR="00BC0809" w:rsidRPr="002C07BD">
              <w:t xml:space="preserve"> </w:t>
            </w:r>
            <w:r w:rsidR="00BC0809" w:rsidRPr="002C07BD">
              <w:rPr>
                <w:iCs/>
              </w:rPr>
              <w:t xml:space="preserve">Catch limits for Northern Prawn Fishery byproduct species taken in other state managed fisheries are established via memorandums of understanding with the </w:t>
            </w:r>
            <w:r w:rsidR="00270AAA" w:rsidRPr="002C07BD">
              <w:rPr>
                <w:iCs/>
              </w:rPr>
              <w:t>Queensland</w:t>
            </w:r>
            <w:r w:rsidR="00BC0809" w:rsidRPr="002C07BD">
              <w:rPr>
                <w:iCs/>
              </w:rPr>
              <w:t xml:space="preserve">, </w:t>
            </w:r>
            <w:r w:rsidR="00270AAA" w:rsidRPr="002C07BD">
              <w:rPr>
                <w:iCs/>
              </w:rPr>
              <w:t>Northern Territory</w:t>
            </w:r>
            <w:r w:rsidR="00BC0809" w:rsidRPr="002C07BD">
              <w:rPr>
                <w:iCs/>
              </w:rPr>
              <w:t xml:space="preserve"> and W</w:t>
            </w:r>
            <w:r w:rsidR="00BD5C66" w:rsidRPr="002C07BD">
              <w:rPr>
                <w:iCs/>
              </w:rPr>
              <w:t>estern </w:t>
            </w:r>
            <w:r w:rsidR="00BC0809" w:rsidRPr="002C07BD">
              <w:rPr>
                <w:iCs/>
              </w:rPr>
              <w:t>A</w:t>
            </w:r>
            <w:r w:rsidR="00270AAA" w:rsidRPr="002C07BD">
              <w:rPr>
                <w:iCs/>
              </w:rPr>
              <w:t>ustralia</w:t>
            </w:r>
            <w:r w:rsidR="00BD5C66" w:rsidRPr="002C07BD">
              <w:rPr>
                <w:iCs/>
              </w:rPr>
              <w:t>n</w:t>
            </w:r>
            <w:r w:rsidR="00BC0809" w:rsidRPr="002C07BD">
              <w:rPr>
                <w:iCs/>
              </w:rPr>
              <w:t xml:space="preserve"> governments under </w:t>
            </w:r>
            <w:r w:rsidR="00BD5C66" w:rsidRPr="002C07BD">
              <w:rPr>
                <w:iCs/>
              </w:rPr>
              <w:t>Offshore </w:t>
            </w:r>
            <w:r w:rsidR="00BC0809" w:rsidRPr="002C07BD">
              <w:rPr>
                <w:iCs/>
              </w:rPr>
              <w:t>Constitutional Settlement arrangements.</w:t>
            </w:r>
          </w:p>
        </w:tc>
        <w:tc>
          <w:tcPr>
            <w:tcW w:w="5036" w:type="dxa"/>
            <w:tcMar>
              <w:top w:w="57" w:type="dxa"/>
            </w:tcMar>
          </w:tcPr>
          <w:p w:rsidR="008D1AAC" w:rsidRPr="002C07BD" w:rsidRDefault="008A7306" w:rsidP="00BD5C66">
            <w:pPr>
              <w:contextualSpacing/>
              <w:rPr>
                <w:rFonts w:cs="Arial"/>
              </w:rPr>
            </w:pPr>
            <w:r w:rsidRPr="002C07BD">
              <w:rPr>
                <w:rFonts w:cs="Arial"/>
              </w:rPr>
              <w:t xml:space="preserve">The </w:t>
            </w:r>
            <w:r w:rsidR="00DB1EA4" w:rsidRPr="002C07BD">
              <w:rPr>
                <w:rFonts w:cs="Arial"/>
              </w:rPr>
              <w:t>Department</w:t>
            </w:r>
            <w:r w:rsidRPr="002C07BD">
              <w:rPr>
                <w:rFonts w:cs="Arial"/>
              </w:rPr>
              <w:t xml:space="preserve"> considers </w:t>
            </w:r>
            <w:r w:rsidRPr="002C07BD">
              <w:rPr>
                <w:rFonts w:cs="Arial"/>
                <w:color w:val="000000"/>
              </w:rPr>
              <w:t xml:space="preserve">this </w:t>
            </w:r>
            <w:r w:rsidRPr="002C07BD">
              <w:rPr>
                <w:rFonts w:cs="Arial"/>
              </w:rPr>
              <w:t xml:space="preserve">recommendation </w:t>
            </w:r>
            <w:r w:rsidRPr="002C07BD">
              <w:rPr>
                <w:rFonts w:cs="Arial"/>
                <w:color w:val="000000"/>
              </w:rPr>
              <w:t>met.</w:t>
            </w:r>
          </w:p>
        </w:tc>
      </w:tr>
      <w:tr w:rsidR="00BD5C66" w:rsidRPr="002C07BD" w:rsidTr="00E92D7B">
        <w:trPr>
          <w:cantSplit/>
        </w:trPr>
        <w:tc>
          <w:tcPr>
            <w:tcW w:w="3798" w:type="dxa"/>
            <w:tcMar>
              <w:top w:w="57" w:type="dxa"/>
            </w:tcMar>
          </w:tcPr>
          <w:p w:rsidR="00BD5C66" w:rsidRPr="002C07BD" w:rsidRDefault="00BD5C66" w:rsidP="00BD5C66">
            <w:pPr>
              <w:pStyle w:val="ListNumber"/>
              <w:tabs>
                <w:tab w:val="num" w:pos="426"/>
              </w:tabs>
              <w:ind w:left="426" w:hanging="426"/>
              <w:rPr>
                <w:rFonts w:cs="Arial"/>
              </w:rPr>
            </w:pPr>
            <w:r w:rsidRPr="002C07BD">
              <w:rPr>
                <w:rFonts w:cs="Arial"/>
              </w:rPr>
              <w:t>AFMA to continue to improve monitoring systems for byproduct species ensuring trigger limits and reference points are biologically meaningful, and that management responses have clear timeframes for implementation.</w:t>
            </w:r>
          </w:p>
        </w:tc>
        <w:tc>
          <w:tcPr>
            <w:tcW w:w="6300" w:type="dxa"/>
            <w:tcMar>
              <w:top w:w="57" w:type="dxa"/>
            </w:tcMar>
          </w:tcPr>
          <w:p w:rsidR="00BD5C66" w:rsidRPr="002C07BD" w:rsidRDefault="00BD5C66" w:rsidP="00BD5C66">
            <w:pPr>
              <w:rPr>
                <w:rFonts w:cs="Arial"/>
              </w:rPr>
            </w:pPr>
            <w:r w:rsidRPr="002C07BD">
              <w:t xml:space="preserve">Since the 2009 Australian Government assessment of the Northern Prawn Fishery, harvest strategies for byproduct species and ‘allowable biological catches’ have been developed for major byproduct species. The harvest strategies </w:t>
            </w:r>
            <w:r w:rsidRPr="002C07BD">
              <w:rPr>
                <w:rFonts w:cs="Arial"/>
              </w:rPr>
              <w:t xml:space="preserve">incorporate outcomes of research which developed statistical models, based on aggregated logbook data, for byproduct species groups in the fishery and developed catch limits for each byproduct groups (Milton </w:t>
            </w:r>
            <w:r w:rsidR="00B018DE" w:rsidRPr="002C07BD">
              <w:rPr>
                <w:rFonts w:cs="Arial"/>
                <w:i/>
              </w:rPr>
              <w:t>et.al.</w:t>
            </w:r>
            <w:r w:rsidRPr="002C07BD">
              <w:rPr>
                <w:rFonts w:cs="Arial"/>
              </w:rPr>
              <w:t xml:space="preserve"> 2010). This has allowed reference points and decision rules for byproduct species groups to be included in the fishery’s harvest strategy document (see Table 1).</w:t>
            </w:r>
          </w:p>
        </w:tc>
        <w:tc>
          <w:tcPr>
            <w:tcW w:w="5036" w:type="dxa"/>
            <w:tcMar>
              <w:top w:w="57" w:type="dxa"/>
            </w:tcMar>
          </w:tcPr>
          <w:p w:rsidR="00BD5C66" w:rsidRPr="002C07BD" w:rsidRDefault="00BD5C66" w:rsidP="00BD5C66">
            <w:pPr>
              <w:contextualSpacing/>
              <w:rPr>
                <w:rFonts w:cs="Arial"/>
                <w:color w:val="000000"/>
              </w:rPr>
            </w:pPr>
            <w:r w:rsidRPr="002C07BD">
              <w:rPr>
                <w:rFonts w:cs="Arial"/>
              </w:rPr>
              <w:t xml:space="preserve">The Department considers </w:t>
            </w:r>
            <w:r w:rsidRPr="002C07BD">
              <w:rPr>
                <w:rFonts w:cs="Arial"/>
                <w:color w:val="000000"/>
              </w:rPr>
              <w:t xml:space="preserve">this </w:t>
            </w:r>
            <w:r w:rsidRPr="002C07BD">
              <w:rPr>
                <w:rFonts w:cs="Arial"/>
              </w:rPr>
              <w:t xml:space="preserve">recommendation </w:t>
            </w:r>
            <w:r w:rsidRPr="002C07BD">
              <w:rPr>
                <w:rFonts w:cs="Arial"/>
                <w:color w:val="000000"/>
              </w:rPr>
              <w:t>met.</w:t>
            </w:r>
          </w:p>
        </w:tc>
      </w:tr>
      <w:tr w:rsidR="00BD5C66" w:rsidRPr="002C07BD" w:rsidTr="00E92D7B">
        <w:trPr>
          <w:cantSplit/>
        </w:trPr>
        <w:tc>
          <w:tcPr>
            <w:tcW w:w="3798" w:type="dxa"/>
            <w:tcMar>
              <w:top w:w="57" w:type="dxa"/>
            </w:tcMar>
          </w:tcPr>
          <w:p w:rsidR="00BD5C66" w:rsidRPr="002C07BD" w:rsidRDefault="00BD5C66" w:rsidP="00BD5C66">
            <w:pPr>
              <w:pStyle w:val="ListNumber"/>
              <w:rPr>
                <w:rFonts w:cs="Arial"/>
              </w:rPr>
            </w:pPr>
            <w:r w:rsidRPr="002C07BD">
              <w:rPr>
                <w:rFonts w:cs="Arial"/>
              </w:rPr>
              <w:lastRenderedPageBreak/>
              <w:t>AFMA to continue to:</w:t>
            </w:r>
          </w:p>
          <w:p w:rsidR="00BD5C66" w:rsidRPr="002C07BD" w:rsidRDefault="00BD5C66" w:rsidP="00BD5C66">
            <w:pPr>
              <w:pStyle w:val="normal-dot"/>
              <w:numPr>
                <w:ilvl w:val="0"/>
                <w:numId w:val="7"/>
              </w:numPr>
              <w:tabs>
                <w:tab w:val="left" w:pos="1440"/>
              </w:tabs>
              <w:ind w:left="709" w:right="142"/>
              <w:contextualSpacing/>
            </w:pPr>
            <w:r w:rsidRPr="002C07BD">
              <w:t>monitor bycatch and protected species interactions in the fishery; and</w:t>
            </w:r>
            <w:r w:rsidRPr="002C07BD">
              <w:br/>
            </w:r>
            <w:r w:rsidRPr="002C07BD">
              <w:br/>
            </w:r>
            <w:r w:rsidRPr="002C07BD">
              <w:br/>
            </w:r>
          </w:p>
          <w:p w:rsidR="00BD5C66" w:rsidRPr="002C07BD" w:rsidRDefault="00BD5C66" w:rsidP="00BD5C66">
            <w:pPr>
              <w:pStyle w:val="normal-dot"/>
              <w:numPr>
                <w:ilvl w:val="0"/>
                <w:numId w:val="7"/>
              </w:numPr>
              <w:tabs>
                <w:tab w:val="left" w:pos="1440"/>
              </w:tabs>
              <w:ind w:left="709" w:right="142"/>
              <w:contextualSpacing/>
              <w:rPr>
                <w:rFonts w:cs="Arial"/>
                <w:b/>
                <w:szCs w:val="22"/>
              </w:rPr>
            </w:pPr>
            <w:proofErr w:type="gramStart"/>
            <w:r w:rsidRPr="002C07BD">
              <w:rPr>
                <w:rFonts w:cs="Arial"/>
                <w:szCs w:val="22"/>
              </w:rPr>
              <w:t>develop</w:t>
            </w:r>
            <w:proofErr w:type="gramEnd"/>
            <w:r w:rsidRPr="002C07BD">
              <w:rPr>
                <w:rFonts w:cs="Arial"/>
                <w:szCs w:val="22"/>
              </w:rPr>
              <w:t xml:space="preserve">, trial, test and refine the effectiveness of bycatch mitigation and other management measures, to continue to effectively mitigate against and reduce bycatch in the fishery. </w:t>
            </w:r>
          </w:p>
          <w:p w:rsidR="00BD5C66" w:rsidRPr="002C07BD" w:rsidRDefault="00BD5C66" w:rsidP="00BD5C66">
            <w:pPr>
              <w:pStyle w:val="ListNumber"/>
              <w:numPr>
                <w:ilvl w:val="0"/>
                <w:numId w:val="0"/>
              </w:numPr>
              <w:ind w:left="360"/>
              <w:rPr>
                <w:rFonts w:cs="Arial"/>
              </w:rPr>
            </w:pPr>
            <w:r w:rsidRPr="002C07BD">
              <w:rPr>
                <w:rFonts w:cs="Arial"/>
              </w:rPr>
              <w:t>Particular focus should be given for sawfish, rays and sea snakes.</w:t>
            </w:r>
          </w:p>
        </w:tc>
        <w:tc>
          <w:tcPr>
            <w:tcW w:w="6300" w:type="dxa"/>
            <w:tcMar>
              <w:top w:w="57" w:type="dxa"/>
            </w:tcMar>
          </w:tcPr>
          <w:p w:rsidR="00BD5C66" w:rsidRPr="002C07BD" w:rsidRDefault="00BD5C66" w:rsidP="00BD5C66">
            <w:pPr>
              <w:pStyle w:val="ListNumber2"/>
              <w:numPr>
                <w:ilvl w:val="0"/>
                <w:numId w:val="0"/>
              </w:numPr>
              <w:ind w:left="369"/>
            </w:pPr>
          </w:p>
          <w:p w:rsidR="00BD5C66" w:rsidRPr="002C07BD" w:rsidRDefault="00BD5C66" w:rsidP="00BD5C66">
            <w:pPr>
              <w:pStyle w:val="ListNumber2"/>
              <w:ind w:left="378"/>
            </w:pPr>
            <w:r w:rsidRPr="002C07BD">
              <w:t>The Australian Fisheries Management Authority has continued to monitor bycatch and protected species interactions in the Northern Prawn Fishery. Currently, monitoring occurs through logbooks, research surveys and the scientific observer and crew member observer programs.</w:t>
            </w:r>
          </w:p>
          <w:p w:rsidR="00BD5C66" w:rsidRPr="002C07BD" w:rsidRDefault="00BD5C66" w:rsidP="00BD5C66">
            <w:pPr>
              <w:pStyle w:val="ListNumber2"/>
              <w:ind w:left="378"/>
            </w:pPr>
            <w:r w:rsidRPr="002C07BD">
              <w:rPr>
                <w:rFonts w:cs="Arial"/>
              </w:rPr>
              <w:t>A major aim of the fisheries bycatch and discarding workplans has been to refine the bycatch reduction devices currently in use within the fishery and ensure that the best possible devices are being used by the industry. Research into the use of lights and an assessment of bycatch reduction devices in use in the fishery have also been conducted since the last Australian Government assessment of the fishery in 2008.</w:t>
            </w:r>
          </w:p>
          <w:p w:rsidR="00BD5C66" w:rsidRPr="002C07BD" w:rsidRDefault="00BD5C66" w:rsidP="00BD5C66">
            <w:pPr>
              <w:rPr>
                <w:color w:val="000000"/>
              </w:rPr>
            </w:pPr>
            <w:r w:rsidRPr="002C07BD">
              <w:t>An assessment of bycatch reduction devices in use in the fishery (Burke </w:t>
            </w:r>
            <w:proofErr w:type="gramStart"/>
            <w:r w:rsidR="00B018DE" w:rsidRPr="002C07BD">
              <w:t>et.al.</w:t>
            </w:r>
            <w:r w:rsidRPr="002C07BD">
              <w:t>,</w:t>
            </w:r>
            <w:proofErr w:type="gramEnd"/>
            <w:r w:rsidRPr="002C07BD">
              <w:t xml:space="preserve"> 2012) highlighted several possible methods for further reducing bycatch and protected species interactions. </w:t>
            </w:r>
            <w:r w:rsidRPr="002C07BD">
              <w:rPr>
                <w:color w:val="000000"/>
              </w:rPr>
              <w:t xml:space="preserve">The Department recognises that the </w:t>
            </w:r>
            <w:r w:rsidRPr="002C07BD">
              <w:t>Australian Fisheries Mana</w:t>
            </w:r>
            <w:r w:rsidR="00151AE5">
              <w:t>gement Authority and industry is</w:t>
            </w:r>
            <w:r w:rsidRPr="002C07BD">
              <w:t xml:space="preserve"> seeking to reduce </w:t>
            </w:r>
            <w:r w:rsidRPr="002C07BD">
              <w:rPr>
                <w:color w:val="000000"/>
              </w:rPr>
              <w:t>the level of bycatch and protected species interactions and recommends that this work continues to be a priority.</w:t>
            </w:r>
          </w:p>
        </w:tc>
        <w:tc>
          <w:tcPr>
            <w:tcW w:w="5036" w:type="dxa"/>
            <w:tcMar>
              <w:top w:w="57" w:type="dxa"/>
            </w:tcMar>
          </w:tcPr>
          <w:p w:rsidR="00BD5C66" w:rsidRPr="002C07BD" w:rsidRDefault="00BD5C66" w:rsidP="00BD5C66">
            <w:pPr>
              <w:contextualSpacing/>
              <w:rPr>
                <w:rFonts w:cs="Arial"/>
                <w:highlight w:val="cyan"/>
              </w:rPr>
            </w:pPr>
            <w:r w:rsidRPr="002C07BD">
              <w:rPr>
                <w:rFonts w:cs="Arial"/>
              </w:rPr>
              <w:t xml:space="preserve">The Department considers </w:t>
            </w:r>
            <w:r w:rsidRPr="002C07BD">
              <w:rPr>
                <w:rFonts w:cs="Arial"/>
                <w:color w:val="000000"/>
              </w:rPr>
              <w:t xml:space="preserve">that this </w:t>
            </w:r>
            <w:r w:rsidRPr="002C07BD">
              <w:rPr>
                <w:rFonts w:cs="Arial"/>
              </w:rPr>
              <w:t xml:space="preserve">recommendation </w:t>
            </w:r>
            <w:r w:rsidRPr="002C07BD">
              <w:rPr>
                <w:rFonts w:cs="Arial"/>
                <w:color w:val="000000"/>
              </w:rPr>
              <w:t xml:space="preserve">is partially met and ongoing </w:t>
            </w:r>
            <w:r w:rsidRPr="002C07BD">
              <w:rPr>
                <w:rFonts w:cs="Arial"/>
              </w:rPr>
              <w:t>(see </w:t>
            </w:r>
            <w:r w:rsidRPr="002C07BD">
              <w:rPr>
                <w:rFonts w:cs="Arial"/>
                <w:b/>
              </w:rPr>
              <w:t>Recommendation 4, Table 4</w:t>
            </w:r>
            <w:r w:rsidRPr="002C07BD">
              <w:rPr>
                <w:rFonts w:cs="Arial"/>
              </w:rPr>
              <w:t>).</w:t>
            </w:r>
          </w:p>
        </w:tc>
      </w:tr>
    </w:tbl>
    <w:p w:rsidR="00BD5C66" w:rsidRPr="002C07BD" w:rsidRDefault="00BD5C66" w:rsidP="00EC4B11">
      <w:pPr>
        <w:pStyle w:val="Heading1"/>
        <w:ind w:left="-284"/>
        <w:contextualSpacing/>
      </w:pPr>
    </w:p>
    <w:p w:rsidR="00BD5C66" w:rsidRPr="002C07BD" w:rsidRDefault="00BD5C66" w:rsidP="00BD5C66"/>
    <w:p w:rsidR="00BD5C66" w:rsidRPr="002C07BD" w:rsidRDefault="00BD5C66" w:rsidP="00EC4B11">
      <w:pPr>
        <w:pStyle w:val="Heading1"/>
        <w:ind w:left="-284"/>
        <w:contextualSpacing/>
        <w:sectPr w:rsidR="00BD5C66" w:rsidRPr="002C07BD" w:rsidSect="0026436D">
          <w:pgSz w:w="16838" w:h="11906" w:orient="landscape"/>
          <w:pgMar w:top="851" w:right="1021" w:bottom="851" w:left="1021" w:header="709" w:footer="458" w:gutter="0"/>
          <w:cols w:space="708"/>
          <w:docGrid w:linePitch="360"/>
        </w:sectPr>
      </w:pPr>
    </w:p>
    <w:p w:rsidR="00DA6A89" w:rsidRPr="002C07BD" w:rsidRDefault="00DA6A89" w:rsidP="00EC4B11">
      <w:pPr>
        <w:pStyle w:val="Heading1"/>
        <w:ind w:left="-284"/>
        <w:contextualSpacing/>
      </w:pPr>
      <w:bookmarkStart w:id="7" w:name="_Toc342372022"/>
      <w:r w:rsidRPr="002C07BD">
        <w:lastRenderedPageBreak/>
        <w:t xml:space="preserve">Table 3: The </w:t>
      </w:r>
      <w:r w:rsidR="00DB1EA4" w:rsidRPr="002C07BD">
        <w:t>Department of the Environment</w:t>
      </w:r>
      <w:r w:rsidR="00FA6A2C" w:rsidRPr="002C07BD">
        <w:t>’</w:t>
      </w:r>
      <w:r w:rsidR="00E51856" w:rsidRPr="002C07BD">
        <w:t>s</w:t>
      </w:r>
      <w:r w:rsidRPr="002C07BD">
        <w:t xml:space="preserve"> assessment of the </w:t>
      </w:r>
      <w:r w:rsidR="00543420" w:rsidRPr="002C07BD">
        <w:t xml:space="preserve">Northern Prawn Fishery </w:t>
      </w:r>
      <w:r w:rsidRPr="002C07BD">
        <w:t>against the requirements of the EPBC Act relat</w:t>
      </w:r>
      <w:r w:rsidR="00543420" w:rsidRPr="002C07BD">
        <w:t>ed to decisions made under Part</w:t>
      </w:r>
      <w:r w:rsidRPr="002C07BD">
        <w:t>s 13 and 13A.</w:t>
      </w:r>
      <w:bookmarkEnd w:id="7"/>
    </w:p>
    <w:p w:rsidR="00DA6A89" w:rsidRPr="002C07BD" w:rsidRDefault="00DA6A89" w:rsidP="00456CA3">
      <w:pPr>
        <w:ind w:left="-284"/>
        <w:rPr>
          <w:rFonts w:cs="Arial"/>
        </w:rPr>
      </w:pPr>
      <w:r w:rsidRPr="002C07BD">
        <w:rPr>
          <w:b/>
        </w:rPr>
        <w:t xml:space="preserve">Please Note </w:t>
      </w:r>
      <w:r w:rsidRPr="002C07BD">
        <w:t>– the table below is not a complete or exact representation of the EPBC Act. It is intended as a summary of relevant sections and components of the EPBC Act to provide advice on the fishery in relation to decisions under Parts 13 and 13A.</w:t>
      </w:r>
      <w:r w:rsidR="00543420" w:rsidRPr="002C07BD">
        <w:t xml:space="preserve"> </w:t>
      </w:r>
      <w:r w:rsidR="00456CA3" w:rsidRPr="002C07BD">
        <w:rPr>
          <w:rFonts w:cs="Arial"/>
        </w:rPr>
        <w:t>A complete version of the EPBC Act can be found at http://www.comlaw.gov.au/.</w:t>
      </w:r>
    </w:p>
    <w:p w:rsidR="00DA6A89" w:rsidRPr="002C07BD" w:rsidRDefault="00DA6A89" w:rsidP="00EC4B11">
      <w:pPr>
        <w:ind w:left="-284"/>
        <w:contextualSpacing/>
        <w:rPr>
          <w:rFonts w:cs="Arial"/>
          <w:b/>
        </w:rPr>
      </w:pPr>
      <w:r w:rsidRPr="002C07BD">
        <w:rPr>
          <w:rFonts w:cs="Arial"/>
          <w:b/>
        </w:rPr>
        <w:t>Part 13</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8"/>
        <w:gridCol w:w="9497"/>
      </w:tblGrid>
      <w:tr w:rsidR="00DA6A89" w:rsidRPr="002C07BD" w:rsidTr="0026436D">
        <w:trPr>
          <w:tblHeader/>
        </w:trPr>
        <w:tc>
          <w:tcPr>
            <w:tcW w:w="6238" w:type="dxa"/>
          </w:tcPr>
          <w:p w:rsidR="00DA6A89" w:rsidRPr="002C07BD" w:rsidRDefault="00DA6A89" w:rsidP="0003091B">
            <w:pPr>
              <w:contextualSpacing/>
              <w:rPr>
                <w:rFonts w:cs="Arial"/>
                <w:b/>
              </w:rPr>
            </w:pPr>
            <w:r w:rsidRPr="002C07BD">
              <w:rPr>
                <w:rFonts w:cs="Arial"/>
                <w:b/>
              </w:rPr>
              <w:t>Division 1 Listed threatened species</w:t>
            </w:r>
          </w:p>
          <w:p w:rsidR="00DA6A89" w:rsidRPr="002C07BD" w:rsidRDefault="00DA6A89" w:rsidP="0003091B">
            <w:pPr>
              <w:contextualSpacing/>
              <w:rPr>
                <w:rFonts w:cs="Arial"/>
                <w:b/>
              </w:rPr>
            </w:pPr>
            <w:r w:rsidRPr="002C07BD">
              <w:rPr>
                <w:rFonts w:cs="Arial"/>
                <w:b/>
              </w:rPr>
              <w:t>Section 208A Minister may accredit plans or regimes</w:t>
            </w:r>
          </w:p>
        </w:tc>
        <w:tc>
          <w:tcPr>
            <w:tcW w:w="9497" w:type="dxa"/>
          </w:tcPr>
          <w:p w:rsidR="00DA6A89" w:rsidRPr="002C07BD" w:rsidRDefault="00B73546" w:rsidP="001A2961">
            <w:pPr>
              <w:contextualSpacing/>
              <w:rPr>
                <w:rFonts w:cs="Arial"/>
                <w:b/>
              </w:rPr>
            </w:pPr>
            <w:r w:rsidRPr="002C07BD">
              <w:rPr>
                <w:rFonts w:cs="Arial"/>
                <w:b/>
              </w:rPr>
              <w:t xml:space="preserve">The </w:t>
            </w:r>
            <w:r w:rsidR="00DB1EA4" w:rsidRPr="002C07BD">
              <w:rPr>
                <w:rFonts w:cs="Arial"/>
                <w:b/>
              </w:rPr>
              <w:t>Department</w:t>
            </w:r>
            <w:r w:rsidRPr="002C07BD">
              <w:rPr>
                <w:rFonts w:cs="Arial"/>
                <w:b/>
              </w:rPr>
              <w:t xml:space="preserve">’s </w:t>
            </w:r>
            <w:r w:rsidR="00DA6A89" w:rsidRPr="002C07BD">
              <w:rPr>
                <w:rFonts w:cs="Arial"/>
                <w:b/>
              </w:rPr>
              <w:t xml:space="preserve">assessment of the </w:t>
            </w:r>
            <w:r w:rsidR="00543420" w:rsidRPr="002C07BD">
              <w:rPr>
                <w:rFonts w:cs="Arial"/>
                <w:b/>
              </w:rPr>
              <w:t>Northern Prawn Fishery</w:t>
            </w:r>
          </w:p>
        </w:tc>
      </w:tr>
      <w:tr w:rsidR="00DA6A89" w:rsidRPr="002C07BD" w:rsidTr="0026436D">
        <w:trPr>
          <w:trHeight w:val="5595"/>
        </w:trPr>
        <w:tc>
          <w:tcPr>
            <w:tcW w:w="6238" w:type="dxa"/>
          </w:tcPr>
          <w:p w:rsidR="00DA6A89" w:rsidRPr="002C07BD" w:rsidRDefault="00DA6A89" w:rsidP="00654B7D">
            <w:pPr>
              <w:spacing w:after="100"/>
              <w:ind w:left="357" w:hanging="357"/>
              <w:rPr>
                <w:rFonts w:cs="Arial"/>
              </w:rPr>
            </w:pPr>
            <w:r w:rsidRPr="002C07BD">
              <w:rPr>
                <w:rFonts w:cs="Arial"/>
              </w:rPr>
              <w:t>(1)</w:t>
            </w:r>
            <w:r w:rsidRPr="002C07BD">
              <w:rPr>
                <w:rFonts w:cs="Arial"/>
              </w:rPr>
              <w:tab/>
              <w:t>Minister may, by instrument in writing, accredit for the purposes of this Division:</w:t>
            </w:r>
          </w:p>
          <w:p w:rsidR="009A178C" w:rsidRPr="002C07BD" w:rsidRDefault="00DA6A89" w:rsidP="006903AB">
            <w:pPr>
              <w:pStyle w:val="ListNumber"/>
              <w:numPr>
                <w:ilvl w:val="0"/>
                <w:numId w:val="18"/>
              </w:numPr>
              <w:ind w:left="851" w:hanging="494"/>
              <w:rPr>
                <w:rFonts w:cs="Arial"/>
              </w:rPr>
            </w:pPr>
            <w:r w:rsidRPr="002C07BD">
              <w:rPr>
                <w:rFonts w:cs="Arial"/>
              </w:rPr>
              <w:t xml:space="preserve">a </w:t>
            </w:r>
            <w:r w:rsidRPr="002C07BD">
              <w:t>plan</w:t>
            </w:r>
            <w:r w:rsidRPr="002C07BD">
              <w:rPr>
                <w:rFonts w:cs="Arial"/>
              </w:rPr>
              <w:t xml:space="preserve"> of managemen</w:t>
            </w:r>
            <w:r w:rsidR="0096702D" w:rsidRPr="002C07BD">
              <w:rPr>
                <w:rFonts w:cs="Arial"/>
              </w:rPr>
              <w:t>t within the meaning of section </w:t>
            </w:r>
            <w:r w:rsidRPr="002C07BD">
              <w:rPr>
                <w:rFonts w:cs="Arial"/>
              </w:rPr>
              <w:t xml:space="preserve">17 of the </w:t>
            </w:r>
            <w:r w:rsidRPr="002C07BD">
              <w:rPr>
                <w:rFonts w:cs="Arial"/>
                <w:i/>
              </w:rPr>
              <w:t>Fisheries Management Act 1991</w:t>
            </w:r>
            <w:r w:rsidRPr="002C07BD">
              <w:rPr>
                <w:rFonts w:cs="Arial"/>
              </w:rPr>
              <w:t>;</w:t>
            </w:r>
          </w:p>
          <w:p w:rsidR="00DA6A89" w:rsidRPr="002C07BD" w:rsidRDefault="00DA6A89" w:rsidP="00CE2C61">
            <w:pPr>
              <w:pStyle w:val="Tabletext"/>
            </w:pPr>
            <w:r w:rsidRPr="002C07BD">
              <w:t xml:space="preserve">if </w:t>
            </w:r>
            <w:r w:rsidRPr="002C07BD">
              <w:rPr>
                <w:b/>
              </w:rPr>
              <w:t>satisfied</w:t>
            </w:r>
            <w:r w:rsidRPr="002C07BD">
              <w:t xml:space="preserve"> that:</w:t>
            </w:r>
          </w:p>
          <w:p w:rsidR="00215D19" w:rsidRPr="002C07BD" w:rsidRDefault="00DA6A89" w:rsidP="006903AB">
            <w:pPr>
              <w:pStyle w:val="ListNumber"/>
              <w:numPr>
                <w:ilvl w:val="0"/>
                <w:numId w:val="19"/>
              </w:numPr>
              <w:ind w:left="851" w:hanging="494"/>
            </w:pPr>
            <w:r w:rsidRPr="002C07BD">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DA6A89" w:rsidRPr="002C07BD" w:rsidRDefault="00DA6A89" w:rsidP="009A178C">
            <w:pPr>
              <w:pStyle w:val="ListNumber"/>
              <w:numPr>
                <w:ilvl w:val="0"/>
                <w:numId w:val="0"/>
              </w:numPr>
            </w:pPr>
          </w:p>
        </w:tc>
        <w:tc>
          <w:tcPr>
            <w:tcW w:w="9497" w:type="dxa"/>
          </w:tcPr>
          <w:p w:rsidR="00DA6A89" w:rsidRPr="002C07BD" w:rsidRDefault="00DA6A89" w:rsidP="0003091B">
            <w:pPr>
              <w:contextualSpacing/>
              <w:rPr>
                <w:rFonts w:cs="Arial"/>
              </w:rPr>
            </w:pPr>
          </w:p>
          <w:p w:rsidR="001A2937" w:rsidRPr="002C07BD" w:rsidRDefault="001A2937" w:rsidP="00654B7D">
            <w:pPr>
              <w:spacing w:after="100"/>
            </w:pPr>
          </w:p>
          <w:p w:rsidR="00654B7D" w:rsidRPr="002C07BD" w:rsidRDefault="00DA6A89" w:rsidP="00654B7D">
            <w:r w:rsidRPr="002C07BD">
              <w:t xml:space="preserve">The </w:t>
            </w:r>
            <w:r w:rsidR="00543420" w:rsidRPr="002C07BD">
              <w:t xml:space="preserve">Northern Prawn Fishery </w:t>
            </w:r>
            <w:r w:rsidRPr="002C07BD">
              <w:t xml:space="preserve">will be managed </w:t>
            </w:r>
            <w:r w:rsidR="001A2961" w:rsidRPr="002C07BD">
              <w:t>under</w:t>
            </w:r>
            <w:r w:rsidR="00E31C32" w:rsidRPr="002C07BD">
              <w:t xml:space="preserve"> the</w:t>
            </w:r>
            <w:r w:rsidRPr="002C07BD">
              <w:rPr>
                <w:color w:val="3366FF"/>
              </w:rPr>
              <w:t xml:space="preserve"> </w:t>
            </w:r>
            <w:r w:rsidR="00E31C32" w:rsidRPr="002C07BD">
              <w:t xml:space="preserve">Northern Prawn Fishery Management </w:t>
            </w:r>
            <w:r w:rsidR="000E27BD" w:rsidRPr="002C07BD">
              <w:t xml:space="preserve">Plan </w:t>
            </w:r>
            <w:r w:rsidR="009A178C" w:rsidRPr="002C07BD">
              <w:t>1995</w:t>
            </w:r>
            <w:r w:rsidR="00E31C32" w:rsidRPr="002C07BD">
              <w:t xml:space="preserve"> in force under the </w:t>
            </w:r>
            <w:r w:rsidR="00E31C32" w:rsidRPr="002C07BD">
              <w:rPr>
                <w:i/>
              </w:rPr>
              <w:t>Fisheries Management Act 1991</w:t>
            </w:r>
            <w:r w:rsidR="009A178C" w:rsidRPr="002C07BD">
              <w:t>.</w:t>
            </w:r>
          </w:p>
          <w:p w:rsidR="00654B7D" w:rsidRPr="002C07BD" w:rsidRDefault="00654B7D" w:rsidP="00CE2C61">
            <w:pPr>
              <w:pStyle w:val="Tabletext"/>
            </w:pPr>
          </w:p>
          <w:p w:rsidR="001A2937" w:rsidRPr="002C07BD" w:rsidRDefault="001A2937" w:rsidP="001A2937">
            <w:pPr>
              <w:rPr>
                <w:rFonts w:cs="Arial"/>
              </w:rPr>
            </w:pPr>
            <w:r w:rsidRPr="002C07BD">
              <w:rPr>
                <w:rFonts w:cs="Arial"/>
              </w:rPr>
              <w:t xml:space="preserve">The </w:t>
            </w:r>
            <w:r w:rsidRPr="002C07BD">
              <w:rPr>
                <w:rFonts w:cs="Arial"/>
                <w:iCs/>
              </w:rPr>
              <w:t xml:space="preserve">Northern Prawn Fishery Management Plan 1995 </w:t>
            </w:r>
            <w:r w:rsidR="003660CB" w:rsidRPr="002C07BD">
              <w:rPr>
                <w:rFonts w:cs="Arial"/>
              </w:rPr>
              <w:t>was accredited under section </w:t>
            </w:r>
            <w:r w:rsidRPr="002C07BD">
              <w:rPr>
                <w:rFonts w:cs="Arial"/>
              </w:rPr>
              <w:t>2</w:t>
            </w:r>
            <w:r w:rsidR="003660CB" w:rsidRPr="002C07BD">
              <w:rPr>
                <w:rFonts w:cs="Arial"/>
              </w:rPr>
              <w:t>08A</w:t>
            </w:r>
            <w:r w:rsidR="0096702D" w:rsidRPr="002C07BD">
              <w:rPr>
                <w:rFonts w:cs="Arial"/>
              </w:rPr>
              <w:t xml:space="preserve"> (Part </w:t>
            </w:r>
            <w:r w:rsidRPr="002C07BD">
              <w:rPr>
                <w:rFonts w:cs="Arial"/>
              </w:rPr>
              <w:t xml:space="preserve">13) for listed </w:t>
            </w:r>
            <w:r w:rsidR="003660CB" w:rsidRPr="002C07BD">
              <w:rPr>
                <w:rFonts w:cs="Arial"/>
              </w:rPr>
              <w:t>threatened</w:t>
            </w:r>
            <w:r w:rsidRPr="002C07BD">
              <w:rPr>
                <w:rFonts w:cs="Arial"/>
              </w:rPr>
              <w:t xml:space="preserve"> species in January 2006. While there have been amendmen</w:t>
            </w:r>
            <w:r w:rsidR="003660CB" w:rsidRPr="002C07BD">
              <w:rPr>
                <w:rFonts w:cs="Arial"/>
              </w:rPr>
              <w:t xml:space="preserve">ts to the plan since that time, </w:t>
            </w:r>
            <w:r w:rsidRPr="002C07BD">
              <w:rPr>
                <w:rFonts w:cs="Arial"/>
              </w:rPr>
              <w:t xml:space="preserve">those amendments do not materially change the requirement to take steps to ensure that members of listed </w:t>
            </w:r>
            <w:r w:rsidR="003660CB" w:rsidRPr="002C07BD">
              <w:rPr>
                <w:rFonts w:cs="Arial"/>
              </w:rPr>
              <w:t xml:space="preserve">threatened </w:t>
            </w:r>
            <w:r w:rsidRPr="002C07BD">
              <w:rPr>
                <w:rFonts w:cs="Arial"/>
              </w:rPr>
              <w:t>species are not killed or injured as a result of the fishing.</w:t>
            </w:r>
          </w:p>
          <w:p w:rsidR="001A2937" w:rsidRPr="002C07BD" w:rsidRDefault="001A2937" w:rsidP="001A2937">
            <w:r w:rsidRPr="002C07BD">
              <w:rPr>
                <w:rFonts w:cs="Arial"/>
              </w:rPr>
              <w:t xml:space="preserve">Section </w:t>
            </w:r>
            <w:bookmarkStart w:id="8" w:name="_Toc367197760"/>
            <w:r w:rsidRPr="002C07BD">
              <w:t>9ZS of the Fisheries Management Regulations 1992 requires that Commonwealth fishing concession holders must ensure that, as far as practicable, there is no interaction with a protected species during a fishing trip.</w:t>
            </w:r>
          </w:p>
          <w:p w:rsidR="00DA6A89" w:rsidRPr="002C07BD" w:rsidRDefault="001A2937" w:rsidP="0096702D">
            <w:pPr>
              <w:rPr>
                <w:rFonts w:cs="Arial"/>
              </w:rPr>
            </w:pPr>
            <w:r w:rsidRPr="002C07BD">
              <w:t xml:space="preserve">The </w:t>
            </w:r>
            <w:r w:rsidRPr="002C07BD">
              <w:rPr>
                <w:rFonts w:cs="Arial"/>
                <w:iCs/>
              </w:rPr>
              <w:t xml:space="preserve">Northern Prawn Fishery Management Plan 1995 provides for the management of the fishery through the use of </w:t>
            </w:r>
            <w:r w:rsidR="00654B7D" w:rsidRPr="002C07BD">
              <w:rPr>
                <w:rFonts w:cs="Arial"/>
              </w:rPr>
              <w:t xml:space="preserve">determinations and directions </w:t>
            </w:r>
            <w:r w:rsidRPr="002C07BD">
              <w:rPr>
                <w:rFonts w:cs="Arial"/>
                <w:iCs/>
              </w:rPr>
              <w:t xml:space="preserve">under the </w:t>
            </w:r>
            <w:r w:rsidRPr="002C07BD">
              <w:rPr>
                <w:rFonts w:cs="Arial"/>
                <w:i/>
              </w:rPr>
              <w:t>Fisheries Management Act 1991.</w:t>
            </w:r>
            <w:bookmarkEnd w:id="8"/>
          </w:p>
        </w:tc>
      </w:tr>
      <w:tr w:rsidR="00CE2C61" w:rsidRPr="002C07BD" w:rsidTr="0026436D">
        <w:trPr>
          <w:trHeight w:val="1515"/>
        </w:trPr>
        <w:tc>
          <w:tcPr>
            <w:tcW w:w="6238" w:type="dxa"/>
          </w:tcPr>
          <w:p w:rsidR="00CE2C61" w:rsidRPr="002C07BD" w:rsidRDefault="00CE2C61" w:rsidP="00CE2C61">
            <w:pPr>
              <w:pStyle w:val="ListNumber"/>
              <w:pageBreakBefore/>
              <w:ind w:left="0"/>
              <w:rPr>
                <w:rFonts w:cs="Arial"/>
              </w:rPr>
            </w:pPr>
          </w:p>
        </w:tc>
        <w:tc>
          <w:tcPr>
            <w:tcW w:w="9497" w:type="dxa"/>
          </w:tcPr>
          <w:p w:rsidR="00CE2C61" w:rsidRPr="002C07BD" w:rsidRDefault="00CE2C61" w:rsidP="0026436D">
            <w:pPr>
              <w:pageBreakBefore/>
              <w:spacing w:after="100"/>
              <w:rPr>
                <w:rFonts w:cs="Arial"/>
              </w:rPr>
            </w:pPr>
            <w:r w:rsidRPr="002C07BD">
              <w:rPr>
                <w:rFonts w:cs="Arial"/>
              </w:rPr>
              <w:t>The following determinations and directions for the Northern Prawn fishery require fishers to do or not do certain actions which reduce the likelihood of interactions with protected species:</w:t>
            </w:r>
          </w:p>
          <w:p w:rsidR="00CE2C61" w:rsidRPr="002C07BD" w:rsidRDefault="00CE2C61" w:rsidP="00CE2C61">
            <w:pPr>
              <w:pStyle w:val="ListBullet"/>
              <w:pageBreakBefore/>
              <w:spacing w:after="100"/>
              <w:rPr>
                <w:rFonts w:ascii="Helvetica" w:hAnsi="Helvetica" w:cs="Helvetica"/>
                <w:lang w:eastAsia="en-AU"/>
              </w:rPr>
            </w:pPr>
            <w:r w:rsidRPr="002C07BD">
              <w:rPr>
                <w:rFonts w:ascii="Helvetica" w:hAnsi="Helvetica" w:cs="Helvetica"/>
                <w:lang w:eastAsia="en-AU"/>
              </w:rPr>
              <w:t>Gear Determination NPFGD 07</w:t>
            </w:r>
          </w:p>
          <w:p w:rsidR="00CE2C61" w:rsidRPr="002C07BD" w:rsidRDefault="00CE2C61" w:rsidP="00CE2C61">
            <w:pPr>
              <w:pStyle w:val="ListBullet"/>
              <w:pageBreakBefore/>
              <w:spacing w:after="100"/>
              <w:rPr>
                <w:rFonts w:ascii="Helvetica" w:hAnsi="Helvetica" w:cs="Helvetica"/>
                <w:lang w:eastAsia="en-AU"/>
              </w:rPr>
            </w:pPr>
            <w:r w:rsidRPr="002C07BD">
              <w:t xml:space="preserve">NPF Direction </w:t>
            </w:r>
            <w:r w:rsidRPr="002C07BD">
              <w:rPr>
                <w:rFonts w:ascii="Helvetica" w:hAnsi="Helvetica" w:cs="Helvetica"/>
                <w:lang w:eastAsia="en-AU"/>
              </w:rPr>
              <w:t>Byproduct Limits and Prohibited Species 158</w:t>
            </w:r>
          </w:p>
          <w:p w:rsidR="00CE2C61" w:rsidRPr="002C07BD" w:rsidRDefault="00CE2C61" w:rsidP="00CE2C61">
            <w:pPr>
              <w:pStyle w:val="ListBullet"/>
              <w:pageBreakBefore/>
              <w:spacing w:after="100"/>
              <w:rPr>
                <w:rFonts w:ascii="Helvetica" w:hAnsi="Helvetica" w:cs="Helvetica"/>
                <w:lang w:eastAsia="en-AU"/>
              </w:rPr>
            </w:pPr>
            <w:r w:rsidRPr="002C07BD">
              <w:t xml:space="preserve">NPF Direction </w:t>
            </w:r>
            <w:r w:rsidRPr="002C07BD">
              <w:rPr>
                <w:rFonts w:ascii="Helvetica" w:hAnsi="Helvetica" w:cs="Helvetica"/>
                <w:lang w:eastAsia="en-AU"/>
              </w:rPr>
              <w:t>Protected Area Closures 155</w:t>
            </w:r>
          </w:p>
          <w:p w:rsidR="00CE2C61" w:rsidRPr="002C07BD" w:rsidRDefault="00CE2C61" w:rsidP="00CE2C61">
            <w:pPr>
              <w:pStyle w:val="ListBullet"/>
              <w:pageBreakBefore/>
              <w:spacing w:after="100"/>
              <w:rPr>
                <w:rFonts w:ascii="Helvetica" w:hAnsi="Helvetica" w:cs="Helvetica"/>
                <w:lang w:eastAsia="en-AU"/>
              </w:rPr>
            </w:pPr>
            <w:r w:rsidRPr="002C07BD">
              <w:t xml:space="preserve">NPF Direction </w:t>
            </w:r>
            <w:r w:rsidRPr="002C07BD">
              <w:rPr>
                <w:rFonts w:ascii="Helvetica" w:hAnsi="Helvetica" w:cs="Helvetica"/>
                <w:lang w:eastAsia="en-AU"/>
              </w:rPr>
              <w:t>Prohibition on Fishing (Prior to Seasons) 156</w:t>
            </w:r>
            <w:r w:rsidR="00456CA3" w:rsidRPr="002C07BD">
              <w:rPr>
                <w:rFonts w:ascii="Helvetica" w:hAnsi="Helvetica" w:cs="Helvetica"/>
                <w:lang w:eastAsia="en-AU"/>
              </w:rPr>
              <w:t>, and</w:t>
            </w:r>
          </w:p>
          <w:p w:rsidR="00CE2C61" w:rsidRPr="002C07BD" w:rsidRDefault="00CE2C61" w:rsidP="00CE2C61">
            <w:pPr>
              <w:pStyle w:val="ListBullet"/>
              <w:pageBreakBefore/>
            </w:pPr>
            <w:r w:rsidRPr="002C07BD">
              <w:t xml:space="preserve">NPF Direction </w:t>
            </w:r>
            <w:r w:rsidRPr="002C07BD">
              <w:rPr>
                <w:rFonts w:ascii="Helvetica" w:hAnsi="Helvetica" w:cs="Helvetica"/>
                <w:lang w:eastAsia="en-AU"/>
              </w:rPr>
              <w:t>First Season Closures 157</w:t>
            </w:r>
          </w:p>
          <w:p w:rsidR="00CE2C61" w:rsidRPr="002C07BD" w:rsidRDefault="00CE2C61" w:rsidP="0026436D">
            <w:pPr>
              <w:pageBreakBefore/>
              <w:spacing w:after="100"/>
            </w:pPr>
            <w:r w:rsidRPr="002C07BD">
              <w:t>The following direction requires fishers to do or not do certain actions</w:t>
            </w:r>
            <w:r w:rsidRPr="002C07BD">
              <w:rPr>
                <w:i/>
              </w:rPr>
              <w:t xml:space="preserve"> </w:t>
            </w:r>
            <w:r w:rsidRPr="002C07BD">
              <w:t>which may contribute to reducing injuries or mortalities to protected species should interactions occur:</w:t>
            </w:r>
          </w:p>
          <w:p w:rsidR="00CE2C61" w:rsidRPr="002C07BD" w:rsidRDefault="00CE2C61" w:rsidP="00CE2C61">
            <w:pPr>
              <w:pStyle w:val="ListBullet"/>
              <w:pageBreakBefore/>
              <w:rPr>
                <w:rFonts w:ascii="Helvetica" w:hAnsi="Helvetica" w:cs="Helvetica"/>
                <w:lang w:eastAsia="en-AU"/>
              </w:rPr>
            </w:pPr>
            <w:r w:rsidRPr="002C07BD">
              <w:t xml:space="preserve">NPF Direction </w:t>
            </w:r>
            <w:r w:rsidRPr="002C07BD">
              <w:rPr>
                <w:rFonts w:ascii="Helvetica" w:hAnsi="Helvetica" w:cs="Helvetica"/>
                <w:lang w:eastAsia="en-AU"/>
              </w:rPr>
              <w:t>Gear Requirements 150 (TEDs and BRDs).</w:t>
            </w:r>
          </w:p>
          <w:p w:rsidR="00CE2C61" w:rsidRPr="002C07BD" w:rsidRDefault="00CE2C61" w:rsidP="00CE2C61">
            <w:pPr>
              <w:pageBreakBefore/>
              <w:rPr>
                <w:rFonts w:cs="Arial"/>
              </w:rPr>
            </w:pPr>
            <w:r w:rsidRPr="002C07BD">
              <w:t xml:space="preserve">The Department considers that the </w:t>
            </w:r>
            <w:r w:rsidRPr="002C07BD">
              <w:rPr>
                <w:rFonts w:cs="Arial"/>
              </w:rPr>
              <w:t>Northern Prawn Fishery Management Plan 1995 as administered by the Australian Fisheries Management Authority requires persons engaged in fishing under the plan to take all reasonable steps to ensure that members of listed marine species are not killed or injured as a result of the fishing.</w:t>
            </w:r>
          </w:p>
        </w:tc>
      </w:tr>
      <w:tr w:rsidR="009A178C" w:rsidRPr="002C07BD" w:rsidTr="0026436D">
        <w:tc>
          <w:tcPr>
            <w:tcW w:w="6238" w:type="dxa"/>
          </w:tcPr>
          <w:p w:rsidR="009A178C" w:rsidRPr="002C07BD" w:rsidRDefault="009A178C" w:rsidP="006903AB">
            <w:pPr>
              <w:pStyle w:val="ListNumber"/>
              <w:numPr>
                <w:ilvl w:val="0"/>
                <w:numId w:val="19"/>
              </w:numPr>
              <w:rPr>
                <w:rFonts w:cs="Arial"/>
              </w:rPr>
            </w:pPr>
            <w:proofErr w:type="gramStart"/>
            <w:r w:rsidRPr="002C07BD">
              <w:t>the</w:t>
            </w:r>
            <w:proofErr w:type="gramEnd"/>
            <w:r w:rsidRPr="002C07BD">
              <w:t xml:space="preserve"> fishery to which the plan, regime or policy relates does not, or is not likely to, adversely affect the survival or recovery in nature of the species.</w:t>
            </w:r>
          </w:p>
        </w:tc>
        <w:tc>
          <w:tcPr>
            <w:tcW w:w="9497" w:type="dxa"/>
          </w:tcPr>
          <w:p w:rsidR="0098259C" w:rsidRPr="002C07BD" w:rsidRDefault="0098259C" w:rsidP="005C392D">
            <w:pPr>
              <w:spacing w:after="100"/>
            </w:pPr>
            <w:r w:rsidRPr="002C07BD">
              <w:t>Given</w:t>
            </w:r>
            <w:r w:rsidR="0026436D" w:rsidRPr="002C07BD">
              <w:t xml:space="preserve"> that</w:t>
            </w:r>
            <w:r w:rsidRPr="002C07BD">
              <w:t>:</w:t>
            </w:r>
          </w:p>
          <w:p w:rsidR="0098259C" w:rsidRPr="002C07BD" w:rsidRDefault="0098259C" w:rsidP="005C392D">
            <w:pPr>
              <w:pStyle w:val="ListBullet"/>
              <w:spacing w:after="100"/>
            </w:pPr>
            <w:r w:rsidRPr="002C07BD">
              <w:t xml:space="preserve">spatial and temporal closures protect critical habitat and act to reduce the impact </w:t>
            </w:r>
            <w:r w:rsidR="005C392D" w:rsidRPr="002C07BD">
              <w:t>of fishing on protected species</w:t>
            </w:r>
          </w:p>
          <w:p w:rsidR="0098259C" w:rsidRPr="002C07BD" w:rsidRDefault="0098259C" w:rsidP="005C392D">
            <w:pPr>
              <w:pStyle w:val="ListBullet"/>
              <w:spacing w:after="100"/>
            </w:pPr>
            <w:r w:rsidRPr="002C07BD">
              <w:t>measures to avoid capture of and mortality to protected species are employed in the fishery</w:t>
            </w:r>
            <w:r w:rsidR="00FC6BEF" w:rsidRPr="002C07BD">
              <w:t xml:space="preserve"> </w:t>
            </w:r>
            <w:r w:rsidRPr="002C07BD">
              <w:t>(see Table 1 and above)</w:t>
            </w:r>
            <w:r w:rsidR="00151AE5">
              <w:t>, i</w:t>
            </w:r>
            <w:r w:rsidR="005C392D" w:rsidRPr="002C07BD">
              <w:t>n particular, the use of turtle excluder devices avoid the capture of marine turtles and sawfishes</w:t>
            </w:r>
            <w:r w:rsidRPr="002C07BD">
              <w:t>, and</w:t>
            </w:r>
          </w:p>
          <w:p w:rsidR="005C392D" w:rsidRPr="002C07BD" w:rsidRDefault="0026436D" w:rsidP="005C392D">
            <w:pPr>
              <w:pStyle w:val="ListBullet"/>
              <w:spacing w:after="100"/>
            </w:pPr>
            <w:r w:rsidRPr="002C07BD">
              <w:t xml:space="preserve">the </w:t>
            </w:r>
            <w:r w:rsidR="005C392D" w:rsidRPr="002C07BD">
              <w:t xml:space="preserve">results from the ecological risk assessments, taking into account the measures in place in the fishery which act to prevent mortality to protected species, do not report any listed </w:t>
            </w:r>
            <w:r w:rsidR="005C392D" w:rsidRPr="002C07BD">
              <w:rPr>
                <w:rFonts w:cs="Arial"/>
              </w:rPr>
              <w:t xml:space="preserve">threatened </w:t>
            </w:r>
            <w:r w:rsidR="005C392D" w:rsidRPr="002C07BD">
              <w:t>species at risk</w:t>
            </w:r>
            <w:r w:rsidR="0096702D" w:rsidRPr="002C07BD">
              <w:t xml:space="preserve"> from fishing</w:t>
            </w:r>
            <w:r w:rsidR="005C392D" w:rsidRPr="002C07BD">
              <w:t>,</w:t>
            </w:r>
          </w:p>
          <w:p w:rsidR="009A178C" w:rsidRPr="002C07BD" w:rsidRDefault="00C446F6" w:rsidP="005C392D">
            <w:proofErr w:type="gramStart"/>
            <w:r w:rsidRPr="002C07BD">
              <w:t>the</w:t>
            </w:r>
            <w:proofErr w:type="gramEnd"/>
            <w:r w:rsidRPr="002C07BD">
              <w:t xml:space="preserve"> Department considers the current operation of the Northern Prawn Fishery is not likely to adversely affect the survival or recovery in nature of any listed threatened species.</w:t>
            </w:r>
          </w:p>
        </w:tc>
      </w:tr>
    </w:tbl>
    <w:p w:rsidR="00DA6A89" w:rsidRPr="002C07BD" w:rsidRDefault="00DA6A89" w:rsidP="0003091B">
      <w:pPr>
        <w:contextualSpacing/>
        <w:rPr>
          <w:rFonts w:cs="Arial"/>
          <w:highlight w:val="cyan"/>
        </w:rPr>
      </w:pPr>
    </w:p>
    <w:p w:rsidR="00CA6E62" w:rsidRPr="002C07BD" w:rsidRDefault="00CA6E62" w:rsidP="0003091B">
      <w:pPr>
        <w:contextualSpacing/>
        <w:rPr>
          <w:rFonts w:cs="Arial"/>
          <w:highlight w:val="cyan"/>
        </w:rPr>
        <w:sectPr w:rsidR="00CA6E62" w:rsidRPr="002C07BD" w:rsidSect="0026436D">
          <w:pgSz w:w="16838" w:h="11906" w:orient="landscape"/>
          <w:pgMar w:top="851" w:right="1021" w:bottom="851" w:left="1021" w:header="709" w:footer="458" w:gutter="0"/>
          <w:cols w:space="708"/>
          <w:docGrid w:linePitch="360"/>
        </w:sectPr>
      </w:pPr>
    </w:p>
    <w:p w:rsidR="00DA6A89" w:rsidRPr="002C07BD" w:rsidRDefault="00DA6A89" w:rsidP="0026436D">
      <w:pPr>
        <w:ind w:left="-567"/>
        <w:contextualSpacing/>
        <w:rPr>
          <w:rFonts w:cs="Arial"/>
          <w:b/>
        </w:rPr>
      </w:pPr>
      <w:proofErr w:type="gramStart"/>
      <w:r w:rsidRPr="002C07BD">
        <w:rPr>
          <w:rFonts w:cs="Arial"/>
          <w:b/>
        </w:rPr>
        <w:lastRenderedPageBreak/>
        <w:t>Part 13</w:t>
      </w:r>
      <w:r w:rsidRPr="002C07BD">
        <w:rPr>
          <w:rFonts w:cs="Arial"/>
          <w:i/>
        </w:rPr>
        <w:t xml:space="preserve"> (cont.)</w:t>
      </w:r>
      <w:proofErr w:type="gramEnd"/>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8"/>
        <w:gridCol w:w="9497"/>
      </w:tblGrid>
      <w:tr w:rsidR="00B73546" w:rsidRPr="002C07BD" w:rsidTr="0026436D">
        <w:trPr>
          <w:tblHeader/>
        </w:trPr>
        <w:tc>
          <w:tcPr>
            <w:tcW w:w="6238" w:type="dxa"/>
          </w:tcPr>
          <w:p w:rsidR="00B73546" w:rsidRPr="002C07BD" w:rsidRDefault="00B73546" w:rsidP="0003091B">
            <w:pPr>
              <w:contextualSpacing/>
              <w:rPr>
                <w:rFonts w:cs="Arial"/>
                <w:b/>
              </w:rPr>
            </w:pPr>
            <w:r w:rsidRPr="002C07BD">
              <w:rPr>
                <w:rFonts w:cs="Arial"/>
                <w:b/>
              </w:rPr>
              <w:t>Division 2 Migratory species</w:t>
            </w:r>
          </w:p>
          <w:p w:rsidR="00B73546" w:rsidRPr="002C07BD" w:rsidRDefault="00B73546" w:rsidP="0003091B">
            <w:pPr>
              <w:contextualSpacing/>
              <w:rPr>
                <w:rFonts w:cs="Arial"/>
                <w:b/>
              </w:rPr>
            </w:pPr>
            <w:r w:rsidRPr="002C07BD">
              <w:rPr>
                <w:rFonts w:cs="Arial"/>
                <w:b/>
              </w:rPr>
              <w:t>Section 222A Minister may accredit plans or regimes</w:t>
            </w:r>
          </w:p>
        </w:tc>
        <w:tc>
          <w:tcPr>
            <w:tcW w:w="9497" w:type="dxa"/>
          </w:tcPr>
          <w:p w:rsidR="00B73546" w:rsidRPr="002C07BD" w:rsidRDefault="00B73546" w:rsidP="00927612">
            <w:pPr>
              <w:contextualSpacing/>
              <w:rPr>
                <w:rFonts w:cs="Arial"/>
                <w:b/>
              </w:rPr>
            </w:pPr>
            <w:r w:rsidRPr="002C07BD">
              <w:rPr>
                <w:rFonts w:cs="Arial"/>
                <w:b/>
              </w:rPr>
              <w:t xml:space="preserve">The </w:t>
            </w:r>
            <w:r w:rsidR="00DB1EA4" w:rsidRPr="002C07BD">
              <w:rPr>
                <w:rFonts w:cs="Arial"/>
                <w:b/>
              </w:rPr>
              <w:t>Department</w:t>
            </w:r>
            <w:r w:rsidRPr="002C07BD">
              <w:rPr>
                <w:rFonts w:cs="Arial"/>
                <w:b/>
              </w:rPr>
              <w:t xml:space="preserve">’s assessment of the </w:t>
            </w:r>
            <w:r w:rsidR="00A64BB2" w:rsidRPr="002C07BD">
              <w:rPr>
                <w:rFonts w:cs="Arial"/>
                <w:b/>
              </w:rPr>
              <w:t>Northern Prawn Fishery</w:t>
            </w:r>
          </w:p>
        </w:tc>
      </w:tr>
      <w:tr w:rsidR="00DA6A89" w:rsidRPr="002C07BD" w:rsidTr="0026436D">
        <w:tc>
          <w:tcPr>
            <w:tcW w:w="6238" w:type="dxa"/>
          </w:tcPr>
          <w:p w:rsidR="00DA6A89" w:rsidRPr="002C07BD" w:rsidRDefault="00DA6A89" w:rsidP="0003091B">
            <w:pPr>
              <w:ind w:left="360" w:hanging="360"/>
              <w:contextualSpacing/>
              <w:rPr>
                <w:rFonts w:cs="Arial"/>
              </w:rPr>
            </w:pPr>
            <w:r w:rsidRPr="002C07BD">
              <w:rPr>
                <w:rFonts w:cs="Arial"/>
              </w:rPr>
              <w:t>(1)</w:t>
            </w:r>
            <w:r w:rsidRPr="002C07BD">
              <w:rPr>
                <w:rFonts w:cs="Arial"/>
              </w:rPr>
              <w:tab/>
              <w:t>Minister may, by instrument in writing, accredit for the purposes of this Division:</w:t>
            </w:r>
          </w:p>
          <w:p w:rsidR="00927612" w:rsidRPr="002C07BD" w:rsidRDefault="00DA6A89" w:rsidP="006903AB">
            <w:pPr>
              <w:pStyle w:val="ListNumber"/>
              <w:numPr>
                <w:ilvl w:val="0"/>
                <w:numId w:val="20"/>
              </w:numPr>
              <w:ind w:left="726"/>
              <w:rPr>
                <w:rFonts w:cs="Arial"/>
              </w:rPr>
            </w:pPr>
            <w:r w:rsidRPr="002C07BD">
              <w:rPr>
                <w:rFonts w:cs="Arial"/>
              </w:rPr>
              <w:t>a plan of managemen</w:t>
            </w:r>
            <w:r w:rsidR="0096702D" w:rsidRPr="002C07BD">
              <w:rPr>
                <w:rFonts w:cs="Arial"/>
              </w:rPr>
              <w:t>t within the meaning of section </w:t>
            </w:r>
            <w:r w:rsidRPr="002C07BD">
              <w:rPr>
                <w:rFonts w:cs="Arial"/>
              </w:rPr>
              <w:t xml:space="preserve">17 of the </w:t>
            </w:r>
            <w:r w:rsidRPr="002C07BD">
              <w:rPr>
                <w:rFonts w:cs="Arial"/>
                <w:i/>
              </w:rPr>
              <w:t>Fisheries Management Act 1991</w:t>
            </w:r>
            <w:r w:rsidRPr="002C07BD">
              <w:rPr>
                <w:rFonts w:cs="Arial"/>
              </w:rPr>
              <w:t>;</w:t>
            </w:r>
          </w:p>
          <w:p w:rsidR="00DA6A89" w:rsidRPr="002C07BD" w:rsidRDefault="00DA6A89" w:rsidP="00CE2C61">
            <w:pPr>
              <w:pStyle w:val="Tabletext"/>
            </w:pPr>
            <w:r w:rsidRPr="002C07BD">
              <w:t xml:space="preserve">if </w:t>
            </w:r>
            <w:r w:rsidRPr="002C07BD">
              <w:rPr>
                <w:b/>
              </w:rPr>
              <w:t>satisfied</w:t>
            </w:r>
            <w:r w:rsidRPr="002C07BD">
              <w:t xml:space="preserve"> that:</w:t>
            </w:r>
          </w:p>
          <w:p w:rsidR="00FB044A" w:rsidRPr="002C07BD" w:rsidRDefault="00DA6A89" w:rsidP="006903AB">
            <w:pPr>
              <w:pStyle w:val="ListNumber"/>
              <w:numPr>
                <w:ilvl w:val="0"/>
                <w:numId w:val="21"/>
              </w:numPr>
              <w:rPr>
                <w:rFonts w:cs="Arial"/>
              </w:rPr>
            </w:pPr>
            <w:r w:rsidRPr="002C07BD">
              <w:rPr>
                <w:rFonts w:cs="Arial"/>
              </w:rPr>
              <w:t>the plan, regime or policy requires persons engaged in fishing under the plan, regime or policy to take all reasonable steps to ensure that members of listed migratory species are not killed or injured as a result of the fishing; and</w:t>
            </w:r>
          </w:p>
          <w:p w:rsidR="00DA6A89" w:rsidRPr="002C07BD" w:rsidRDefault="00DA6A89" w:rsidP="006903AB">
            <w:pPr>
              <w:pStyle w:val="ListNumber"/>
              <w:numPr>
                <w:ilvl w:val="0"/>
                <w:numId w:val="21"/>
              </w:numPr>
              <w:rPr>
                <w:rFonts w:cs="Arial"/>
              </w:rPr>
            </w:pPr>
            <w:proofErr w:type="gramStart"/>
            <w:r w:rsidRPr="002C07BD">
              <w:rPr>
                <w:rFonts w:cs="Arial"/>
              </w:rPr>
              <w:t>the</w:t>
            </w:r>
            <w:proofErr w:type="gramEnd"/>
            <w:r w:rsidRPr="002C07BD">
              <w:rPr>
                <w:rFonts w:cs="Arial"/>
              </w:rPr>
              <w:t xml:space="preserve"> fishery to which the plan, regime or policy relates does not, or is not likely to, adversely affect the conservation status of a listed migratory species or a population of that species.</w:t>
            </w:r>
          </w:p>
        </w:tc>
        <w:tc>
          <w:tcPr>
            <w:tcW w:w="9497" w:type="dxa"/>
          </w:tcPr>
          <w:p w:rsidR="00927612" w:rsidRPr="002C07BD" w:rsidRDefault="00927612" w:rsidP="00927612">
            <w:pPr>
              <w:pStyle w:val="Tabletext"/>
            </w:pPr>
          </w:p>
          <w:p w:rsidR="00927612" w:rsidRPr="002C07BD" w:rsidRDefault="00927612" w:rsidP="00927612"/>
          <w:p w:rsidR="00927612" w:rsidRPr="002C07BD" w:rsidRDefault="00927612" w:rsidP="00927612">
            <w:r w:rsidRPr="002C07BD">
              <w:t>The Northern Prawn Fishery will be managed under the</w:t>
            </w:r>
            <w:r w:rsidRPr="002C07BD">
              <w:rPr>
                <w:color w:val="3366FF"/>
              </w:rPr>
              <w:t xml:space="preserve"> </w:t>
            </w:r>
            <w:r w:rsidRPr="002C07BD">
              <w:t xml:space="preserve">Northern Prawn Fishery Management Plan 1995 in force under the </w:t>
            </w:r>
            <w:r w:rsidRPr="002C07BD">
              <w:rPr>
                <w:i/>
              </w:rPr>
              <w:t>Fisheries Management Act 1991</w:t>
            </w:r>
            <w:r w:rsidRPr="002C07BD">
              <w:t>.</w:t>
            </w:r>
          </w:p>
          <w:p w:rsidR="00FB044A" w:rsidRPr="002C07BD" w:rsidRDefault="00FB044A" w:rsidP="00CE2C61">
            <w:pPr>
              <w:pStyle w:val="Tabletext"/>
            </w:pPr>
          </w:p>
          <w:p w:rsidR="00927612" w:rsidRPr="002C07BD" w:rsidRDefault="00927612" w:rsidP="00927612">
            <w:pPr>
              <w:rPr>
                <w:rFonts w:cs="Arial"/>
              </w:rPr>
            </w:pPr>
            <w:r w:rsidRPr="002C07BD">
              <w:rPr>
                <w:rFonts w:cs="Arial"/>
              </w:rPr>
              <w:t xml:space="preserve">The </w:t>
            </w:r>
            <w:r w:rsidRPr="002C07BD">
              <w:rPr>
                <w:rFonts w:cs="Arial"/>
                <w:iCs/>
              </w:rPr>
              <w:t xml:space="preserve">Northern Prawn Fishery Management Plan 1995 </w:t>
            </w:r>
            <w:r w:rsidRPr="002C07BD">
              <w:rPr>
                <w:rFonts w:cs="Arial"/>
              </w:rPr>
              <w:t>was accredited under section 2</w:t>
            </w:r>
            <w:r w:rsidR="003C404D" w:rsidRPr="002C07BD">
              <w:rPr>
                <w:rFonts w:cs="Arial"/>
              </w:rPr>
              <w:t>22</w:t>
            </w:r>
            <w:r w:rsidRPr="002C07BD">
              <w:rPr>
                <w:rFonts w:cs="Arial"/>
              </w:rPr>
              <w:t>A</w:t>
            </w:r>
            <w:r w:rsidR="004317E9" w:rsidRPr="002C07BD">
              <w:rPr>
                <w:rFonts w:cs="Arial"/>
              </w:rPr>
              <w:t xml:space="preserve"> (Part </w:t>
            </w:r>
            <w:r w:rsidRPr="002C07BD">
              <w:rPr>
                <w:rFonts w:cs="Arial"/>
              </w:rPr>
              <w:t xml:space="preserve">13) for listed </w:t>
            </w:r>
            <w:r w:rsidR="003C404D" w:rsidRPr="002C07BD">
              <w:rPr>
                <w:rFonts w:cs="Arial"/>
              </w:rPr>
              <w:t>migratory</w:t>
            </w:r>
            <w:r w:rsidRPr="002C07BD">
              <w:rPr>
                <w:rFonts w:cs="Arial"/>
              </w:rPr>
              <w:t xml:space="preserve"> species in January 2006. While there have been amendments to the plan since that time, those amendments do not materially change the requirement to take steps to ensure that members of listed </w:t>
            </w:r>
            <w:r w:rsidR="003C404D" w:rsidRPr="002C07BD">
              <w:rPr>
                <w:rFonts w:cs="Arial"/>
              </w:rPr>
              <w:t>migratory</w:t>
            </w:r>
            <w:r w:rsidRPr="002C07BD">
              <w:rPr>
                <w:rFonts w:cs="Arial"/>
              </w:rPr>
              <w:t xml:space="preserve"> species are not killed or injured as a result of the fishing (see section 208A -</w:t>
            </w:r>
            <w:r w:rsidR="004317E9" w:rsidRPr="002C07BD">
              <w:rPr>
                <w:rFonts w:cs="Arial"/>
              </w:rPr>
              <w:t xml:space="preserve"> </w:t>
            </w:r>
            <w:r w:rsidRPr="002C07BD">
              <w:rPr>
                <w:rFonts w:cs="Arial"/>
              </w:rPr>
              <w:t>listed threatened species - above).</w:t>
            </w:r>
          </w:p>
          <w:p w:rsidR="003C404D" w:rsidRPr="002C07BD" w:rsidRDefault="003C404D" w:rsidP="003C404D">
            <w:pPr>
              <w:spacing w:after="100"/>
            </w:pPr>
            <w:r w:rsidRPr="002C07BD">
              <w:t>Given that:</w:t>
            </w:r>
          </w:p>
          <w:p w:rsidR="003C404D" w:rsidRPr="002C07BD" w:rsidRDefault="003C404D" w:rsidP="003C404D">
            <w:pPr>
              <w:pStyle w:val="ListBullet"/>
            </w:pPr>
            <w:r w:rsidRPr="002C07BD">
              <w:t>interactions with migratory species in the fishery have been very low, and</w:t>
            </w:r>
          </w:p>
          <w:p w:rsidR="003C404D" w:rsidRPr="002C07BD" w:rsidRDefault="003C404D" w:rsidP="003C404D">
            <w:pPr>
              <w:pStyle w:val="ListBullet"/>
            </w:pPr>
            <w:r w:rsidRPr="002C07BD">
              <w:t xml:space="preserve">results from the ecological risk assessments, taking into account the measures in place in the fishery which act to prevent mortality to protected species, do not report any listed </w:t>
            </w:r>
            <w:r w:rsidRPr="002C07BD">
              <w:rPr>
                <w:rFonts w:cs="Arial"/>
              </w:rPr>
              <w:t xml:space="preserve">migratory </w:t>
            </w:r>
            <w:r w:rsidRPr="002C07BD">
              <w:t>species at risk</w:t>
            </w:r>
            <w:r w:rsidR="004317E9" w:rsidRPr="002C07BD">
              <w:t xml:space="preserve"> from fishing</w:t>
            </w:r>
            <w:r w:rsidRPr="002C07BD">
              <w:t>,</w:t>
            </w:r>
          </w:p>
          <w:p w:rsidR="00DA6A89" w:rsidRPr="002C07BD" w:rsidRDefault="003C404D" w:rsidP="003C404D">
            <w:proofErr w:type="gramStart"/>
            <w:r w:rsidRPr="002C07BD">
              <w:t>the</w:t>
            </w:r>
            <w:proofErr w:type="gramEnd"/>
            <w:r w:rsidRPr="002C07BD">
              <w:t xml:space="preserve"> Department considers the current operation of the Northern Prawn Fishery is not likely to adversely affect </w:t>
            </w:r>
            <w:r w:rsidRPr="002C07BD">
              <w:rPr>
                <w:rFonts w:cs="Arial"/>
              </w:rPr>
              <w:t>the conservation status of a listed migratory species or a population of that species</w:t>
            </w:r>
            <w:r w:rsidRPr="002C07BD">
              <w:t>.</w:t>
            </w:r>
          </w:p>
        </w:tc>
      </w:tr>
    </w:tbl>
    <w:p w:rsidR="00DA6A89" w:rsidRPr="002C07BD" w:rsidRDefault="00DA6A89" w:rsidP="0003091B">
      <w:pPr>
        <w:contextualSpacing/>
        <w:rPr>
          <w:rFonts w:cs="Arial"/>
          <w:highlight w:val="cyan"/>
        </w:rPr>
      </w:pPr>
    </w:p>
    <w:p w:rsidR="00CA6E62" w:rsidRPr="002C07BD" w:rsidRDefault="00CA6E62" w:rsidP="0003091B">
      <w:pPr>
        <w:contextualSpacing/>
        <w:rPr>
          <w:rFonts w:cs="Arial"/>
          <w:highlight w:val="cyan"/>
        </w:rPr>
        <w:sectPr w:rsidR="00CA6E62" w:rsidRPr="002C07BD">
          <w:pgSz w:w="16838" w:h="11906" w:orient="landscape"/>
          <w:pgMar w:top="899" w:right="1361" w:bottom="899" w:left="1361" w:header="709" w:footer="528" w:gutter="0"/>
          <w:cols w:space="708"/>
          <w:docGrid w:linePitch="360"/>
        </w:sectPr>
      </w:pPr>
    </w:p>
    <w:p w:rsidR="00EC4B11" w:rsidRPr="002C07BD" w:rsidRDefault="00EC4B11" w:rsidP="002B61CA">
      <w:pPr>
        <w:ind w:left="-567"/>
        <w:contextualSpacing/>
        <w:rPr>
          <w:rFonts w:cs="Arial"/>
          <w:b/>
        </w:rPr>
      </w:pPr>
    </w:p>
    <w:p w:rsidR="00DA6A89" w:rsidRPr="002C07BD" w:rsidRDefault="00DA6A89" w:rsidP="002B61CA">
      <w:pPr>
        <w:ind w:left="-567"/>
        <w:contextualSpacing/>
        <w:rPr>
          <w:rFonts w:cs="Arial"/>
          <w:b/>
        </w:rPr>
      </w:pPr>
      <w:proofErr w:type="gramStart"/>
      <w:r w:rsidRPr="002C07BD">
        <w:rPr>
          <w:rFonts w:cs="Arial"/>
          <w:b/>
        </w:rPr>
        <w:t>Part 13</w:t>
      </w:r>
      <w:r w:rsidRPr="002C07BD">
        <w:rPr>
          <w:rFonts w:cs="Arial"/>
          <w:i/>
        </w:rPr>
        <w:t xml:space="preserve"> (cont.)</w:t>
      </w:r>
      <w:proofErr w:type="gramEnd"/>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8"/>
        <w:gridCol w:w="9497"/>
      </w:tblGrid>
      <w:tr w:rsidR="00B73546" w:rsidRPr="002C07BD" w:rsidTr="009C6587">
        <w:tc>
          <w:tcPr>
            <w:tcW w:w="6238" w:type="dxa"/>
          </w:tcPr>
          <w:p w:rsidR="00B73546" w:rsidRPr="002C07BD" w:rsidRDefault="00B73546" w:rsidP="0003091B">
            <w:pPr>
              <w:contextualSpacing/>
              <w:rPr>
                <w:rFonts w:cs="Arial"/>
                <w:b/>
              </w:rPr>
            </w:pPr>
            <w:r w:rsidRPr="002C07BD">
              <w:rPr>
                <w:rFonts w:cs="Arial"/>
                <w:b/>
              </w:rPr>
              <w:t>Division 3 Whales and other cetaceans</w:t>
            </w:r>
          </w:p>
          <w:p w:rsidR="00B73546" w:rsidRPr="002C07BD" w:rsidRDefault="00B73546" w:rsidP="0003091B">
            <w:pPr>
              <w:contextualSpacing/>
              <w:rPr>
                <w:rFonts w:cs="Arial"/>
                <w:b/>
              </w:rPr>
            </w:pPr>
            <w:r w:rsidRPr="002C07BD">
              <w:rPr>
                <w:rFonts w:cs="Arial"/>
                <w:b/>
              </w:rPr>
              <w:t>Section 245 Minister may accredit plans or regimes</w:t>
            </w:r>
          </w:p>
        </w:tc>
        <w:tc>
          <w:tcPr>
            <w:tcW w:w="9497" w:type="dxa"/>
          </w:tcPr>
          <w:p w:rsidR="00B73546" w:rsidRPr="002C07BD" w:rsidRDefault="00B73546" w:rsidP="0003091B">
            <w:pPr>
              <w:contextualSpacing/>
              <w:rPr>
                <w:rFonts w:cs="Arial"/>
                <w:b/>
              </w:rPr>
            </w:pPr>
            <w:r w:rsidRPr="002C07BD">
              <w:rPr>
                <w:rFonts w:cs="Arial"/>
                <w:b/>
              </w:rPr>
              <w:t xml:space="preserve">The </w:t>
            </w:r>
            <w:r w:rsidR="00DB1EA4" w:rsidRPr="002C07BD">
              <w:rPr>
                <w:rFonts w:cs="Arial"/>
                <w:b/>
              </w:rPr>
              <w:t>Department</w:t>
            </w:r>
            <w:r w:rsidRPr="002C07BD">
              <w:rPr>
                <w:rFonts w:cs="Arial"/>
                <w:b/>
              </w:rPr>
              <w:t xml:space="preserve">’s assessment of the </w:t>
            </w:r>
            <w:r w:rsidR="00A64BB2" w:rsidRPr="002C07BD">
              <w:rPr>
                <w:rFonts w:cs="Arial"/>
                <w:b/>
              </w:rPr>
              <w:t>Commonwealth Northern Prawn Fishery</w:t>
            </w:r>
          </w:p>
        </w:tc>
      </w:tr>
      <w:tr w:rsidR="00DA6A89" w:rsidRPr="002C07BD" w:rsidTr="009C6587">
        <w:tc>
          <w:tcPr>
            <w:tcW w:w="6238" w:type="dxa"/>
          </w:tcPr>
          <w:p w:rsidR="00DA6A89" w:rsidRPr="002C07BD" w:rsidRDefault="00DA6A89" w:rsidP="00CE2C61">
            <w:pPr>
              <w:ind w:left="357" w:hanging="357"/>
              <w:rPr>
                <w:rFonts w:cs="Arial"/>
              </w:rPr>
            </w:pPr>
            <w:r w:rsidRPr="002C07BD">
              <w:rPr>
                <w:rFonts w:cs="Arial"/>
              </w:rPr>
              <w:t>(1)</w:t>
            </w:r>
            <w:r w:rsidRPr="002C07BD">
              <w:rPr>
                <w:rFonts w:cs="Arial"/>
              </w:rPr>
              <w:tab/>
              <w:t>Minister may, by instrument in writing, accredit for the purposes of this Division:</w:t>
            </w:r>
          </w:p>
          <w:p w:rsidR="00DA6A89" w:rsidRPr="002C07BD" w:rsidRDefault="00DA6A89" w:rsidP="006903AB">
            <w:pPr>
              <w:pStyle w:val="ListNumber"/>
              <w:numPr>
                <w:ilvl w:val="0"/>
                <w:numId w:val="22"/>
              </w:numPr>
              <w:rPr>
                <w:rFonts w:cs="Arial"/>
              </w:rPr>
            </w:pPr>
            <w:r w:rsidRPr="002C07BD">
              <w:rPr>
                <w:rFonts w:cs="Arial"/>
              </w:rPr>
              <w:t>a plan of managemen</w:t>
            </w:r>
            <w:r w:rsidR="0096702D" w:rsidRPr="002C07BD">
              <w:rPr>
                <w:rFonts w:cs="Arial"/>
              </w:rPr>
              <w:t>t within the meaning of section </w:t>
            </w:r>
            <w:r w:rsidRPr="002C07BD">
              <w:rPr>
                <w:rFonts w:cs="Arial"/>
              </w:rPr>
              <w:t xml:space="preserve">17 of the </w:t>
            </w:r>
            <w:r w:rsidRPr="002C07BD">
              <w:rPr>
                <w:rFonts w:cs="Arial"/>
                <w:i/>
              </w:rPr>
              <w:t>Fisheries Management Act 1991</w:t>
            </w:r>
            <w:r w:rsidRPr="002C07BD">
              <w:rPr>
                <w:rFonts w:cs="Arial"/>
              </w:rPr>
              <w:t>;</w:t>
            </w:r>
          </w:p>
          <w:p w:rsidR="00DA6A89" w:rsidRPr="002C07BD" w:rsidRDefault="00DA6A89" w:rsidP="006903AB">
            <w:pPr>
              <w:pStyle w:val="Tabletext"/>
            </w:pPr>
            <w:r w:rsidRPr="002C07BD">
              <w:t xml:space="preserve">if </w:t>
            </w:r>
            <w:r w:rsidRPr="002C07BD">
              <w:rPr>
                <w:b/>
              </w:rPr>
              <w:t>satisfied</w:t>
            </w:r>
            <w:r w:rsidRPr="002C07BD">
              <w:t xml:space="preserve"> that:</w:t>
            </w:r>
          </w:p>
          <w:p w:rsidR="006903AB" w:rsidRPr="002C07BD" w:rsidRDefault="00DA6A89" w:rsidP="006903AB">
            <w:pPr>
              <w:pStyle w:val="ListNumber"/>
              <w:numPr>
                <w:ilvl w:val="0"/>
                <w:numId w:val="24"/>
              </w:numPr>
            </w:pPr>
            <w:r w:rsidRPr="002C07BD">
              <w:rPr>
                <w:rFonts w:cs="Arial"/>
              </w:rPr>
              <w:t>the plan, regime or policy requires persons engaged in fishing under the plan, regime or policy to take all reasonable steps to ensure that cetaceans are not killed or injured as a result of the fishing; and</w:t>
            </w:r>
          </w:p>
          <w:p w:rsidR="00DA6A89" w:rsidRPr="002C07BD" w:rsidRDefault="00DA6A89" w:rsidP="006903AB">
            <w:pPr>
              <w:pStyle w:val="ListNumber"/>
              <w:numPr>
                <w:ilvl w:val="0"/>
                <w:numId w:val="24"/>
              </w:numPr>
              <w:rPr>
                <w:rFonts w:cs="Arial"/>
              </w:rPr>
            </w:pPr>
            <w:proofErr w:type="gramStart"/>
            <w:r w:rsidRPr="002C07BD">
              <w:rPr>
                <w:rFonts w:cs="Arial"/>
              </w:rPr>
              <w:t>the</w:t>
            </w:r>
            <w:proofErr w:type="gramEnd"/>
            <w:r w:rsidRPr="002C07BD">
              <w:rPr>
                <w:rFonts w:cs="Arial"/>
              </w:rPr>
              <w:t xml:space="preserve"> fishery to which the plan, regime or policy relates does not, or is not likely to, adversely affect the conservation status of a species of cetacean or a population of that species.</w:t>
            </w:r>
          </w:p>
        </w:tc>
        <w:tc>
          <w:tcPr>
            <w:tcW w:w="9497" w:type="dxa"/>
          </w:tcPr>
          <w:p w:rsidR="0026436D" w:rsidRPr="002C07BD" w:rsidRDefault="0026436D" w:rsidP="0026436D">
            <w:pPr>
              <w:pStyle w:val="Tabletext"/>
            </w:pPr>
          </w:p>
          <w:p w:rsidR="0026436D" w:rsidRPr="002C07BD" w:rsidRDefault="0026436D" w:rsidP="00927612"/>
          <w:p w:rsidR="00927612" w:rsidRPr="002C07BD" w:rsidRDefault="00927612" w:rsidP="00927612">
            <w:r w:rsidRPr="002C07BD">
              <w:t>The Northern Prawn Fishery will be managed under the</w:t>
            </w:r>
            <w:r w:rsidRPr="002C07BD">
              <w:rPr>
                <w:color w:val="3366FF"/>
              </w:rPr>
              <w:t xml:space="preserve"> </w:t>
            </w:r>
            <w:r w:rsidRPr="002C07BD">
              <w:t xml:space="preserve">Northern Prawn Fishery Management Plan 1995 in force under the </w:t>
            </w:r>
            <w:r w:rsidRPr="002C07BD">
              <w:rPr>
                <w:i/>
              </w:rPr>
              <w:t>Fisheries Management Act 1991</w:t>
            </w:r>
            <w:r w:rsidRPr="002C07BD">
              <w:t>.</w:t>
            </w:r>
          </w:p>
          <w:p w:rsidR="0026436D" w:rsidRPr="002C07BD" w:rsidRDefault="0026436D" w:rsidP="001355D7">
            <w:r w:rsidRPr="002C07BD">
              <w:t xml:space="preserve">The </w:t>
            </w:r>
            <w:r w:rsidRPr="002C07BD">
              <w:rPr>
                <w:iCs/>
              </w:rPr>
              <w:t xml:space="preserve">Northern Prawn Fishery Management Plan 1995 </w:t>
            </w:r>
            <w:r w:rsidRPr="002C07BD">
              <w:t>was accredited under section 245</w:t>
            </w:r>
            <w:r w:rsidR="004317E9" w:rsidRPr="002C07BD">
              <w:t xml:space="preserve"> (Part </w:t>
            </w:r>
            <w:r w:rsidRPr="002C07BD">
              <w:t>13) for whales and other cetaceans in January 2006. While there have been amendments to the plan since that time, those amendments do not materially change the requirement to take steps to ensure that cetaceans are not killed or injured as a result of the fishing</w:t>
            </w:r>
            <w:r w:rsidR="004317E9" w:rsidRPr="002C07BD">
              <w:t xml:space="preserve"> (see section </w:t>
            </w:r>
            <w:r w:rsidRPr="002C07BD">
              <w:t>208A -</w:t>
            </w:r>
            <w:r w:rsidR="00FF76E9" w:rsidRPr="002C07BD">
              <w:t xml:space="preserve"> </w:t>
            </w:r>
            <w:r w:rsidRPr="002C07BD">
              <w:t>listed threatened species - above).</w:t>
            </w:r>
          </w:p>
          <w:p w:rsidR="0026436D" w:rsidRPr="002C07BD" w:rsidRDefault="0026436D" w:rsidP="0026436D">
            <w:pPr>
              <w:spacing w:after="100"/>
            </w:pPr>
            <w:r w:rsidRPr="002C07BD">
              <w:t>Given that:</w:t>
            </w:r>
          </w:p>
          <w:p w:rsidR="0026436D" w:rsidRPr="002C07BD" w:rsidRDefault="0026436D" w:rsidP="0026436D">
            <w:pPr>
              <w:pStyle w:val="ListBullet"/>
            </w:pPr>
            <w:r w:rsidRPr="002C07BD">
              <w:t xml:space="preserve">interactions with </w:t>
            </w:r>
            <w:r w:rsidR="001B46AB" w:rsidRPr="002C07BD">
              <w:t>cetaceans</w:t>
            </w:r>
            <w:r w:rsidRPr="002C07BD">
              <w:t xml:space="preserve"> in the fishery have been low, and</w:t>
            </w:r>
          </w:p>
          <w:p w:rsidR="0026436D" w:rsidRPr="002C07BD" w:rsidRDefault="0026436D" w:rsidP="0026436D">
            <w:pPr>
              <w:pStyle w:val="ListBullet"/>
            </w:pPr>
            <w:r w:rsidRPr="002C07BD">
              <w:t xml:space="preserve">results from the ecological risk assessments, taking into account the measures in place in the fishery which act to prevent mortality to protected species, do not report any </w:t>
            </w:r>
            <w:r w:rsidR="001B46AB" w:rsidRPr="002C07BD">
              <w:t>cetacean</w:t>
            </w:r>
            <w:r w:rsidRPr="002C07BD">
              <w:rPr>
                <w:rFonts w:cs="Arial"/>
              </w:rPr>
              <w:t xml:space="preserve"> </w:t>
            </w:r>
            <w:r w:rsidRPr="002C07BD">
              <w:t>species at risk</w:t>
            </w:r>
            <w:r w:rsidR="004317E9" w:rsidRPr="002C07BD">
              <w:t xml:space="preserve"> from fishing</w:t>
            </w:r>
            <w:r w:rsidRPr="002C07BD">
              <w:t>,</w:t>
            </w:r>
          </w:p>
          <w:p w:rsidR="00DA6A89" w:rsidRPr="002C07BD" w:rsidRDefault="00FB044A" w:rsidP="001B46AB">
            <w:proofErr w:type="gramStart"/>
            <w:r w:rsidRPr="002C07BD">
              <w:t>the</w:t>
            </w:r>
            <w:proofErr w:type="gramEnd"/>
            <w:r w:rsidRPr="002C07BD">
              <w:t xml:space="preserve"> </w:t>
            </w:r>
            <w:r w:rsidR="00DB1EA4" w:rsidRPr="002C07BD">
              <w:t>Department</w:t>
            </w:r>
            <w:r w:rsidRPr="002C07BD">
              <w:t xml:space="preserve"> considers the current operation of the Northern Prawn Fishery is not likely to </w:t>
            </w:r>
            <w:r w:rsidR="001B46AB" w:rsidRPr="002C07BD">
              <w:t>adversely affect the conservation status of a species of cetacean or a population of that species.</w:t>
            </w:r>
          </w:p>
        </w:tc>
      </w:tr>
    </w:tbl>
    <w:p w:rsidR="00CA6E62" w:rsidRPr="002C07BD" w:rsidRDefault="00CA6E62" w:rsidP="0003091B">
      <w:pPr>
        <w:contextualSpacing/>
        <w:rPr>
          <w:rFonts w:cs="Arial"/>
          <w:highlight w:val="cyan"/>
        </w:rPr>
        <w:sectPr w:rsidR="00CA6E62" w:rsidRPr="002C07BD">
          <w:pgSz w:w="16838" w:h="11906" w:orient="landscape"/>
          <w:pgMar w:top="899" w:right="1361" w:bottom="899" w:left="1361" w:header="709" w:footer="528" w:gutter="0"/>
          <w:cols w:space="708"/>
          <w:docGrid w:linePitch="360"/>
        </w:sectPr>
      </w:pPr>
    </w:p>
    <w:p w:rsidR="00DA6A89" w:rsidRPr="002C07BD" w:rsidRDefault="00DA6A89" w:rsidP="002B61CA">
      <w:pPr>
        <w:ind w:left="-567"/>
        <w:contextualSpacing/>
        <w:rPr>
          <w:rFonts w:cs="Arial"/>
          <w:b/>
        </w:rPr>
      </w:pPr>
      <w:proofErr w:type="gramStart"/>
      <w:r w:rsidRPr="002C07BD">
        <w:rPr>
          <w:rFonts w:cs="Arial"/>
          <w:b/>
        </w:rPr>
        <w:lastRenderedPageBreak/>
        <w:t>Part 13</w:t>
      </w:r>
      <w:r w:rsidRPr="002C07BD">
        <w:rPr>
          <w:rFonts w:cs="Arial"/>
          <w:i/>
        </w:rPr>
        <w:t xml:space="preserve"> (cont.)</w:t>
      </w:r>
      <w:proofErr w:type="gramEnd"/>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8"/>
        <w:gridCol w:w="9497"/>
      </w:tblGrid>
      <w:tr w:rsidR="00B73546" w:rsidRPr="002C07BD" w:rsidTr="009C6587">
        <w:tc>
          <w:tcPr>
            <w:tcW w:w="6238" w:type="dxa"/>
          </w:tcPr>
          <w:p w:rsidR="00B73546" w:rsidRPr="002C07BD" w:rsidRDefault="00B73546" w:rsidP="0003091B">
            <w:pPr>
              <w:contextualSpacing/>
              <w:rPr>
                <w:rFonts w:cs="Arial"/>
                <w:b/>
              </w:rPr>
            </w:pPr>
            <w:r w:rsidRPr="002C07BD">
              <w:rPr>
                <w:rFonts w:cs="Arial"/>
                <w:b/>
              </w:rPr>
              <w:t>Division 4 Listed marine species</w:t>
            </w:r>
          </w:p>
          <w:p w:rsidR="00B73546" w:rsidRPr="002C07BD" w:rsidRDefault="00B73546" w:rsidP="0003091B">
            <w:pPr>
              <w:contextualSpacing/>
              <w:rPr>
                <w:rFonts w:cs="Arial"/>
                <w:b/>
              </w:rPr>
            </w:pPr>
            <w:r w:rsidRPr="002C07BD">
              <w:rPr>
                <w:rFonts w:cs="Arial"/>
                <w:b/>
              </w:rPr>
              <w:t>Section 265 Minister may accredit plans or regimes</w:t>
            </w:r>
          </w:p>
        </w:tc>
        <w:tc>
          <w:tcPr>
            <w:tcW w:w="9497" w:type="dxa"/>
          </w:tcPr>
          <w:p w:rsidR="00B73546" w:rsidRPr="002C07BD" w:rsidRDefault="00B73546" w:rsidP="009146E2">
            <w:pPr>
              <w:contextualSpacing/>
              <w:rPr>
                <w:rFonts w:cs="Arial"/>
                <w:b/>
              </w:rPr>
            </w:pPr>
            <w:r w:rsidRPr="002C07BD">
              <w:rPr>
                <w:rFonts w:cs="Arial"/>
                <w:b/>
              </w:rPr>
              <w:t xml:space="preserve">The </w:t>
            </w:r>
            <w:r w:rsidR="00DB1EA4" w:rsidRPr="002C07BD">
              <w:rPr>
                <w:rFonts w:cs="Arial"/>
                <w:b/>
              </w:rPr>
              <w:t>Department</w:t>
            </w:r>
            <w:r w:rsidRPr="002C07BD">
              <w:rPr>
                <w:rFonts w:cs="Arial"/>
                <w:b/>
              </w:rPr>
              <w:t xml:space="preserve">’s assessment of the </w:t>
            </w:r>
            <w:r w:rsidR="00A95A99" w:rsidRPr="002C07BD">
              <w:rPr>
                <w:rFonts w:cs="Arial"/>
                <w:b/>
              </w:rPr>
              <w:t>Northern Prawn Fishery</w:t>
            </w:r>
          </w:p>
        </w:tc>
      </w:tr>
      <w:tr w:rsidR="00DA6A89" w:rsidRPr="002C07BD" w:rsidTr="009C6587">
        <w:tc>
          <w:tcPr>
            <w:tcW w:w="6238" w:type="dxa"/>
          </w:tcPr>
          <w:p w:rsidR="00DA6A89" w:rsidRPr="002C07BD" w:rsidRDefault="00DA6A89" w:rsidP="00FF76E9">
            <w:pPr>
              <w:ind w:left="357" w:hanging="357"/>
              <w:rPr>
                <w:rFonts w:cs="Arial"/>
              </w:rPr>
            </w:pPr>
            <w:r w:rsidRPr="002C07BD">
              <w:rPr>
                <w:rFonts w:cs="Arial"/>
              </w:rPr>
              <w:t>(1)</w:t>
            </w:r>
            <w:r w:rsidRPr="002C07BD">
              <w:rPr>
                <w:rFonts w:cs="Arial"/>
              </w:rPr>
              <w:tab/>
              <w:t>Minister may, by instrument in writing, accredit for the purposes of this Division:</w:t>
            </w:r>
          </w:p>
          <w:p w:rsidR="00DA6A89" w:rsidRPr="002C07BD" w:rsidRDefault="00DA6A89" w:rsidP="006903AB">
            <w:pPr>
              <w:pStyle w:val="ListNumber"/>
              <w:numPr>
                <w:ilvl w:val="0"/>
                <w:numId w:val="23"/>
              </w:numPr>
              <w:rPr>
                <w:rFonts w:cs="Arial"/>
              </w:rPr>
            </w:pPr>
            <w:r w:rsidRPr="002C07BD">
              <w:rPr>
                <w:rFonts w:cs="Arial"/>
              </w:rPr>
              <w:t>a plan of managemen</w:t>
            </w:r>
            <w:r w:rsidR="0096702D" w:rsidRPr="002C07BD">
              <w:rPr>
                <w:rFonts w:cs="Arial"/>
              </w:rPr>
              <w:t>t within the meaning of section </w:t>
            </w:r>
            <w:r w:rsidRPr="002C07BD">
              <w:rPr>
                <w:rFonts w:cs="Arial"/>
              </w:rPr>
              <w:t xml:space="preserve">17 of the </w:t>
            </w:r>
            <w:r w:rsidRPr="002C07BD">
              <w:rPr>
                <w:rFonts w:cs="Arial"/>
                <w:i/>
              </w:rPr>
              <w:t>Fisheries Management Act 1991</w:t>
            </w:r>
            <w:r w:rsidRPr="002C07BD">
              <w:rPr>
                <w:rFonts w:cs="Arial"/>
              </w:rPr>
              <w:t>;</w:t>
            </w:r>
            <w:r w:rsidR="00E2252E" w:rsidRPr="002C07BD">
              <w:rPr>
                <w:rFonts w:cs="Arial"/>
              </w:rPr>
              <w:br/>
            </w:r>
          </w:p>
          <w:p w:rsidR="00DA6A89" w:rsidRPr="002C07BD" w:rsidRDefault="00DA6A89" w:rsidP="006A4FBA">
            <w:pPr>
              <w:pStyle w:val="Tabletext"/>
            </w:pPr>
            <w:r w:rsidRPr="002C07BD">
              <w:t xml:space="preserve">if </w:t>
            </w:r>
            <w:r w:rsidRPr="002C07BD">
              <w:rPr>
                <w:b/>
              </w:rPr>
              <w:t>satisfied</w:t>
            </w:r>
            <w:r w:rsidRPr="002C07BD">
              <w:t xml:space="preserve"> that:</w:t>
            </w:r>
          </w:p>
          <w:p w:rsidR="006A4FBA" w:rsidRPr="002C07BD" w:rsidRDefault="00DA6A89" w:rsidP="009C6587">
            <w:pPr>
              <w:pStyle w:val="ListNumber"/>
              <w:numPr>
                <w:ilvl w:val="0"/>
                <w:numId w:val="25"/>
              </w:numPr>
              <w:ind w:left="726"/>
              <w:rPr>
                <w:rFonts w:cs="Arial"/>
              </w:rPr>
            </w:pPr>
            <w:r w:rsidRPr="002C07BD">
              <w:rPr>
                <w:rFonts w:cs="Arial"/>
              </w:rPr>
              <w:t>the plan, regime or policy requires persons engaged in fishing under the plan, regime or policy to take all reasonable steps to ensure that members of listed marine species are not killed or injured as a result of the fishing; and</w:t>
            </w:r>
          </w:p>
          <w:p w:rsidR="00DA6A89" w:rsidRPr="002C07BD" w:rsidRDefault="00DA6A89" w:rsidP="006903AB">
            <w:pPr>
              <w:pStyle w:val="ListNumber"/>
              <w:numPr>
                <w:ilvl w:val="0"/>
                <w:numId w:val="25"/>
              </w:numPr>
              <w:rPr>
                <w:rFonts w:cs="Arial"/>
              </w:rPr>
            </w:pPr>
            <w:proofErr w:type="gramStart"/>
            <w:r w:rsidRPr="002C07BD">
              <w:rPr>
                <w:rFonts w:cs="Arial"/>
              </w:rPr>
              <w:t>the</w:t>
            </w:r>
            <w:proofErr w:type="gramEnd"/>
            <w:r w:rsidRPr="002C07BD">
              <w:rPr>
                <w:rFonts w:cs="Arial"/>
              </w:rPr>
              <w:t xml:space="preserve"> fishery to which the plan, regime or policy relates does not, or is not likely to, adversely affect the conservation status of a listed marine species or a population of that species.</w:t>
            </w:r>
          </w:p>
        </w:tc>
        <w:tc>
          <w:tcPr>
            <w:tcW w:w="9497" w:type="dxa"/>
          </w:tcPr>
          <w:p w:rsidR="00FF76E9" w:rsidRPr="002C07BD" w:rsidRDefault="00FF76E9" w:rsidP="00FF76E9">
            <w:pPr>
              <w:pStyle w:val="Tabletext"/>
            </w:pPr>
          </w:p>
          <w:p w:rsidR="00FF76E9" w:rsidRPr="002C07BD" w:rsidRDefault="00FF76E9" w:rsidP="00927612"/>
          <w:p w:rsidR="00927612" w:rsidRPr="002C07BD" w:rsidRDefault="00927612" w:rsidP="00927612">
            <w:r w:rsidRPr="002C07BD">
              <w:t>The Northern Prawn Fishery will be managed under the</w:t>
            </w:r>
            <w:r w:rsidRPr="002C07BD">
              <w:rPr>
                <w:color w:val="3366FF"/>
              </w:rPr>
              <w:t xml:space="preserve"> </w:t>
            </w:r>
            <w:r w:rsidRPr="002C07BD">
              <w:t xml:space="preserve">Northern Prawn Fishery Management Plan 1995 in force under the </w:t>
            </w:r>
            <w:r w:rsidRPr="002C07BD">
              <w:rPr>
                <w:i/>
              </w:rPr>
              <w:t>Fisheries Management Act 1991</w:t>
            </w:r>
            <w:r w:rsidRPr="002C07BD">
              <w:t>.</w:t>
            </w:r>
          </w:p>
          <w:p w:rsidR="005F72C9" w:rsidRPr="002C07BD" w:rsidRDefault="005F72C9" w:rsidP="009C6587">
            <w:pPr>
              <w:pStyle w:val="Tabletext"/>
            </w:pPr>
          </w:p>
          <w:p w:rsidR="009C6587" w:rsidRPr="002C07BD" w:rsidRDefault="009C6587" w:rsidP="009C6587">
            <w:pPr>
              <w:pStyle w:val="Tabletext"/>
            </w:pPr>
          </w:p>
          <w:p w:rsidR="006A4FBA" w:rsidRPr="002C07BD" w:rsidRDefault="006A4FBA" w:rsidP="006A4FBA">
            <w:pPr>
              <w:rPr>
                <w:rFonts w:cs="Arial"/>
              </w:rPr>
            </w:pPr>
            <w:r w:rsidRPr="002C07BD">
              <w:rPr>
                <w:rFonts w:cs="Arial"/>
              </w:rPr>
              <w:t xml:space="preserve">The </w:t>
            </w:r>
            <w:r w:rsidRPr="002C07BD">
              <w:rPr>
                <w:rFonts w:cs="Arial"/>
                <w:iCs/>
              </w:rPr>
              <w:t xml:space="preserve">Northern Prawn Fishery Management Plan 1995 </w:t>
            </w:r>
            <w:r w:rsidRPr="002C07BD">
              <w:rPr>
                <w:rFonts w:cs="Arial"/>
              </w:rPr>
              <w:t>was accredited under section 265</w:t>
            </w:r>
            <w:r w:rsidR="004317E9" w:rsidRPr="002C07BD">
              <w:rPr>
                <w:rFonts w:cs="Arial"/>
              </w:rPr>
              <w:t xml:space="preserve"> (Part 13), </w:t>
            </w:r>
            <w:r w:rsidRPr="002C07BD">
              <w:rPr>
                <w:rFonts w:cs="Arial"/>
              </w:rPr>
              <w:t>for listed marine species</w:t>
            </w:r>
            <w:r w:rsidR="004317E9" w:rsidRPr="002C07BD">
              <w:rPr>
                <w:rFonts w:cs="Arial"/>
              </w:rPr>
              <w:t>,</w:t>
            </w:r>
            <w:r w:rsidRPr="002C07BD">
              <w:rPr>
                <w:rFonts w:cs="Arial"/>
              </w:rPr>
              <w:t xml:space="preserve"> in January 2006. While there have been amendments to the plan since that time, those amendments do not materially change the requirement to take steps to ensure that members of listed marine species are not killed or injured as a result of the fishing (see section 208A -</w:t>
            </w:r>
            <w:r w:rsidR="004317E9" w:rsidRPr="002C07BD">
              <w:rPr>
                <w:rFonts w:cs="Arial"/>
              </w:rPr>
              <w:t xml:space="preserve"> </w:t>
            </w:r>
            <w:r w:rsidRPr="002C07BD">
              <w:rPr>
                <w:rFonts w:cs="Arial"/>
              </w:rPr>
              <w:t>listed threatened species - above).</w:t>
            </w:r>
          </w:p>
          <w:p w:rsidR="006A4FBA" w:rsidRPr="002C07BD" w:rsidRDefault="006A4FBA" w:rsidP="002C2469">
            <w:r w:rsidRPr="002C07BD">
              <w:rPr>
                <w:rFonts w:cs="Arial"/>
              </w:rPr>
              <w:t xml:space="preserve">The fishery has been shown to interact with sea snakes which are </w:t>
            </w:r>
            <w:r w:rsidR="002C2469" w:rsidRPr="002C07BD">
              <w:rPr>
                <w:rFonts w:cs="Arial"/>
              </w:rPr>
              <w:t xml:space="preserve">listed marine species. However, </w:t>
            </w:r>
            <w:r w:rsidR="002C2469" w:rsidRPr="002C07BD">
              <w:t xml:space="preserve">the results from the ecological risk assessments, taking into account the measures in place in the fishery which act to prevent mortality to protected species, do not report any </w:t>
            </w:r>
            <w:r w:rsidR="004317E9" w:rsidRPr="002C07BD">
              <w:t>sea </w:t>
            </w:r>
            <w:r w:rsidR="002C2469" w:rsidRPr="002C07BD">
              <w:t>snake species or other listed marine</w:t>
            </w:r>
            <w:r w:rsidR="002C2469" w:rsidRPr="002C07BD">
              <w:rPr>
                <w:rFonts w:cs="Arial"/>
              </w:rPr>
              <w:t xml:space="preserve"> </w:t>
            </w:r>
            <w:r w:rsidR="002C2469" w:rsidRPr="002C07BD">
              <w:t>species at risk</w:t>
            </w:r>
            <w:r w:rsidR="004317E9" w:rsidRPr="002C07BD">
              <w:t xml:space="preserve"> from fishing</w:t>
            </w:r>
            <w:r w:rsidR="002C2469" w:rsidRPr="002C07BD">
              <w:t>.</w:t>
            </w:r>
          </w:p>
          <w:p w:rsidR="002C2469" w:rsidRPr="002C07BD" w:rsidRDefault="002C2469" w:rsidP="009C6587">
            <w:pPr>
              <w:spacing w:after="100"/>
            </w:pPr>
            <w:r w:rsidRPr="002C07BD">
              <w:t>Given:</w:t>
            </w:r>
          </w:p>
          <w:p w:rsidR="002C2469" w:rsidRPr="002C07BD" w:rsidRDefault="002C2469" w:rsidP="009C6587">
            <w:pPr>
              <w:pStyle w:val="ListBullet"/>
              <w:spacing w:after="100"/>
            </w:pPr>
            <w:r w:rsidRPr="002C07BD">
              <w:t>that spatial and temporal closures protect critical habitat and act to reduce the impact of fishing on sea snakes and other listed marine species</w:t>
            </w:r>
          </w:p>
          <w:p w:rsidR="002C2469" w:rsidRPr="002C07BD" w:rsidRDefault="002C2469" w:rsidP="009C6587">
            <w:pPr>
              <w:pStyle w:val="ListBullet"/>
              <w:spacing w:after="100"/>
            </w:pPr>
            <w:r w:rsidRPr="002C07BD">
              <w:t>the results of the ecological risk assessments, and</w:t>
            </w:r>
          </w:p>
          <w:p w:rsidR="002C2469" w:rsidRPr="002C07BD" w:rsidRDefault="002C2469" w:rsidP="009C6587">
            <w:pPr>
              <w:pStyle w:val="ListBullet"/>
              <w:spacing w:after="100"/>
            </w:pPr>
            <w:r w:rsidRPr="002C07BD">
              <w:t xml:space="preserve">commitments in the </w:t>
            </w:r>
            <w:r w:rsidR="009C6587" w:rsidRPr="002C07BD">
              <w:rPr>
                <w:rFonts w:cs="Arial"/>
              </w:rPr>
              <w:t xml:space="preserve">Northern Prawn Fishery Bycatch and Discarding Workplan: January 2012 – January 2014 to develop improved mitigation of sea snake interactions, </w:t>
            </w:r>
          </w:p>
          <w:p w:rsidR="00DA6A89" w:rsidRPr="002C07BD" w:rsidRDefault="009C6587" w:rsidP="005F72C9">
            <w:proofErr w:type="gramStart"/>
            <w:r w:rsidRPr="002C07BD">
              <w:t>the</w:t>
            </w:r>
            <w:proofErr w:type="gramEnd"/>
            <w:r w:rsidRPr="002C07BD">
              <w:t xml:space="preserve"> Department considers the current operation of the Northern Prawn Fishery is not likely to adversely affect the </w:t>
            </w:r>
            <w:r w:rsidRPr="002C07BD">
              <w:rPr>
                <w:rFonts w:cs="Arial"/>
              </w:rPr>
              <w:t>conservation status of a listed marine species or a population of that species</w:t>
            </w:r>
            <w:r w:rsidR="004317E9" w:rsidRPr="002C07BD">
              <w:rPr>
                <w:rFonts w:cs="Arial"/>
              </w:rPr>
              <w:t>.</w:t>
            </w:r>
          </w:p>
        </w:tc>
      </w:tr>
    </w:tbl>
    <w:p w:rsidR="00DA6A89" w:rsidRPr="002C07BD" w:rsidRDefault="00DA6A89" w:rsidP="0003091B">
      <w:pPr>
        <w:contextualSpacing/>
        <w:rPr>
          <w:rFonts w:cs="Arial"/>
        </w:rPr>
      </w:pPr>
    </w:p>
    <w:p w:rsidR="00CA6E62" w:rsidRPr="002C07BD" w:rsidRDefault="00CA6E62" w:rsidP="0003091B">
      <w:pPr>
        <w:contextualSpacing/>
        <w:rPr>
          <w:rFonts w:cs="Arial"/>
          <w:highlight w:val="cyan"/>
        </w:rPr>
        <w:sectPr w:rsidR="00CA6E62" w:rsidRPr="002C07BD">
          <w:pgSz w:w="16838" w:h="11906" w:orient="landscape"/>
          <w:pgMar w:top="899" w:right="1361" w:bottom="899" w:left="1361" w:header="709" w:footer="528" w:gutter="0"/>
          <w:cols w:space="708"/>
          <w:docGrid w:linePitch="360"/>
        </w:sectPr>
      </w:pPr>
    </w:p>
    <w:p w:rsidR="002B61CA" w:rsidRPr="002C07BD" w:rsidRDefault="002B61CA" w:rsidP="0003091B">
      <w:pPr>
        <w:contextualSpacing/>
        <w:rPr>
          <w:rFonts w:cs="Arial"/>
          <w:b/>
        </w:rPr>
      </w:pPr>
    </w:p>
    <w:p w:rsidR="002B61CA" w:rsidRPr="002C07BD" w:rsidRDefault="002B61CA" w:rsidP="0003091B">
      <w:pPr>
        <w:contextualSpacing/>
        <w:rPr>
          <w:rFonts w:cs="Arial"/>
          <w:b/>
        </w:rPr>
      </w:pPr>
    </w:p>
    <w:p w:rsidR="00DA6A89" w:rsidRPr="002C07BD" w:rsidRDefault="00DA6A89" w:rsidP="0003091B">
      <w:pPr>
        <w:contextualSpacing/>
        <w:rPr>
          <w:rFonts w:cs="Arial"/>
          <w:b/>
        </w:rPr>
      </w:pPr>
      <w:proofErr w:type="gramStart"/>
      <w:r w:rsidRPr="002C07BD">
        <w:rPr>
          <w:rFonts w:cs="Arial"/>
          <w:b/>
        </w:rPr>
        <w:t>Part 13</w:t>
      </w:r>
      <w:r w:rsidRPr="002C07BD">
        <w:rPr>
          <w:rFonts w:cs="Arial"/>
          <w:i/>
        </w:rPr>
        <w:t xml:space="preserve"> (cont.)</w:t>
      </w:r>
      <w:proofErr w:type="gramEnd"/>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4"/>
        <w:gridCol w:w="9355"/>
      </w:tblGrid>
      <w:tr w:rsidR="00B73546" w:rsidRPr="002C07BD" w:rsidTr="000768F9">
        <w:tc>
          <w:tcPr>
            <w:tcW w:w="6204" w:type="dxa"/>
          </w:tcPr>
          <w:p w:rsidR="00B73546" w:rsidRPr="002C07BD" w:rsidRDefault="00B73546" w:rsidP="0003091B">
            <w:pPr>
              <w:contextualSpacing/>
              <w:rPr>
                <w:rFonts w:cs="Arial"/>
                <w:b/>
              </w:rPr>
            </w:pPr>
            <w:r w:rsidRPr="002C07BD">
              <w:rPr>
                <w:rFonts w:cs="Arial"/>
                <w:b/>
              </w:rPr>
              <w:t>Section 303AA Conditions relating to accreditation of plans, regimes and policies</w:t>
            </w:r>
          </w:p>
        </w:tc>
        <w:tc>
          <w:tcPr>
            <w:tcW w:w="9355" w:type="dxa"/>
          </w:tcPr>
          <w:p w:rsidR="00B73546" w:rsidRPr="002C07BD" w:rsidRDefault="00B73546" w:rsidP="009146E2">
            <w:pPr>
              <w:contextualSpacing/>
              <w:rPr>
                <w:rFonts w:cs="Arial"/>
                <w:b/>
              </w:rPr>
            </w:pPr>
            <w:r w:rsidRPr="002C07BD">
              <w:rPr>
                <w:rFonts w:cs="Arial"/>
                <w:b/>
              </w:rPr>
              <w:t xml:space="preserve">The </w:t>
            </w:r>
            <w:r w:rsidR="00DB1EA4" w:rsidRPr="002C07BD">
              <w:rPr>
                <w:rFonts w:cs="Arial"/>
                <w:b/>
              </w:rPr>
              <w:t>Department</w:t>
            </w:r>
            <w:r w:rsidRPr="002C07BD">
              <w:rPr>
                <w:rFonts w:cs="Arial"/>
                <w:b/>
              </w:rPr>
              <w:t xml:space="preserve">’s assessment of the </w:t>
            </w:r>
            <w:r w:rsidR="00A95A99" w:rsidRPr="002C07BD">
              <w:rPr>
                <w:rFonts w:cs="Arial"/>
                <w:b/>
              </w:rPr>
              <w:t>Northern Prawn Fishery</w:t>
            </w:r>
          </w:p>
        </w:tc>
      </w:tr>
      <w:tr w:rsidR="00DA6A89" w:rsidRPr="002C07BD" w:rsidTr="000768F9">
        <w:tc>
          <w:tcPr>
            <w:tcW w:w="6204" w:type="dxa"/>
            <w:tcMar>
              <w:top w:w="57" w:type="dxa"/>
              <w:bottom w:w="57" w:type="dxa"/>
            </w:tcMar>
          </w:tcPr>
          <w:p w:rsidR="00DA6A89" w:rsidRPr="002C07BD" w:rsidRDefault="00DA6A89" w:rsidP="002B61CA">
            <w:pPr>
              <w:ind w:left="540" w:hanging="540"/>
              <w:rPr>
                <w:rFonts w:cs="Arial"/>
              </w:rPr>
            </w:pPr>
            <w:r w:rsidRPr="002C07BD">
              <w:rPr>
                <w:rFonts w:cs="Arial"/>
              </w:rPr>
              <w:t>(1)</w:t>
            </w:r>
            <w:r w:rsidRPr="002C07BD">
              <w:rPr>
                <w:rFonts w:cs="Arial"/>
              </w:rPr>
              <w:tab/>
              <w:t>This section applies to an accreditation of a plan, regime or policy under section 208A, 222A, 245 or 265.</w:t>
            </w:r>
          </w:p>
        </w:tc>
        <w:tc>
          <w:tcPr>
            <w:tcW w:w="9355" w:type="dxa"/>
            <w:tcMar>
              <w:top w:w="57" w:type="dxa"/>
              <w:bottom w:w="57" w:type="dxa"/>
            </w:tcMar>
          </w:tcPr>
          <w:p w:rsidR="00DA6A89" w:rsidRPr="002C07BD" w:rsidRDefault="00A95A99" w:rsidP="0003091B">
            <w:pPr>
              <w:contextualSpacing/>
              <w:rPr>
                <w:rFonts w:cs="Arial"/>
              </w:rPr>
            </w:pPr>
            <w:r w:rsidRPr="002C07BD">
              <w:rPr>
                <w:rFonts w:cs="Arial"/>
              </w:rPr>
              <w:t xml:space="preserve">The </w:t>
            </w:r>
            <w:r w:rsidR="00DB1EA4" w:rsidRPr="002C07BD">
              <w:rPr>
                <w:rFonts w:cs="Arial"/>
              </w:rPr>
              <w:t>Department</w:t>
            </w:r>
            <w:r w:rsidR="00DA6A89" w:rsidRPr="002C07BD">
              <w:rPr>
                <w:rFonts w:cs="Arial"/>
              </w:rPr>
              <w:t xml:space="preserve"> recommends that </w:t>
            </w:r>
            <w:r w:rsidRPr="002C07BD">
              <w:rPr>
                <w:rFonts w:cs="Arial"/>
              </w:rPr>
              <w:t xml:space="preserve">the </w:t>
            </w:r>
            <w:r w:rsidR="00FC51E3" w:rsidRPr="002C07BD">
              <w:rPr>
                <w:rFonts w:cs="Arial"/>
                <w:iCs/>
              </w:rPr>
              <w:t>Northern Prawn Fishery Management Plan 1995</w:t>
            </w:r>
            <w:r w:rsidR="00FC51E3" w:rsidRPr="002C07BD">
              <w:rPr>
                <w:rFonts w:cs="Arial"/>
                <w:i/>
                <w:iCs/>
              </w:rPr>
              <w:t xml:space="preserve"> </w:t>
            </w:r>
            <w:r w:rsidR="00DA6A89" w:rsidRPr="002C07BD">
              <w:rPr>
                <w:rFonts w:cs="Arial"/>
              </w:rPr>
              <w:t>be accredited under sections 208A, 222A, 245 and 265.</w:t>
            </w:r>
          </w:p>
        </w:tc>
      </w:tr>
      <w:tr w:rsidR="00DA6A89" w:rsidRPr="002C07BD" w:rsidTr="000768F9">
        <w:tc>
          <w:tcPr>
            <w:tcW w:w="6204" w:type="dxa"/>
            <w:tcMar>
              <w:top w:w="57" w:type="dxa"/>
              <w:bottom w:w="57" w:type="dxa"/>
            </w:tcMar>
          </w:tcPr>
          <w:p w:rsidR="00DA6A89" w:rsidRPr="002C07BD" w:rsidRDefault="00DA6A89" w:rsidP="002B61CA">
            <w:pPr>
              <w:ind w:left="540" w:hanging="540"/>
              <w:rPr>
                <w:rFonts w:cs="Arial"/>
              </w:rPr>
            </w:pPr>
            <w:r w:rsidRPr="002C07BD">
              <w:rPr>
                <w:rFonts w:cs="Arial"/>
              </w:rPr>
              <w:t>(2)</w:t>
            </w:r>
            <w:r w:rsidRPr="002C07BD">
              <w:rPr>
                <w:rFonts w:cs="Arial"/>
              </w:rPr>
              <w:tab/>
              <w:t>The Minister may accredit a plan, regime or policy under that section even though he or she considers that the plan, regime or policy should be accredited only:</w:t>
            </w:r>
          </w:p>
          <w:p w:rsidR="00DA6A89" w:rsidRPr="002C07BD" w:rsidRDefault="00DA6A89" w:rsidP="002B61CA">
            <w:pPr>
              <w:numPr>
                <w:ilvl w:val="0"/>
                <w:numId w:val="4"/>
              </w:numPr>
              <w:tabs>
                <w:tab w:val="clear" w:pos="360"/>
              </w:tabs>
              <w:ind w:left="540" w:firstLine="360"/>
              <w:rPr>
                <w:rFonts w:cs="Arial"/>
              </w:rPr>
            </w:pPr>
            <w:r w:rsidRPr="002C07BD">
              <w:rPr>
                <w:rFonts w:cs="Arial"/>
              </w:rPr>
              <w:t>during a particular period; or</w:t>
            </w:r>
          </w:p>
          <w:p w:rsidR="00DA6A89" w:rsidRPr="002C07BD" w:rsidRDefault="00DA6A89" w:rsidP="002B61CA">
            <w:pPr>
              <w:numPr>
                <w:ilvl w:val="0"/>
                <w:numId w:val="4"/>
              </w:numPr>
              <w:tabs>
                <w:tab w:val="clear" w:pos="360"/>
              </w:tabs>
              <w:ind w:left="540" w:firstLine="360"/>
              <w:rPr>
                <w:rFonts w:cs="Arial"/>
              </w:rPr>
            </w:pPr>
            <w:r w:rsidRPr="002C07BD">
              <w:rPr>
                <w:rFonts w:cs="Arial"/>
              </w:rPr>
              <w:t>while certain circumstances exist; or</w:t>
            </w:r>
          </w:p>
          <w:p w:rsidR="00DA6A89" w:rsidRPr="002C07BD" w:rsidRDefault="00DA6A89" w:rsidP="002B61CA">
            <w:pPr>
              <w:numPr>
                <w:ilvl w:val="0"/>
                <w:numId w:val="4"/>
              </w:numPr>
              <w:tabs>
                <w:tab w:val="clear" w:pos="360"/>
              </w:tabs>
              <w:ind w:left="540" w:firstLine="360"/>
              <w:rPr>
                <w:rFonts w:cs="Arial"/>
              </w:rPr>
            </w:pPr>
            <w:proofErr w:type="gramStart"/>
            <w:r w:rsidRPr="002C07BD">
              <w:rPr>
                <w:rFonts w:cs="Arial"/>
              </w:rPr>
              <w:t>while</w:t>
            </w:r>
            <w:proofErr w:type="gramEnd"/>
            <w:r w:rsidRPr="002C07BD">
              <w:rPr>
                <w:rFonts w:cs="Arial"/>
              </w:rPr>
              <w:t xml:space="preserve"> a certain condition is complied with.</w:t>
            </w:r>
          </w:p>
          <w:p w:rsidR="00DA6A89" w:rsidRPr="002C07BD" w:rsidRDefault="00DA6A89" w:rsidP="002B61CA">
            <w:pPr>
              <w:ind w:left="540"/>
              <w:rPr>
                <w:rFonts w:cs="Arial"/>
              </w:rPr>
            </w:pPr>
            <w:r w:rsidRPr="002C07BD">
              <w:rPr>
                <w:rFonts w:cs="Arial"/>
              </w:rPr>
              <w:t>In such a case, the instrument of accreditation is to specify the period, circumstances or condition.</w:t>
            </w:r>
          </w:p>
        </w:tc>
        <w:tc>
          <w:tcPr>
            <w:tcW w:w="9355" w:type="dxa"/>
            <w:tcMar>
              <w:top w:w="57" w:type="dxa"/>
              <w:bottom w:w="57" w:type="dxa"/>
            </w:tcMar>
          </w:tcPr>
          <w:p w:rsidR="00DA6A89" w:rsidRPr="002C07BD" w:rsidRDefault="00DA6A89" w:rsidP="00FC51E3">
            <w:pPr>
              <w:contextualSpacing/>
              <w:rPr>
                <w:rFonts w:cs="Arial"/>
              </w:rPr>
            </w:pPr>
            <w:r w:rsidRPr="002C07BD">
              <w:rPr>
                <w:rFonts w:cs="Arial"/>
              </w:rPr>
              <w:t xml:space="preserve">The </w:t>
            </w:r>
            <w:r w:rsidR="00DB1EA4" w:rsidRPr="002C07BD">
              <w:rPr>
                <w:rFonts w:cs="Arial"/>
              </w:rPr>
              <w:t>Department</w:t>
            </w:r>
            <w:r w:rsidR="00A95A99" w:rsidRPr="002C07BD">
              <w:rPr>
                <w:rFonts w:cs="Arial"/>
              </w:rPr>
              <w:t xml:space="preserve"> considers that no conditions are required for the accreditation of the </w:t>
            </w:r>
            <w:r w:rsidR="00FC51E3" w:rsidRPr="002C07BD">
              <w:rPr>
                <w:rFonts w:cs="Arial"/>
                <w:iCs/>
              </w:rPr>
              <w:t>Northern Prawn Fishery Management Plan 1995</w:t>
            </w:r>
            <w:r w:rsidRPr="002C07BD">
              <w:rPr>
                <w:rFonts w:cs="Arial"/>
              </w:rPr>
              <w:t>.</w:t>
            </w:r>
          </w:p>
        </w:tc>
      </w:tr>
      <w:tr w:rsidR="00DA6A89" w:rsidRPr="002C07BD" w:rsidTr="000768F9">
        <w:tc>
          <w:tcPr>
            <w:tcW w:w="6204" w:type="dxa"/>
            <w:tcMar>
              <w:top w:w="57" w:type="dxa"/>
              <w:bottom w:w="57" w:type="dxa"/>
            </w:tcMar>
          </w:tcPr>
          <w:p w:rsidR="00DA6A89" w:rsidRPr="002C07BD" w:rsidRDefault="00DA6A89" w:rsidP="002B61CA">
            <w:pPr>
              <w:ind w:left="360" w:hanging="360"/>
              <w:rPr>
                <w:rFonts w:cs="Arial"/>
              </w:rPr>
            </w:pPr>
            <w:r w:rsidRPr="002C07BD">
              <w:rPr>
                <w:rFonts w:cs="Arial"/>
              </w:rPr>
              <w:t>(7)</w:t>
            </w:r>
            <w:r w:rsidRPr="002C07BD">
              <w:rPr>
                <w:rFonts w:cs="Arial"/>
              </w:rPr>
              <w:tab/>
              <w:t>The Minister must, in writing, revoke an accreditation if he or she is satisfied that a condition of the accreditation has been contravened.</w:t>
            </w:r>
          </w:p>
        </w:tc>
        <w:tc>
          <w:tcPr>
            <w:tcW w:w="9355" w:type="dxa"/>
            <w:tcMar>
              <w:top w:w="57" w:type="dxa"/>
              <w:bottom w:w="57" w:type="dxa"/>
            </w:tcMar>
          </w:tcPr>
          <w:p w:rsidR="00DA6A89" w:rsidRPr="002C07BD" w:rsidRDefault="00DA6A89" w:rsidP="0003091B">
            <w:pPr>
              <w:contextualSpacing/>
              <w:rPr>
                <w:rFonts w:cs="Arial"/>
              </w:rPr>
            </w:pPr>
          </w:p>
        </w:tc>
      </w:tr>
    </w:tbl>
    <w:p w:rsidR="00DA6A89" w:rsidRPr="002C07BD" w:rsidRDefault="00DA6A89" w:rsidP="0003091B">
      <w:pPr>
        <w:contextualSpacing/>
        <w:rPr>
          <w:rFonts w:cs="Arial"/>
        </w:rPr>
      </w:pPr>
    </w:p>
    <w:p w:rsidR="00813D22" w:rsidRPr="002C07BD" w:rsidRDefault="00813D22" w:rsidP="0003091B">
      <w:pPr>
        <w:contextualSpacing/>
        <w:rPr>
          <w:rFonts w:cs="Arial"/>
        </w:rPr>
      </w:pPr>
    </w:p>
    <w:p w:rsidR="00813D22" w:rsidRPr="002C07BD" w:rsidRDefault="00813D22" w:rsidP="0003091B">
      <w:pPr>
        <w:contextualSpacing/>
        <w:rPr>
          <w:rFonts w:cs="Arial"/>
          <w:b/>
        </w:rPr>
        <w:sectPr w:rsidR="00813D22" w:rsidRPr="002C07BD" w:rsidSect="00B450CA">
          <w:pgSz w:w="16838" w:h="11906" w:orient="landscape"/>
          <w:pgMar w:top="360" w:right="1361" w:bottom="720" w:left="851" w:header="709" w:footer="528" w:gutter="0"/>
          <w:cols w:space="708"/>
          <w:docGrid w:linePitch="360"/>
        </w:sectPr>
      </w:pPr>
    </w:p>
    <w:p w:rsidR="00814CC7" w:rsidRPr="002C07BD" w:rsidRDefault="00814CC7" w:rsidP="003364EC">
      <w:pPr>
        <w:pStyle w:val="Heading2"/>
      </w:pPr>
      <w:r w:rsidRPr="002C07BD">
        <w:lastRenderedPageBreak/>
        <w:t>Part 13A</w:t>
      </w:r>
    </w:p>
    <w:tbl>
      <w:tblPr>
        <w:tblW w:w="15417" w:type="dxa"/>
        <w:tblLook w:val="01E0"/>
      </w:tblPr>
      <w:tblGrid>
        <w:gridCol w:w="15417"/>
      </w:tblGrid>
      <w:tr w:rsidR="00814CC7" w:rsidRPr="002C07BD" w:rsidTr="003364EC">
        <w:tc>
          <w:tcPr>
            <w:tcW w:w="15417" w:type="dxa"/>
          </w:tcPr>
          <w:p w:rsidR="00814CC7" w:rsidRPr="002C07BD" w:rsidRDefault="00814CC7" w:rsidP="003364EC">
            <w:pPr>
              <w:pStyle w:val="Heading2"/>
              <w:rPr>
                <w:noProof/>
              </w:rPr>
            </w:pPr>
            <w:r w:rsidRPr="002C07BD">
              <w:rPr>
                <w:noProof/>
              </w:rPr>
              <w:t>Section 303BA Objects of Part 13A</w:t>
            </w:r>
          </w:p>
        </w:tc>
      </w:tr>
      <w:tr w:rsidR="00814CC7" w:rsidRPr="002C07BD" w:rsidTr="003364EC">
        <w:tc>
          <w:tcPr>
            <w:tcW w:w="15417" w:type="dxa"/>
          </w:tcPr>
          <w:p w:rsidR="00814CC7" w:rsidRPr="002C07BD" w:rsidRDefault="00814CC7" w:rsidP="006903AB">
            <w:pPr>
              <w:numPr>
                <w:ilvl w:val="0"/>
                <w:numId w:val="5"/>
              </w:numPr>
              <w:tabs>
                <w:tab w:val="clear" w:pos="720"/>
                <w:tab w:val="num" w:pos="360"/>
              </w:tabs>
              <w:spacing w:after="100"/>
              <w:ind w:hanging="720"/>
              <w:rPr>
                <w:rFonts w:cs="Arial"/>
                <w:noProof/>
              </w:rPr>
            </w:pPr>
            <w:r w:rsidRPr="002C07BD">
              <w:rPr>
                <w:rFonts w:cs="Arial"/>
                <w:noProof/>
              </w:rPr>
              <w:t>The objects of this Part are as follows:</w:t>
            </w:r>
          </w:p>
          <w:p w:rsidR="00814CC7" w:rsidRPr="002C07BD" w:rsidRDefault="00814CC7" w:rsidP="006903AB">
            <w:pPr>
              <w:numPr>
                <w:ilvl w:val="0"/>
                <w:numId w:val="6"/>
              </w:numPr>
              <w:tabs>
                <w:tab w:val="left" w:pos="360"/>
              </w:tabs>
              <w:spacing w:after="100"/>
              <w:ind w:left="1077"/>
              <w:rPr>
                <w:rFonts w:cs="Arial"/>
                <w:noProof/>
              </w:rPr>
            </w:pPr>
            <w:r w:rsidRPr="002C07BD">
              <w:rPr>
                <w:rFonts w:cs="Arial"/>
                <w:noProof/>
              </w:rPr>
              <w:t>to ensure that Australia complies with its obligations under CITES</w:t>
            </w:r>
            <w:r w:rsidRPr="002C07BD">
              <w:rPr>
                <w:rStyle w:val="FootnoteReference"/>
                <w:rFonts w:cs="Arial"/>
                <w:noProof/>
              </w:rPr>
              <w:footnoteReference w:id="2"/>
            </w:r>
            <w:r w:rsidRPr="002C07BD">
              <w:rPr>
                <w:rFonts w:cs="Arial"/>
                <w:noProof/>
              </w:rPr>
              <w:t xml:space="preserve"> and the Biodiversity Convention;</w:t>
            </w:r>
          </w:p>
          <w:p w:rsidR="00814CC7" w:rsidRPr="002C07BD" w:rsidRDefault="00814CC7" w:rsidP="006903AB">
            <w:pPr>
              <w:numPr>
                <w:ilvl w:val="0"/>
                <w:numId w:val="6"/>
              </w:numPr>
              <w:tabs>
                <w:tab w:val="left" w:pos="360"/>
              </w:tabs>
              <w:spacing w:after="100"/>
              <w:ind w:left="1077"/>
              <w:rPr>
                <w:rFonts w:cs="Arial"/>
                <w:noProof/>
              </w:rPr>
            </w:pPr>
            <w:r w:rsidRPr="002C07BD">
              <w:rPr>
                <w:rFonts w:cs="Arial"/>
                <w:noProof/>
              </w:rPr>
              <w:t>to protect wildlife that may be adversely affected by trade;</w:t>
            </w:r>
          </w:p>
          <w:p w:rsidR="00814CC7" w:rsidRPr="002C07BD" w:rsidRDefault="00814CC7" w:rsidP="006903AB">
            <w:pPr>
              <w:numPr>
                <w:ilvl w:val="0"/>
                <w:numId w:val="6"/>
              </w:numPr>
              <w:tabs>
                <w:tab w:val="left" w:pos="360"/>
              </w:tabs>
              <w:spacing w:after="100"/>
              <w:ind w:left="1077"/>
              <w:rPr>
                <w:rFonts w:cs="Arial"/>
                <w:noProof/>
              </w:rPr>
            </w:pPr>
            <w:r w:rsidRPr="002C07BD">
              <w:rPr>
                <w:rFonts w:cs="Arial"/>
                <w:noProof/>
              </w:rPr>
              <w:t>to promote the conservation of biodiversity in Australia and other countries;</w:t>
            </w:r>
          </w:p>
          <w:p w:rsidR="00814CC7" w:rsidRPr="002C07BD" w:rsidRDefault="00814CC7" w:rsidP="006903AB">
            <w:pPr>
              <w:numPr>
                <w:ilvl w:val="0"/>
                <w:numId w:val="6"/>
              </w:numPr>
              <w:tabs>
                <w:tab w:val="left" w:pos="360"/>
              </w:tabs>
              <w:spacing w:after="100"/>
              <w:ind w:left="1077"/>
              <w:rPr>
                <w:rFonts w:cs="Arial"/>
                <w:noProof/>
              </w:rPr>
            </w:pPr>
            <w:r w:rsidRPr="002C07BD">
              <w:rPr>
                <w:rFonts w:cs="Arial"/>
                <w:noProof/>
              </w:rPr>
              <w:t>to ensure that any commercial utilisation of Australian native wildlife for the purposes of export is managed in an ecologically sustainable way;</w:t>
            </w:r>
          </w:p>
          <w:p w:rsidR="00814CC7" w:rsidRPr="002C07BD" w:rsidRDefault="00814CC7" w:rsidP="006903AB">
            <w:pPr>
              <w:numPr>
                <w:ilvl w:val="0"/>
                <w:numId w:val="6"/>
              </w:numPr>
              <w:tabs>
                <w:tab w:val="left" w:pos="360"/>
              </w:tabs>
              <w:spacing w:after="100"/>
              <w:ind w:left="1077"/>
              <w:rPr>
                <w:rFonts w:cs="Arial"/>
                <w:noProof/>
              </w:rPr>
            </w:pPr>
            <w:r w:rsidRPr="002C07BD">
              <w:rPr>
                <w:rFonts w:cs="Arial"/>
                <w:noProof/>
              </w:rPr>
              <w:t>to promote the humane treatment of wildlife;</w:t>
            </w:r>
          </w:p>
          <w:p w:rsidR="00814CC7" w:rsidRPr="002C07BD" w:rsidRDefault="00814CC7" w:rsidP="006903AB">
            <w:pPr>
              <w:numPr>
                <w:ilvl w:val="0"/>
                <w:numId w:val="6"/>
              </w:numPr>
              <w:tabs>
                <w:tab w:val="left" w:pos="360"/>
              </w:tabs>
              <w:spacing w:after="100"/>
              <w:ind w:left="1077"/>
              <w:rPr>
                <w:rFonts w:cs="Arial"/>
                <w:noProof/>
              </w:rPr>
            </w:pPr>
            <w:r w:rsidRPr="002C07BD">
              <w:rPr>
                <w:rFonts w:cs="Arial"/>
                <w:noProof/>
              </w:rPr>
              <w:t>to ensure ethical conduct during any research associated with the utilisation of wildlife; and</w:t>
            </w:r>
          </w:p>
          <w:p w:rsidR="00814CC7" w:rsidRPr="002C07BD" w:rsidRDefault="00814CC7" w:rsidP="006903AB">
            <w:pPr>
              <w:numPr>
                <w:ilvl w:val="0"/>
                <w:numId w:val="8"/>
              </w:numPr>
              <w:tabs>
                <w:tab w:val="left" w:pos="360"/>
              </w:tabs>
              <w:spacing w:after="100"/>
              <w:ind w:left="1077"/>
              <w:rPr>
                <w:rFonts w:cs="Arial"/>
                <w:noProof/>
              </w:rPr>
            </w:pPr>
            <w:r w:rsidRPr="002C07BD">
              <w:rPr>
                <w:rFonts w:cs="Arial"/>
                <w:noProof/>
              </w:rPr>
              <w:t>to ensure the precautionary principle is taken into account in making decisions relating to the utilisation of wildlife.</w:t>
            </w:r>
          </w:p>
        </w:tc>
      </w:tr>
    </w:tbl>
    <w:p w:rsidR="00814CC7" w:rsidRPr="002C07BD" w:rsidRDefault="00814CC7" w:rsidP="003364EC"/>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8330"/>
      </w:tblGrid>
      <w:tr w:rsidR="00551C19" w:rsidRPr="002C07BD" w:rsidTr="003364EC">
        <w:trPr>
          <w:tblHeader/>
        </w:trPr>
        <w:tc>
          <w:tcPr>
            <w:tcW w:w="7087" w:type="dxa"/>
          </w:tcPr>
          <w:p w:rsidR="00551C19" w:rsidRPr="002C07BD" w:rsidRDefault="00551C19" w:rsidP="00551C19">
            <w:pPr>
              <w:contextualSpacing/>
              <w:rPr>
                <w:rFonts w:cs="Arial"/>
                <w:b/>
              </w:rPr>
            </w:pPr>
            <w:r w:rsidRPr="002C07BD">
              <w:rPr>
                <w:rFonts w:cs="Arial"/>
                <w:b/>
              </w:rPr>
              <w:t>Section 303DC Minister may amend list</w:t>
            </w:r>
          </w:p>
        </w:tc>
        <w:tc>
          <w:tcPr>
            <w:tcW w:w="8330" w:type="dxa"/>
          </w:tcPr>
          <w:p w:rsidR="00551C19" w:rsidRPr="002C07BD" w:rsidRDefault="00551C19" w:rsidP="00551C19">
            <w:pPr>
              <w:contextualSpacing/>
              <w:rPr>
                <w:rFonts w:cs="Arial"/>
                <w:b/>
              </w:rPr>
            </w:pPr>
            <w:r w:rsidRPr="002C07BD">
              <w:rPr>
                <w:rFonts w:cs="Arial"/>
                <w:b/>
              </w:rPr>
              <w:t>The Department of the Environment’s assessment of the Northern Prawn Fishery</w:t>
            </w:r>
          </w:p>
        </w:tc>
      </w:tr>
      <w:tr w:rsidR="00551C19" w:rsidRPr="002C07BD" w:rsidTr="003364EC">
        <w:tc>
          <w:tcPr>
            <w:tcW w:w="7087" w:type="dxa"/>
            <w:tcMar>
              <w:top w:w="57" w:type="dxa"/>
              <w:bottom w:w="57" w:type="dxa"/>
            </w:tcMar>
          </w:tcPr>
          <w:p w:rsidR="00551C19" w:rsidRPr="002C07BD" w:rsidRDefault="00551C19" w:rsidP="00551C19">
            <w:pPr>
              <w:ind w:left="360" w:hanging="360"/>
              <w:contextualSpacing/>
              <w:rPr>
                <w:rFonts w:cs="Arial"/>
              </w:rPr>
            </w:pPr>
            <w:r w:rsidRPr="002C07BD">
              <w:rPr>
                <w:rFonts w:cs="Arial"/>
              </w:rPr>
              <w:t>(1)</w:t>
            </w:r>
            <w:r w:rsidRPr="002C07BD">
              <w:rPr>
                <w:rFonts w:cs="Arial"/>
              </w:rPr>
              <w:tab/>
              <w:t>Minister may, by instrument published in the Gazette, amend the list referred to in section 303DB (list of exempt native specimens) by:</w:t>
            </w:r>
          </w:p>
          <w:p w:rsidR="00551C19" w:rsidRPr="002C07BD" w:rsidRDefault="00551C19" w:rsidP="006903AB">
            <w:pPr>
              <w:numPr>
                <w:ilvl w:val="0"/>
                <w:numId w:val="2"/>
              </w:numPr>
              <w:tabs>
                <w:tab w:val="clear" w:pos="1080"/>
                <w:tab w:val="num" w:pos="900"/>
              </w:tabs>
              <w:ind w:left="900" w:hanging="540"/>
              <w:contextualSpacing/>
              <w:rPr>
                <w:rFonts w:cs="Arial"/>
              </w:rPr>
            </w:pPr>
            <w:r w:rsidRPr="002C07BD">
              <w:rPr>
                <w:rFonts w:cs="Arial"/>
              </w:rPr>
              <w:t xml:space="preserve">including items in the list; </w:t>
            </w:r>
          </w:p>
          <w:p w:rsidR="00551C19" w:rsidRPr="002C07BD" w:rsidRDefault="00551C19" w:rsidP="006903AB">
            <w:pPr>
              <w:numPr>
                <w:ilvl w:val="0"/>
                <w:numId w:val="2"/>
              </w:numPr>
              <w:tabs>
                <w:tab w:val="clear" w:pos="1080"/>
                <w:tab w:val="num" w:pos="900"/>
              </w:tabs>
              <w:ind w:left="900" w:hanging="540"/>
              <w:contextualSpacing/>
              <w:rPr>
                <w:rFonts w:cs="Arial"/>
              </w:rPr>
            </w:pPr>
            <w:r w:rsidRPr="002C07BD">
              <w:rPr>
                <w:rFonts w:cs="Arial"/>
              </w:rPr>
              <w:t>deleting items from the list; or</w:t>
            </w:r>
          </w:p>
          <w:p w:rsidR="00551C19" w:rsidRPr="002C07BD" w:rsidRDefault="00551C19" w:rsidP="006903AB">
            <w:pPr>
              <w:numPr>
                <w:ilvl w:val="0"/>
                <w:numId w:val="2"/>
              </w:numPr>
              <w:tabs>
                <w:tab w:val="clear" w:pos="1080"/>
                <w:tab w:val="num" w:pos="900"/>
              </w:tabs>
              <w:ind w:left="900" w:hanging="540"/>
              <w:contextualSpacing/>
              <w:rPr>
                <w:rFonts w:cs="Arial"/>
              </w:rPr>
            </w:pPr>
            <w:r w:rsidRPr="002C07BD">
              <w:rPr>
                <w:rFonts w:cs="Arial"/>
              </w:rPr>
              <w:t>imposing a condition or restriction to which the inclusion of a specimen in the list is subject; or</w:t>
            </w:r>
          </w:p>
          <w:p w:rsidR="00551C19" w:rsidRPr="002C07BD" w:rsidRDefault="00551C19" w:rsidP="006903AB">
            <w:pPr>
              <w:numPr>
                <w:ilvl w:val="0"/>
                <w:numId w:val="2"/>
              </w:numPr>
              <w:tabs>
                <w:tab w:val="clear" w:pos="1080"/>
                <w:tab w:val="num" w:pos="900"/>
              </w:tabs>
              <w:ind w:left="900" w:hanging="540"/>
              <w:contextualSpacing/>
              <w:rPr>
                <w:rFonts w:cs="Arial"/>
              </w:rPr>
            </w:pPr>
            <w:r w:rsidRPr="002C07BD">
              <w:rPr>
                <w:rFonts w:cs="Arial"/>
              </w:rPr>
              <w:t>varying or revoking a condition or restriction to which the inclusion of a specimen in the list is subject; or</w:t>
            </w:r>
          </w:p>
          <w:p w:rsidR="00551C19" w:rsidRPr="002C07BD" w:rsidRDefault="00551C19" w:rsidP="006903AB">
            <w:pPr>
              <w:numPr>
                <w:ilvl w:val="0"/>
                <w:numId w:val="2"/>
              </w:numPr>
              <w:tabs>
                <w:tab w:val="clear" w:pos="1080"/>
                <w:tab w:val="num" w:pos="900"/>
              </w:tabs>
              <w:ind w:left="900" w:hanging="540"/>
              <w:contextualSpacing/>
              <w:rPr>
                <w:rFonts w:cs="Arial"/>
              </w:rPr>
            </w:pPr>
            <w:proofErr w:type="gramStart"/>
            <w:r w:rsidRPr="002C07BD">
              <w:rPr>
                <w:rFonts w:cs="Arial"/>
              </w:rPr>
              <w:t>correcting</w:t>
            </w:r>
            <w:proofErr w:type="gramEnd"/>
            <w:r w:rsidRPr="002C07BD">
              <w:rPr>
                <w:rFonts w:cs="Arial"/>
              </w:rPr>
              <w:t xml:space="preserve"> an inaccuracy or updating the name of a species.</w:t>
            </w:r>
          </w:p>
        </w:tc>
        <w:tc>
          <w:tcPr>
            <w:tcW w:w="8330" w:type="dxa"/>
            <w:tcMar>
              <w:top w:w="57" w:type="dxa"/>
              <w:bottom w:w="57" w:type="dxa"/>
            </w:tcMar>
          </w:tcPr>
          <w:p w:rsidR="00551C19" w:rsidRPr="002C07BD" w:rsidRDefault="00551C19" w:rsidP="00551C19">
            <w:pPr>
              <w:pStyle w:val="NormalWeb"/>
              <w:spacing w:before="0" w:beforeAutospacing="0" w:after="200" w:afterAutospacing="0"/>
              <w:contextualSpacing/>
              <w:rPr>
                <w:rFonts w:ascii="Arial" w:eastAsia="Times New Roman" w:hAnsi="Arial" w:cs="Arial"/>
                <w:lang w:val="en-AU" w:eastAsia="en-AU"/>
              </w:rPr>
            </w:pPr>
            <w:r w:rsidRPr="002C07BD">
              <w:rPr>
                <w:rFonts w:ascii="Arial" w:eastAsia="Times New Roman" w:hAnsi="Arial" w:cs="Arial"/>
                <w:lang w:val="en-AU" w:eastAsia="en-AU"/>
              </w:rPr>
              <w:t>The Department recommends that product from the Northern Prawn Fishery be included in the list of exempt native specimens until 9 January 2019.</w:t>
            </w:r>
          </w:p>
        </w:tc>
      </w:tr>
      <w:tr w:rsidR="00551C19" w:rsidRPr="002C07BD" w:rsidTr="003364EC">
        <w:trPr>
          <w:cantSplit/>
        </w:trPr>
        <w:tc>
          <w:tcPr>
            <w:tcW w:w="7087" w:type="dxa"/>
          </w:tcPr>
          <w:p w:rsidR="00551C19" w:rsidRPr="00A6233D" w:rsidRDefault="00551C19" w:rsidP="00551C19">
            <w:pPr>
              <w:ind w:left="720" w:hanging="720"/>
              <w:contextualSpacing/>
              <w:rPr>
                <w:rFonts w:cs="Arial"/>
              </w:rPr>
            </w:pPr>
            <w:r w:rsidRPr="00A6233D">
              <w:rPr>
                <w:rFonts w:cs="Arial"/>
              </w:rPr>
              <w:lastRenderedPageBreak/>
              <w:t>(1A)</w:t>
            </w:r>
            <w:r w:rsidRPr="00A6233D">
              <w:rPr>
                <w:rFonts w:cs="Arial"/>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purposes of Division 1 or 2 of Part 10.</w:t>
            </w:r>
          </w:p>
          <w:p w:rsidR="00551C19" w:rsidRPr="00A6233D" w:rsidRDefault="00551C19" w:rsidP="00551C19">
            <w:pPr>
              <w:pStyle w:val="NormalWeb"/>
              <w:spacing w:before="0" w:beforeAutospacing="0" w:after="200" w:afterAutospacing="0"/>
              <w:contextualSpacing/>
              <w:rPr>
                <w:rFonts w:ascii="Arial" w:eastAsia="Times New Roman" w:hAnsi="Arial" w:cs="Arial"/>
                <w:lang w:val="en-AU" w:eastAsia="en-AU"/>
              </w:rPr>
            </w:pPr>
          </w:p>
        </w:tc>
        <w:tc>
          <w:tcPr>
            <w:tcW w:w="8330" w:type="dxa"/>
          </w:tcPr>
          <w:p w:rsidR="00551C19" w:rsidRPr="00A6233D" w:rsidRDefault="00551C19" w:rsidP="00551C19">
            <w:pPr>
              <w:spacing w:after="120"/>
              <w:rPr>
                <w:rFonts w:cs="Arial"/>
              </w:rPr>
            </w:pPr>
            <w:r w:rsidRPr="00A6233D">
              <w:rPr>
                <w:rFonts w:cs="Arial"/>
              </w:rPr>
              <w:t xml:space="preserve">The impact of actions under the </w:t>
            </w:r>
            <w:r w:rsidRPr="00A6233D">
              <w:rPr>
                <w:rFonts w:cs="Arial"/>
                <w:iCs/>
              </w:rPr>
              <w:t>Northern Prawn Fishery Management Plan 1995</w:t>
            </w:r>
            <w:r w:rsidRPr="00A6233D">
              <w:rPr>
                <w:rFonts w:cs="Arial"/>
                <w:i/>
                <w:iCs/>
              </w:rPr>
              <w:t xml:space="preserve"> </w:t>
            </w:r>
            <w:r w:rsidRPr="00A6233D">
              <w:rPr>
                <w:rFonts w:cs="Arial"/>
              </w:rPr>
              <w:t>w</w:t>
            </w:r>
            <w:r w:rsidR="00FC51E3" w:rsidRPr="00A6233D">
              <w:rPr>
                <w:rFonts w:cs="Arial"/>
              </w:rPr>
              <w:t xml:space="preserve">as </w:t>
            </w:r>
            <w:r w:rsidRPr="00A6233D">
              <w:rPr>
                <w:rFonts w:cs="Arial"/>
              </w:rPr>
              <w:t>assessed under Part 10 of the EPBC Act in December 2003. That assessment concluded that actions taken in the Northern Prawn Fishery would not have an unacceptable or unsustainable impact on the environment in a Commonwealth marine area in the short to medium term.</w:t>
            </w:r>
          </w:p>
          <w:p w:rsidR="00591486" w:rsidRPr="00A6233D" w:rsidRDefault="00551C19" w:rsidP="00591486">
            <w:r w:rsidRPr="00A6233D">
              <w:t>Since that time</w:t>
            </w:r>
            <w:r w:rsidR="00591486" w:rsidRPr="00A6233D">
              <w:t>:</w:t>
            </w:r>
          </w:p>
          <w:p w:rsidR="00591486" w:rsidRPr="00A6233D" w:rsidRDefault="00591486" w:rsidP="00591486">
            <w:pPr>
              <w:pStyle w:val="ListBullet"/>
            </w:pPr>
            <w:r w:rsidRPr="00A6233D">
              <w:t>effort</w:t>
            </w:r>
            <w:r w:rsidR="008124E3">
              <w:t xml:space="preserve"> </w:t>
            </w:r>
            <w:r w:rsidRPr="00A6233D">
              <w:t>in the fishery has been reduced though licence buy backs</w:t>
            </w:r>
          </w:p>
          <w:p w:rsidR="00551C19" w:rsidRPr="00A6233D" w:rsidRDefault="00591486" w:rsidP="00591486">
            <w:pPr>
              <w:pStyle w:val="ListBullet"/>
            </w:pPr>
            <w:proofErr w:type="gramStart"/>
            <w:r w:rsidRPr="00A6233D">
              <w:t>ecological</w:t>
            </w:r>
            <w:proofErr w:type="gramEnd"/>
            <w:r w:rsidRPr="00A6233D">
              <w:t xml:space="preserve"> risk assessments for target, byproduct</w:t>
            </w:r>
            <w:r w:rsidR="00CE5BE3" w:rsidRPr="00A6233D">
              <w:t xml:space="preserve"> and bycatch species and habitats and communities </w:t>
            </w:r>
            <w:r w:rsidR="00A6233D">
              <w:t>have been</w:t>
            </w:r>
            <w:r w:rsidR="00CE5BE3" w:rsidRPr="00A6233D">
              <w:t xml:space="preserve"> undertaken and an ecological risk management strategy </w:t>
            </w:r>
            <w:r w:rsidR="00A6233D">
              <w:t>implemented</w:t>
            </w:r>
            <w:r w:rsidR="00CE5BE3" w:rsidRPr="00A6233D">
              <w:t>. The ecological risk management strategy was updated in 2012.</w:t>
            </w:r>
          </w:p>
          <w:p w:rsidR="00A6233D" w:rsidRPr="00A6233D" w:rsidRDefault="00A6233D" w:rsidP="00551C19">
            <w:pPr>
              <w:pStyle w:val="ListBullet"/>
            </w:pPr>
            <w:r w:rsidRPr="00A6233D">
              <w:t xml:space="preserve">prawn stocks previously considered overfished </w:t>
            </w:r>
            <w:r>
              <w:t xml:space="preserve">have rebuilt and </w:t>
            </w:r>
            <w:r w:rsidRPr="00A6233D">
              <w:t>are now considered not overfished and not subject to overfishing</w:t>
            </w:r>
          </w:p>
          <w:p w:rsidR="00551C19" w:rsidRPr="00A6233D" w:rsidRDefault="00CE5BE3" w:rsidP="00551C19">
            <w:pPr>
              <w:pStyle w:val="ListBullet"/>
            </w:pPr>
            <w:r w:rsidRPr="00A6233D">
              <w:t>harvest strategies</w:t>
            </w:r>
            <w:r w:rsidR="00A6233D" w:rsidRPr="00A6233D">
              <w:t>,</w:t>
            </w:r>
            <w:r w:rsidRPr="00A6233D">
              <w:t xml:space="preserve"> </w:t>
            </w:r>
            <w:r w:rsidR="00A6233D" w:rsidRPr="00A6233D">
              <w:t xml:space="preserve">which operate to prevent overfishing, </w:t>
            </w:r>
            <w:r w:rsidRPr="00A6233D">
              <w:t xml:space="preserve">have been developed </w:t>
            </w:r>
            <w:r w:rsidR="00A6233D" w:rsidRPr="00A6233D">
              <w:t>for target and byproduct species, and</w:t>
            </w:r>
          </w:p>
          <w:p w:rsidR="008B471E" w:rsidRPr="00A6233D" w:rsidRDefault="00551C19" w:rsidP="00A6233D">
            <w:pPr>
              <w:pStyle w:val="ListBullet"/>
            </w:pPr>
            <w:proofErr w:type="gramStart"/>
            <w:r w:rsidRPr="00A6233D">
              <w:t>further</w:t>
            </w:r>
            <w:proofErr w:type="gramEnd"/>
            <w:r w:rsidRPr="00A6233D">
              <w:t xml:space="preserve"> </w:t>
            </w:r>
            <w:r w:rsidR="00A6233D" w:rsidRPr="00A6233D">
              <w:t>development</w:t>
            </w:r>
            <w:r w:rsidR="008124E3">
              <w:t xml:space="preserve"> </w:t>
            </w:r>
            <w:r w:rsidR="00A6233D" w:rsidRPr="00A6233D">
              <w:t xml:space="preserve">and implementation of a range of </w:t>
            </w:r>
            <w:r w:rsidRPr="00A6233D">
              <w:t>bycatch reduction devices</w:t>
            </w:r>
            <w:r w:rsidR="00A6233D" w:rsidRPr="00A6233D">
              <w:t xml:space="preserve"> has occurred.</w:t>
            </w:r>
          </w:p>
        </w:tc>
      </w:tr>
      <w:tr w:rsidR="00551C19" w:rsidRPr="002C07BD" w:rsidTr="003364EC">
        <w:trPr>
          <w:cantSplit/>
        </w:trPr>
        <w:tc>
          <w:tcPr>
            <w:tcW w:w="7087" w:type="dxa"/>
          </w:tcPr>
          <w:p w:rsidR="00551C19" w:rsidRPr="002C07BD" w:rsidRDefault="00551C19" w:rsidP="00551C19">
            <w:pPr>
              <w:ind w:left="720" w:hanging="720"/>
              <w:contextualSpacing/>
              <w:rPr>
                <w:rFonts w:cs="Arial"/>
              </w:rPr>
            </w:pPr>
            <w:r w:rsidRPr="002C07BD">
              <w:lastRenderedPageBreak/>
              <w:br w:type="page"/>
            </w:r>
            <w:r w:rsidRPr="002C07BD">
              <w:rPr>
                <w:rFonts w:cs="Arial"/>
              </w:rPr>
              <w:t xml:space="preserve"> (1C)</w:t>
            </w:r>
            <w:r w:rsidRPr="002C07BD">
              <w:rPr>
                <w:rFonts w:cs="Arial"/>
              </w:rPr>
              <w:tab/>
              <w:t>The above does not limit the matters that may be taken into account in deciding whether to amend the list referred to in section 303DB (list of exempt native specimens) to include a specimen derived from a commercial fishery.</w:t>
            </w:r>
          </w:p>
        </w:tc>
        <w:tc>
          <w:tcPr>
            <w:tcW w:w="8330" w:type="dxa"/>
          </w:tcPr>
          <w:p w:rsidR="00551C19" w:rsidRPr="002C07BD" w:rsidRDefault="00551C19" w:rsidP="00551C19">
            <w:r w:rsidRPr="002C07BD">
              <w:t>It is not possible to list exhaustively the factors that you may take into account in amending the list of exempt native specimens.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551C19" w:rsidRPr="002C07BD" w:rsidRDefault="00551C19" w:rsidP="00551C19">
            <w:pPr>
              <w:contextualSpacing/>
              <w:rPr>
                <w:rFonts w:cs="Arial"/>
                <w:iCs/>
              </w:rPr>
            </w:pPr>
            <w:r w:rsidRPr="002C07BD">
              <w:rPr>
                <w:rFonts w:cs="Arial"/>
                <w:iCs/>
              </w:rPr>
              <w:t xml:space="preserve">The Department considers that the amendment of the list of exempt native specimens to include product taken in the </w:t>
            </w:r>
            <w:r w:rsidR="00B76FA0" w:rsidRPr="002C07BD">
              <w:rPr>
                <w:rFonts w:cs="Arial"/>
              </w:rPr>
              <w:t>Northern Prawn Fishery until</w:t>
            </w:r>
            <w:r w:rsidR="00B76FA0" w:rsidRPr="002C07BD">
              <w:rPr>
                <w:rFonts w:cs="Arial"/>
              </w:rPr>
              <w:br/>
            </w:r>
            <w:r w:rsidRPr="002C07BD">
              <w:rPr>
                <w:rFonts w:cs="Arial"/>
              </w:rPr>
              <w:t xml:space="preserve">9 January 2019 </w:t>
            </w:r>
            <w:r w:rsidRPr="002C07BD">
              <w:rPr>
                <w:rFonts w:cs="Arial"/>
                <w:iCs/>
              </w:rPr>
              <w:t xml:space="preserve">would be consistent with </w:t>
            </w:r>
            <w:r w:rsidRPr="002C07BD">
              <w:t xml:space="preserve">the </w:t>
            </w:r>
            <w:r w:rsidR="00B76FA0" w:rsidRPr="002C07BD">
              <w:t>objects</w:t>
            </w:r>
            <w:r w:rsidRPr="002C07BD">
              <w:t xml:space="preserve"> of Part</w:t>
            </w:r>
            <w:r w:rsidRPr="002C07BD">
              <w:rPr>
                <w:rFonts w:cs="Arial"/>
                <w:iCs/>
              </w:rPr>
              <w:t xml:space="preserve"> 13A (listed above) as:</w:t>
            </w:r>
          </w:p>
          <w:p w:rsidR="00551C19" w:rsidRPr="002C07BD" w:rsidRDefault="00551C19" w:rsidP="00551C19">
            <w:pPr>
              <w:pStyle w:val="ListBullet"/>
            </w:pPr>
            <w:r w:rsidRPr="002C07BD">
              <w:t>the fishery will not harvest any CITES listed species</w:t>
            </w:r>
          </w:p>
          <w:p w:rsidR="00551C19" w:rsidRPr="002C07BD" w:rsidRDefault="00551C19" w:rsidP="00551C19">
            <w:pPr>
              <w:pStyle w:val="ListBullet"/>
            </w:pPr>
            <w:r w:rsidRPr="002C07BD">
              <w:t>there are management arrangements in place to ensure that the resource is being managed in an ecologically sustainable way (see Table 1)</w:t>
            </w:r>
          </w:p>
          <w:p w:rsidR="00551C19" w:rsidRPr="002C07BD" w:rsidRDefault="00551C19" w:rsidP="00551C19">
            <w:pPr>
              <w:pStyle w:val="ListBullet"/>
            </w:pPr>
            <w:r w:rsidRPr="002C07BD">
              <w:t xml:space="preserve">the operation of the Northern Prawn Fishery during the recommended </w:t>
            </w:r>
            <w:r w:rsidR="002C07BD" w:rsidRPr="002C07BD">
              <w:t>period of</w:t>
            </w:r>
            <w:r w:rsidR="00BC1668" w:rsidRPr="002C07BD">
              <w:t xml:space="preserve"> inclusion in the list of exempt native specimens (five years)</w:t>
            </w:r>
            <w:r w:rsidRPr="002C07BD">
              <w:t xml:space="preserve"> is unlikely to be unsustainable </w:t>
            </w:r>
            <w:r w:rsidR="008F11E5">
              <w:t>or</w:t>
            </w:r>
            <w:r w:rsidRPr="002C07BD">
              <w:t xml:space="preserve"> threaten biodiversity, and</w:t>
            </w:r>
          </w:p>
          <w:p w:rsidR="00551C19" w:rsidRPr="002C07BD" w:rsidRDefault="00551C19" w:rsidP="00551C19">
            <w:pPr>
              <w:pStyle w:val="ListBullet"/>
            </w:pPr>
            <w:proofErr w:type="gramStart"/>
            <w:r w:rsidRPr="002C07BD">
              <w:t>the</w:t>
            </w:r>
            <w:proofErr w:type="gramEnd"/>
            <w:r w:rsidRPr="002C07BD">
              <w:t xml:space="preserve"> Environment Protection and Biodiversity Conservation Regulations 2000 do not specify fish as a class of animal in relation to the welfare of live specimens.</w:t>
            </w:r>
          </w:p>
        </w:tc>
      </w:tr>
      <w:tr w:rsidR="00551C19" w:rsidRPr="002C07BD" w:rsidTr="003364EC">
        <w:trPr>
          <w:cantSplit/>
        </w:trPr>
        <w:tc>
          <w:tcPr>
            <w:tcW w:w="7087" w:type="dxa"/>
          </w:tcPr>
          <w:p w:rsidR="00551C19" w:rsidRPr="002C07BD" w:rsidRDefault="00551C19" w:rsidP="00551C19">
            <w:pPr>
              <w:ind w:left="360" w:hanging="360"/>
              <w:contextualSpacing/>
              <w:rPr>
                <w:rFonts w:cs="Arial"/>
              </w:rPr>
            </w:pPr>
            <w:r w:rsidRPr="002C07BD">
              <w:rPr>
                <w:rFonts w:cs="Arial"/>
              </w:rPr>
              <w:lastRenderedPageBreak/>
              <w:t>(3)</w:t>
            </w:r>
            <w:r w:rsidRPr="002C07BD">
              <w:rPr>
                <w:rFonts w:cs="Arial"/>
              </w:rPr>
              <w:tab/>
              <w:t>Before amending the list referred to in section 303DB (list of exempt native specimens), the Minister:</w:t>
            </w:r>
          </w:p>
          <w:p w:rsidR="00551C19" w:rsidRPr="002C07BD" w:rsidRDefault="00551C19" w:rsidP="006903AB">
            <w:pPr>
              <w:numPr>
                <w:ilvl w:val="0"/>
                <w:numId w:val="1"/>
              </w:numPr>
              <w:contextualSpacing/>
              <w:rPr>
                <w:rFonts w:cs="Arial"/>
              </w:rPr>
            </w:pPr>
            <w:r w:rsidRPr="002C07BD">
              <w:rPr>
                <w:rFonts w:cs="Arial"/>
              </w:rPr>
              <w:t>must consult such other Minister or Ministers as the Minister considers appropriate; and</w:t>
            </w:r>
          </w:p>
          <w:p w:rsidR="00551C19" w:rsidRPr="002C07BD" w:rsidRDefault="00551C19" w:rsidP="006903AB">
            <w:pPr>
              <w:numPr>
                <w:ilvl w:val="0"/>
                <w:numId w:val="1"/>
              </w:numPr>
              <w:contextualSpacing/>
              <w:rPr>
                <w:rFonts w:cs="Arial"/>
              </w:rPr>
            </w:pPr>
            <w:r w:rsidRPr="002C07BD">
              <w:rPr>
                <w:rFonts w:cs="Arial"/>
              </w:rPr>
              <w:t>must consult such other Minister or Ministers of each State and self-governing Territory as the Minster considers appropriate; and</w:t>
            </w:r>
          </w:p>
          <w:p w:rsidR="00551C19" w:rsidRPr="002C07BD" w:rsidRDefault="00551C19" w:rsidP="006903AB">
            <w:pPr>
              <w:numPr>
                <w:ilvl w:val="0"/>
                <w:numId w:val="1"/>
              </w:numPr>
              <w:contextualSpacing/>
              <w:rPr>
                <w:rFonts w:cs="Arial"/>
              </w:rPr>
            </w:pPr>
            <w:proofErr w:type="gramStart"/>
            <w:r w:rsidRPr="002C07BD">
              <w:rPr>
                <w:rFonts w:cs="Arial"/>
              </w:rPr>
              <w:t>may</w:t>
            </w:r>
            <w:proofErr w:type="gramEnd"/>
            <w:r w:rsidRPr="002C07BD">
              <w:rPr>
                <w:rFonts w:cs="Arial"/>
              </w:rPr>
              <w:t xml:space="preserve"> consult such other persons and organisations as the Minister considers appropriate. </w:t>
            </w:r>
          </w:p>
        </w:tc>
        <w:tc>
          <w:tcPr>
            <w:tcW w:w="8330" w:type="dxa"/>
          </w:tcPr>
          <w:p w:rsidR="00EC4B11" w:rsidRPr="002C07BD" w:rsidRDefault="00EC4B11" w:rsidP="00591486">
            <w:r w:rsidRPr="002C07BD">
              <w:t>The Department considers that the consultation requirements have been met.</w:t>
            </w:r>
          </w:p>
          <w:p w:rsidR="00EC4B11" w:rsidRPr="002C07BD" w:rsidRDefault="00EC4B11" w:rsidP="00591486">
            <w:r w:rsidRPr="002C07BD">
              <w:t xml:space="preserve">On 10 August 2004, the then Minister for the Environment and Heritage wrote to all fisheries ministers seeking their views on inclusion of product derived from commercial fisheries in the list of exempt native specimens, while subject to declaration as approved wildlife trade operations. Responses in support of the proposal were received from all state and territory fisheries ministers and the Commonwealth minister. </w:t>
            </w:r>
          </w:p>
          <w:p w:rsidR="00EC4B11" w:rsidRPr="002C07BD" w:rsidRDefault="00EC4B11" w:rsidP="00591486">
            <w:r w:rsidRPr="002C07BD">
              <w:t>The 2013 application for the Northern Prawn Fishery received from the Australian Fisheries Management Authority was released for public comment from 22 October to 22 November</w:t>
            </w:r>
            <w:r w:rsidR="00AE24B0">
              <w:t xml:space="preserve"> </w:t>
            </w:r>
            <w:r w:rsidRPr="002C07BD">
              <w:t>2013. The public comment period sought comment on:</w:t>
            </w:r>
          </w:p>
          <w:p w:rsidR="00EC4B11" w:rsidRPr="002C07BD" w:rsidRDefault="00EC4B11" w:rsidP="00EC4B11">
            <w:pPr>
              <w:pStyle w:val="ListBullet"/>
            </w:pPr>
            <w:r w:rsidRPr="002C07BD">
              <w:t xml:space="preserve">the proposal to amend the list of exempt native specimens to include product derived from the Northern Prawn Fishery, and </w:t>
            </w:r>
          </w:p>
          <w:p w:rsidR="00EC4B11" w:rsidRPr="002C07BD" w:rsidRDefault="00EC4B11" w:rsidP="00EC4B11">
            <w:pPr>
              <w:pStyle w:val="ListBullet"/>
            </w:pPr>
            <w:proofErr w:type="gramStart"/>
            <w:r w:rsidRPr="002C07BD">
              <w:t>the</w:t>
            </w:r>
            <w:proofErr w:type="gramEnd"/>
            <w:r w:rsidRPr="002C07BD">
              <w:t xml:space="preserve"> </w:t>
            </w:r>
            <w:r w:rsidRPr="002C07BD">
              <w:rPr>
                <w:iCs/>
              </w:rPr>
              <w:t xml:space="preserve">Australian Fisheries Management Authority’s </w:t>
            </w:r>
            <w:r w:rsidRPr="002C07BD">
              <w:t>application.</w:t>
            </w:r>
          </w:p>
          <w:p w:rsidR="00551C19" w:rsidRPr="002C07BD" w:rsidRDefault="00551C19" w:rsidP="00591486">
            <w:pPr>
              <w:rPr>
                <w:iCs/>
              </w:rPr>
            </w:pPr>
            <w:r w:rsidRPr="002C07BD">
              <w:rPr>
                <w:iCs/>
              </w:rPr>
              <w:t>One comment was received</w:t>
            </w:r>
            <w:r w:rsidR="00BB4BB8">
              <w:rPr>
                <w:iCs/>
              </w:rPr>
              <w:t xml:space="preserve"> and has been considered in preparing advice about the </w:t>
            </w:r>
            <w:r w:rsidR="00BB4BB8" w:rsidRPr="002C07BD">
              <w:t>amendment of the list of exempt native specimens</w:t>
            </w:r>
            <w:r w:rsidR="00591486">
              <w:t xml:space="preserve"> to include product derived from the Northern Prawn Fishery</w:t>
            </w:r>
            <w:r w:rsidR="00BB4BB8">
              <w:rPr>
                <w:iCs/>
              </w:rPr>
              <w:t>.</w:t>
            </w:r>
          </w:p>
        </w:tc>
      </w:tr>
      <w:tr w:rsidR="00551C19" w:rsidRPr="002C07BD" w:rsidTr="003364EC">
        <w:tc>
          <w:tcPr>
            <w:tcW w:w="7087" w:type="dxa"/>
          </w:tcPr>
          <w:p w:rsidR="00551C19" w:rsidRPr="002C07BD" w:rsidRDefault="00551C19" w:rsidP="00551C19">
            <w:pPr>
              <w:ind w:left="360" w:hanging="360"/>
              <w:contextualSpacing/>
              <w:rPr>
                <w:rFonts w:cs="Arial"/>
              </w:rPr>
            </w:pPr>
            <w:r w:rsidRPr="002C07BD">
              <w:rPr>
                <w:rFonts w:cs="Arial"/>
              </w:rPr>
              <w:t>(5)</w:t>
            </w:r>
            <w:r w:rsidRPr="002C07BD">
              <w:rPr>
                <w:rFonts w:cs="Arial"/>
              </w:rPr>
              <w:tab/>
              <w:t>A copy of an instrument made under section 303DC is to be made available for inspection on the Internet.</w:t>
            </w:r>
          </w:p>
        </w:tc>
        <w:tc>
          <w:tcPr>
            <w:tcW w:w="8330" w:type="dxa"/>
          </w:tcPr>
          <w:p w:rsidR="00551C19" w:rsidRPr="002C07BD" w:rsidRDefault="00551C19" w:rsidP="00591486">
            <w:r w:rsidRPr="002C07BD">
              <w:t>The instrument for the Northern Prawn Fishery made under section 303DC will be gazetted and made available through the Department’s website.</w:t>
            </w:r>
          </w:p>
        </w:tc>
      </w:tr>
    </w:tbl>
    <w:p w:rsidR="00551C19" w:rsidRPr="002C07BD" w:rsidRDefault="00551C19" w:rsidP="00551C19">
      <w:pPr>
        <w:rPr>
          <w:rFonts w:cs="Arial"/>
          <w:b/>
        </w:rPr>
      </w:pPr>
    </w:p>
    <w:p w:rsidR="00EC4B11" w:rsidRPr="002C07BD" w:rsidRDefault="00EC4B11">
      <w:pPr>
        <w:spacing w:after="0" w:line="240" w:lineRule="auto"/>
        <w:rPr>
          <w:rFonts w:cs="Arial"/>
          <w:b/>
        </w:rPr>
      </w:pPr>
      <w:r w:rsidRPr="002C07BD">
        <w:rPr>
          <w:rFonts w:cs="Arial"/>
          <w:b/>
        </w:rPr>
        <w:br w:type="page"/>
      </w:r>
    </w:p>
    <w:p w:rsidR="00360B9B" w:rsidRPr="002C07BD" w:rsidRDefault="00360B9B" w:rsidP="00360B9B">
      <w:pPr>
        <w:tabs>
          <w:tab w:val="left" w:pos="360"/>
          <w:tab w:val="left" w:pos="1080"/>
        </w:tabs>
        <w:rPr>
          <w:rFonts w:cs="Arial"/>
          <w:b/>
        </w:rPr>
      </w:pPr>
      <w:r w:rsidRPr="002C07BD">
        <w:rPr>
          <w:rFonts w:cs="Arial"/>
          <w:b/>
        </w:rPr>
        <w:lastRenderedPageBreak/>
        <w:t>Part 12</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38"/>
        <w:gridCol w:w="8079"/>
      </w:tblGrid>
      <w:tr w:rsidR="00360B9B" w:rsidRPr="002C07BD" w:rsidTr="00B450CA">
        <w:tc>
          <w:tcPr>
            <w:tcW w:w="7338" w:type="dxa"/>
          </w:tcPr>
          <w:p w:rsidR="00360B9B" w:rsidRPr="002C07BD" w:rsidRDefault="00360B9B" w:rsidP="00813D22">
            <w:pPr>
              <w:spacing w:after="100"/>
              <w:rPr>
                <w:rFonts w:cs="Arial"/>
                <w:b/>
              </w:rPr>
            </w:pPr>
            <w:r w:rsidRPr="002C07BD">
              <w:rPr>
                <w:rFonts w:cs="Arial"/>
                <w:b/>
              </w:rPr>
              <w:t>Section 176 Bioregional Plans</w:t>
            </w:r>
          </w:p>
        </w:tc>
        <w:tc>
          <w:tcPr>
            <w:tcW w:w="8079" w:type="dxa"/>
          </w:tcPr>
          <w:p w:rsidR="00360B9B" w:rsidRPr="002C07BD" w:rsidRDefault="00360B9B" w:rsidP="00813D22">
            <w:pPr>
              <w:spacing w:after="100"/>
              <w:rPr>
                <w:rFonts w:cs="Arial"/>
                <w:b/>
                <w:iCs/>
              </w:rPr>
            </w:pPr>
            <w:r w:rsidRPr="002C07BD">
              <w:rPr>
                <w:rFonts w:cs="Arial"/>
                <w:b/>
              </w:rPr>
              <w:t>The Department’s</w:t>
            </w:r>
            <w:r w:rsidRPr="002C07BD">
              <w:rPr>
                <w:rFonts w:cs="Arial"/>
                <w:b/>
                <w:iCs/>
              </w:rPr>
              <w:t xml:space="preserve"> assessment of </w:t>
            </w:r>
            <w:r w:rsidRPr="002C07BD">
              <w:rPr>
                <w:rFonts w:cs="Arial"/>
                <w:b/>
              </w:rPr>
              <w:t>the Northern Prawn Fishery</w:t>
            </w:r>
          </w:p>
        </w:tc>
      </w:tr>
      <w:tr w:rsidR="00360B9B" w:rsidRPr="002C07BD" w:rsidTr="00B450CA">
        <w:tc>
          <w:tcPr>
            <w:tcW w:w="7338" w:type="dxa"/>
            <w:tcMar>
              <w:top w:w="57" w:type="dxa"/>
              <w:bottom w:w="57" w:type="dxa"/>
            </w:tcMar>
          </w:tcPr>
          <w:p w:rsidR="00360B9B" w:rsidRPr="002C07BD" w:rsidRDefault="00360B9B" w:rsidP="00360B9B">
            <w:pPr>
              <w:ind w:left="510" w:hanging="510"/>
              <w:rPr>
                <w:rFonts w:cs="Arial"/>
              </w:rPr>
            </w:pPr>
            <w:r w:rsidRPr="002C07BD">
              <w:rPr>
                <w:rFonts w:cs="Arial"/>
                <w:color w:val="000000"/>
              </w:rPr>
              <w:t>(5)</w:t>
            </w:r>
            <w:r w:rsidR="004261D1" w:rsidRPr="002C07BD">
              <w:rPr>
                <w:rFonts w:cs="Arial"/>
                <w:color w:val="000000"/>
              </w:rPr>
              <w:t xml:space="preserve"> </w:t>
            </w:r>
            <w:r w:rsidR="00813D22" w:rsidRPr="002C07BD">
              <w:rPr>
                <w:rFonts w:cs="Arial"/>
                <w:color w:val="000000"/>
              </w:rPr>
              <w:tab/>
            </w:r>
            <w:r w:rsidRPr="002C07BD">
              <w:rPr>
                <w:rFonts w:cs="Arial"/>
                <w:color w:val="000000"/>
              </w:rPr>
              <w:t>Subject to this Act, the Minister must have regard to a bioregional plan in making any decision under this Act to which the plan is relevant.</w:t>
            </w:r>
          </w:p>
        </w:tc>
        <w:tc>
          <w:tcPr>
            <w:tcW w:w="8079" w:type="dxa"/>
            <w:tcMar>
              <w:top w:w="57" w:type="dxa"/>
              <w:bottom w:w="57" w:type="dxa"/>
            </w:tcMar>
          </w:tcPr>
          <w:p w:rsidR="002E7004" w:rsidRPr="002C07BD" w:rsidRDefault="002E7004" w:rsidP="002E7004">
            <w:r w:rsidRPr="002C07BD">
              <w:t xml:space="preserve">The area of the Northern Prawn Fishery encompasses the North Marine Region and the easternmost portion of the North-west Marine Region. The </w:t>
            </w:r>
            <w:r w:rsidRPr="002C07BD">
              <w:rPr>
                <w:rFonts w:cs="Arial"/>
                <w:i/>
              </w:rPr>
              <w:t>Marine Bioregional Plan for the North Marine Region 2012</w:t>
            </w:r>
            <w:r w:rsidRPr="002C07BD">
              <w:rPr>
                <w:rFonts w:cs="Arial"/>
              </w:rPr>
              <w:t xml:space="preserve"> and the </w:t>
            </w:r>
            <w:r w:rsidRPr="002C07BD">
              <w:rPr>
                <w:rFonts w:cs="Arial"/>
                <w:i/>
              </w:rPr>
              <w:t>Marine Bioregional Plan for the North-west Marine Region 2012</w:t>
            </w:r>
            <w:r w:rsidRPr="002C07BD">
              <w:rPr>
                <w:rFonts w:cs="Arial"/>
              </w:rPr>
              <w:t xml:space="preserve"> </w:t>
            </w:r>
            <w:r w:rsidRPr="002C07BD">
              <w:t>identify a number of regional priorities for which bycatch from commercial fishing is considered to be a pressure ‘of concern’ or ‘of potential concern’. These include marine turtles, inshore dolphins, sawfishes and river sharks, dugong and sea snakes</w:t>
            </w:r>
          </w:p>
          <w:p w:rsidR="00360B9B" w:rsidRPr="002C07BD" w:rsidRDefault="002E7004" w:rsidP="00B450CA">
            <w:pPr>
              <w:rPr>
                <w:rFonts w:cs="Arial"/>
              </w:rPr>
            </w:pPr>
            <w:r w:rsidRPr="002C07BD">
              <w:t>Through</w:t>
            </w:r>
            <w:r w:rsidRPr="002C07BD">
              <w:rPr>
                <w:snapToGrid w:val="0"/>
              </w:rPr>
              <w:t xml:space="preserve"> the </w:t>
            </w:r>
            <w:r w:rsidRPr="002C07BD">
              <w:rPr>
                <w:i/>
                <w:snapToGrid w:val="0"/>
              </w:rPr>
              <w:t>Northern Prawn Fishery – Bycatch and Discarding Workplan, January 2012 – January 2014</w:t>
            </w:r>
            <w:r w:rsidRPr="002C07BD">
              <w:rPr>
                <w:snapToGrid w:val="0"/>
              </w:rPr>
              <w:t>, management measures are in place, and are continuously being reviewed, with the aim of reducing the total amount of bycatch and minimising the impact on species caught incidentally (see Table 1).</w:t>
            </w:r>
            <w:r w:rsidRPr="002C07BD">
              <w:t xml:space="preserve"> </w:t>
            </w:r>
            <w:r w:rsidRPr="002C07BD">
              <w:rPr>
                <w:rFonts w:cs="Arial"/>
              </w:rPr>
              <w:t>The ecological risk assessments for the Northern Prawn Fishery produced a list of three priority species for the fishery (none of which are assessed as of concern or of potential concern in the North or North-west marine regions) which are addressed through ecological risk manag</w:t>
            </w:r>
            <w:r w:rsidR="009B7AC0" w:rsidRPr="002C07BD">
              <w:rPr>
                <w:rFonts w:cs="Arial"/>
              </w:rPr>
              <w:t>ement strategies in the fishery</w:t>
            </w:r>
            <w:r w:rsidRPr="002C07BD">
              <w:rPr>
                <w:rFonts w:cs="Arial"/>
              </w:rPr>
              <w:t>, including actions in the bycatch and discarding workplan.</w:t>
            </w:r>
          </w:p>
        </w:tc>
      </w:tr>
    </w:tbl>
    <w:p w:rsidR="00360B9B" w:rsidRPr="002C07BD" w:rsidRDefault="00360B9B" w:rsidP="00813D22">
      <w:pPr>
        <w:pStyle w:val="Tabletext"/>
        <w:rPr>
          <w:sz w:val="16"/>
          <w:szCs w:val="16"/>
        </w:rPr>
      </w:pPr>
    </w:p>
    <w:p w:rsidR="00551C19" w:rsidRPr="002C07BD" w:rsidRDefault="00551C19" w:rsidP="00813D22">
      <w:pPr>
        <w:pStyle w:val="Heading2"/>
      </w:pPr>
      <w:r w:rsidRPr="002C07BD">
        <w:t>Part 16</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38"/>
        <w:gridCol w:w="8079"/>
      </w:tblGrid>
      <w:tr w:rsidR="00551C19" w:rsidRPr="002C07BD" w:rsidTr="00B450CA">
        <w:tc>
          <w:tcPr>
            <w:tcW w:w="7338" w:type="dxa"/>
          </w:tcPr>
          <w:p w:rsidR="00551C19" w:rsidRPr="002C07BD" w:rsidRDefault="00551C19" w:rsidP="00813D22">
            <w:pPr>
              <w:spacing w:after="100"/>
              <w:contextualSpacing/>
              <w:rPr>
                <w:rFonts w:cs="Arial"/>
                <w:b/>
              </w:rPr>
            </w:pPr>
            <w:r w:rsidRPr="002C07BD">
              <w:rPr>
                <w:rFonts w:cs="Arial"/>
                <w:b/>
              </w:rPr>
              <w:t>Section 391 Minister must consider precautionary principle in making decisions</w:t>
            </w:r>
          </w:p>
        </w:tc>
        <w:tc>
          <w:tcPr>
            <w:tcW w:w="8079" w:type="dxa"/>
          </w:tcPr>
          <w:p w:rsidR="00551C19" w:rsidRPr="002C07BD" w:rsidRDefault="00551C19" w:rsidP="00813D22">
            <w:pPr>
              <w:spacing w:after="100"/>
              <w:contextualSpacing/>
              <w:rPr>
                <w:rFonts w:cs="Arial"/>
                <w:b/>
              </w:rPr>
            </w:pPr>
            <w:r w:rsidRPr="002C07BD">
              <w:rPr>
                <w:rFonts w:cs="Arial"/>
                <w:b/>
              </w:rPr>
              <w:t>The Department’s assessment of the Northern Prawn Fishery</w:t>
            </w:r>
          </w:p>
        </w:tc>
      </w:tr>
      <w:tr w:rsidR="00551C19" w:rsidRPr="002C07BD" w:rsidTr="00B450CA">
        <w:tc>
          <w:tcPr>
            <w:tcW w:w="7338" w:type="dxa"/>
            <w:tcMar>
              <w:top w:w="57" w:type="dxa"/>
              <w:bottom w:w="57" w:type="dxa"/>
            </w:tcMar>
          </w:tcPr>
          <w:p w:rsidR="00551C19" w:rsidRPr="002C07BD" w:rsidRDefault="00551C19" w:rsidP="007F18B8">
            <w:pPr>
              <w:spacing w:after="40"/>
              <w:ind w:left="357" w:hanging="357"/>
              <w:contextualSpacing/>
              <w:rPr>
                <w:rFonts w:cs="Arial"/>
              </w:rPr>
            </w:pPr>
            <w:r w:rsidRPr="002C07BD">
              <w:rPr>
                <w:rFonts w:cs="Arial"/>
                <w:color w:val="000000"/>
              </w:rPr>
              <w:t>(1) The Minister must take account of the precautionary principle in making a decision under section 303DC and/or section 303FN, to the extent he or she can do so consistently with the other provisions of this Act.</w:t>
            </w:r>
          </w:p>
        </w:tc>
        <w:tc>
          <w:tcPr>
            <w:tcW w:w="8079" w:type="dxa"/>
            <w:tcMar>
              <w:top w:w="57" w:type="dxa"/>
              <w:bottom w:w="57" w:type="dxa"/>
            </w:tcMar>
          </w:tcPr>
          <w:p w:rsidR="00551C19" w:rsidRPr="002C07BD" w:rsidRDefault="00551C19" w:rsidP="009B7AC0">
            <w:pPr>
              <w:pStyle w:val="Default"/>
              <w:spacing w:after="200"/>
              <w:contextualSpacing/>
              <w:rPr>
                <w:rFonts w:ascii="Arial" w:hAnsi="Arial" w:cs="Arial"/>
                <w:sz w:val="22"/>
                <w:szCs w:val="22"/>
              </w:rPr>
            </w:pPr>
            <w:r w:rsidRPr="002C07BD">
              <w:rPr>
                <w:rFonts w:ascii="Arial" w:hAnsi="Arial" w:cs="Arial"/>
                <w:sz w:val="22"/>
                <w:szCs w:val="22"/>
              </w:rPr>
              <w:t>The precautionary principle has been considered in preparing advice about the amendment of the list of exempt native specimens under section 303DC.</w:t>
            </w:r>
          </w:p>
        </w:tc>
      </w:tr>
      <w:tr w:rsidR="00551C19" w:rsidRPr="002C07BD" w:rsidTr="00B450CA">
        <w:tc>
          <w:tcPr>
            <w:tcW w:w="7338" w:type="dxa"/>
            <w:tcMar>
              <w:top w:w="57" w:type="dxa"/>
              <w:bottom w:w="57" w:type="dxa"/>
            </w:tcMar>
          </w:tcPr>
          <w:p w:rsidR="00551C19" w:rsidRPr="002C07BD" w:rsidRDefault="00551C19" w:rsidP="00551C19">
            <w:pPr>
              <w:ind w:left="360" w:hanging="360"/>
              <w:contextualSpacing/>
              <w:rPr>
                <w:rFonts w:cs="Arial"/>
              </w:rPr>
            </w:pPr>
            <w:r w:rsidRPr="002C07BD">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8079" w:type="dxa"/>
            <w:tcMar>
              <w:top w:w="57" w:type="dxa"/>
              <w:bottom w:w="57" w:type="dxa"/>
            </w:tcMar>
          </w:tcPr>
          <w:p w:rsidR="00551C19" w:rsidRPr="002C07BD" w:rsidRDefault="00551C19" w:rsidP="00551C19">
            <w:pPr>
              <w:contextualSpacing/>
              <w:rPr>
                <w:rFonts w:cs="Arial"/>
              </w:rPr>
            </w:pPr>
          </w:p>
        </w:tc>
      </w:tr>
    </w:tbl>
    <w:p w:rsidR="008B471E" w:rsidRPr="002C07BD" w:rsidRDefault="008B471E" w:rsidP="00B450CA">
      <w:pPr>
        <w:tabs>
          <w:tab w:val="left" w:pos="360"/>
          <w:tab w:val="left" w:pos="1080"/>
        </w:tabs>
        <w:ind w:left="-284"/>
        <w:contextualSpacing/>
        <w:rPr>
          <w:rFonts w:cs="Arial"/>
          <w:b/>
          <w:sz w:val="16"/>
          <w:szCs w:val="16"/>
        </w:rPr>
      </w:pPr>
    </w:p>
    <w:p w:rsidR="00DA6A89" w:rsidRPr="002C07BD" w:rsidRDefault="00DA6A89" w:rsidP="0003091B">
      <w:pPr>
        <w:tabs>
          <w:tab w:val="left" w:pos="360"/>
        </w:tabs>
        <w:ind w:left="1080"/>
        <w:contextualSpacing/>
        <w:rPr>
          <w:rFonts w:cs="Arial"/>
          <w:sz w:val="16"/>
          <w:szCs w:val="16"/>
        </w:rPr>
        <w:sectPr w:rsidR="00DA6A89" w:rsidRPr="002C07BD" w:rsidSect="00813D22">
          <w:pgSz w:w="16838" w:h="11906" w:orient="landscape"/>
          <w:pgMar w:top="993" w:right="1361" w:bottom="720" w:left="851" w:header="709" w:footer="318" w:gutter="0"/>
          <w:cols w:space="708"/>
          <w:docGrid w:linePitch="360"/>
        </w:sectPr>
      </w:pPr>
    </w:p>
    <w:p w:rsidR="00CB026C" w:rsidRPr="002C07BD" w:rsidRDefault="00CB026C" w:rsidP="00CB026C">
      <w:pPr>
        <w:tabs>
          <w:tab w:val="left" w:pos="360"/>
        </w:tabs>
        <w:rPr>
          <w:rFonts w:cs="Arial"/>
          <w:b/>
          <w:bCs/>
          <w:noProof/>
        </w:rPr>
      </w:pPr>
      <w:r w:rsidRPr="002C07BD">
        <w:rPr>
          <w:rFonts w:cs="Arial"/>
          <w:b/>
          <w:bCs/>
          <w:noProof/>
        </w:rPr>
        <w:lastRenderedPageBreak/>
        <w:t xml:space="preserve">The </w:t>
      </w:r>
      <w:r w:rsidR="00DB1EA4" w:rsidRPr="002C07BD">
        <w:rPr>
          <w:rFonts w:cs="Arial"/>
          <w:b/>
          <w:bCs/>
          <w:noProof/>
        </w:rPr>
        <w:t>Department of the Environment</w:t>
      </w:r>
      <w:r w:rsidRPr="002C07BD">
        <w:rPr>
          <w:rFonts w:cs="Arial"/>
          <w:b/>
          <w:bCs/>
          <w:noProof/>
        </w:rPr>
        <w:t>’</w:t>
      </w:r>
      <w:r w:rsidR="00092174" w:rsidRPr="002C07BD">
        <w:rPr>
          <w:rFonts w:cs="Arial"/>
          <w:b/>
          <w:bCs/>
          <w:noProof/>
        </w:rPr>
        <w:t>s</w:t>
      </w:r>
      <w:r w:rsidRPr="002C07BD">
        <w:rPr>
          <w:rFonts w:cs="Arial"/>
          <w:b/>
          <w:bCs/>
          <w:noProof/>
        </w:rPr>
        <w:t xml:space="preserve"> </w:t>
      </w:r>
      <w:r w:rsidR="00704B39" w:rsidRPr="002C07BD">
        <w:rPr>
          <w:rFonts w:cs="Arial"/>
          <w:b/>
          <w:bCs/>
          <w:noProof/>
        </w:rPr>
        <w:t>final</w:t>
      </w:r>
      <w:r w:rsidRPr="002C07BD">
        <w:rPr>
          <w:rFonts w:cs="Arial"/>
          <w:b/>
          <w:bCs/>
          <w:noProof/>
        </w:rPr>
        <w:t xml:space="preserve"> recommendations to the Australian Fisheries Management Authority for the Commonwealth Northern Prawn Fishery</w:t>
      </w:r>
    </w:p>
    <w:p w:rsidR="00CB026C" w:rsidRPr="002C07BD" w:rsidRDefault="00CB026C" w:rsidP="00CB026C">
      <w:pPr>
        <w:tabs>
          <w:tab w:val="left" w:pos="360"/>
        </w:tabs>
        <w:rPr>
          <w:rFonts w:cs="Arial"/>
          <w:noProof/>
        </w:rPr>
      </w:pPr>
      <w:r w:rsidRPr="002C07BD">
        <w:rPr>
          <w:rFonts w:cs="Arial"/>
          <w:noProof/>
        </w:rPr>
        <w:t>The material submitted by the Australian</w:t>
      </w:r>
      <w:r w:rsidR="00FF1C0A" w:rsidRPr="002C07BD">
        <w:rPr>
          <w:rFonts w:cs="Arial"/>
          <w:noProof/>
        </w:rPr>
        <w:t xml:space="preserve"> Fisheries Managment Authority </w:t>
      </w:r>
      <w:r w:rsidRPr="002C07BD">
        <w:rPr>
          <w:rFonts w:cs="Arial"/>
          <w:noProof/>
        </w:rPr>
        <w:t xml:space="preserve">indicates that the Northern Prawn Fishery operates in accordance </w:t>
      </w:r>
      <w:r w:rsidR="00277D6D" w:rsidRPr="002C07BD">
        <w:rPr>
          <w:rFonts w:cs="Arial"/>
          <w:noProof/>
        </w:rPr>
        <w:t xml:space="preserve">with the Australian Government </w:t>
      </w:r>
      <w:r w:rsidRPr="002C07BD">
        <w:rPr>
          <w:rFonts w:cs="Arial"/>
          <w:i/>
          <w:noProof/>
        </w:rPr>
        <w:t>Guidelines for the Ecologically Sustainable Management of Fisheries - 2</w:t>
      </w:r>
      <w:r w:rsidRPr="002C07BD">
        <w:rPr>
          <w:rFonts w:cs="Arial"/>
          <w:i/>
          <w:noProof/>
          <w:vertAlign w:val="superscript"/>
        </w:rPr>
        <w:t>nd</w:t>
      </w:r>
      <w:r w:rsidR="00277D6D" w:rsidRPr="002C07BD">
        <w:rPr>
          <w:rFonts w:cs="Arial"/>
          <w:i/>
          <w:noProof/>
        </w:rPr>
        <w:t> Edition</w:t>
      </w:r>
      <w:r w:rsidRPr="002C07BD">
        <w:rPr>
          <w:rFonts w:cs="Arial"/>
          <w:noProof/>
        </w:rPr>
        <w:t>.</w:t>
      </w:r>
    </w:p>
    <w:p w:rsidR="00FF1C0A" w:rsidRPr="002C07BD" w:rsidRDefault="00631EBC" w:rsidP="00631EBC">
      <w:pPr>
        <w:rPr>
          <w:rFonts w:cs="Arial"/>
          <w:noProof/>
        </w:rPr>
      </w:pPr>
      <w:r w:rsidRPr="002C07BD">
        <w:rPr>
          <w:rFonts w:cs="Arial"/>
          <w:noProof/>
        </w:rPr>
        <w:t xml:space="preserve">Over </w:t>
      </w:r>
      <w:r w:rsidR="00375239" w:rsidRPr="002C07BD">
        <w:rPr>
          <w:rFonts w:cs="Arial"/>
          <w:noProof/>
        </w:rPr>
        <w:t>the past several</w:t>
      </w:r>
      <w:r w:rsidRPr="002C07BD">
        <w:rPr>
          <w:rFonts w:cs="Arial"/>
          <w:noProof/>
        </w:rPr>
        <w:t xml:space="preserve"> years t</w:t>
      </w:r>
      <w:r w:rsidR="00FF1C0A" w:rsidRPr="002C07BD">
        <w:rPr>
          <w:rFonts w:cs="Arial"/>
          <w:noProof/>
        </w:rPr>
        <w:t xml:space="preserve">he Australian Fisheries Managment Authority </w:t>
      </w:r>
      <w:r w:rsidR="00FF1C0A" w:rsidRPr="002C07BD">
        <w:rPr>
          <w:noProof/>
        </w:rPr>
        <w:t xml:space="preserve">has been investigating moving the </w:t>
      </w:r>
      <w:r w:rsidRPr="002C07BD">
        <w:rPr>
          <w:rFonts w:cs="Arial"/>
          <w:noProof/>
        </w:rPr>
        <w:t xml:space="preserve">Northern Prawn Fishery </w:t>
      </w:r>
      <w:r w:rsidR="00FF1C0A" w:rsidRPr="002C07BD">
        <w:rPr>
          <w:noProof/>
        </w:rPr>
        <w:t xml:space="preserve">to output based </w:t>
      </w:r>
      <w:r w:rsidR="000C7D14">
        <w:rPr>
          <w:noProof/>
        </w:rPr>
        <w:t>individu</w:t>
      </w:r>
      <w:r w:rsidRPr="002C07BD">
        <w:rPr>
          <w:noProof/>
        </w:rPr>
        <w:t>al transferable quota</w:t>
      </w:r>
      <w:r w:rsidR="00FF1C0A" w:rsidRPr="002C07BD">
        <w:rPr>
          <w:noProof/>
        </w:rPr>
        <w:t xml:space="preserve"> management</w:t>
      </w:r>
      <w:r w:rsidR="000C7D14">
        <w:rPr>
          <w:noProof/>
        </w:rPr>
        <w:t>,</w:t>
      </w:r>
      <w:r w:rsidR="00FF1C0A" w:rsidRPr="002C07BD">
        <w:rPr>
          <w:noProof/>
        </w:rPr>
        <w:t xml:space="preserve"> in line with the Ministerial Direction delivered to AFMA in 2005 which outlined that the long</w:t>
      </w:r>
      <w:r w:rsidR="00277D6D" w:rsidRPr="002C07BD">
        <w:rPr>
          <w:noProof/>
        </w:rPr>
        <w:t xml:space="preserve"> </w:t>
      </w:r>
      <w:r w:rsidR="00FF1C0A" w:rsidRPr="002C07BD">
        <w:rPr>
          <w:noProof/>
        </w:rPr>
        <w:t xml:space="preserve">standing Australian </w:t>
      </w:r>
      <w:r w:rsidR="00277D6D" w:rsidRPr="002C07BD">
        <w:rPr>
          <w:noProof/>
        </w:rPr>
        <w:t>g</w:t>
      </w:r>
      <w:r w:rsidR="00FF1C0A" w:rsidRPr="002C07BD">
        <w:rPr>
          <w:noProof/>
        </w:rPr>
        <w:t>overnment position to manage all Commonwealth fisheries through output controls should be implemented, ‘</w:t>
      </w:r>
      <w:r w:rsidR="00FF1C0A" w:rsidRPr="002C07BD">
        <w:rPr>
          <w:i/>
          <w:noProof/>
        </w:rPr>
        <w:t>unless there is a strong case that can be made, on a fishery by fishery basis, that this would not be cost effective or would be otherwise detrimental</w:t>
      </w:r>
      <w:r w:rsidR="00FF1C0A" w:rsidRPr="002C07BD">
        <w:rPr>
          <w:noProof/>
        </w:rPr>
        <w:t xml:space="preserve">’. </w:t>
      </w:r>
      <w:r w:rsidRPr="002C07BD">
        <w:rPr>
          <w:noProof/>
        </w:rPr>
        <w:t xml:space="preserve">In late 2013, </w:t>
      </w:r>
      <w:r w:rsidRPr="002C07BD">
        <w:rPr>
          <w:rFonts w:cs="Arial"/>
          <w:noProof/>
        </w:rPr>
        <w:t xml:space="preserve">the Australian Fisheries Managment Authority agreed to implement long term managements for the </w:t>
      </w:r>
      <w:r w:rsidR="00D54F96" w:rsidRPr="002C07BD">
        <w:rPr>
          <w:rFonts w:cs="Arial"/>
          <w:noProof/>
        </w:rPr>
        <w:t xml:space="preserve">Northern Prawn Fishery </w:t>
      </w:r>
      <w:r w:rsidR="000C7D14">
        <w:rPr>
          <w:rFonts w:cs="Arial"/>
          <w:noProof/>
        </w:rPr>
        <w:t>b</w:t>
      </w:r>
      <w:r w:rsidRPr="002C07BD">
        <w:rPr>
          <w:rFonts w:cs="Arial"/>
          <w:noProof/>
        </w:rPr>
        <w:t>ased on an indivi</w:t>
      </w:r>
      <w:r w:rsidR="000C7D14">
        <w:rPr>
          <w:rFonts w:cs="Arial"/>
          <w:noProof/>
        </w:rPr>
        <w:t>dual transfe</w:t>
      </w:r>
      <w:r w:rsidR="00277D6D" w:rsidRPr="002C07BD">
        <w:rPr>
          <w:rFonts w:cs="Arial"/>
          <w:noProof/>
        </w:rPr>
        <w:t>rable effort manag</w:t>
      </w:r>
      <w:r w:rsidRPr="002C07BD">
        <w:rPr>
          <w:rFonts w:cs="Arial"/>
          <w:noProof/>
        </w:rPr>
        <w:t>ement system.</w:t>
      </w:r>
    </w:p>
    <w:p w:rsidR="00CB026C" w:rsidRPr="002C07BD" w:rsidRDefault="00CB026C" w:rsidP="00CB026C">
      <w:pPr>
        <w:adjustRightInd w:val="0"/>
        <w:rPr>
          <w:rFonts w:cs="Arial"/>
          <w:noProof/>
        </w:rPr>
      </w:pPr>
      <w:r w:rsidRPr="002C07BD">
        <w:rPr>
          <w:rFonts w:cs="Arial"/>
          <w:b/>
          <w:noProof/>
        </w:rPr>
        <w:t>Stock Status</w:t>
      </w:r>
      <w:r w:rsidRPr="002C07BD">
        <w:rPr>
          <w:rFonts w:cs="Arial"/>
          <w:noProof/>
        </w:rPr>
        <w:t xml:space="preserve"> </w:t>
      </w:r>
    </w:p>
    <w:p w:rsidR="00496ADA" w:rsidRPr="002C07BD" w:rsidRDefault="00092174" w:rsidP="00277D6D">
      <w:pPr>
        <w:adjustRightInd w:val="0"/>
        <w:rPr>
          <w:rFonts w:cs="Arial"/>
          <w:noProof/>
        </w:rPr>
      </w:pPr>
      <w:r w:rsidRPr="002C07BD">
        <w:rPr>
          <w:rFonts w:cs="Arial"/>
          <w:noProof/>
        </w:rPr>
        <w:t>The Department of the Environment considers that the range of management measures in place in the Northen Prawn Fishery</w:t>
      </w:r>
      <w:r w:rsidR="00A94D9F" w:rsidRPr="002C07BD">
        <w:rPr>
          <w:rFonts w:cs="Arial"/>
          <w:noProof/>
        </w:rPr>
        <w:t xml:space="preserve"> (summarised in Table 1)</w:t>
      </w:r>
      <w:r w:rsidRPr="002C07BD">
        <w:rPr>
          <w:rFonts w:cs="Arial"/>
          <w:noProof/>
        </w:rPr>
        <w:t xml:space="preserve"> is sufficient to ensure that the fishery is conducted in a manner that does not lead to over-fishing and that stocks are not currently overfished.</w:t>
      </w:r>
      <w:r w:rsidR="00A94D9F" w:rsidRPr="002C07BD">
        <w:rPr>
          <w:rFonts w:cs="Arial"/>
          <w:noProof/>
        </w:rPr>
        <w:t xml:space="preserve"> </w:t>
      </w:r>
      <w:r w:rsidR="000C7D14">
        <w:rPr>
          <w:rFonts w:cs="Arial"/>
          <w:noProof/>
        </w:rPr>
        <w:t>Woodhams and Ge</w:t>
      </w:r>
      <w:r w:rsidR="00482D39" w:rsidRPr="002C07BD">
        <w:rPr>
          <w:rFonts w:cs="Arial"/>
          <w:noProof/>
        </w:rPr>
        <w:t>o</w:t>
      </w:r>
      <w:r w:rsidR="000C7D14">
        <w:rPr>
          <w:rFonts w:cs="Arial"/>
          <w:noProof/>
        </w:rPr>
        <w:t>r</w:t>
      </w:r>
      <w:r w:rsidR="00482D39" w:rsidRPr="002C07BD">
        <w:rPr>
          <w:rFonts w:cs="Arial"/>
          <w:noProof/>
        </w:rPr>
        <w:t>ge (2013)</w:t>
      </w:r>
      <w:r w:rsidR="00496ADA" w:rsidRPr="002C07BD">
        <w:rPr>
          <w:rFonts w:cs="Arial"/>
          <w:noProof/>
        </w:rPr>
        <w:t xml:space="preserve"> categorise</w:t>
      </w:r>
      <w:r w:rsidR="00482D39" w:rsidRPr="002C07BD">
        <w:rPr>
          <w:rFonts w:cs="Arial"/>
          <w:noProof/>
        </w:rPr>
        <w:t xml:space="preserve"> five of the six </w:t>
      </w:r>
      <w:r w:rsidR="00D5286B" w:rsidRPr="002C07BD">
        <w:rPr>
          <w:rFonts w:cs="Arial"/>
          <w:noProof/>
        </w:rPr>
        <w:t>key</w:t>
      </w:r>
      <w:r w:rsidR="00482D39" w:rsidRPr="002C07BD">
        <w:rPr>
          <w:rFonts w:cs="Arial"/>
          <w:noProof/>
        </w:rPr>
        <w:t xml:space="preserve"> </w:t>
      </w:r>
      <w:r w:rsidR="00482D39" w:rsidRPr="002C07BD">
        <w:rPr>
          <w:rFonts w:cs="Arial"/>
        </w:rPr>
        <w:t xml:space="preserve">target species </w:t>
      </w:r>
      <w:r w:rsidR="00D5286B" w:rsidRPr="002C07BD">
        <w:rPr>
          <w:rFonts w:cs="Arial"/>
        </w:rPr>
        <w:t>in the fishery</w:t>
      </w:r>
      <w:r w:rsidR="00482D39" w:rsidRPr="002C07BD">
        <w:rPr>
          <w:rFonts w:cs="Arial"/>
        </w:rPr>
        <w:t xml:space="preserve"> as not overfished and not subject to overfishing</w:t>
      </w:r>
      <w:r w:rsidR="00CB72FB" w:rsidRPr="002C07BD">
        <w:rPr>
          <w:rFonts w:cs="Arial"/>
        </w:rPr>
        <w:t xml:space="preserve"> (r</w:t>
      </w:r>
      <w:r w:rsidR="00482D39" w:rsidRPr="002C07BD">
        <w:rPr>
          <w:rFonts w:cs="Arial"/>
        </w:rPr>
        <w:t xml:space="preserve">ed endeavour prawns </w:t>
      </w:r>
      <w:r w:rsidR="00CB72FB" w:rsidRPr="002C07BD">
        <w:rPr>
          <w:rFonts w:cs="Arial"/>
        </w:rPr>
        <w:t xml:space="preserve">are classified </w:t>
      </w:r>
      <w:r w:rsidR="00482D39" w:rsidRPr="002C07BD">
        <w:rPr>
          <w:rFonts w:cs="Arial"/>
        </w:rPr>
        <w:t>as uncertain</w:t>
      </w:r>
      <w:r w:rsidR="00CB72FB" w:rsidRPr="002C07BD">
        <w:rPr>
          <w:rFonts w:cs="Arial"/>
        </w:rPr>
        <w:t>).</w:t>
      </w:r>
    </w:p>
    <w:p w:rsidR="00CB026C" w:rsidRPr="002C07BD" w:rsidRDefault="00CB026C" w:rsidP="00CB026C">
      <w:pPr>
        <w:adjustRightInd w:val="0"/>
        <w:rPr>
          <w:rFonts w:cs="Arial"/>
          <w:b/>
          <w:noProof/>
        </w:rPr>
      </w:pPr>
      <w:r w:rsidRPr="002C07BD">
        <w:rPr>
          <w:rFonts w:cs="Arial"/>
          <w:b/>
          <w:noProof/>
        </w:rPr>
        <w:t>Ecosystem Impacts</w:t>
      </w:r>
    </w:p>
    <w:p w:rsidR="00496ADA" w:rsidRPr="002C07BD" w:rsidRDefault="00CB026C" w:rsidP="00CB026C">
      <w:r w:rsidRPr="002C07BD">
        <w:rPr>
          <w:rFonts w:cs="Arial"/>
          <w:noProof/>
        </w:rPr>
        <w:t>Taking into account the</w:t>
      </w:r>
      <w:r w:rsidR="00D5286B" w:rsidRPr="002C07BD">
        <w:rPr>
          <w:rFonts w:cs="Arial"/>
          <w:noProof/>
        </w:rPr>
        <w:t xml:space="preserve"> ecological risk assessment and the</w:t>
      </w:r>
      <w:r w:rsidRPr="002C07BD">
        <w:rPr>
          <w:rFonts w:cs="Arial"/>
          <w:noProof/>
        </w:rPr>
        <w:t xml:space="preserve"> management measures for </w:t>
      </w:r>
      <w:r w:rsidR="00277D6D" w:rsidRPr="002C07BD">
        <w:rPr>
          <w:rFonts w:cs="Arial"/>
          <w:noProof/>
        </w:rPr>
        <w:t>target</w:t>
      </w:r>
      <w:r w:rsidR="00D5286B" w:rsidRPr="002C07BD">
        <w:rPr>
          <w:rFonts w:cs="Arial"/>
          <w:noProof/>
        </w:rPr>
        <w:t>,</w:t>
      </w:r>
      <w:r w:rsidR="00277D6D" w:rsidRPr="002C07BD">
        <w:rPr>
          <w:rFonts w:cs="Arial"/>
          <w:noProof/>
        </w:rPr>
        <w:t xml:space="preserve"> byproduct </w:t>
      </w:r>
      <w:r w:rsidR="00D5286B" w:rsidRPr="002C07BD">
        <w:rPr>
          <w:rFonts w:cs="Arial"/>
          <w:noProof/>
        </w:rPr>
        <w:t>and bycatch species outlined in Tab</w:t>
      </w:r>
      <w:r w:rsidR="00277D6D" w:rsidRPr="002C07BD">
        <w:rPr>
          <w:rFonts w:cs="Arial"/>
          <w:noProof/>
        </w:rPr>
        <w:t xml:space="preserve">le 1, </w:t>
      </w:r>
      <w:r w:rsidR="00D5286B" w:rsidRPr="002C07BD">
        <w:rPr>
          <w:rFonts w:cs="Arial"/>
          <w:noProof/>
        </w:rPr>
        <w:t>including</w:t>
      </w:r>
      <w:r w:rsidRPr="002C07BD">
        <w:rPr>
          <w:rFonts w:cs="Arial"/>
          <w:noProof/>
        </w:rPr>
        <w:t xml:space="preserve"> the mandatory requirements for all trawl operators to use turtle excluder devices and bycatch reduction devices, the </w:t>
      </w:r>
      <w:r w:rsidR="00DB1EA4" w:rsidRPr="002C07BD">
        <w:rPr>
          <w:rFonts w:cs="Arial"/>
          <w:noProof/>
        </w:rPr>
        <w:t>Department</w:t>
      </w:r>
      <w:r w:rsidRPr="002C07BD">
        <w:rPr>
          <w:rFonts w:cs="Arial"/>
          <w:noProof/>
        </w:rPr>
        <w:t xml:space="preserve"> considers that the fishing operations </w:t>
      </w:r>
      <w:r w:rsidR="00092174" w:rsidRPr="002C07BD">
        <w:rPr>
          <w:rFonts w:cs="Arial"/>
          <w:noProof/>
        </w:rPr>
        <w:t>in the Northern Prawn Fishery</w:t>
      </w:r>
      <w:r w:rsidRPr="002C07BD">
        <w:rPr>
          <w:rFonts w:cs="Arial"/>
          <w:noProof/>
        </w:rPr>
        <w:t xml:space="preserve"> </w:t>
      </w:r>
      <w:r w:rsidR="00092174" w:rsidRPr="002C07BD">
        <w:rPr>
          <w:rFonts w:cs="Arial"/>
          <w:noProof/>
        </w:rPr>
        <w:t>are</w:t>
      </w:r>
      <w:r w:rsidRPr="002C07BD">
        <w:rPr>
          <w:rFonts w:cs="Arial"/>
          <w:noProof/>
        </w:rPr>
        <w:t xml:space="preserve"> managed to minimise their impact on the structure, productivity, function and biological diversity of the ecosystem.</w:t>
      </w:r>
      <w:r w:rsidR="00496ADA" w:rsidRPr="002C07BD">
        <w:t xml:space="preserve"> </w:t>
      </w:r>
    </w:p>
    <w:p w:rsidR="00E1682B" w:rsidRPr="002C07BD" w:rsidRDefault="00E1682B" w:rsidP="00CB026C">
      <w:pPr>
        <w:rPr>
          <w:rFonts w:cs="Arial"/>
          <w:noProof/>
        </w:rPr>
      </w:pPr>
      <w:r w:rsidRPr="002C07BD">
        <w:rPr>
          <w:rFonts w:cs="Arial"/>
          <w:b/>
          <w:noProof/>
        </w:rPr>
        <w:t>Conclusion</w:t>
      </w:r>
    </w:p>
    <w:p w:rsidR="00320DE1" w:rsidRDefault="00CB026C" w:rsidP="00320DE1">
      <w:pPr>
        <w:rPr>
          <w:rFonts w:cs="Arial"/>
          <w:noProof/>
        </w:rPr>
      </w:pPr>
      <w:r w:rsidRPr="002C07BD">
        <w:rPr>
          <w:rFonts w:cs="Arial"/>
          <w:noProof/>
        </w:rPr>
        <w:t xml:space="preserve">The </w:t>
      </w:r>
      <w:r w:rsidR="00DB1EA4" w:rsidRPr="002C07BD">
        <w:rPr>
          <w:rFonts w:cs="Arial"/>
          <w:noProof/>
        </w:rPr>
        <w:t>Department</w:t>
      </w:r>
      <w:r w:rsidRPr="002C07BD">
        <w:rPr>
          <w:rFonts w:cs="Arial"/>
          <w:noProof/>
        </w:rPr>
        <w:t xml:space="preserve"> believes that product taken in the Northern Prawn Fishery should be exempt from the export controls of Part 13A of the </w:t>
      </w:r>
      <w:r w:rsidRPr="002C07BD">
        <w:rPr>
          <w:rFonts w:cs="Arial"/>
          <w:i/>
          <w:noProof/>
        </w:rPr>
        <w:t xml:space="preserve">Environment Protection and Biodiversity Conservation Act 1999 </w:t>
      </w:r>
      <w:r w:rsidRPr="002C07BD">
        <w:rPr>
          <w:rFonts w:cs="Arial"/>
          <w:noProof/>
        </w:rPr>
        <w:t>(EPBC Act), with that exemption to be reviewed in five years. To contain and minimise the risks in the longer term the recommendations listed in Table 4 have been made.</w:t>
      </w:r>
    </w:p>
    <w:p w:rsidR="00320DE1" w:rsidRDefault="00320DE1">
      <w:pPr>
        <w:spacing w:after="0" w:line="240" w:lineRule="auto"/>
        <w:rPr>
          <w:rFonts w:cs="Arial"/>
          <w:noProof/>
        </w:rPr>
      </w:pPr>
      <w:r>
        <w:rPr>
          <w:rFonts w:cs="Arial"/>
          <w:noProof/>
        </w:rPr>
        <w:br w:type="page"/>
      </w:r>
    </w:p>
    <w:p w:rsidR="00320DE1" w:rsidRDefault="00320DE1">
      <w:pPr>
        <w:spacing w:after="0" w:line="240" w:lineRule="auto"/>
        <w:rPr>
          <w:rFonts w:cs="Arial"/>
          <w:noProof/>
        </w:rPr>
      </w:pPr>
    </w:p>
    <w:p w:rsidR="00320DE1" w:rsidRDefault="00320DE1">
      <w:pPr>
        <w:spacing w:after="0" w:line="240" w:lineRule="auto"/>
        <w:rPr>
          <w:rFonts w:cs="Arial"/>
          <w:noProof/>
        </w:rPr>
      </w:pPr>
    </w:p>
    <w:p w:rsidR="00320DE1" w:rsidRDefault="00320DE1">
      <w:pPr>
        <w:spacing w:after="0" w:line="240" w:lineRule="auto"/>
        <w:rPr>
          <w:rFonts w:cs="Arial"/>
          <w:noProof/>
        </w:rPr>
      </w:pPr>
    </w:p>
    <w:p w:rsidR="00320DE1" w:rsidRDefault="00320DE1">
      <w:pPr>
        <w:spacing w:after="0" w:line="240" w:lineRule="auto"/>
        <w:rPr>
          <w:rFonts w:cs="Arial"/>
          <w:noProof/>
        </w:rPr>
      </w:pPr>
    </w:p>
    <w:p w:rsidR="00320DE1" w:rsidRDefault="00320DE1">
      <w:pPr>
        <w:spacing w:after="0" w:line="240" w:lineRule="auto"/>
        <w:rPr>
          <w:rFonts w:cs="Arial"/>
          <w:noProof/>
        </w:rPr>
      </w:pPr>
    </w:p>
    <w:p w:rsidR="00320DE1" w:rsidRDefault="00320DE1">
      <w:pPr>
        <w:spacing w:after="0" w:line="240" w:lineRule="auto"/>
        <w:rPr>
          <w:rFonts w:cs="Arial"/>
          <w:noProof/>
        </w:rPr>
      </w:pPr>
      <w:r>
        <w:rPr>
          <w:rFonts w:cs="Arial"/>
          <w:noProof/>
        </w:rPr>
        <w:t>This page intentionally blank.</w:t>
      </w:r>
      <w:r>
        <w:rPr>
          <w:rFonts w:cs="Arial"/>
          <w:noProof/>
        </w:rPr>
        <w:br w:type="page"/>
      </w:r>
    </w:p>
    <w:p w:rsidR="00DA6A89" w:rsidRPr="00320DE1" w:rsidRDefault="00DA6A89" w:rsidP="00320DE1">
      <w:pPr>
        <w:rPr>
          <w:rFonts w:cs="Arial"/>
          <w:noProof/>
        </w:rPr>
        <w:sectPr w:rsidR="00DA6A89" w:rsidRPr="00320DE1" w:rsidSect="00CB026C">
          <w:pgSz w:w="11906" w:h="16838"/>
          <w:pgMar w:top="1134" w:right="1196" w:bottom="1134" w:left="1350" w:header="709" w:footer="709" w:gutter="0"/>
          <w:cols w:space="708"/>
          <w:docGrid w:linePitch="360"/>
        </w:sectPr>
      </w:pPr>
    </w:p>
    <w:p w:rsidR="00DA6A89" w:rsidRPr="002C07BD" w:rsidRDefault="00DA6A89" w:rsidP="0003091B">
      <w:pPr>
        <w:pStyle w:val="Heading1"/>
        <w:contextualSpacing/>
      </w:pPr>
      <w:bookmarkStart w:id="9" w:name="_Toc342372023"/>
      <w:r w:rsidRPr="002C07BD">
        <w:lastRenderedPageBreak/>
        <w:t xml:space="preserve">Table 4: </w:t>
      </w:r>
      <w:r w:rsidR="00162C29" w:rsidRPr="002C07BD">
        <w:t>Commonwealth Northern Prawn</w:t>
      </w:r>
      <w:r w:rsidRPr="002C07BD">
        <w:t xml:space="preserve"> </w:t>
      </w:r>
      <w:r w:rsidR="00162C29" w:rsidRPr="002C07BD">
        <w:t xml:space="preserve">Fishery </w:t>
      </w:r>
      <w:r w:rsidRPr="002C07BD">
        <w:t>Assessment</w:t>
      </w:r>
      <w:r w:rsidR="00845423" w:rsidRPr="002C07BD">
        <w:t xml:space="preserve"> </w:t>
      </w:r>
      <w:r w:rsidR="00162C29" w:rsidRPr="002C07BD">
        <w:t>– Summary of Issues and</w:t>
      </w:r>
      <w:r w:rsidR="00B7305B" w:rsidRPr="002C07BD">
        <w:t xml:space="preserve"> Recommendations -</w:t>
      </w:r>
      <w:r w:rsidR="00E936BF" w:rsidRPr="002C07BD">
        <w:t>DECEMBER</w:t>
      </w:r>
      <w:r w:rsidR="00B7305B" w:rsidRPr="002C07BD">
        <w:t> </w:t>
      </w:r>
      <w:r w:rsidR="00162C29" w:rsidRPr="002C07BD">
        <w:t>201</w:t>
      </w:r>
      <w:bookmarkEnd w:id="9"/>
      <w:r w:rsidR="00EA6F8A" w:rsidRPr="002C07BD">
        <w:t>3</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gridCol w:w="5528"/>
      </w:tblGrid>
      <w:tr w:rsidR="00F91223" w:rsidRPr="002C07BD" w:rsidTr="00E936BF">
        <w:trPr>
          <w:tblHeader/>
        </w:trPr>
        <w:tc>
          <w:tcPr>
            <w:tcW w:w="9889" w:type="dxa"/>
            <w:shd w:val="clear" w:color="auto" w:fill="A6A6A6" w:themeFill="background1" w:themeFillShade="A6"/>
          </w:tcPr>
          <w:p w:rsidR="00F91223" w:rsidRPr="002C07BD" w:rsidRDefault="00F91223" w:rsidP="00CF279C">
            <w:pPr>
              <w:pStyle w:val="Heading2"/>
            </w:pPr>
            <w:r w:rsidRPr="002C07BD">
              <w:t>Issue</w:t>
            </w:r>
          </w:p>
        </w:tc>
        <w:tc>
          <w:tcPr>
            <w:tcW w:w="5528" w:type="dxa"/>
            <w:shd w:val="clear" w:color="auto" w:fill="A6A6A6" w:themeFill="background1" w:themeFillShade="A6"/>
          </w:tcPr>
          <w:p w:rsidR="00F91223" w:rsidRPr="002C07BD" w:rsidRDefault="00F91223" w:rsidP="00CF279C">
            <w:pPr>
              <w:pStyle w:val="Heading2"/>
            </w:pPr>
            <w:r w:rsidRPr="002C07BD">
              <w:t>Recommendation</w:t>
            </w:r>
          </w:p>
        </w:tc>
      </w:tr>
      <w:tr w:rsidR="00E936BF" w:rsidRPr="002C07BD" w:rsidTr="00E936BF">
        <w:tc>
          <w:tcPr>
            <w:tcW w:w="9889" w:type="dxa"/>
          </w:tcPr>
          <w:p w:rsidR="00E936BF" w:rsidRPr="002C07BD" w:rsidRDefault="00E936BF" w:rsidP="00E936BF">
            <w:pPr>
              <w:rPr>
                <w:rFonts w:cs="Arial"/>
                <w:b/>
                <w:i/>
              </w:rPr>
            </w:pPr>
            <w:r w:rsidRPr="002C07BD">
              <w:rPr>
                <w:rFonts w:cs="Arial"/>
                <w:b/>
                <w:i/>
              </w:rPr>
              <w:t>General Management</w:t>
            </w:r>
          </w:p>
          <w:p w:rsidR="00E936BF" w:rsidRPr="002C07BD" w:rsidRDefault="00E936BF" w:rsidP="00E936BF">
            <w:pPr>
              <w:contextualSpacing/>
              <w:rPr>
                <w:rFonts w:cs="Arial"/>
              </w:rPr>
            </w:pPr>
            <w:r w:rsidRPr="002C07BD">
              <w:rPr>
                <w:rFonts w:cs="Arial"/>
              </w:rPr>
              <w:t>Export decisions relate to the arrangements in force at the time of the decision. To ensure that these decisions remain valid and export approval continues uninterrupted, the Department of the Environment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protected species or the ecosystem.</w:t>
            </w:r>
          </w:p>
        </w:tc>
        <w:tc>
          <w:tcPr>
            <w:tcW w:w="5528" w:type="dxa"/>
          </w:tcPr>
          <w:p w:rsidR="00E936BF" w:rsidRPr="002C07BD" w:rsidRDefault="00E936BF" w:rsidP="00E936BF">
            <w:pPr>
              <w:rPr>
                <w:rFonts w:cs="Arial"/>
                <w:b/>
                <w:i/>
              </w:rPr>
            </w:pPr>
            <w:r w:rsidRPr="002C07BD">
              <w:rPr>
                <w:rFonts w:cs="Arial"/>
                <w:b/>
                <w:i/>
              </w:rPr>
              <w:t>Recommendation 1:</w:t>
            </w:r>
          </w:p>
          <w:p w:rsidR="00E936BF" w:rsidRPr="002C07BD" w:rsidRDefault="00E936BF" w:rsidP="00E936BF">
            <w:pPr>
              <w:rPr>
                <w:rFonts w:cs="Arial"/>
              </w:rPr>
            </w:pPr>
            <w:r w:rsidRPr="002C07BD">
              <w:rPr>
                <w:rFonts w:cs="Arial"/>
              </w:rPr>
              <w:t xml:space="preserve">Operation of the Northern Prawn Fishery will be carried out in accordance with the management regime in force under the </w:t>
            </w:r>
            <w:r w:rsidRPr="002C07BD">
              <w:rPr>
                <w:rFonts w:cs="Arial"/>
                <w:i/>
              </w:rPr>
              <w:t>Fisheries Management Act 1991</w:t>
            </w:r>
            <w:r w:rsidRPr="002C07BD">
              <w:rPr>
                <w:rFonts w:cs="Arial"/>
              </w:rPr>
              <w:t>, Fisheries Management Regulations 1992 and the Northern Prawn Fishery</w:t>
            </w:r>
            <w:r w:rsidRPr="002C07BD">
              <w:rPr>
                <w:rFonts w:cs="Arial"/>
                <w:i/>
              </w:rPr>
              <w:t xml:space="preserve"> </w:t>
            </w:r>
            <w:r w:rsidRPr="002C07BD">
              <w:rPr>
                <w:rFonts w:cs="Arial"/>
              </w:rPr>
              <w:t>Management Plan 1995.</w:t>
            </w:r>
          </w:p>
          <w:p w:rsidR="00E936BF" w:rsidRPr="002C07BD" w:rsidRDefault="00E936BF" w:rsidP="00E936BF">
            <w:pPr>
              <w:rPr>
                <w:rFonts w:cs="Arial"/>
                <w:b/>
                <w:i/>
              </w:rPr>
            </w:pPr>
            <w:r w:rsidRPr="002C07BD">
              <w:rPr>
                <w:rFonts w:cs="Arial"/>
                <w:b/>
                <w:i/>
              </w:rPr>
              <w:t>Recommendation 2:</w:t>
            </w:r>
          </w:p>
          <w:p w:rsidR="00E936BF" w:rsidRPr="002C07BD" w:rsidRDefault="00E936BF" w:rsidP="00E936BF">
            <w:pPr>
              <w:rPr>
                <w:rFonts w:cs="Arial"/>
                <w:b/>
                <w:color w:val="3366FF"/>
              </w:rPr>
            </w:pPr>
            <w:r w:rsidRPr="002C07BD">
              <w:rPr>
                <w:rFonts w:cs="Arial"/>
              </w:rPr>
              <w:t xml:space="preserve">The Australian Fisheries Management Authority to inform the Department of the Environment of any intended amendments to the Northern Prawn Fishery management arrangements that may affect the criteria on which </w:t>
            </w:r>
            <w:r w:rsidRPr="002C07BD">
              <w:rPr>
                <w:rFonts w:cs="Arial"/>
                <w:i/>
                <w:iCs/>
              </w:rPr>
              <w:t>Environment Protection and Biodiversity Conservation Act 1999</w:t>
            </w:r>
            <w:r w:rsidRPr="002C07BD">
              <w:rPr>
                <w:rFonts w:cs="Arial"/>
              </w:rPr>
              <w:t xml:space="preserve"> decisions are based.</w:t>
            </w:r>
          </w:p>
        </w:tc>
      </w:tr>
      <w:tr w:rsidR="00E936BF" w:rsidRPr="002C07BD" w:rsidTr="00E936BF">
        <w:tc>
          <w:tcPr>
            <w:tcW w:w="9889" w:type="dxa"/>
          </w:tcPr>
          <w:p w:rsidR="00E936BF" w:rsidRPr="002C07BD" w:rsidRDefault="00E936BF" w:rsidP="00E936BF">
            <w:pPr>
              <w:pStyle w:val="Heading3"/>
            </w:pPr>
            <w:r w:rsidRPr="002C07BD">
              <w:t xml:space="preserve">Annual Reporting </w:t>
            </w:r>
          </w:p>
          <w:p w:rsidR="00E936BF" w:rsidRPr="002C07BD" w:rsidRDefault="00E936BF" w:rsidP="00E936BF">
            <w:pPr>
              <w:rPr>
                <w:rFonts w:cs="Arial"/>
                <w:highlight w:val="yellow"/>
              </w:rPr>
            </w:pPr>
            <w:r w:rsidRPr="002C07BD">
              <w:rPr>
                <w:rFonts w:cs="Arial"/>
              </w:rPr>
              <w:t xml:space="preserve">It is important that reports be produced and presented to the Department annually in order for the performance of the fishery and progress in implementing the recommendations in this report and other managerial commitments to be monitored and assessed throughout the life of the declaration. Annual reports should include a description of the fishery, management arrangements in place, research and monitoring outcomes, recent catch data for all sectors of the fishery, status of target stock, interactions with protected species, impacts of the fishery on the ecosystem in which it operates and progress in implementing the recommendations resulting from the previous assessment of the fishery (for a complete description of annual reporting requirements, see Appendix B of the </w:t>
            </w:r>
            <w:r w:rsidRPr="002C07BD">
              <w:rPr>
                <w:rFonts w:cs="Arial"/>
                <w:i/>
              </w:rPr>
              <w:t>Guidelines for the Ecologically Sustainable Management of Fisheries</w:t>
            </w:r>
            <w:r w:rsidR="00AB2FF8" w:rsidRPr="002C07BD">
              <w:rPr>
                <w:rFonts w:cs="Arial"/>
                <w:i/>
              </w:rPr>
              <w:t xml:space="preserve"> </w:t>
            </w:r>
            <w:r w:rsidR="00AB2FF8" w:rsidRPr="002C07BD">
              <w:rPr>
                <w:rFonts w:cs="Arial"/>
                <w:i/>
              </w:rPr>
              <w:noBreakHyphen/>
            </w:r>
            <w:r w:rsidR="004B4749" w:rsidRPr="002C07BD">
              <w:rPr>
                <w:rFonts w:cs="Arial"/>
                <w:i/>
              </w:rPr>
              <w:t> 2</w:t>
            </w:r>
            <w:r w:rsidR="004B4749" w:rsidRPr="002C07BD">
              <w:rPr>
                <w:rFonts w:cs="Arial"/>
                <w:i/>
                <w:vertAlign w:val="superscript"/>
              </w:rPr>
              <w:t>nd</w:t>
            </w:r>
            <w:r w:rsidR="004B4749" w:rsidRPr="002C07BD">
              <w:rPr>
                <w:rFonts w:cs="Arial"/>
                <w:i/>
              </w:rPr>
              <w:t> </w:t>
            </w:r>
            <w:r w:rsidRPr="002C07BD">
              <w:rPr>
                <w:rFonts w:cs="Arial"/>
                <w:i/>
              </w:rPr>
              <w:t>edition</w:t>
            </w:r>
            <w:r w:rsidR="00AB2FF8" w:rsidRPr="002C07BD">
              <w:rPr>
                <w:rFonts w:cs="Arial"/>
              </w:rPr>
              <w:t>,</w:t>
            </w:r>
            <w:r w:rsidRPr="002C07BD">
              <w:rPr>
                <w:rFonts w:cs="Arial"/>
              </w:rPr>
              <w:t xml:space="preserve"> available from the Department’s website at: http://www.environment.gov.au/coasts/fisheries/publications/guidelines.html</w:t>
            </w:r>
            <w:r w:rsidR="00986C10" w:rsidRPr="002C07BD">
              <w:rPr>
                <w:rFonts w:cs="Arial"/>
              </w:rPr>
              <w:t>)</w:t>
            </w:r>
            <w:r w:rsidRPr="002C07BD">
              <w:rPr>
                <w:rFonts w:cs="Arial"/>
              </w:rPr>
              <w:t>.</w:t>
            </w:r>
          </w:p>
        </w:tc>
        <w:tc>
          <w:tcPr>
            <w:tcW w:w="5528" w:type="dxa"/>
          </w:tcPr>
          <w:p w:rsidR="00E936BF" w:rsidRPr="002C07BD" w:rsidRDefault="00E936BF" w:rsidP="00E936BF">
            <w:pPr>
              <w:rPr>
                <w:rFonts w:cs="Arial"/>
                <w:b/>
                <w:i/>
              </w:rPr>
            </w:pPr>
            <w:r w:rsidRPr="002C07BD">
              <w:rPr>
                <w:rFonts w:cs="Arial"/>
                <w:b/>
                <w:i/>
              </w:rPr>
              <w:t>Recommendation 3:</w:t>
            </w:r>
          </w:p>
          <w:p w:rsidR="00E936BF" w:rsidRPr="002C07BD" w:rsidRDefault="00E936BF" w:rsidP="00E936BF">
            <w:pPr>
              <w:rPr>
                <w:rFonts w:cs="Arial"/>
              </w:rPr>
            </w:pPr>
            <w:r w:rsidRPr="002C07BD">
              <w:rPr>
                <w:rFonts w:cs="Arial"/>
              </w:rPr>
              <w:t xml:space="preserve">The Australian Fisheries Management Authority to produce and present reports to the Department of the Environment annually as per Appendix B to the </w:t>
            </w:r>
            <w:r w:rsidRPr="002C07BD">
              <w:rPr>
                <w:rFonts w:cs="Arial"/>
                <w:i/>
              </w:rPr>
              <w:t xml:space="preserve">Guidelines for the Ecologically Sustainable Management of Fisheries </w:t>
            </w:r>
            <w:r w:rsidR="00AB2FF8" w:rsidRPr="002C07BD">
              <w:rPr>
                <w:rFonts w:cs="Arial"/>
                <w:i/>
              </w:rPr>
              <w:t xml:space="preserve">– </w:t>
            </w:r>
            <w:r w:rsidRPr="002C07BD">
              <w:rPr>
                <w:rFonts w:cs="Arial"/>
                <w:i/>
              </w:rPr>
              <w:t>2</w:t>
            </w:r>
            <w:r w:rsidRPr="002C07BD">
              <w:rPr>
                <w:rFonts w:cs="Arial"/>
                <w:i/>
                <w:vertAlign w:val="superscript"/>
              </w:rPr>
              <w:t>nd</w:t>
            </w:r>
            <w:r w:rsidRPr="002C07BD">
              <w:rPr>
                <w:rFonts w:cs="Arial"/>
                <w:i/>
              </w:rPr>
              <w:t> Edition</w:t>
            </w:r>
            <w:r w:rsidRPr="002C07BD">
              <w:rPr>
                <w:rFonts w:cs="Arial"/>
              </w:rPr>
              <w:t>.</w:t>
            </w:r>
          </w:p>
        </w:tc>
      </w:tr>
      <w:tr w:rsidR="00E936BF" w:rsidRPr="002C07BD" w:rsidTr="00E936BF">
        <w:tc>
          <w:tcPr>
            <w:tcW w:w="9889" w:type="dxa"/>
          </w:tcPr>
          <w:p w:rsidR="00E936BF" w:rsidRPr="002C07BD" w:rsidRDefault="00711AB8" w:rsidP="00E936BF">
            <w:pPr>
              <w:pageBreakBefore/>
              <w:rPr>
                <w:rFonts w:cs="Arial"/>
                <w:b/>
                <w:i/>
              </w:rPr>
            </w:pPr>
            <w:r w:rsidRPr="002C07BD">
              <w:rPr>
                <w:rFonts w:cs="Arial"/>
                <w:b/>
                <w:i/>
              </w:rPr>
              <w:lastRenderedPageBreak/>
              <w:t>Bycatch and protected species</w:t>
            </w:r>
          </w:p>
          <w:p w:rsidR="00453855" w:rsidRPr="002C07BD" w:rsidRDefault="00453855" w:rsidP="00453855">
            <w:pPr>
              <w:pStyle w:val="Heading4"/>
            </w:pPr>
            <w:r w:rsidRPr="002C07BD">
              <w:t>Background</w:t>
            </w:r>
          </w:p>
          <w:p w:rsidR="00E936BF" w:rsidRPr="002C07BD" w:rsidRDefault="00E936BF" w:rsidP="00E936BF">
            <w:pPr>
              <w:pageBreakBefore/>
              <w:rPr>
                <w:rFonts w:cs="Arial"/>
              </w:rPr>
            </w:pPr>
            <w:r w:rsidRPr="002C07BD">
              <w:rPr>
                <w:rFonts w:cs="Arial"/>
              </w:rPr>
              <w:t>Prawn trawling is one of the least selective methods of fishing and an inherent characteristic of tropical prawn trawl fisheries is a high ratio of bycatch to retained catch</w:t>
            </w:r>
            <w:r w:rsidR="006674C2" w:rsidRPr="002C07BD">
              <w:rPr>
                <w:rFonts w:cs="Arial"/>
              </w:rPr>
              <w:t>, with high proportions of fin </w:t>
            </w:r>
            <w:r w:rsidRPr="002C07BD">
              <w:rPr>
                <w:rFonts w:cs="Arial"/>
              </w:rPr>
              <w:t xml:space="preserve">fish and elasmobranchs (sharks and rays) (Haywood </w:t>
            </w:r>
            <w:r w:rsidR="00B018DE" w:rsidRPr="002C07BD">
              <w:rPr>
                <w:rFonts w:cs="Arial"/>
              </w:rPr>
              <w:t>et.al.</w:t>
            </w:r>
            <w:r w:rsidRPr="002C07BD">
              <w:rPr>
                <w:rFonts w:cs="Arial"/>
              </w:rPr>
              <w:t xml:space="preserve">, 2005). </w:t>
            </w:r>
            <w:r w:rsidRPr="002C07BD">
              <w:rPr>
                <w:rFonts w:cs="Arial"/>
                <w:snapToGrid w:val="0"/>
              </w:rPr>
              <w:t>Prior to the introduction of bycatch reduction devices, bycatch</w:t>
            </w:r>
            <w:proofErr w:type="gramStart"/>
            <w:r w:rsidRPr="002C07BD">
              <w:rPr>
                <w:rFonts w:cs="Arial"/>
                <w:snapToGrid w:val="0"/>
              </w:rPr>
              <w:t>:catch</w:t>
            </w:r>
            <w:proofErr w:type="gramEnd"/>
            <w:r w:rsidRPr="002C07BD">
              <w:rPr>
                <w:rFonts w:cs="Arial"/>
                <w:snapToGrid w:val="0"/>
              </w:rPr>
              <w:t xml:space="preserve"> ratios ranging from 2:1 t</w:t>
            </w:r>
            <w:r w:rsidR="006674C2" w:rsidRPr="002C07BD">
              <w:rPr>
                <w:rFonts w:cs="Arial"/>
                <w:snapToGrid w:val="0"/>
              </w:rPr>
              <w:t xml:space="preserve">o 20:1 were reported </w:t>
            </w:r>
            <w:r w:rsidR="004B4749" w:rsidRPr="002C07BD">
              <w:rPr>
                <w:rFonts w:cs="Arial"/>
                <w:snapToGrid w:val="0"/>
              </w:rPr>
              <w:t>from</w:t>
            </w:r>
            <w:r w:rsidR="006674C2" w:rsidRPr="002C07BD">
              <w:rPr>
                <w:rFonts w:cs="Arial"/>
                <w:snapToGrid w:val="0"/>
              </w:rPr>
              <w:t xml:space="preserve"> the Northe</w:t>
            </w:r>
            <w:r w:rsidR="004B4749" w:rsidRPr="002C07BD">
              <w:rPr>
                <w:rFonts w:cs="Arial"/>
                <w:snapToGrid w:val="0"/>
              </w:rPr>
              <w:t>r</w:t>
            </w:r>
            <w:r w:rsidR="006674C2" w:rsidRPr="002C07BD">
              <w:rPr>
                <w:rFonts w:cs="Arial"/>
                <w:snapToGrid w:val="0"/>
              </w:rPr>
              <w:t>n Prawn Fishery(Pender </w:t>
            </w:r>
            <w:r w:rsidR="00B018DE" w:rsidRPr="002C07BD">
              <w:rPr>
                <w:rFonts w:cs="Arial"/>
                <w:snapToGrid w:val="0"/>
              </w:rPr>
              <w:t>et.al.</w:t>
            </w:r>
            <w:r w:rsidRPr="002C07BD">
              <w:rPr>
                <w:rFonts w:cs="Arial"/>
                <w:snapToGrid w:val="0"/>
              </w:rPr>
              <w:t xml:space="preserve"> 1992 cited in Haywood </w:t>
            </w:r>
            <w:r w:rsidR="00B018DE" w:rsidRPr="002C07BD">
              <w:rPr>
                <w:rFonts w:cs="Arial"/>
                <w:snapToGrid w:val="0"/>
              </w:rPr>
              <w:t>et.al.</w:t>
            </w:r>
            <w:r w:rsidRPr="002C07BD">
              <w:rPr>
                <w:rFonts w:cs="Arial"/>
                <w:snapToGrid w:val="0"/>
              </w:rPr>
              <w:t xml:space="preserve"> 1995). Stobutski </w:t>
            </w:r>
            <w:r w:rsidR="00B018DE" w:rsidRPr="002C07BD">
              <w:rPr>
                <w:rFonts w:cs="Arial"/>
                <w:snapToGrid w:val="0"/>
              </w:rPr>
              <w:t>et.al.</w:t>
            </w:r>
            <w:r w:rsidRPr="002C07BD">
              <w:rPr>
                <w:rFonts w:cs="Arial"/>
                <w:snapToGrid w:val="0"/>
              </w:rPr>
              <w:t xml:space="preserve"> (2000) found considerable regional and temporal variations in bycatch rates and composition.</w:t>
            </w:r>
            <w:r w:rsidRPr="002C07BD">
              <w:rPr>
                <w:rFonts w:cs="Arial"/>
              </w:rPr>
              <w:t xml:space="preserve"> </w:t>
            </w:r>
            <w:r w:rsidR="004B4749" w:rsidRPr="002C07BD">
              <w:rPr>
                <w:rFonts w:cs="Arial"/>
              </w:rPr>
              <w:t xml:space="preserve">As </w:t>
            </w:r>
            <w:r w:rsidR="004B4749" w:rsidRPr="002C07BD">
              <w:rPr>
                <w:rFonts w:cs="Arial"/>
                <w:snapToGrid w:val="0"/>
              </w:rPr>
              <w:t xml:space="preserve">a result, </w:t>
            </w:r>
            <w:r w:rsidRPr="002C07BD">
              <w:rPr>
                <w:rFonts w:cs="Arial"/>
              </w:rPr>
              <w:t xml:space="preserve">bycatch volumes in the </w:t>
            </w:r>
            <w:r w:rsidRPr="002C07BD">
              <w:rPr>
                <w:rFonts w:cs="Arial"/>
                <w:snapToGrid w:val="0"/>
              </w:rPr>
              <w:t xml:space="preserve">Northern Prawn Fishery have proven hard to measure (Fry </w:t>
            </w:r>
            <w:r w:rsidR="00B018DE" w:rsidRPr="002C07BD">
              <w:rPr>
                <w:rFonts w:cs="Arial"/>
                <w:snapToGrid w:val="0"/>
              </w:rPr>
              <w:t>et.al.</w:t>
            </w:r>
            <w:r w:rsidRPr="002C07BD">
              <w:rPr>
                <w:rFonts w:cs="Arial"/>
                <w:snapToGrid w:val="0"/>
              </w:rPr>
              <w:t xml:space="preserve"> 2013).</w:t>
            </w:r>
          </w:p>
          <w:p w:rsidR="00E936BF" w:rsidRPr="002C07BD" w:rsidRDefault="00E936BF" w:rsidP="00E936BF">
            <w:pPr>
              <w:pageBreakBefore/>
              <w:rPr>
                <w:rFonts w:cs="Arial"/>
              </w:rPr>
            </w:pPr>
            <w:r w:rsidRPr="002C07BD">
              <w:rPr>
                <w:rFonts w:cs="Arial"/>
              </w:rPr>
              <w:t>The first Bycatch Action Plan for the Northern Prawn Fishery was introduced in 1998. The Northern Prawn Management Advisory Committee (NORMAC) estimates that, across the fishery, a more than 50 per cent reduction in bycatch has been achieved since that time as a result of effort reductions, the implementation of spatial and temporal closures and the introduction of the mandatory use of bycatch reduction devices (BRDs) and turtle excluder devices (TEDs) (AFMA 2011, Fry and Miller 2013).</w:t>
            </w:r>
          </w:p>
          <w:p w:rsidR="00E936BF" w:rsidRPr="002C07BD" w:rsidRDefault="00E936BF" w:rsidP="00E936BF">
            <w:pPr>
              <w:pageBreakBefore/>
              <w:spacing w:after="100"/>
              <w:rPr>
                <w:rFonts w:cs="Arial"/>
              </w:rPr>
            </w:pPr>
            <w:r w:rsidRPr="002C07BD">
              <w:rPr>
                <w:rFonts w:cs="Arial"/>
              </w:rPr>
              <w:t xml:space="preserve">The use of </w:t>
            </w:r>
            <w:r w:rsidR="004B4749" w:rsidRPr="002C07BD">
              <w:rPr>
                <w:rFonts w:cs="Arial"/>
              </w:rPr>
              <w:t>turtle excluder device</w:t>
            </w:r>
            <w:r w:rsidRPr="002C07BD">
              <w:rPr>
                <w:rFonts w:cs="Arial"/>
              </w:rPr>
              <w:t xml:space="preserve">s and </w:t>
            </w:r>
            <w:r w:rsidR="004B4749" w:rsidRPr="002C07BD">
              <w:rPr>
                <w:rFonts w:cs="Arial"/>
              </w:rPr>
              <w:t>bycatch reduction device</w:t>
            </w:r>
            <w:r w:rsidRPr="002C07BD">
              <w:rPr>
                <w:rFonts w:cs="Arial"/>
              </w:rPr>
              <w:t xml:space="preserve">s has been compulsory in the Northern Prawn Fishery since 2001. Research into the effectiveness of </w:t>
            </w:r>
            <w:r w:rsidR="004B4749" w:rsidRPr="002C07BD">
              <w:rPr>
                <w:rFonts w:cs="Arial"/>
              </w:rPr>
              <w:t>bycatch reduction device</w:t>
            </w:r>
            <w:r w:rsidRPr="002C07BD">
              <w:rPr>
                <w:rFonts w:cs="Arial"/>
              </w:rPr>
              <w:t xml:space="preserve">s and </w:t>
            </w:r>
            <w:r w:rsidR="004B4749" w:rsidRPr="002C07BD">
              <w:rPr>
                <w:rFonts w:cs="Arial"/>
              </w:rPr>
              <w:t>turtle excluder device</w:t>
            </w:r>
            <w:r w:rsidRPr="002C07BD">
              <w:rPr>
                <w:rFonts w:cs="Arial"/>
              </w:rPr>
              <w:t xml:space="preserve">s has shown </w:t>
            </w:r>
            <w:r w:rsidR="004B4749" w:rsidRPr="002C07BD">
              <w:rPr>
                <w:rFonts w:cs="Arial"/>
              </w:rPr>
              <w:t>turtle excluder device</w:t>
            </w:r>
            <w:r w:rsidRPr="002C07BD">
              <w:rPr>
                <w:rFonts w:cs="Arial"/>
              </w:rPr>
              <w:t xml:space="preserve">s to be effective in reducing the capture and mortality of marine turtles and other large bycatch, in particular bycatch of sharks and rays and large sponges. Fry and Miller (2013) found that, overall, the effectiveness of </w:t>
            </w:r>
            <w:r w:rsidR="00EC7486" w:rsidRPr="002C07BD">
              <w:rPr>
                <w:rFonts w:cs="Arial"/>
              </w:rPr>
              <w:t>bycatch reduction device</w:t>
            </w:r>
            <w:r w:rsidRPr="002C07BD">
              <w:rPr>
                <w:rFonts w:cs="Arial"/>
              </w:rPr>
              <w:t>s, designed to reduce bycatch of small finfish and invertebrates, is less conclusive.</w:t>
            </w:r>
          </w:p>
          <w:p w:rsidR="00E936BF" w:rsidRPr="002C07BD" w:rsidRDefault="00E936BF" w:rsidP="00EC7486">
            <w:pPr>
              <w:pageBreakBefore/>
              <w:spacing w:after="100"/>
              <w:rPr>
                <w:rFonts w:cs="Arial"/>
              </w:rPr>
            </w:pPr>
            <w:r w:rsidRPr="002C07BD">
              <w:rPr>
                <w:rFonts w:cs="Arial"/>
              </w:rPr>
              <w:t>A number of management measures in place in the Northern Prawn Fishery contribute to minimising bycatch. These include:</w:t>
            </w:r>
          </w:p>
          <w:p w:rsidR="00E936BF" w:rsidRPr="002C07BD" w:rsidRDefault="00E936BF" w:rsidP="00EC7486">
            <w:pPr>
              <w:pStyle w:val="ListBullet"/>
              <w:pageBreakBefore/>
              <w:spacing w:after="100" w:line="240" w:lineRule="auto"/>
              <w:ind w:left="357" w:hanging="357"/>
              <w:rPr>
                <w:rFonts w:cs="Arial"/>
                <w:snapToGrid w:val="0"/>
              </w:rPr>
            </w:pPr>
            <w:r w:rsidRPr="002C07BD">
              <w:rPr>
                <w:rFonts w:cs="Arial"/>
                <w:snapToGrid w:val="0"/>
              </w:rPr>
              <w:t xml:space="preserve">mandatory use of a </w:t>
            </w:r>
            <w:r w:rsidR="00290B06" w:rsidRPr="002C07BD">
              <w:rPr>
                <w:rFonts w:cs="Arial"/>
                <w:snapToGrid w:val="0"/>
              </w:rPr>
              <w:t>turtle excluder device</w:t>
            </w:r>
            <w:r w:rsidRPr="002C07BD">
              <w:rPr>
                <w:rFonts w:cs="Arial"/>
                <w:snapToGrid w:val="0"/>
              </w:rPr>
              <w:t xml:space="preserve"> and </w:t>
            </w:r>
            <w:r w:rsidR="00290B06" w:rsidRPr="002C07BD">
              <w:rPr>
                <w:rFonts w:cs="Arial"/>
                <w:snapToGrid w:val="0"/>
              </w:rPr>
              <w:t>bycatch reduction device</w:t>
            </w:r>
          </w:p>
          <w:p w:rsidR="00E936BF" w:rsidRPr="002C07BD" w:rsidRDefault="00E936BF" w:rsidP="00EC7486">
            <w:pPr>
              <w:pStyle w:val="ListBullet"/>
              <w:pageBreakBefore/>
              <w:spacing w:after="100" w:line="240" w:lineRule="auto"/>
              <w:ind w:left="357" w:hanging="357"/>
              <w:rPr>
                <w:rFonts w:cs="Arial"/>
                <w:snapToGrid w:val="0"/>
              </w:rPr>
            </w:pPr>
            <w:r w:rsidRPr="002C07BD">
              <w:rPr>
                <w:rFonts w:cs="Arial"/>
                <w:snapToGrid w:val="0"/>
              </w:rPr>
              <w:t>permanent closures to trawl fishing over seagrass beds - the majority of seagrass beds are closed permanently to prawn trawl fishing to provide protection of habitat, pre-spawning prawns, juvenile prawns and protected species</w:t>
            </w:r>
          </w:p>
          <w:p w:rsidR="00E936BF" w:rsidRPr="002C07BD" w:rsidRDefault="00E936BF" w:rsidP="00EC7486">
            <w:pPr>
              <w:pStyle w:val="ListBullet"/>
              <w:pageBreakBefore/>
              <w:spacing w:after="100" w:line="240" w:lineRule="auto"/>
              <w:ind w:left="357" w:hanging="357"/>
              <w:rPr>
                <w:rFonts w:cs="Arial"/>
                <w:snapToGrid w:val="0"/>
              </w:rPr>
            </w:pPr>
            <w:r w:rsidRPr="002C07BD">
              <w:rPr>
                <w:rFonts w:cs="Arial"/>
                <w:snapToGrid w:val="0"/>
              </w:rPr>
              <w:t>a permanent closure on daylight trawl fishing during the tiger prawn fishing season, and</w:t>
            </w:r>
          </w:p>
          <w:p w:rsidR="00E936BF" w:rsidRPr="002C07BD" w:rsidRDefault="00E936BF" w:rsidP="00EC7486">
            <w:pPr>
              <w:pStyle w:val="ListBullet"/>
              <w:pageBreakBefore/>
              <w:spacing w:after="100" w:line="240" w:lineRule="auto"/>
              <w:ind w:left="357" w:hanging="357"/>
              <w:rPr>
                <w:rFonts w:cs="Arial"/>
              </w:rPr>
            </w:pPr>
            <w:proofErr w:type="gramStart"/>
            <w:r w:rsidRPr="002C07BD">
              <w:rPr>
                <w:rFonts w:cs="Arial"/>
                <w:snapToGrid w:val="0"/>
              </w:rPr>
              <w:t>seasonal</w:t>
            </w:r>
            <w:proofErr w:type="gramEnd"/>
            <w:r w:rsidRPr="002C07BD">
              <w:rPr>
                <w:rFonts w:cs="Arial"/>
                <w:snapToGrid w:val="0"/>
              </w:rPr>
              <w:t xml:space="preserve"> closures.</w:t>
            </w:r>
          </w:p>
          <w:p w:rsidR="00E936BF" w:rsidRPr="002C07BD" w:rsidRDefault="00E936BF" w:rsidP="00711AB8">
            <w:pPr>
              <w:keepLines/>
              <w:pageBreakBefore/>
              <w:spacing w:after="100"/>
              <w:rPr>
                <w:rFonts w:cs="Arial"/>
              </w:rPr>
            </w:pPr>
            <w:r w:rsidRPr="002C07BD">
              <w:rPr>
                <w:rFonts w:cs="Arial"/>
              </w:rPr>
              <w:lastRenderedPageBreak/>
              <w:t>Extensive research and a series of ecological risk assessments have focussed on the sustainability of bycatch species and identified those species remaining at risk from fishing (AFMA 2013). There is an ongoing commitment from the Australian Fisheries Management Authority and</w:t>
            </w:r>
            <w:r w:rsidR="006674C2" w:rsidRPr="002C07BD">
              <w:rPr>
                <w:rFonts w:cs="Arial"/>
              </w:rPr>
              <w:t xml:space="preserve"> the Northern </w:t>
            </w:r>
            <w:r w:rsidRPr="002C07BD">
              <w:rPr>
                <w:rFonts w:cs="Arial"/>
              </w:rPr>
              <w:t>Prawn Fishery Industry Pty Ltd (NPFI) to continued research and development of bycatch mitigation. The aim of the</w:t>
            </w:r>
            <w:r w:rsidRPr="002C07BD">
              <w:rPr>
                <w:rFonts w:cs="Arial"/>
                <w:i/>
              </w:rPr>
              <w:t xml:space="preserve"> Northern Prawn Fishery - Bycatch and discarding workplan - January 2012 – January 2014</w:t>
            </w:r>
            <w:r w:rsidRPr="002C07BD">
              <w:rPr>
                <w:rFonts w:cs="Arial"/>
              </w:rPr>
              <w:t xml:space="preserve"> (AFMA 2011) is to develop strategies that will:</w:t>
            </w:r>
          </w:p>
          <w:p w:rsidR="00E936BF" w:rsidRPr="002C07BD" w:rsidRDefault="00E936BF" w:rsidP="006903AB">
            <w:pPr>
              <w:pStyle w:val="DefaultParagraphFontPara"/>
              <w:pageBreakBefore/>
              <w:numPr>
                <w:ilvl w:val="0"/>
                <w:numId w:val="16"/>
              </w:numPr>
              <w:tabs>
                <w:tab w:val="clear" w:pos="1080"/>
                <w:tab w:val="num" w:pos="360"/>
              </w:tabs>
              <w:spacing w:after="100"/>
              <w:ind w:left="360"/>
              <w:jc w:val="both"/>
            </w:pPr>
            <w:r w:rsidRPr="002C07BD">
              <w:t>respond to high ecological risks assessed through the Australian Fisheries Management Authority’s Ecological Risk Assessment for the Effect of Fishing (ERAEF) and other assessment processes</w:t>
            </w:r>
          </w:p>
          <w:p w:rsidR="00E936BF" w:rsidRPr="002C07BD" w:rsidRDefault="00E936BF" w:rsidP="006903AB">
            <w:pPr>
              <w:pStyle w:val="DefaultParagraphFontPara"/>
              <w:pageBreakBefore/>
              <w:numPr>
                <w:ilvl w:val="0"/>
                <w:numId w:val="16"/>
              </w:numPr>
              <w:tabs>
                <w:tab w:val="clear" w:pos="1080"/>
                <w:tab w:val="num" w:pos="360"/>
              </w:tabs>
              <w:spacing w:after="100"/>
              <w:ind w:left="360"/>
              <w:jc w:val="both"/>
            </w:pPr>
            <w:r w:rsidRPr="002C07BD">
              <w:t xml:space="preserve">avoid interactions with species listed under the </w:t>
            </w:r>
            <w:r w:rsidRPr="002C07BD">
              <w:rPr>
                <w:i/>
              </w:rPr>
              <w:t>Environment Protection and Biodiversity Conservation Act 1999</w:t>
            </w:r>
            <w:r w:rsidRPr="002C07BD">
              <w:t xml:space="preserve"> (EPBC Act)</w:t>
            </w:r>
          </w:p>
          <w:p w:rsidR="00E936BF" w:rsidRPr="002C07BD" w:rsidRDefault="00E936BF" w:rsidP="006903AB">
            <w:pPr>
              <w:pStyle w:val="DefaultParagraphFontPara"/>
              <w:pageBreakBefore/>
              <w:numPr>
                <w:ilvl w:val="0"/>
                <w:numId w:val="16"/>
              </w:numPr>
              <w:tabs>
                <w:tab w:val="clear" w:pos="1080"/>
                <w:tab w:val="num" w:pos="360"/>
              </w:tabs>
              <w:spacing w:after="100"/>
              <w:ind w:left="360"/>
              <w:jc w:val="both"/>
            </w:pPr>
            <w:r w:rsidRPr="002C07BD">
              <w:t>reduce discarding of target species to as close to zero as practically possible, and</w:t>
            </w:r>
          </w:p>
          <w:p w:rsidR="00E936BF" w:rsidRPr="002C07BD" w:rsidRDefault="00E936BF" w:rsidP="006903AB">
            <w:pPr>
              <w:pStyle w:val="DefaultParagraphFontPara"/>
              <w:pageBreakBefore/>
              <w:numPr>
                <w:ilvl w:val="0"/>
                <w:numId w:val="16"/>
              </w:numPr>
              <w:tabs>
                <w:tab w:val="clear" w:pos="1080"/>
                <w:tab w:val="num" w:pos="360"/>
              </w:tabs>
              <w:spacing w:after="200"/>
              <w:ind w:left="357" w:hanging="357"/>
              <w:jc w:val="both"/>
            </w:pPr>
            <w:proofErr w:type="gramStart"/>
            <w:r w:rsidRPr="002C07BD">
              <w:t>minimise</w:t>
            </w:r>
            <w:proofErr w:type="gramEnd"/>
            <w:r w:rsidRPr="002C07BD">
              <w:t xml:space="preserve"> overall bycatch in the Northern Prawn Fishery over the long term.</w:t>
            </w:r>
          </w:p>
          <w:p w:rsidR="00E936BF" w:rsidRPr="002C07BD" w:rsidRDefault="00E936BF" w:rsidP="00E936BF">
            <w:pPr>
              <w:pStyle w:val="DefaultParagraphFontPara"/>
              <w:pageBreakBefore/>
              <w:spacing w:after="200"/>
              <w:jc w:val="both"/>
            </w:pPr>
            <w:r w:rsidRPr="002C07BD">
              <w:t>The Australian Fisheries Management Authority has advised that a new bycatch and discarding workplan for the fishery will be developed in consultation with stakeholders prior to the 2014 fishing season.</w:t>
            </w:r>
          </w:p>
          <w:p w:rsidR="00E936BF" w:rsidRPr="002C07BD" w:rsidRDefault="00E936BF" w:rsidP="00711AB8">
            <w:pPr>
              <w:pStyle w:val="Heading4"/>
            </w:pPr>
            <w:r w:rsidRPr="002C07BD">
              <w:t>Improvements in Bycatch Mitigation</w:t>
            </w:r>
          </w:p>
          <w:p w:rsidR="00E936BF" w:rsidRPr="002C07BD" w:rsidRDefault="00E936BF" w:rsidP="00E936BF">
            <w:pPr>
              <w:pageBreakBefore/>
              <w:rPr>
                <w:rFonts w:cs="Arial"/>
              </w:rPr>
            </w:pPr>
            <w:r w:rsidRPr="002C07BD">
              <w:rPr>
                <w:rFonts w:cs="Arial"/>
              </w:rPr>
              <w:t xml:space="preserve">While the Northern Prawn Fishery has seen a substantial reduction in protected species interactions since the introduction of mandatory </w:t>
            </w:r>
            <w:r w:rsidR="00EC7486" w:rsidRPr="002C07BD">
              <w:rPr>
                <w:rFonts w:cs="Arial"/>
                <w:snapToGrid w:val="0"/>
              </w:rPr>
              <w:t xml:space="preserve">turtle excluder device </w:t>
            </w:r>
            <w:r w:rsidRPr="002C07BD">
              <w:rPr>
                <w:rFonts w:cs="Arial"/>
                <w:snapToGrid w:val="0"/>
              </w:rPr>
              <w:t>s</w:t>
            </w:r>
            <w:r w:rsidRPr="002C07BD">
              <w:rPr>
                <w:rFonts w:cs="Arial"/>
              </w:rPr>
              <w:t xml:space="preserve"> and </w:t>
            </w:r>
            <w:r w:rsidR="004B4749" w:rsidRPr="002C07BD">
              <w:rPr>
                <w:rFonts w:cs="Arial"/>
              </w:rPr>
              <w:t>bycatch reduction device</w:t>
            </w:r>
            <w:r w:rsidRPr="002C07BD">
              <w:rPr>
                <w:rFonts w:cs="Arial"/>
              </w:rPr>
              <w:t xml:space="preserve">s into the fishery, sea snake interaction rates remain considerably higher than other groups of protected species </w:t>
            </w:r>
            <w:r w:rsidRPr="002C07BD">
              <w:t>encountered</w:t>
            </w:r>
            <w:r w:rsidRPr="002C07BD">
              <w:rPr>
                <w:rFonts w:cs="Arial"/>
              </w:rPr>
              <w:t xml:space="preserve"> in the fishery. All sea snake species are protected as listed marine species under the EPBC Act.</w:t>
            </w:r>
          </w:p>
          <w:p w:rsidR="00E936BF" w:rsidRPr="002C07BD" w:rsidRDefault="00E936BF" w:rsidP="00097DDC">
            <w:pPr>
              <w:pageBreakBefore/>
              <w:spacing w:after="100"/>
              <w:rPr>
                <w:rFonts w:cs="Arial"/>
                <w:iCs/>
              </w:rPr>
            </w:pPr>
            <w:r w:rsidRPr="002C07BD">
              <w:rPr>
                <w:rFonts w:cs="Arial"/>
                <w:iCs/>
              </w:rPr>
              <w:t xml:space="preserve">Improving the effectiveness of </w:t>
            </w:r>
            <w:r w:rsidR="004B4749" w:rsidRPr="002C07BD">
              <w:rPr>
                <w:rFonts w:cs="Arial"/>
                <w:iCs/>
              </w:rPr>
              <w:t>turtle excluder device</w:t>
            </w:r>
            <w:r w:rsidRPr="002C07BD">
              <w:rPr>
                <w:rFonts w:cs="Arial"/>
                <w:iCs/>
              </w:rPr>
              <w:t xml:space="preserve">s and </w:t>
            </w:r>
            <w:r w:rsidR="004B4749" w:rsidRPr="002C07BD">
              <w:rPr>
                <w:rFonts w:cs="Arial"/>
                <w:iCs/>
              </w:rPr>
              <w:t>bycatch reduction device</w:t>
            </w:r>
            <w:r w:rsidRPr="002C07BD">
              <w:rPr>
                <w:rFonts w:cs="Arial"/>
                <w:iCs/>
              </w:rPr>
              <w:t xml:space="preserve">s is a current focus of both NPFI and the Australian Fisheries Management Authority, with a specific focus from the Australian Fisheries Management Authority’s Bycatch Program. The program is currently working with industry on a major extension project to increase the effectiveness of current </w:t>
            </w:r>
            <w:r w:rsidR="00290B06" w:rsidRPr="002C07BD">
              <w:rPr>
                <w:rFonts w:cs="Arial"/>
                <w:iCs/>
              </w:rPr>
              <w:t>bycatch reduction device</w:t>
            </w:r>
            <w:r w:rsidRPr="002C07BD">
              <w:rPr>
                <w:rFonts w:cs="Arial"/>
                <w:iCs/>
              </w:rPr>
              <w:t xml:space="preserve"> designs.</w:t>
            </w:r>
            <w:r w:rsidR="00080FB4" w:rsidRPr="002C07BD">
              <w:rPr>
                <w:rFonts w:cs="Arial"/>
                <w:iCs/>
              </w:rPr>
              <w:t xml:space="preserve"> </w:t>
            </w:r>
            <w:r w:rsidRPr="002C07BD">
              <w:rPr>
                <w:rFonts w:cs="Arial"/>
              </w:rPr>
              <w:t xml:space="preserve">The Department recommends that </w:t>
            </w:r>
            <w:r w:rsidR="00080FB4" w:rsidRPr="002C07BD">
              <w:rPr>
                <w:rFonts w:cs="Arial"/>
                <w:iCs/>
              </w:rPr>
              <w:t>the Australian Fisheries Management Authority</w:t>
            </w:r>
            <w:r w:rsidR="00080FB4" w:rsidRPr="002C07BD">
              <w:rPr>
                <w:rFonts w:cs="Arial"/>
              </w:rPr>
              <w:t xml:space="preserve"> </w:t>
            </w:r>
            <w:r w:rsidRPr="002C07BD">
              <w:rPr>
                <w:rFonts w:cs="Arial"/>
              </w:rPr>
              <w:t>investigate measures to encourage increased adoption of bycatch mitigation technologies and methods which have demonstrated substantial reductions in protected species (and small bycatch speci</w:t>
            </w:r>
            <w:r w:rsidR="00427B2A">
              <w:rPr>
                <w:rFonts w:cs="Arial"/>
              </w:rPr>
              <w:t>es) landings (Recommendation 1a</w:t>
            </w:r>
            <w:r w:rsidRPr="002C07BD">
              <w:rPr>
                <w:rFonts w:cs="Arial"/>
              </w:rPr>
              <w:t>).</w:t>
            </w:r>
          </w:p>
          <w:p w:rsidR="00E936BF" w:rsidRPr="002C07BD" w:rsidRDefault="00E936BF" w:rsidP="00453855">
            <w:pPr>
              <w:pStyle w:val="Heading4"/>
            </w:pPr>
            <w:r w:rsidRPr="002C07BD">
              <w:lastRenderedPageBreak/>
              <w:t>Recording Protected Species Interactions</w:t>
            </w:r>
          </w:p>
          <w:p w:rsidR="00E936BF" w:rsidRPr="002C07BD" w:rsidRDefault="00E936BF" w:rsidP="00E936BF">
            <w:pPr>
              <w:pageBreakBefore/>
              <w:rPr>
                <w:rFonts w:cs="Arial"/>
              </w:rPr>
            </w:pPr>
            <w:r w:rsidRPr="002C07BD">
              <w:rPr>
                <w:rFonts w:cs="Arial"/>
              </w:rPr>
              <w:t>In the 2003 Australian Government assessment of the Northern Prawn Fishery, the Department recommended that the Australian Fisheries Management Authority ensure that sea snake, sawfish and ray species receive ongoing monitoring and attention in future refinements of bycatch mitigation measures, with particular attention on large headed sea snake</w:t>
            </w:r>
            <w:r w:rsidRPr="002C07BD">
              <w:rPr>
                <w:rFonts w:cs="Arial"/>
                <w:i/>
              </w:rPr>
              <w:t xml:space="preserve"> </w:t>
            </w:r>
            <w:r w:rsidRPr="002C07BD">
              <w:rPr>
                <w:rFonts w:cs="Arial"/>
              </w:rPr>
              <w:t>(</w:t>
            </w:r>
            <w:r w:rsidRPr="002C07BD">
              <w:rPr>
                <w:rFonts w:cs="Arial"/>
                <w:i/>
              </w:rPr>
              <w:t>Hydrophis pacificus</w:t>
            </w:r>
            <w:r w:rsidRPr="002C07BD">
              <w:rPr>
                <w:rFonts w:cs="Arial"/>
              </w:rPr>
              <w:t>) and spectacled sea snake</w:t>
            </w:r>
            <w:r w:rsidRPr="002C07BD">
              <w:rPr>
                <w:rFonts w:cs="Arial"/>
                <w:i/>
              </w:rPr>
              <w:t xml:space="preserve"> </w:t>
            </w:r>
            <w:r w:rsidRPr="002C07BD">
              <w:rPr>
                <w:rFonts w:cs="Arial"/>
              </w:rPr>
              <w:t>(</w:t>
            </w:r>
            <w:r w:rsidRPr="002C07BD">
              <w:rPr>
                <w:rFonts w:cs="Arial"/>
                <w:i/>
              </w:rPr>
              <w:t>Disteira kingii</w:t>
            </w:r>
            <w:r w:rsidRPr="002C07BD">
              <w:rPr>
                <w:rFonts w:cs="Arial"/>
              </w:rPr>
              <w:t>), green sawfish (</w:t>
            </w:r>
            <w:r w:rsidRPr="002C07BD">
              <w:rPr>
                <w:rFonts w:cs="Arial"/>
                <w:i/>
              </w:rPr>
              <w:t>Pristis zijsron</w:t>
            </w:r>
            <w:r w:rsidRPr="002C07BD">
              <w:rPr>
                <w:rFonts w:cs="Arial"/>
              </w:rPr>
              <w:t>) and narrow sawfish (</w:t>
            </w:r>
            <w:r w:rsidRPr="002C07BD">
              <w:rPr>
                <w:rFonts w:cs="Arial"/>
                <w:i/>
              </w:rPr>
              <w:t>Anoxypristis cuspidata</w:t>
            </w:r>
            <w:r w:rsidRPr="002C07BD">
              <w:rPr>
                <w:rFonts w:cs="Arial"/>
              </w:rPr>
              <w:t xml:space="preserve">).The Department notes that since that time, improvements have been achieved in threatened species reporting in the fishery logbooks and the Australian Fisheries Management Authority has implemented the scientific observer program to monitor threatened species interactions in the fishery. The Australian Fisheries Management Authority has also commissioned research into trialling new </w:t>
            </w:r>
            <w:r w:rsidR="00852DE9">
              <w:rPr>
                <w:rFonts w:cs="Arial"/>
              </w:rPr>
              <w:t>bycatch reduction device</w:t>
            </w:r>
            <w:r w:rsidRPr="002C07BD">
              <w:rPr>
                <w:rFonts w:cs="Arial"/>
              </w:rPr>
              <w:t>s.</w:t>
            </w:r>
          </w:p>
          <w:p w:rsidR="00E936BF" w:rsidRPr="002C07BD" w:rsidRDefault="00852DE9" w:rsidP="00E936BF">
            <w:pPr>
              <w:pageBreakBefore/>
              <w:rPr>
                <w:rFonts w:cs="Arial"/>
              </w:rPr>
            </w:pPr>
            <w:r>
              <w:rPr>
                <w:rFonts w:cs="Arial"/>
              </w:rPr>
              <w:t>Green sawfish were listed as a</w:t>
            </w:r>
            <w:r w:rsidR="00E936BF" w:rsidRPr="002C07BD">
              <w:rPr>
                <w:rFonts w:cs="Arial"/>
              </w:rPr>
              <w:t xml:space="preserve"> threatened species under the EPBC Act in 2008 in the vulnerable category, while narrow sawfish </w:t>
            </w:r>
            <w:r>
              <w:rPr>
                <w:rFonts w:cs="Arial"/>
              </w:rPr>
              <w:t>are</w:t>
            </w:r>
            <w:r w:rsidR="00E936BF" w:rsidRPr="002C07BD">
              <w:rPr>
                <w:rFonts w:cs="Arial"/>
              </w:rPr>
              <w:t xml:space="preserve"> not protected under the EPBC Act. Therefore, accurately distinguishing between these species is important in providing confidence that fishing activities do not hinder the recovery of green sawfish (and other related listed sawfish and </w:t>
            </w:r>
            <w:r w:rsidR="006674C2" w:rsidRPr="002C07BD">
              <w:rPr>
                <w:rFonts w:cs="Arial"/>
              </w:rPr>
              <w:t>river shark</w:t>
            </w:r>
            <w:r w:rsidR="00E936BF" w:rsidRPr="002C07BD">
              <w:rPr>
                <w:rFonts w:cs="Arial"/>
              </w:rPr>
              <w:t xml:space="preserve"> species). Accurate identificatio</w:t>
            </w:r>
            <w:r>
              <w:rPr>
                <w:rFonts w:cs="Arial"/>
              </w:rPr>
              <w:t>n is an objective of the draft r</w:t>
            </w:r>
            <w:r w:rsidR="00E936BF" w:rsidRPr="002C07BD">
              <w:rPr>
                <w:rFonts w:cs="Arial"/>
              </w:rPr>
              <w:t>ecovery plan for sawfish and river sharks. The Department anticipates that the draft recovery plan will be released for public consultation in early 2014.</w:t>
            </w:r>
          </w:p>
          <w:p w:rsidR="00E936BF" w:rsidRPr="002C07BD" w:rsidRDefault="00E936BF" w:rsidP="00E936BF">
            <w:pPr>
              <w:pageBreakBefore/>
              <w:rPr>
                <w:rFonts w:cs="Arial"/>
              </w:rPr>
            </w:pPr>
            <w:r w:rsidRPr="002C07BD">
              <w:rPr>
                <w:rFonts w:cs="Arial"/>
              </w:rPr>
              <w:t>As noted above, the rate of interaction with sea snakes (listed marine species) as a species group remains high. Less is known, however, about specific interaction rates for individual species in relation to their population and distribution in the fishery. This reduces confidence in any prediction of risks to sea snake species from fishing.</w:t>
            </w:r>
          </w:p>
          <w:p w:rsidR="00E936BF" w:rsidRPr="002C07BD" w:rsidRDefault="00E936BF" w:rsidP="00E936BF">
            <w:pPr>
              <w:pageBreakBefore/>
              <w:rPr>
                <w:rFonts w:cs="Arial"/>
              </w:rPr>
            </w:pPr>
            <w:r w:rsidRPr="002C07BD">
              <w:rPr>
                <w:rFonts w:cs="Arial"/>
              </w:rPr>
              <w:t>The Department notes that protected species interactions are recorded through logbooks and the scientific and crew member observer programs. Scientific and crew member observers receive species level identification training and logbooks require fishers to report turtle and sawfish interactions to species level. Although logbooks contain sawfish identification guides, the majority of current sawfish interaction recordings are not categorised by species and sea snake interactions are not required to be reported by individual species.</w:t>
            </w:r>
          </w:p>
          <w:p w:rsidR="00453855" w:rsidRPr="002C07BD" w:rsidRDefault="00453855" w:rsidP="00E936BF">
            <w:pPr>
              <w:pageBreakBefore/>
              <w:rPr>
                <w:rFonts w:cs="Arial"/>
              </w:rPr>
            </w:pPr>
          </w:p>
          <w:p w:rsidR="00E936BF" w:rsidRPr="002C07BD" w:rsidRDefault="00E936BF" w:rsidP="00E936BF">
            <w:pPr>
              <w:pageBreakBefore/>
              <w:rPr>
                <w:rFonts w:cs="Arial"/>
              </w:rPr>
            </w:pPr>
            <w:r w:rsidRPr="002C07BD">
              <w:rPr>
                <w:rFonts w:cs="Arial"/>
              </w:rPr>
              <w:lastRenderedPageBreak/>
              <w:t>Given the frequency of sea snake interactions recorded in the fishery to date and the potential for injury to crew members attempting to identify sea snakes, the Department recognises that species level identification of sea snakes may not be feasible at this stage. However, the Department considers that species level reporting of all protected species interactions would be beneficial to current and future research into the mitigation of protected species landings in the fishery.</w:t>
            </w:r>
          </w:p>
          <w:p w:rsidR="00E936BF" w:rsidRPr="002C07BD" w:rsidRDefault="00E936BF" w:rsidP="00427B2A">
            <w:pPr>
              <w:pageBreakBefore/>
              <w:rPr>
                <w:rFonts w:cs="Arial"/>
              </w:rPr>
            </w:pPr>
            <w:r w:rsidRPr="002C07BD">
              <w:rPr>
                <w:rFonts w:cs="Arial"/>
              </w:rPr>
              <w:t>The Department therefore recommends that AFMA continue to investigate methods of improving species level reporting for protected species interactions in the fishery with particular atte</w:t>
            </w:r>
            <w:r w:rsidR="006674C2" w:rsidRPr="002C07BD">
              <w:rPr>
                <w:rFonts w:cs="Arial"/>
              </w:rPr>
              <w:t xml:space="preserve">ntion to sawfish and sea </w:t>
            </w:r>
            <w:proofErr w:type="gramStart"/>
            <w:r w:rsidR="006674C2" w:rsidRPr="002C07BD">
              <w:rPr>
                <w:rFonts w:cs="Arial"/>
              </w:rPr>
              <w:t>snakes</w:t>
            </w:r>
            <w:r w:rsidRPr="002C07BD">
              <w:rPr>
                <w:rFonts w:cs="Arial"/>
              </w:rPr>
              <w:t>(</w:t>
            </w:r>
            <w:proofErr w:type="gramEnd"/>
            <w:r w:rsidRPr="002C07BD">
              <w:rPr>
                <w:rFonts w:cs="Arial"/>
              </w:rPr>
              <w:t>Recommendation 1</w:t>
            </w:r>
            <w:r w:rsidR="00427B2A">
              <w:rPr>
                <w:rFonts w:cs="Arial"/>
              </w:rPr>
              <w:t>b</w:t>
            </w:r>
            <w:r w:rsidRPr="002C07BD">
              <w:rPr>
                <w:rFonts w:cs="Arial"/>
              </w:rPr>
              <w:t>).</w:t>
            </w:r>
          </w:p>
        </w:tc>
        <w:tc>
          <w:tcPr>
            <w:tcW w:w="5528" w:type="dxa"/>
          </w:tcPr>
          <w:p w:rsidR="00E936BF" w:rsidRPr="002C07BD" w:rsidRDefault="00E936BF" w:rsidP="00E936BF">
            <w:pPr>
              <w:pageBreakBefore/>
              <w:ind w:left="9"/>
              <w:rPr>
                <w:rFonts w:cs="Arial"/>
                <w:b/>
                <w:i/>
              </w:rPr>
            </w:pPr>
            <w:r w:rsidRPr="002C07BD">
              <w:rPr>
                <w:rFonts w:cs="Arial"/>
                <w:b/>
                <w:i/>
              </w:rPr>
              <w:lastRenderedPageBreak/>
              <w:t>Recommendation 4:</w:t>
            </w:r>
          </w:p>
          <w:p w:rsidR="00E936BF" w:rsidRPr="002C07BD" w:rsidRDefault="00E936BF" w:rsidP="00E936BF">
            <w:pPr>
              <w:pageBreakBefore/>
              <w:rPr>
                <w:rFonts w:cs="Arial"/>
              </w:rPr>
            </w:pPr>
            <w:r w:rsidRPr="002C07BD">
              <w:rPr>
                <w:rFonts w:cs="Arial"/>
              </w:rPr>
              <w:t>The Australian Fisheries Management Authority to continue to:</w:t>
            </w:r>
          </w:p>
          <w:p w:rsidR="00E936BF" w:rsidRPr="002C07BD" w:rsidRDefault="00E936BF" w:rsidP="006903AB">
            <w:pPr>
              <w:pStyle w:val="ListNumber"/>
              <w:pageBreakBefore/>
              <w:numPr>
                <w:ilvl w:val="0"/>
                <w:numId w:val="17"/>
              </w:numPr>
              <w:spacing w:line="240" w:lineRule="auto"/>
            </w:pPr>
            <w:r w:rsidRPr="002C07BD">
              <w:rPr>
                <w:rFonts w:cs="Arial"/>
              </w:rPr>
              <w:t xml:space="preserve">work with industry on extending the results of recent bycatch reduction research relevant to the Northern Prawn Fishery with a particular focus on reducing interactions with species protected under the </w:t>
            </w:r>
            <w:r w:rsidRPr="002C07BD">
              <w:rPr>
                <w:rFonts w:cs="Arial"/>
                <w:i/>
                <w:iCs/>
              </w:rPr>
              <w:t>Environment Protection and Biodiversity Conservation Act 1999</w:t>
            </w:r>
            <w:r w:rsidRPr="002C07BD">
              <w:rPr>
                <w:rFonts w:cs="Arial"/>
              </w:rPr>
              <w:t>, and</w:t>
            </w:r>
          </w:p>
          <w:p w:rsidR="00E936BF" w:rsidRPr="002C07BD" w:rsidRDefault="00E936BF" w:rsidP="006903AB">
            <w:pPr>
              <w:pStyle w:val="ListNumber"/>
              <w:pageBreakBefore/>
              <w:numPr>
                <w:ilvl w:val="0"/>
                <w:numId w:val="17"/>
              </w:numPr>
              <w:spacing w:line="240" w:lineRule="auto"/>
              <w:rPr>
                <w:rFonts w:cs="Arial"/>
                <w:b/>
              </w:rPr>
            </w:pPr>
            <w:proofErr w:type="gramStart"/>
            <w:r w:rsidRPr="002C07BD">
              <w:rPr>
                <w:rFonts w:cs="Arial"/>
              </w:rPr>
              <w:t>improve</w:t>
            </w:r>
            <w:proofErr w:type="gramEnd"/>
            <w:r w:rsidRPr="002C07BD">
              <w:rPr>
                <w:rFonts w:cs="Arial"/>
              </w:rPr>
              <w:t xml:space="preserve"> the accuracy of estimates of protected species interactions in the fishery, including species level identification. Particular attention should be given to increasing the accuracy of information on interactions with sawfish and sea snake species.</w:t>
            </w:r>
          </w:p>
        </w:tc>
      </w:tr>
    </w:tbl>
    <w:p w:rsidR="00DA6A89" w:rsidRDefault="00DA6A89" w:rsidP="0003091B">
      <w:pPr>
        <w:tabs>
          <w:tab w:val="left" w:pos="360"/>
        </w:tabs>
        <w:contextualSpacing/>
        <w:rPr>
          <w:rFonts w:cs="Arial"/>
          <w:color w:val="FF0000"/>
        </w:rPr>
      </w:pPr>
    </w:p>
    <w:p w:rsidR="007B130E" w:rsidRDefault="007B130E">
      <w:pPr>
        <w:spacing w:after="0" w:line="240" w:lineRule="auto"/>
        <w:rPr>
          <w:rFonts w:cs="Arial"/>
          <w:color w:val="FF0000"/>
        </w:rPr>
      </w:pPr>
      <w:r>
        <w:rPr>
          <w:rFonts w:cs="Arial"/>
          <w:color w:val="FF0000"/>
        </w:rPr>
        <w:br w:type="page"/>
      </w:r>
    </w:p>
    <w:p w:rsidR="007B130E" w:rsidRDefault="007B130E">
      <w:pPr>
        <w:spacing w:after="0" w:line="240" w:lineRule="auto"/>
        <w:rPr>
          <w:rFonts w:cs="Arial"/>
          <w:color w:val="FF0000"/>
        </w:rPr>
      </w:pPr>
    </w:p>
    <w:p w:rsidR="007B130E" w:rsidRDefault="007B130E">
      <w:pPr>
        <w:spacing w:after="0" w:line="240" w:lineRule="auto"/>
        <w:rPr>
          <w:rFonts w:cs="Arial"/>
          <w:color w:val="FF0000"/>
        </w:rPr>
      </w:pPr>
    </w:p>
    <w:p w:rsidR="007B130E" w:rsidRDefault="007B130E">
      <w:pPr>
        <w:spacing w:after="0" w:line="240" w:lineRule="auto"/>
        <w:rPr>
          <w:rFonts w:cs="Arial"/>
          <w:color w:val="FF0000"/>
        </w:rPr>
      </w:pPr>
    </w:p>
    <w:p w:rsidR="007B130E" w:rsidRPr="00D0354F" w:rsidRDefault="007B130E">
      <w:pPr>
        <w:spacing w:after="0" w:line="240" w:lineRule="auto"/>
        <w:rPr>
          <w:rFonts w:cs="Arial"/>
        </w:rPr>
      </w:pPr>
      <w:proofErr w:type="gramStart"/>
      <w:r w:rsidRPr="00D0354F">
        <w:rPr>
          <w:rFonts w:cs="Arial"/>
        </w:rPr>
        <w:t>This page intentionally b</w:t>
      </w:r>
      <w:r w:rsidR="00D0354F" w:rsidRPr="00D0354F">
        <w:rPr>
          <w:rFonts w:cs="Arial"/>
        </w:rPr>
        <w:t>la</w:t>
      </w:r>
      <w:r w:rsidRPr="00D0354F">
        <w:rPr>
          <w:rFonts w:cs="Arial"/>
        </w:rPr>
        <w:t>nk</w:t>
      </w:r>
      <w:r w:rsidR="00D0354F" w:rsidRPr="00D0354F">
        <w:rPr>
          <w:rFonts w:cs="Arial"/>
        </w:rPr>
        <w:t>.</w:t>
      </w:r>
      <w:proofErr w:type="gramEnd"/>
      <w:r w:rsidRPr="00D0354F">
        <w:rPr>
          <w:rFonts w:cs="Arial"/>
        </w:rPr>
        <w:br w:type="page"/>
      </w:r>
    </w:p>
    <w:p w:rsidR="007B130E" w:rsidRPr="002C07BD" w:rsidRDefault="007B130E" w:rsidP="0003091B">
      <w:pPr>
        <w:numPr>
          <w:ins w:id="10" w:author="EA" w:date="2007-10-22T16:12:00Z"/>
        </w:numPr>
        <w:tabs>
          <w:tab w:val="left" w:pos="360"/>
        </w:tabs>
        <w:contextualSpacing/>
        <w:rPr>
          <w:rFonts w:cs="Arial"/>
          <w:color w:val="FF0000"/>
        </w:rPr>
        <w:sectPr w:rsidR="007B130E" w:rsidRPr="002C07BD" w:rsidSect="00EC7486">
          <w:pgSz w:w="16838" w:h="11906" w:orient="landscape"/>
          <w:pgMar w:top="990" w:right="1021" w:bottom="568" w:left="1021" w:header="709" w:footer="319" w:gutter="0"/>
          <w:cols w:space="708"/>
          <w:docGrid w:linePitch="360"/>
        </w:sectPr>
      </w:pPr>
    </w:p>
    <w:p w:rsidR="00DA6A89" w:rsidRPr="002C07BD" w:rsidRDefault="00DA6A89" w:rsidP="009D1A1A">
      <w:pPr>
        <w:pStyle w:val="Heading1"/>
        <w:ind w:left="-709"/>
      </w:pPr>
      <w:bookmarkStart w:id="11" w:name="_Toc342372024"/>
      <w:r w:rsidRPr="002C07BD">
        <w:lastRenderedPageBreak/>
        <w:t>References</w:t>
      </w:r>
      <w:bookmarkEnd w:id="11"/>
    </w:p>
    <w:p w:rsidR="00453855" w:rsidRPr="002C07BD" w:rsidRDefault="00453855" w:rsidP="009A21CB">
      <w:pPr>
        <w:spacing w:after="100"/>
        <w:ind w:left="-709"/>
        <w:rPr>
          <w:rFonts w:cs="Arial"/>
        </w:rPr>
      </w:pPr>
      <w:r w:rsidRPr="002C07BD">
        <w:rPr>
          <w:rFonts w:cs="Arial"/>
        </w:rPr>
        <w:t xml:space="preserve">AFMA (2013) Status Report for re-assessment for export approval under the </w:t>
      </w:r>
      <w:r w:rsidRPr="002C07BD">
        <w:rPr>
          <w:rFonts w:cs="Arial"/>
          <w:i/>
        </w:rPr>
        <w:t>Environment Protection and Biodiversity Conservation Act 1999</w:t>
      </w:r>
      <w:r w:rsidRPr="002C07BD">
        <w:rPr>
          <w:rFonts w:cs="Arial"/>
        </w:rPr>
        <w:t xml:space="preserve"> – N</w:t>
      </w:r>
      <w:r w:rsidR="00515BA8" w:rsidRPr="002C07BD">
        <w:rPr>
          <w:rFonts w:cs="Arial"/>
        </w:rPr>
        <w:t>orthern Prawn Fishery – October </w:t>
      </w:r>
      <w:r w:rsidRPr="002C07BD">
        <w:rPr>
          <w:rFonts w:cs="Arial"/>
        </w:rPr>
        <w:t>2013.</w:t>
      </w:r>
    </w:p>
    <w:p w:rsidR="00453855" w:rsidRPr="002C07BD" w:rsidRDefault="00822401" w:rsidP="009A21CB">
      <w:pPr>
        <w:spacing w:after="100"/>
        <w:ind w:left="-709"/>
        <w:rPr>
          <w:rFonts w:cs="Arial"/>
        </w:rPr>
      </w:pPr>
      <w:proofErr w:type="gramStart"/>
      <w:r w:rsidRPr="002C07BD">
        <w:rPr>
          <w:rFonts w:cs="Arial"/>
        </w:rPr>
        <w:t>Burke A</w:t>
      </w:r>
      <w:r w:rsidR="00427B2A">
        <w:rPr>
          <w:rFonts w:cs="Arial"/>
        </w:rPr>
        <w:t>,</w:t>
      </w:r>
      <w:r w:rsidRPr="002C07BD">
        <w:rPr>
          <w:rFonts w:cs="Arial"/>
        </w:rPr>
        <w:t xml:space="preserve"> Barwick M and Jarrett</w:t>
      </w:r>
      <w:r w:rsidR="00453855" w:rsidRPr="002C07BD">
        <w:rPr>
          <w:rFonts w:cs="Arial"/>
        </w:rPr>
        <w:t xml:space="preserve"> A (2012) </w:t>
      </w:r>
      <w:r w:rsidR="00453855" w:rsidRPr="002C07BD">
        <w:rPr>
          <w:rFonts w:cs="Arial"/>
          <w:i/>
        </w:rPr>
        <w:t>Northern Prawn Fishery Bycatch Reduction Device Assessment</w:t>
      </w:r>
      <w:r w:rsidRPr="002C07BD">
        <w:rPr>
          <w:rFonts w:cs="Arial"/>
          <w:i/>
        </w:rPr>
        <w:t>.</w:t>
      </w:r>
      <w:proofErr w:type="gramEnd"/>
      <w:r w:rsidR="00453855" w:rsidRPr="002C07BD">
        <w:rPr>
          <w:rFonts w:cs="Arial"/>
        </w:rPr>
        <w:t xml:space="preserve"> </w:t>
      </w:r>
      <w:proofErr w:type="gramStart"/>
      <w:r w:rsidR="00453855" w:rsidRPr="002C07BD">
        <w:rPr>
          <w:rFonts w:cs="Arial"/>
        </w:rPr>
        <w:t>Northern Prawn Fishery Industry Pty Ltd.</w:t>
      </w:r>
      <w:proofErr w:type="gramEnd"/>
    </w:p>
    <w:p w:rsidR="00453855" w:rsidRPr="002C07BD" w:rsidRDefault="00453855" w:rsidP="009A21CB">
      <w:pPr>
        <w:spacing w:after="100"/>
        <w:ind w:left="-709"/>
        <w:rPr>
          <w:rFonts w:cs="Arial"/>
        </w:rPr>
      </w:pPr>
      <w:r w:rsidRPr="002C07BD">
        <w:rPr>
          <w:rFonts w:cs="Arial"/>
        </w:rPr>
        <w:t>Bust</w:t>
      </w:r>
      <w:r w:rsidR="00822401" w:rsidRPr="002C07BD">
        <w:rPr>
          <w:rFonts w:cs="Arial"/>
        </w:rPr>
        <w:t>amante</w:t>
      </w:r>
      <w:r w:rsidR="00097DDC" w:rsidRPr="002C07BD">
        <w:rPr>
          <w:rFonts w:cs="Arial"/>
        </w:rPr>
        <w:t xml:space="preserve"> RH</w:t>
      </w:r>
      <w:r w:rsidR="00822401" w:rsidRPr="002C07BD">
        <w:rPr>
          <w:rFonts w:cs="Arial"/>
        </w:rPr>
        <w:t>,</w:t>
      </w:r>
      <w:r w:rsidRPr="002C07BD">
        <w:rPr>
          <w:rFonts w:cs="Arial"/>
        </w:rPr>
        <w:t xml:space="preserve"> Dichmont</w:t>
      </w:r>
      <w:r w:rsidR="00097DDC" w:rsidRPr="002C07BD">
        <w:rPr>
          <w:rFonts w:cs="Arial"/>
        </w:rPr>
        <w:t xml:space="preserve"> C</w:t>
      </w:r>
      <w:r w:rsidR="00822401" w:rsidRPr="002C07BD">
        <w:rPr>
          <w:rFonts w:cs="Arial"/>
        </w:rPr>
        <w:t>,</w:t>
      </w:r>
      <w:r w:rsidRPr="002C07BD">
        <w:rPr>
          <w:rFonts w:cs="Arial"/>
        </w:rPr>
        <w:t xml:space="preserve"> Ellis</w:t>
      </w:r>
      <w:r w:rsidR="00822401" w:rsidRPr="002C07BD">
        <w:rPr>
          <w:rFonts w:cs="Arial"/>
        </w:rPr>
        <w:t xml:space="preserve"> N,</w:t>
      </w:r>
      <w:r w:rsidRPr="002C07BD">
        <w:rPr>
          <w:rFonts w:cs="Arial"/>
        </w:rPr>
        <w:t xml:space="preserve"> Griffiths</w:t>
      </w:r>
      <w:r w:rsidR="00822401" w:rsidRPr="002C07BD">
        <w:rPr>
          <w:rFonts w:cs="Arial"/>
        </w:rPr>
        <w:t xml:space="preserve"> S, </w:t>
      </w:r>
      <w:r w:rsidRPr="002C07BD">
        <w:rPr>
          <w:rFonts w:cs="Arial"/>
        </w:rPr>
        <w:t>Rochester</w:t>
      </w:r>
      <w:r w:rsidR="00822401" w:rsidRPr="002C07BD">
        <w:rPr>
          <w:rFonts w:cs="Arial"/>
        </w:rPr>
        <w:t xml:space="preserve"> WA, </w:t>
      </w:r>
      <w:r w:rsidRPr="002C07BD">
        <w:rPr>
          <w:rFonts w:cs="Arial"/>
        </w:rPr>
        <w:t>Burford</w:t>
      </w:r>
      <w:r w:rsidR="00822401" w:rsidRPr="002C07BD">
        <w:rPr>
          <w:rFonts w:cs="Arial"/>
        </w:rPr>
        <w:t xml:space="preserve"> M,</w:t>
      </w:r>
      <w:r w:rsidRPr="002C07BD">
        <w:rPr>
          <w:rFonts w:cs="Arial"/>
        </w:rPr>
        <w:t xml:space="preserve"> Rothlisberg</w:t>
      </w:r>
      <w:r w:rsidR="00822401" w:rsidRPr="002C07BD">
        <w:rPr>
          <w:rFonts w:cs="Arial"/>
        </w:rPr>
        <w:t xml:space="preserve"> P,</w:t>
      </w:r>
      <w:r w:rsidRPr="002C07BD">
        <w:rPr>
          <w:rFonts w:cs="Arial"/>
        </w:rPr>
        <w:t xml:space="preserve"> Dell</w:t>
      </w:r>
      <w:r w:rsidR="00822401" w:rsidRPr="002C07BD">
        <w:rPr>
          <w:rFonts w:cs="Arial"/>
        </w:rPr>
        <w:t> Q, Tonks M,</w:t>
      </w:r>
      <w:r w:rsidRPr="002C07BD">
        <w:rPr>
          <w:rFonts w:cs="Arial"/>
        </w:rPr>
        <w:t xml:space="preserve"> Lozano-Montes</w:t>
      </w:r>
      <w:r w:rsidR="00822401" w:rsidRPr="002C07BD">
        <w:rPr>
          <w:rFonts w:cs="Arial"/>
        </w:rPr>
        <w:t xml:space="preserve"> H</w:t>
      </w:r>
      <w:r w:rsidR="007D49AC" w:rsidRPr="002C07BD">
        <w:rPr>
          <w:rFonts w:cs="Arial"/>
        </w:rPr>
        <w:t>,</w:t>
      </w:r>
      <w:r w:rsidRPr="002C07BD">
        <w:rPr>
          <w:rFonts w:cs="Arial"/>
        </w:rPr>
        <w:t xml:space="preserve"> Deng</w:t>
      </w:r>
      <w:r w:rsidR="00822401" w:rsidRPr="002C07BD">
        <w:rPr>
          <w:rFonts w:cs="Arial"/>
        </w:rPr>
        <w:t xml:space="preserve"> R</w:t>
      </w:r>
      <w:r w:rsidR="007D49AC" w:rsidRPr="002C07BD">
        <w:rPr>
          <w:rFonts w:cs="Arial"/>
        </w:rPr>
        <w:t>,</w:t>
      </w:r>
      <w:r w:rsidRPr="002C07BD">
        <w:rPr>
          <w:rFonts w:cs="Arial"/>
        </w:rPr>
        <w:t xml:space="preserve"> Wassenberg</w:t>
      </w:r>
      <w:r w:rsidR="007D49AC" w:rsidRPr="002C07BD">
        <w:rPr>
          <w:rFonts w:cs="Arial"/>
        </w:rPr>
        <w:t xml:space="preserve"> T, </w:t>
      </w:r>
      <w:r w:rsidRPr="002C07BD">
        <w:rPr>
          <w:rFonts w:cs="Arial"/>
        </w:rPr>
        <w:t>Revill</w:t>
      </w:r>
      <w:r w:rsidR="00822401" w:rsidRPr="002C07BD">
        <w:rPr>
          <w:rFonts w:cs="Arial"/>
        </w:rPr>
        <w:t xml:space="preserve"> A</w:t>
      </w:r>
      <w:r w:rsidR="007D49AC" w:rsidRPr="002C07BD">
        <w:rPr>
          <w:rFonts w:cs="Arial"/>
        </w:rPr>
        <w:t>,</w:t>
      </w:r>
      <w:r w:rsidRPr="002C07BD">
        <w:rPr>
          <w:rFonts w:cs="Arial"/>
        </w:rPr>
        <w:t xml:space="preserve"> Salini</w:t>
      </w:r>
      <w:r w:rsidR="00822401" w:rsidRPr="002C07BD">
        <w:rPr>
          <w:rFonts w:cs="Arial"/>
        </w:rPr>
        <w:t xml:space="preserve"> J</w:t>
      </w:r>
      <w:r w:rsidR="007D49AC" w:rsidRPr="002C07BD">
        <w:rPr>
          <w:rFonts w:cs="Arial"/>
        </w:rPr>
        <w:t>,</w:t>
      </w:r>
      <w:r w:rsidRPr="002C07BD">
        <w:rPr>
          <w:rFonts w:cs="Arial"/>
        </w:rPr>
        <w:t xml:space="preserve"> Fry</w:t>
      </w:r>
      <w:r w:rsidR="00822401" w:rsidRPr="002C07BD">
        <w:rPr>
          <w:rFonts w:cs="Arial"/>
        </w:rPr>
        <w:t xml:space="preserve"> G</w:t>
      </w:r>
      <w:r w:rsidR="007D49AC" w:rsidRPr="002C07BD">
        <w:rPr>
          <w:rFonts w:cs="Arial"/>
        </w:rPr>
        <w:t>,</w:t>
      </w:r>
      <w:r w:rsidRPr="002C07BD">
        <w:rPr>
          <w:rFonts w:cs="Arial"/>
        </w:rPr>
        <w:t xml:space="preserve"> Tickell</w:t>
      </w:r>
      <w:r w:rsidR="007D49AC" w:rsidRPr="002C07BD">
        <w:rPr>
          <w:rFonts w:cs="Arial"/>
        </w:rPr>
        <w:t> </w:t>
      </w:r>
      <w:r w:rsidR="00822401" w:rsidRPr="002C07BD">
        <w:rPr>
          <w:rFonts w:cs="Arial"/>
        </w:rPr>
        <w:t>S</w:t>
      </w:r>
      <w:r w:rsidR="007D49AC" w:rsidRPr="002C07BD">
        <w:rPr>
          <w:rFonts w:cs="Arial"/>
        </w:rPr>
        <w:t>,</w:t>
      </w:r>
      <w:r w:rsidRPr="002C07BD">
        <w:rPr>
          <w:rFonts w:cs="Arial"/>
        </w:rPr>
        <w:t xml:space="preserve"> Pascual</w:t>
      </w:r>
      <w:r w:rsidR="00822401" w:rsidRPr="002C07BD">
        <w:rPr>
          <w:rFonts w:cs="Arial"/>
        </w:rPr>
        <w:t xml:space="preserve"> R</w:t>
      </w:r>
      <w:r w:rsidR="007D49AC" w:rsidRPr="002C07BD">
        <w:rPr>
          <w:rFonts w:cs="Arial"/>
        </w:rPr>
        <w:t>,</w:t>
      </w:r>
      <w:r w:rsidRPr="002C07BD">
        <w:rPr>
          <w:rFonts w:cs="Arial"/>
        </w:rPr>
        <w:t xml:space="preserve"> Smith</w:t>
      </w:r>
      <w:r w:rsidR="00822401" w:rsidRPr="002C07BD">
        <w:rPr>
          <w:rFonts w:cs="Arial"/>
        </w:rPr>
        <w:t xml:space="preserve"> F</w:t>
      </w:r>
      <w:r w:rsidR="007D49AC" w:rsidRPr="002C07BD">
        <w:rPr>
          <w:rFonts w:cs="Arial"/>
        </w:rPr>
        <w:t>,</w:t>
      </w:r>
      <w:r w:rsidRPr="002C07BD">
        <w:rPr>
          <w:rFonts w:cs="Arial"/>
        </w:rPr>
        <w:t xml:space="preserve"> Morello</w:t>
      </w:r>
      <w:r w:rsidR="00822401" w:rsidRPr="002C07BD">
        <w:rPr>
          <w:rFonts w:cs="Arial"/>
        </w:rPr>
        <w:t xml:space="preserve"> E</w:t>
      </w:r>
      <w:r w:rsidR="007D49AC" w:rsidRPr="002C07BD">
        <w:rPr>
          <w:rFonts w:cs="Arial"/>
        </w:rPr>
        <w:t>,</w:t>
      </w:r>
      <w:r w:rsidRPr="002C07BD">
        <w:rPr>
          <w:rFonts w:cs="Arial"/>
        </w:rPr>
        <w:t xml:space="preserve"> van der Velde</w:t>
      </w:r>
      <w:r w:rsidR="00822401" w:rsidRPr="002C07BD">
        <w:rPr>
          <w:rFonts w:cs="Arial"/>
        </w:rPr>
        <w:t xml:space="preserve"> T</w:t>
      </w:r>
      <w:r w:rsidR="007D49AC" w:rsidRPr="002C07BD">
        <w:rPr>
          <w:rFonts w:cs="Arial"/>
        </w:rPr>
        <w:t>,</w:t>
      </w:r>
      <w:r w:rsidRPr="002C07BD">
        <w:rPr>
          <w:rFonts w:cs="Arial"/>
        </w:rPr>
        <w:t xml:space="preserve"> Moeseneder</w:t>
      </w:r>
      <w:r w:rsidR="00822401" w:rsidRPr="002C07BD">
        <w:rPr>
          <w:rFonts w:cs="Arial"/>
        </w:rPr>
        <w:t xml:space="preserve"> C</w:t>
      </w:r>
      <w:r w:rsidR="007D49AC" w:rsidRPr="002C07BD">
        <w:rPr>
          <w:rFonts w:cs="Arial"/>
        </w:rPr>
        <w:t>,</w:t>
      </w:r>
      <w:r w:rsidRPr="002C07BD">
        <w:rPr>
          <w:rFonts w:cs="Arial"/>
        </w:rPr>
        <w:t xml:space="preserve"> Cheers</w:t>
      </w:r>
      <w:r w:rsidR="00822401" w:rsidRPr="002C07BD">
        <w:rPr>
          <w:rFonts w:cs="Arial"/>
        </w:rPr>
        <w:t xml:space="preserve"> S</w:t>
      </w:r>
      <w:r w:rsidR="007D49AC" w:rsidRPr="002C07BD">
        <w:rPr>
          <w:rFonts w:cs="Arial"/>
        </w:rPr>
        <w:t>,</w:t>
      </w:r>
      <w:r w:rsidRPr="002C07BD">
        <w:rPr>
          <w:rFonts w:cs="Arial"/>
        </w:rPr>
        <w:t xml:space="preserve"> Donovan</w:t>
      </w:r>
      <w:r w:rsidR="00822401" w:rsidRPr="002C07BD">
        <w:rPr>
          <w:rFonts w:cs="Arial"/>
        </w:rPr>
        <w:t xml:space="preserve"> A</w:t>
      </w:r>
      <w:r w:rsidRPr="002C07BD">
        <w:rPr>
          <w:rFonts w:cs="Arial"/>
        </w:rPr>
        <w:t xml:space="preserve"> and Taranto</w:t>
      </w:r>
      <w:r w:rsidR="00822401" w:rsidRPr="002C07BD">
        <w:rPr>
          <w:rFonts w:cs="Arial"/>
        </w:rPr>
        <w:t xml:space="preserve"> T</w:t>
      </w:r>
      <w:r w:rsidRPr="002C07BD">
        <w:rPr>
          <w:rFonts w:cs="Arial"/>
        </w:rPr>
        <w:t xml:space="preserve"> (2010). </w:t>
      </w:r>
      <w:r w:rsidRPr="002C07BD">
        <w:rPr>
          <w:rFonts w:cs="Arial"/>
          <w:i/>
        </w:rPr>
        <w:t>Effects of trawling on the benthos and biodiversity: Development and delivery of a Spatially-explicit Management Framework for the Northern Prawn Fishery</w:t>
      </w:r>
      <w:r w:rsidRPr="002C07BD">
        <w:rPr>
          <w:rFonts w:cs="Arial"/>
        </w:rPr>
        <w:t xml:space="preserve">. </w:t>
      </w:r>
      <w:proofErr w:type="gramStart"/>
      <w:r w:rsidRPr="002C07BD">
        <w:rPr>
          <w:rFonts w:cs="Arial"/>
        </w:rPr>
        <w:t>Final report to the project FRDC 2005/050.</w:t>
      </w:r>
      <w:proofErr w:type="gramEnd"/>
      <w:r w:rsidRPr="002C07BD">
        <w:rPr>
          <w:rFonts w:cs="Arial"/>
        </w:rPr>
        <w:t xml:space="preserve"> CSIRO Marine and Atmospheric Research, Cleveland, P381</w:t>
      </w:r>
    </w:p>
    <w:p w:rsidR="00453855" w:rsidRPr="002C07BD" w:rsidRDefault="00AE0904" w:rsidP="009A21CB">
      <w:pPr>
        <w:spacing w:after="100"/>
        <w:ind w:left="-709"/>
        <w:rPr>
          <w:rFonts w:cs="Arial"/>
        </w:rPr>
      </w:pPr>
      <w:r w:rsidRPr="002C07BD">
        <w:rPr>
          <w:rFonts w:cs="Arial"/>
        </w:rPr>
        <w:t>Flood M, Stobutzki I, Andrews J, Begg G, Fletcher W, Gardner C, Kemp J, Moore A, O’Brien A, Quinn R, Roach J, Rowling K, Sainsbury K, Saunders T, Ward</w:t>
      </w:r>
      <w:r w:rsidR="00453855" w:rsidRPr="002C07BD">
        <w:rPr>
          <w:rFonts w:cs="Arial"/>
        </w:rPr>
        <w:t xml:space="preserve"> T </w:t>
      </w:r>
      <w:r w:rsidRPr="002C07BD">
        <w:rPr>
          <w:rFonts w:cs="Arial"/>
        </w:rPr>
        <w:t>and</w:t>
      </w:r>
      <w:r w:rsidR="00453855" w:rsidRPr="002C07BD">
        <w:rPr>
          <w:rFonts w:cs="Arial"/>
        </w:rPr>
        <w:t xml:space="preserve"> Winning, M (eds) </w:t>
      </w:r>
      <w:r w:rsidR="00515BA8" w:rsidRPr="002C07BD">
        <w:rPr>
          <w:rFonts w:cs="Arial"/>
        </w:rPr>
        <w:t>(</w:t>
      </w:r>
      <w:r w:rsidR="00453855" w:rsidRPr="002C07BD">
        <w:rPr>
          <w:rFonts w:cs="Arial"/>
        </w:rPr>
        <w:t>2012</w:t>
      </w:r>
      <w:r w:rsidR="00515BA8" w:rsidRPr="002C07BD">
        <w:rPr>
          <w:rFonts w:cs="Arial"/>
        </w:rPr>
        <w:t>)</w:t>
      </w:r>
      <w:r w:rsidR="00453855" w:rsidRPr="002C07BD">
        <w:rPr>
          <w:rFonts w:cs="Arial"/>
        </w:rPr>
        <w:t xml:space="preserve"> </w:t>
      </w:r>
      <w:r w:rsidR="00453855" w:rsidRPr="002C07BD">
        <w:rPr>
          <w:rFonts w:cs="Arial"/>
          <w:i/>
          <w:iCs/>
        </w:rPr>
        <w:t>Status of key Australian fish stocks reports 2012</w:t>
      </w:r>
      <w:r w:rsidR="00453855" w:rsidRPr="002C07BD">
        <w:rPr>
          <w:rFonts w:cs="Arial"/>
        </w:rPr>
        <w:t>, Fisheries Research and Development Corporation, Canberra</w:t>
      </w:r>
      <w:r w:rsidR="00515BA8" w:rsidRPr="002C07BD">
        <w:rPr>
          <w:rFonts w:cs="Arial"/>
        </w:rPr>
        <w:t>.</w:t>
      </w:r>
    </w:p>
    <w:p w:rsidR="00453855" w:rsidRPr="002C07BD" w:rsidRDefault="00822401" w:rsidP="009A21CB">
      <w:pPr>
        <w:spacing w:after="100"/>
        <w:ind w:left="-709"/>
        <w:rPr>
          <w:rFonts w:cs="Arial"/>
        </w:rPr>
      </w:pPr>
      <w:proofErr w:type="gramStart"/>
      <w:r w:rsidRPr="002C07BD">
        <w:rPr>
          <w:rFonts w:cs="Arial"/>
        </w:rPr>
        <w:t>Fry G and Miller</w:t>
      </w:r>
      <w:r w:rsidR="00453855" w:rsidRPr="002C07BD">
        <w:rPr>
          <w:rFonts w:cs="Arial"/>
        </w:rPr>
        <w:t xml:space="preserve"> M (2013) </w:t>
      </w:r>
      <w:r w:rsidR="00453855" w:rsidRPr="002C07BD">
        <w:rPr>
          <w:rFonts w:cs="Arial"/>
          <w:i/>
        </w:rPr>
        <w:t>Appendix 7.</w:t>
      </w:r>
      <w:proofErr w:type="gramEnd"/>
      <w:r w:rsidR="00453855" w:rsidRPr="002C07BD">
        <w:rPr>
          <w:rFonts w:cs="Arial"/>
        </w:rPr>
        <w:t xml:space="preserve"> </w:t>
      </w:r>
      <w:r w:rsidR="00453855" w:rsidRPr="002C07BD">
        <w:rPr>
          <w:rFonts w:cs="Arial"/>
          <w:i/>
        </w:rPr>
        <w:t>Northern Prawn Fishery</w:t>
      </w:r>
      <w:r w:rsidR="00453855" w:rsidRPr="002C07BD">
        <w:rPr>
          <w:rFonts w:cs="Arial"/>
        </w:rPr>
        <w:t xml:space="preserve"> in Tuck, G.N., Knuckey, I. and Klaer, N.L. (2013) </w:t>
      </w:r>
      <w:r w:rsidR="00453855" w:rsidRPr="002C07BD">
        <w:rPr>
          <w:rFonts w:cs="Arial"/>
          <w:i/>
        </w:rPr>
        <w:t>Informing the review of the Commonwealth Policy on Fisheries Bycatch through assessing trends in bycatch of key Commonwealth fisheries - 2012/046</w:t>
      </w:r>
      <w:r w:rsidR="00453855" w:rsidRPr="002C07BD">
        <w:rPr>
          <w:rFonts w:cs="Arial"/>
        </w:rPr>
        <w:t>, Fisheries Research and Development Corporation final report, Canberra.</w:t>
      </w:r>
    </w:p>
    <w:p w:rsidR="00453855" w:rsidRPr="002C07BD" w:rsidRDefault="00453855" w:rsidP="009A21CB">
      <w:pPr>
        <w:spacing w:after="100"/>
        <w:ind w:left="-709"/>
        <w:rPr>
          <w:rFonts w:cs="Arial"/>
        </w:rPr>
      </w:pPr>
      <w:r w:rsidRPr="002C07BD">
        <w:rPr>
          <w:rFonts w:cs="Arial"/>
        </w:rPr>
        <w:t>Haywood M, Hill B, Donovan A, Rochester W, Ellis N, Welna A, Gordon S, Cheers S, Forcey K, Mcleod I, Moeseneder C, Smith G, Manson F, Wassenberg T, Thomas Steve, Kuhnert P, Laslett G, Bur</w:t>
      </w:r>
      <w:r w:rsidR="00427B2A">
        <w:rPr>
          <w:rFonts w:cs="Arial"/>
        </w:rPr>
        <w:t>idge C and Thomas Sarah</w:t>
      </w:r>
      <w:r w:rsidR="00515BA8" w:rsidRPr="002C07BD">
        <w:rPr>
          <w:rFonts w:cs="Arial"/>
        </w:rPr>
        <w:t xml:space="preserve"> (2005)</w:t>
      </w:r>
      <w:r w:rsidRPr="002C07BD">
        <w:rPr>
          <w:rFonts w:cs="Arial"/>
        </w:rPr>
        <w:t xml:space="preserve"> </w:t>
      </w:r>
      <w:r w:rsidRPr="002C07BD">
        <w:rPr>
          <w:rFonts w:cs="Arial"/>
          <w:i/>
        </w:rPr>
        <w:t>Quantifying the effects of trawling on seabed fauna in the Northern Prawn Fishery</w:t>
      </w:r>
      <w:r w:rsidRPr="002C07BD">
        <w:rPr>
          <w:rFonts w:cs="Arial"/>
        </w:rPr>
        <w:t xml:space="preserve">. </w:t>
      </w:r>
      <w:proofErr w:type="gramStart"/>
      <w:r w:rsidRPr="002C07BD">
        <w:rPr>
          <w:rFonts w:cs="Arial"/>
        </w:rPr>
        <w:t>Final Report on FRDC Project 2002/10</w:t>
      </w:r>
      <w:r w:rsidR="00097DDC" w:rsidRPr="002C07BD">
        <w:rPr>
          <w:rFonts w:cs="Arial"/>
        </w:rPr>
        <w:t>2.</w:t>
      </w:r>
      <w:proofErr w:type="gramEnd"/>
      <w:r w:rsidR="00097DDC" w:rsidRPr="002C07BD">
        <w:rPr>
          <w:rFonts w:cs="Arial"/>
        </w:rPr>
        <w:t xml:space="preserve"> CSIRO, Cleveland</w:t>
      </w:r>
      <w:r w:rsidRPr="002C07BD">
        <w:rPr>
          <w:rFonts w:cs="Arial"/>
        </w:rPr>
        <w:t>.</w:t>
      </w:r>
    </w:p>
    <w:p w:rsidR="00F35419" w:rsidRPr="002C07BD" w:rsidRDefault="00097DDC" w:rsidP="009A21CB">
      <w:pPr>
        <w:spacing w:after="100"/>
        <w:ind w:left="-709"/>
        <w:rPr>
          <w:rFonts w:cs="Arial"/>
        </w:rPr>
      </w:pPr>
      <w:r w:rsidRPr="002C07BD">
        <w:rPr>
          <w:rFonts w:cs="Arial"/>
        </w:rPr>
        <w:t>Milton DA, Fry GC, Kuhnert P, Tonks</w:t>
      </w:r>
      <w:r w:rsidR="00F35419" w:rsidRPr="002C07BD">
        <w:rPr>
          <w:rFonts w:cs="Arial"/>
        </w:rPr>
        <w:t xml:space="preserve"> M</w:t>
      </w:r>
      <w:r w:rsidRPr="002C07BD">
        <w:rPr>
          <w:rFonts w:cs="Arial"/>
        </w:rPr>
        <w:t>, Zhou S and Shu M</w:t>
      </w:r>
      <w:r w:rsidR="00F35419" w:rsidRPr="002C07BD">
        <w:rPr>
          <w:rFonts w:cs="Arial"/>
        </w:rPr>
        <w:t xml:space="preserve"> </w:t>
      </w:r>
      <w:r w:rsidR="00515BA8" w:rsidRPr="002C07BD">
        <w:rPr>
          <w:rFonts w:cs="Arial"/>
        </w:rPr>
        <w:t>(2010)</w:t>
      </w:r>
      <w:r w:rsidR="00F35419" w:rsidRPr="002C07BD">
        <w:rPr>
          <w:rFonts w:cs="Arial"/>
        </w:rPr>
        <w:t xml:space="preserve"> </w:t>
      </w:r>
      <w:r w:rsidR="00F35419" w:rsidRPr="002C07BD">
        <w:rPr>
          <w:rFonts w:cs="Arial"/>
          <w:i/>
        </w:rPr>
        <w:t>Assessing data poor resources: developing a management strategy for byproduct species in the Northern Prawn Fishery.</w:t>
      </w:r>
      <w:r w:rsidR="00F35419" w:rsidRPr="002C07BD">
        <w:rPr>
          <w:rFonts w:cs="Arial"/>
        </w:rPr>
        <w:t xml:space="preserve"> </w:t>
      </w:r>
      <w:proofErr w:type="gramStart"/>
      <w:r w:rsidR="00F35419" w:rsidRPr="002C07BD">
        <w:rPr>
          <w:rFonts w:cs="Arial"/>
        </w:rPr>
        <w:t>Final report on FRDC Project 2006/008.</w:t>
      </w:r>
      <w:proofErr w:type="gramEnd"/>
      <w:r w:rsidR="00F35419" w:rsidRPr="002C07BD">
        <w:rPr>
          <w:rFonts w:cs="Arial"/>
        </w:rPr>
        <w:t xml:space="preserve"> </w:t>
      </w:r>
      <w:proofErr w:type="gramStart"/>
      <w:r w:rsidR="00F35419" w:rsidRPr="002C07BD">
        <w:rPr>
          <w:rFonts w:cs="Arial"/>
        </w:rPr>
        <w:t>CSIRO Cleveland.</w:t>
      </w:r>
      <w:proofErr w:type="gramEnd"/>
    </w:p>
    <w:p w:rsidR="00063FE9" w:rsidRPr="002C07BD" w:rsidRDefault="00AE0904" w:rsidP="009A21CB">
      <w:pPr>
        <w:spacing w:after="100"/>
        <w:ind w:left="-709"/>
        <w:rPr>
          <w:rFonts w:cs="Arial"/>
        </w:rPr>
      </w:pPr>
      <w:r w:rsidRPr="002C07BD">
        <w:rPr>
          <w:rFonts w:cs="Arial"/>
        </w:rPr>
        <w:t>Milton</w:t>
      </w:r>
      <w:r w:rsidR="00097DDC" w:rsidRPr="002C07BD">
        <w:rPr>
          <w:rFonts w:cs="Arial"/>
        </w:rPr>
        <w:t xml:space="preserve"> D</w:t>
      </w:r>
      <w:r w:rsidR="000D3BC3" w:rsidRPr="002C07BD">
        <w:rPr>
          <w:rFonts w:cs="Arial"/>
        </w:rPr>
        <w:t>A</w:t>
      </w:r>
      <w:r w:rsidRPr="002C07BD">
        <w:rPr>
          <w:rFonts w:cs="Arial"/>
        </w:rPr>
        <w:t>, Zhou S, Fry GC and Dell</w:t>
      </w:r>
      <w:r w:rsidR="00097DDC" w:rsidRPr="002C07BD">
        <w:rPr>
          <w:rFonts w:cs="Arial"/>
        </w:rPr>
        <w:t xml:space="preserve"> Q</w:t>
      </w:r>
      <w:r w:rsidR="000D3BC3" w:rsidRPr="002C07BD">
        <w:rPr>
          <w:rFonts w:cs="Arial"/>
        </w:rPr>
        <w:t xml:space="preserve"> </w:t>
      </w:r>
      <w:r w:rsidR="00515BA8" w:rsidRPr="002C07BD">
        <w:rPr>
          <w:rFonts w:cs="Arial"/>
        </w:rPr>
        <w:t>(</w:t>
      </w:r>
      <w:r w:rsidR="00530D50" w:rsidRPr="002C07BD">
        <w:rPr>
          <w:rFonts w:cs="Arial"/>
        </w:rPr>
        <w:t>2008</w:t>
      </w:r>
      <w:r w:rsidR="00515BA8" w:rsidRPr="002C07BD">
        <w:rPr>
          <w:rFonts w:cs="Arial"/>
        </w:rPr>
        <w:t>)</w:t>
      </w:r>
      <w:r w:rsidR="000D3BC3" w:rsidRPr="002C07BD">
        <w:rPr>
          <w:rFonts w:cs="Arial"/>
        </w:rPr>
        <w:t xml:space="preserve"> </w:t>
      </w:r>
      <w:r w:rsidR="000D3BC3" w:rsidRPr="002C07BD">
        <w:rPr>
          <w:rFonts w:cs="Arial"/>
          <w:i/>
        </w:rPr>
        <w:t>Risk Assessment and mitigation for sea snakes caught in the Northern Prawn Fishery</w:t>
      </w:r>
      <w:r w:rsidR="000D3BC3" w:rsidRPr="002C07BD">
        <w:rPr>
          <w:rFonts w:cs="Arial"/>
        </w:rPr>
        <w:t xml:space="preserve">. </w:t>
      </w:r>
      <w:proofErr w:type="gramStart"/>
      <w:r w:rsidR="000D3BC3" w:rsidRPr="002C07BD">
        <w:rPr>
          <w:rFonts w:cs="Arial"/>
        </w:rPr>
        <w:t>Final report on FRDC Pr</w:t>
      </w:r>
      <w:r w:rsidR="00097DDC" w:rsidRPr="002C07BD">
        <w:rPr>
          <w:rFonts w:cs="Arial"/>
        </w:rPr>
        <w:t>oject 2005/051.</w:t>
      </w:r>
      <w:proofErr w:type="gramEnd"/>
      <w:r w:rsidR="00097DDC" w:rsidRPr="002C07BD">
        <w:rPr>
          <w:rFonts w:cs="Arial"/>
        </w:rPr>
        <w:t xml:space="preserve"> </w:t>
      </w:r>
      <w:proofErr w:type="gramStart"/>
      <w:r w:rsidR="00097DDC" w:rsidRPr="002C07BD">
        <w:rPr>
          <w:rFonts w:cs="Arial"/>
        </w:rPr>
        <w:t>CSIRO Cleveland</w:t>
      </w:r>
      <w:r w:rsidR="009A21CB" w:rsidRPr="002C07BD">
        <w:rPr>
          <w:rFonts w:cs="Arial"/>
        </w:rPr>
        <w:t>.</w:t>
      </w:r>
      <w:proofErr w:type="gramEnd"/>
    </w:p>
    <w:p w:rsidR="00666931" w:rsidRPr="002C07BD" w:rsidRDefault="00AE0904" w:rsidP="009A21CB">
      <w:pPr>
        <w:spacing w:after="100"/>
        <w:ind w:left="-709"/>
        <w:rPr>
          <w:rFonts w:cs="Arial"/>
          <w:color w:val="3366FF"/>
        </w:rPr>
      </w:pPr>
      <w:r w:rsidRPr="002C07BD">
        <w:rPr>
          <w:rFonts w:cs="Arial"/>
        </w:rPr>
        <w:t>Piasente M, Stanley</w:t>
      </w:r>
      <w:r w:rsidR="00097DDC" w:rsidRPr="002C07BD">
        <w:rPr>
          <w:rFonts w:cs="Arial"/>
        </w:rPr>
        <w:t xml:space="preserve"> B</w:t>
      </w:r>
      <w:r w:rsidR="00666931" w:rsidRPr="002C07BD">
        <w:rPr>
          <w:rFonts w:cs="Arial"/>
        </w:rPr>
        <w:t xml:space="preserve"> and Hal</w:t>
      </w:r>
      <w:r w:rsidRPr="002C07BD">
        <w:rPr>
          <w:rFonts w:cs="Arial"/>
        </w:rPr>
        <w:t>l</w:t>
      </w:r>
      <w:r w:rsidR="00097DDC" w:rsidRPr="002C07BD">
        <w:rPr>
          <w:rFonts w:cs="Arial"/>
        </w:rPr>
        <w:t xml:space="preserve"> S</w:t>
      </w:r>
      <w:r w:rsidR="00666931" w:rsidRPr="002C07BD">
        <w:rPr>
          <w:rFonts w:cs="Arial"/>
        </w:rPr>
        <w:t xml:space="preserve"> </w:t>
      </w:r>
      <w:r w:rsidR="00515BA8" w:rsidRPr="002C07BD">
        <w:rPr>
          <w:rFonts w:cs="Arial"/>
        </w:rPr>
        <w:t>(</w:t>
      </w:r>
      <w:r w:rsidR="00666931" w:rsidRPr="002C07BD">
        <w:rPr>
          <w:rFonts w:cs="Arial"/>
        </w:rPr>
        <w:t>2012</w:t>
      </w:r>
      <w:r w:rsidR="00515BA8" w:rsidRPr="002C07BD">
        <w:rPr>
          <w:rFonts w:cs="Arial"/>
        </w:rPr>
        <w:t>)</w:t>
      </w:r>
      <w:r w:rsidR="00666931" w:rsidRPr="002C07BD">
        <w:rPr>
          <w:rFonts w:cs="Arial"/>
        </w:rPr>
        <w:t xml:space="preserve"> Assessing discards using onboard electronic monitoring in the Northern Prawn Fishery – FRDC Project 2009/076 – Australian Fisheries Management Authority</w:t>
      </w:r>
      <w:r w:rsidR="009A21CB" w:rsidRPr="002C07BD">
        <w:rPr>
          <w:rFonts w:cs="Arial"/>
        </w:rPr>
        <w:t>.</w:t>
      </w:r>
    </w:p>
    <w:p w:rsidR="00BF2EB6" w:rsidRPr="002C07BD" w:rsidRDefault="00AE0904" w:rsidP="009A21CB">
      <w:pPr>
        <w:spacing w:after="100"/>
        <w:ind w:left="-709"/>
        <w:rPr>
          <w:rFonts w:cs="Arial"/>
        </w:rPr>
      </w:pPr>
      <w:r w:rsidRPr="002C07BD">
        <w:rPr>
          <w:rFonts w:cs="Arial"/>
        </w:rPr>
        <w:t>Woodhams J and George</w:t>
      </w:r>
      <w:r w:rsidR="00BF2EB6" w:rsidRPr="002C07BD">
        <w:rPr>
          <w:rFonts w:cs="Arial"/>
        </w:rPr>
        <w:t xml:space="preserve"> D </w:t>
      </w:r>
      <w:r w:rsidR="00515BA8" w:rsidRPr="002C07BD">
        <w:rPr>
          <w:rFonts w:cs="Arial"/>
        </w:rPr>
        <w:t>(</w:t>
      </w:r>
      <w:r w:rsidR="00BF2EB6" w:rsidRPr="002C07BD">
        <w:rPr>
          <w:rFonts w:cs="Arial"/>
        </w:rPr>
        <w:t>2013</w:t>
      </w:r>
      <w:r w:rsidR="00515BA8" w:rsidRPr="002C07BD">
        <w:rPr>
          <w:rFonts w:cs="Arial"/>
        </w:rPr>
        <w:t>)</w:t>
      </w:r>
      <w:r w:rsidR="00BF2EB6" w:rsidRPr="002C07BD">
        <w:rPr>
          <w:rFonts w:cs="Arial"/>
        </w:rPr>
        <w:t xml:space="preserve"> </w:t>
      </w:r>
      <w:r w:rsidR="00E619FA" w:rsidRPr="002C07BD">
        <w:rPr>
          <w:rFonts w:cs="Arial"/>
          <w:i/>
        </w:rPr>
        <w:t>Northern Prawn Fishery</w:t>
      </w:r>
      <w:r w:rsidR="00E619FA" w:rsidRPr="002C07BD">
        <w:rPr>
          <w:rFonts w:cs="Arial"/>
        </w:rPr>
        <w:t xml:space="preserve"> in </w:t>
      </w:r>
      <w:r w:rsidR="00515BA8" w:rsidRPr="002C07BD">
        <w:rPr>
          <w:rFonts w:cs="Arial"/>
        </w:rPr>
        <w:t xml:space="preserve">Woodhams, J, Vieira, S and Stobutzki, I (eds) 2013, </w:t>
      </w:r>
      <w:r w:rsidR="00BF2EB6" w:rsidRPr="002C07BD">
        <w:rPr>
          <w:rFonts w:cs="Arial"/>
          <w:i/>
          <w:iCs/>
        </w:rPr>
        <w:t xml:space="preserve">Fishery status reports 2012, </w:t>
      </w:r>
      <w:r w:rsidR="00BF2EB6" w:rsidRPr="002C07BD">
        <w:rPr>
          <w:rFonts w:cs="Arial"/>
        </w:rPr>
        <w:t>Australian Bureau of Agricultural and Resource Economics and Sciences, Canberra.</w:t>
      </w:r>
    </w:p>
    <w:p w:rsidR="0028452C" w:rsidRPr="002C07BD" w:rsidRDefault="0055513E" w:rsidP="00E45CEF">
      <w:pPr>
        <w:ind w:left="-709"/>
        <w:rPr>
          <w:rFonts w:cs="Arial"/>
        </w:rPr>
      </w:pPr>
      <w:r w:rsidRPr="002C07BD">
        <w:rPr>
          <w:rFonts w:cs="Arial"/>
        </w:rPr>
        <w:t>Zhou S and G</w:t>
      </w:r>
      <w:r w:rsidR="00E45CEF" w:rsidRPr="002C07BD">
        <w:rPr>
          <w:rFonts w:cs="Arial"/>
        </w:rPr>
        <w:t>ri</w:t>
      </w:r>
      <w:r w:rsidRPr="002C07BD">
        <w:rPr>
          <w:rFonts w:cs="Arial"/>
        </w:rPr>
        <w:t>ffiths S (2008)</w:t>
      </w:r>
      <w:r w:rsidR="00E45CEF" w:rsidRPr="002C07BD">
        <w:rPr>
          <w:rFonts w:ascii="Times-Roman" w:hAnsi="Times-Roman" w:cs="Times-Roman"/>
          <w:color w:val="000000"/>
          <w:sz w:val="34"/>
          <w:szCs w:val="34"/>
          <w:lang w:eastAsia="en-AU"/>
        </w:rPr>
        <w:t xml:space="preserve"> </w:t>
      </w:r>
      <w:r w:rsidR="00E45CEF" w:rsidRPr="002C07BD">
        <w:rPr>
          <w:rFonts w:cs="Arial"/>
        </w:rPr>
        <w:t xml:space="preserve">Sustainability Assessment for Fishing Effects (SAFE): A new quantitative ecological risk assessment method and its application to elasmobranch bycatch in an Australian trawl fishery. </w:t>
      </w:r>
      <w:r w:rsidR="00E45CEF" w:rsidRPr="002C07BD">
        <w:rPr>
          <w:rFonts w:cs="Arial"/>
          <w:i/>
        </w:rPr>
        <w:t>Fisheries Research</w:t>
      </w:r>
      <w:r w:rsidR="00E45CEF" w:rsidRPr="002C07BD">
        <w:rPr>
          <w:rFonts w:cs="Arial"/>
        </w:rPr>
        <w:t xml:space="preserve"> 91: 56–68.</w:t>
      </w:r>
    </w:p>
    <w:p w:rsidR="00DA6A89" w:rsidRPr="002C07BD" w:rsidRDefault="00A01E7C" w:rsidP="0003091B">
      <w:pPr>
        <w:pStyle w:val="Heading1"/>
        <w:contextualSpacing/>
      </w:pPr>
      <w:r w:rsidRPr="002C07BD">
        <w:br w:type="page"/>
      </w:r>
      <w:bookmarkStart w:id="12" w:name="_Toc342372025"/>
      <w:r w:rsidR="00DA6A89" w:rsidRPr="002C07BD">
        <w:lastRenderedPageBreak/>
        <w:t>Acronyms</w:t>
      </w:r>
      <w:bookmarkEnd w:id="12"/>
    </w:p>
    <w:tbl>
      <w:tblPr>
        <w:tblW w:w="0" w:type="auto"/>
        <w:tblLook w:val="01E0"/>
      </w:tblPr>
      <w:tblGrid>
        <w:gridCol w:w="1548"/>
        <w:gridCol w:w="6980"/>
      </w:tblGrid>
      <w:tr w:rsidR="005F533B" w:rsidRPr="002C07BD" w:rsidTr="005F533B">
        <w:tc>
          <w:tcPr>
            <w:tcW w:w="1548" w:type="dxa"/>
          </w:tcPr>
          <w:p w:rsidR="005F533B" w:rsidRPr="002C07BD" w:rsidRDefault="005F533B" w:rsidP="005F533B">
            <w:pPr>
              <w:tabs>
                <w:tab w:val="left" w:pos="360"/>
              </w:tabs>
              <w:contextualSpacing/>
              <w:rPr>
                <w:rFonts w:cs="Arial"/>
              </w:rPr>
            </w:pPr>
            <w:r w:rsidRPr="002C07BD">
              <w:rPr>
                <w:rFonts w:cs="Arial"/>
              </w:rPr>
              <w:t>ABARES</w:t>
            </w:r>
          </w:p>
        </w:tc>
        <w:tc>
          <w:tcPr>
            <w:tcW w:w="6980" w:type="dxa"/>
          </w:tcPr>
          <w:p w:rsidR="005F533B" w:rsidRPr="002C07BD" w:rsidRDefault="005F533B" w:rsidP="005F533B">
            <w:pPr>
              <w:tabs>
                <w:tab w:val="left" w:pos="360"/>
              </w:tabs>
              <w:contextualSpacing/>
              <w:rPr>
                <w:rFonts w:cs="Arial"/>
              </w:rPr>
            </w:pPr>
            <w:r w:rsidRPr="002C07BD">
              <w:rPr>
                <w:rFonts w:cs="Arial"/>
              </w:rPr>
              <w:t>Australian Bureau of Agricultural and Resource Economics and Sciences</w:t>
            </w:r>
          </w:p>
        </w:tc>
      </w:tr>
      <w:tr w:rsidR="00DA6A89" w:rsidRPr="002C07BD" w:rsidTr="00814CC7">
        <w:tc>
          <w:tcPr>
            <w:tcW w:w="1548" w:type="dxa"/>
          </w:tcPr>
          <w:p w:rsidR="00DA6A89" w:rsidRPr="002C07BD" w:rsidRDefault="003B1133" w:rsidP="0003091B">
            <w:pPr>
              <w:tabs>
                <w:tab w:val="left" w:pos="360"/>
              </w:tabs>
              <w:contextualSpacing/>
              <w:rPr>
                <w:rFonts w:cs="Arial"/>
              </w:rPr>
            </w:pPr>
            <w:r w:rsidRPr="002C07BD">
              <w:rPr>
                <w:rFonts w:cs="Arial"/>
              </w:rPr>
              <w:t>AFMA</w:t>
            </w:r>
          </w:p>
        </w:tc>
        <w:tc>
          <w:tcPr>
            <w:tcW w:w="6980" w:type="dxa"/>
          </w:tcPr>
          <w:p w:rsidR="00DA6A89" w:rsidRPr="002C07BD" w:rsidRDefault="003B1133" w:rsidP="0088337E">
            <w:pPr>
              <w:tabs>
                <w:tab w:val="left" w:pos="360"/>
              </w:tabs>
              <w:contextualSpacing/>
              <w:rPr>
                <w:rFonts w:cs="Arial"/>
              </w:rPr>
            </w:pPr>
            <w:r w:rsidRPr="002C07BD">
              <w:rPr>
                <w:rFonts w:cs="Arial"/>
              </w:rPr>
              <w:t xml:space="preserve">Australian Fisheries Management </w:t>
            </w:r>
            <w:r w:rsidR="0088337E" w:rsidRPr="002C07BD">
              <w:rPr>
                <w:rFonts w:cs="Arial"/>
              </w:rPr>
              <w:t>Authority</w:t>
            </w:r>
          </w:p>
        </w:tc>
      </w:tr>
      <w:tr w:rsidR="005F533B" w:rsidRPr="002C07BD" w:rsidTr="005F533B">
        <w:tc>
          <w:tcPr>
            <w:tcW w:w="1548" w:type="dxa"/>
          </w:tcPr>
          <w:p w:rsidR="005F533B" w:rsidRPr="002C07BD" w:rsidRDefault="005F533B" w:rsidP="005F533B">
            <w:pPr>
              <w:tabs>
                <w:tab w:val="left" w:pos="360"/>
              </w:tabs>
              <w:contextualSpacing/>
              <w:rPr>
                <w:rFonts w:cs="Arial"/>
              </w:rPr>
            </w:pPr>
            <w:r w:rsidRPr="002C07BD">
              <w:rPr>
                <w:rFonts w:cs="Arial"/>
              </w:rPr>
              <w:t>BRD</w:t>
            </w:r>
          </w:p>
        </w:tc>
        <w:tc>
          <w:tcPr>
            <w:tcW w:w="6980" w:type="dxa"/>
          </w:tcPr>
          <w:p w:rsidR="005F533B" w:rsidRPr="002C07BD" w:rsidRDefault="005F533B" w:rsidP="005F533B">
            <w:pPr>
              <w:tabs>
                <w:tab w:val="left" w:pos="360"/>
              </w:tabs>
              <w:contextualSpacing/>
              <w:rPr>
                <w:rFonts w:cs="Arial"/>
              </w:rPr>
            </w:pPr>
            <w:r w:rsidRPr="002C07BD">
              <w:rPr>
                <w:rFonts w:cs="Arial"/>
              </w:rPr>
              <w:t>Bycatch Reduction Device</w:t>
            </w:r>
          </w:p>
        </w:tc>
      </w:tr>
      <w:tr w:rsidR="005F533B" w:rsidRPr="002C07BD" w:rsidTr="005F533B">
        <w:tc>
          <w:tcPr>
            <w:tcW w:w="1548" w:type="dxa"/>
          </w:tcPr>
          <w:p w:rsidR="005F533B" w:rsidRPr="002C07BD" w:rsidRDefault="005F533B" w:rsidP="005F533B">
            <w:pPr>
              <w:tabs>
                <w:tab w:val="left" w:pos="360"/>
              </w:tabs>
              <w:contextualSpacing/>
              <w:rPr>
                <w:rFonts w:cs="Arial"/>
              </w:rPr>
            </w:pPr>
            <w:r w:rsidRPr="002C07BD">
              <w:rPr>
                <w:rFonts w:cs="Arial"/>
              </w:rPr>
              <w:t>CITES</w:t>
            </w:r>
          </w:p>
        </w:tc>
        <w:tc>
          <w:tcPr>
            <w:tcW w:w="6980" w:type="dxa"/>
          </w:tcPr>
          <w:p w:rsidR="005F533B" w:rsidRPr="002C07BD" w:rsidRDefault="005F533B" w:rsidP="005F533B">
            <w:pPr>
              <w:tabs>
                <w:tab w:val="left" w:pos="360"/>
              </w:tabs>
              <w:contextualSpacing/>
              <w:rPr>
                <w:rFonts w:cs="Arial"/>
              </w:rPr>
            </w:pPr>
            <w:r w:rsidRPr="002C07BD">
              <w:rPr>
                <w:rFonts w:cs="Arial"/>
              </w:rPr>
              <w:t>Convention on International Trade in Endangered Species of Wild Flora and Fauna</w:t>
            </w:r>
          </w:p>
        </w:tc>
      </w:tr>
      <w:tr w:rsidR="008E36C1" w:rsidRPr="002C07BD" w:rsidTr="005F533B">
        <w:tc>
          <w:tcPr>
            <w:tcW w:w="1548" w:type="dxa"/>
          </w:tcPr>
          <w:p w:rsidR="008E36C1" w:rsidRPr="002C07BD" w:rsidRDefault="008E36C1" w:rsidP="005F533B">
            <w:pPr>
              <w:tabs>
                <w:tab w:val="left" w:pos="360"/>
              </w:tabs>
              <w:contextualSpacing/>
              <w:rPr>
                <w:rFonts w:cs="Arial"/>
              </w:rPr>
            </w:pPr>
            <w:r w:rsidRPr="002C07BD">
              <w:rPr>
                <w:rFonts w:cs="Arial"/>
              </w:rPr>
              <w:t>CMO</w:t>
            </w:r>
          </w:p>
        </w:tc>
        <w:tc>
          <w:tcPr>
            <w:tcW w:w="6980" w:type="dxa"/>
          </w:tcPr>
          <w:p w:rsidR="008E36C1" w:rsidRPr="002C07BD" w:rsidRDefault="008E36C1" w:rsidP="005F533B">
            <w:pPr>
              <w:tabs>
                <w:tab w:val="left" w:pos="360"/>
              </w:tabs>
              <w:contextualSpacing/>
              <w:rPr>
                <w:rFonts w:cs="Arial"/>
              </w:rPr>
            </w:pPr>
            <w:r w:rsidRPr="002C07BD">
              <w:rPr>
                <w:rFonts w:cs="Arial"/>
              </w:rPr>
              <w:t>Crew Member Observer</w:t>
            </w:r>
          </w:p>
        </w:tc>
      </w:tr>
      <w:tr w:rsidR="005F533B" w:rsidRPr="002C07BD" w:rsidTr="005F533B">
        <w:tc>
          <w:tcPr>
            <w:tcW w:w="1548" w:type="dxa"/>
          </w:tcPr>
          <w:p w:rsidR="005F533B" w:rsidRPr="002C07BD" w:rsidRDefault="005F533B" w:rsidP="005F533B">
            <w:pPr>
              <w:tabs>
                <w:tab w:val="left" w:pos="360"/>
              </w:tabs>
              <w:contextualSpacing/>
              <w:rPr>
                <w:rFonts w:cs="Arial"/>
              </w:rPr>
            </w:pPr>
            <w:r w:rsidRPr="002C07BD">
              <w:rPr>
                <w:rFonts w:cs="Arial"/>
              </w:rPr>
              <w:t>CSIRO</w:t>
            </w:r>
          </w:p>
        </w:tc>
        <w:tc>
          <w:tcPr>
            <w:tcW w:w="6980" w:type="dxa"/>
          </w:tcPr>
          <w:p w:rsidR="005F533B" w:rsidRPr="002C07BD" w:rsidRDefault="005F533B" w:rsidP="005F533B">
            <w:pPr>
              <w:tabs>
                <w:tab w:val="left" w:pos="360"/>
              </w:tabs>
              <w:contextualSpacing/>
              <w:rPr>
                <w:rFonts w:cs="Arial"/>
              </w:rPr>
            </w:pPr>
            <w:r w:rsidRPr="002C07BD">
              <w:rPr>
                <w:rFonts w:cs="Arial"/>
              </w:rPr>
              <w:t xml:space="preserve">Commonwealth </w:t>
            </w:r>
            <w:r w:rsidRPr="002C07BD">
              <w:rPr>
                <w:rStyle w:val="st1"/>
                <w:rFonts w:cs="Arial"/>
                <w:bCs/>
                <w:color w:val="000000"/>
              </w:rPr>
              <w:t>Scientific and Industrial Research Organisation</w:t>
            </w:r>
          </w:p>
        </w:tc>
      </w:tr>
      <w:tr w:rsidR="00DA6A89" w:rsidRPr="002C07BD" w:rsidTr="00814CC7">
        <w:tc>
          <w:tcPr>
            <w:tcW w:w="1548" w:type="dxa"/>
          </w:tcPr>
          <w:p w:rsidR="00DA6A89" w:rsidRPr="002C07BD" w:rsidRDefault="003B1133" w:rsidP="0003091B">
            <w:pPr>
              <w:tabs>
                <w:tab w:val="left" w:pos="360"/>
              </w:tabs>
              <w:contextualSpacing/>
              <w:rPr>
                <w:rFonts w:cs="Arial"/>
              </w:rPr>
            </w:pPr>
            <w:r w:rsidRPr="002C07BD">
              <w:rPr>
                <w:rFonts w:cs="Arial"/>
              </w:rPr>
              <w:t>DEWHA</w:t>
            </w:r>
          </w:p>
        </w:tc>
        <w:tc>
          <w:tcPr>
            <w:tcW w:w="6980" w:type="dxa"/>
          </w:tcPr>
          <w:p w:rsidR="00DA6A89" w:rsidRPr="002C07BD" w:rsidRDefault="003B1133" w:rsidP="0003091B">
            <w:pPr>
              <w:tabs>
                <w:tab w:val="left" w:pos="360"/>
              </w:tabs>
              <w:contextualSpacing/>
              <w:rPr>
                <w:rFonts w:cs="Arial"/>
              </w:rPr>
            </w:pPr>
            <w:r w:rsidRPr="002C07BD">
              <w:rPr>
                <w:rFonts w:cs="Arial"/>
              </w:rPr>
              <w:t xml:space="preserve">Department of </w:t>
            </w:r>
            <w:r w:rsidR="00FE189F" w:rsidRPr="002C07BD">
              <w:rPr>
                <w:rFonts w:cs="Arial"/>
              </w:rPr>
              <w:t xml:space="preserve">the </w:t>
            </w:r>
            <w:r w:rsidRPr="002C07BD">
              <w:rPr>
                <w:rFonts w:cs="Arial"/>
              </w:rPr>
              <w:t>Environment, Water, Heritage and the Arts</w:t>
            </w:r>
          </w:p>
        </w:tc>
      </w:tr>
      <w:tr w:rsidR="005F533B" w:rsidRPr="002C07BD" w:rsidTr="005F533B">
        <w:tc>
          <w:tcPr>
            <w:tcW w:w="1548" w:type="dxa"/>
          </w:tcPr>
          <w:p w:rsidR="005F533B" w:rsidRPr="002C07BD" w:rsidRDefault="005F533B" w:rsidP="005F533B">
            <w:pPr>
              <w:tabs>
                <w:tab w:val="left" w:pos="360"/>
              </w:tabs>
              <w:contextualSpacing/>
              <w:rPr>
                <w:rFonts w:cs="Arial"/>
              </w:rPr>
            </w:pPr>
            <w:r w:rsidRPr="002C07BD">
              <w:rPr>
                <w:rFonts w:cs="Arial"/>
              </w:rPr>
              <w:t>DSEWPaC</w:t>
            </w:r>
          </w:p>
        </w:tc>
        <w:tc>
          <w:tcPr>
            <w:tcW w:w="6980" w:type="dxa"/>
          </w:tcPr>
          <w:p w:rsidR="005F533B" w:rsidRPr="002C07BD" w:rsidRDefault="005F533B" w:rsidP="005F533B">
            <w:pPr>
              <w:tabs>
                <w:tab w:val="left" w:pos="360"/>
              </w:tabs>
              <w:contextualSpacing/>
              <w:rPr>
                <w:rFonts w:cs="Arial"/>
              </w:rPr>
            </w:pPr>
            <w:r w:rsidRPr="002C07BD">
              <w:rPr>
                <w:rFonts w:cs="Arial"/>
              </w:rPr>
              <w:t>Department of Sustainability, Environment, Water, Population and Communities</w:t>
            </w:r>
          </w:p>
        </w:tc>
      </w:tr>
      <w:tr w:rsidR="008E36C1" w:rsidRPr="002C07BD" w:rsidTr="005F533B">
        <w:tc>
          <w:tcPr>
            <w:tcW w:w="1548" w:type="dxa"/>
          </w:tcPr>
          <w:p w:rsidR="008E36C1" w:rsidRPr="002C07BD" w:rsidRDefault="008E36C1" w:rsidP="005F533B">
            <w:pPr>
              <w:tabs>
                <w:tab w:val="left" w:pos="360"/>
              </w:tabs>
              <w:contextualSpacing/>
              <w:rPr>
                <w:rFonts w:cs="Arial"/>
              </w:rPr>
            </w:pPr>
            <w:r w:rsidRPr="002C07BD">
              <w:rPr>
                <w:rFonts w:cs="Arial"/>
              </w:rPr>
              <w:t>EPBC Act</w:t>
            </w:r>
          </w:p>
        </w:tc>
        <w:tc>
          <w:tcPr>
            <w:tcW w:w="6980" w:type="dxa"/>
          </w:tcPr>
          <w:p w:rsidR="008E36C1" w:rsidRPr="002C07BD" w:rsidRDefault="008E36C1" w:rsidP="005F533B">
            <w:pPr>
              <w:tabs>
                <w:tab w:val="left" w:pos="360"/>
              </w:tabs>
              <w:contextualSpacing/>
              <w:rPr>
                <w:rFonts w:cs="Arial"/>
              </w:rPr>
            </w:pPr>
            <w:r w:rsidRPr="002C07BD">
              <w:rPr>
                <w:rFonts w:cs="Arial"/>
                <w:i/>
              </w:rPr>
              <w:t>Environment Protection and Biodiversity Conservation Act 1999</w:t>
            </w:r>
          </w:p>
        </w:tc>
      </w:tr>
      <w:tr w:rsidR="009D1CFC" w:rsidRPr="002C07BD" w:rsidTr="005F533B">
        <w:tc>
          <w:tcPr>
            <w:tcW w:w="1548" w:type="dxa"/>
          </w:tcPr>
          <w:p w:rsidR="009D1CFC" w:rsidRPr="002C07BD" w:rsidRDefault="009D1CFC" w:rsidP="005F533B">
            <w:pPr>
              <w:tabs>
                <w:tab w:val="left" w:pos="360"/>
              </w:tabs>
              <w:contextualSpacing/>
              <w:rPr>
                <w:rFonts w:cs="Arial"/>
              </w:rPr>
            </w:pPr>
            <w:r w:rsidRPr="002C07BD">
              <w:rPr>
                <w:rFonts w:cs="Arial"/>
              </w:rPr>
              <w:t>ERA</w:t>
            </w:r>
          </w:p>
        </w:tc>
        <w:tc>
          <w:tcPr>
            <w:tcW w:w="6980" w:type="dxa"/>
          </w:tcPr>
          <w:p w:rsidR="009D1CFC" w:rsidRPr="002C07BD" w:rsidRDefault="009D1CFC" w:rsidP="005F533B">
            <w:pPr>
              <w:tabs>
                <w:tab w:val="left" w:pos="360"/>
              </w:tabs>
              <w:contextualSpacing/>
              <w:rPr>
                <w:rFonts w:cs="Arial"/>
              </w:rPr>
            </w:pPr>
            <w:r w:rsidRPr="002C07BD">
              <w:rPr>
                <w:rFonts w:cs="Arial"/>
              </w:rPr>
              <w:t>Ecological Risk Assessment</w:t>
            </w:r>
          </w:p>
        </w:tc>
      </w:tr>
      <w:tr w:rsidR="009D1CFC" w:rsidRPr="002C07BD" w:rsidTr="005F533B">
        <w:tc>
          <w:tcPr>
            <w:tcW w:w="1548" w:type="dxa"/>
          </w:tcPr>
          <w:p w:rsidR="009D1CFC" w:rsidRPr="002C07BD" w:rsidRDefault="009D1CFC" w:rsidP="005F533B">
            <w:pPr>
              <w:tabs>
                <w:tab w:val="left" w:pos="360"/>
              </w:tabs>
              <w:contextualSpacing/>
              <w:rPr>
                <w:rFonts w:cs="Arial"/>
              </w:rPr>
            </w:pPr>
            <w:r w:rsidRPr="002C07BD">
              <w:rPr>
                <w:rFonts w:cs="Arial"/>
              </w:rPr>
              <w:t>ERM</w:t>
            </w:r>
          </w:p>
        </w:tc>
        <w:tc>
          <w:tcPr>
            <w:tcW w:w="6980" w:type="dxa"/>
          </w:tcPr>
          <w:p w:rsidR="009D1CFC" w:rsidRPr="002C07BD" w:rsidRDefault="009D1CFC" w:rsidP="005F533B">
            <w:pPr>
              <w:tabs>
                <w:tab w:val="left" w:pos="360"/>
              </w:tabs>
              <w:contextualSpacing/>
              <w:rPr>
                <w:rFonts w:cs="Arial"/>
              </w:rPr>
            </w:pPr>
            <w:r w:rsidRPr="002C07BD">
              <w:rPr>
                <w:rFonts w:cs="Arial"/>
              </w:rPr>
              <w:t>Ecological Risk Management</w:t>
            </w:r>
          </w:p>
        </w:tc>
      </w:tr>
      <w:tr w:rsidR="005F533B" w:rsidRPr="002C07BD" w:rsidTr="005F533B">
        <w:tc>
          <w:tcPr>
            <w:tcW w:w="1548" w:type="dxa"/>
          </w:tcPr>
          <w:p w:rsidR="005F533B" w:rsidRPr="002C07BD" w:rsidRDefault="005F533B" w:rsidP="005F533B">
            <w:pPr>
              <w:tabs>
                <w:tab w:val="left" w:pos="360"/>
              </w:tabs>
              <w:contextualSpacing/>
              <w:rPr>
                <w:rFonts w:cs="Arial"/>
              </w:rPr>
            </w:pPr>
            <w:r w:rsidRPr="002C07BD">
              <w:rPr>
                <w:rFonts w:cs="Arial"/>
              </w:rPr>
              <w:t>FRDC</w:t>
            </w:r>
          </w:p>
        </w:tc>
        <w:tc>
          <w:tcPr>
            <w:tcW w:w="6980" w:type="dxa"/>
          </w:tcPr>
          <w:p w:rsidR="005F533B" w:rsidRPr="002C07BD" w:rsidRDefault="005F533B" w:rsidP="005F533B">
            <w:pPr>
              <w:tabs>
                <w:tab w:val="left" w:pos="360"/>
              </w:tabs>
              <w:contextualSpacing/>
              <w:rPr>
                <w:rFonts w:cs="Arial"/>
              </w:rPr>
            </w:pPr>
            <w:r w:rsidRPr="002C07BD">
              <w:rPr>
                <w:rFonts w:cs="Arial"/>
              </w:rPr>
              <w:t>Fisheries Research and Development Corporation</w:t>
            </w:r>
          </w:p>
        </w:tc>
      </w:tr>
      <w:tr w:rsidR="008E7C9D" w:rsidRPr="002C07BD" w:rsidTr="00814CC7">
        <w:tc>
          <w:tcPr>
            <w:tcW w:w="1548" w:type="dxa"/>
          </w:tcPr>
          <w:p w:rsidR="008E7C9D" w:rsidRPr="002C07BD" w:rsidRDefault="008E7C9D" w:rsidP="0003091B">
            <w:pPr>
              <w:tabs>
                <w:tab w:val="left" w:pos="360"/>
              </w:tabs>
              <w:contextualSpacing/>
              <w:rPr>
                <w:rFonts w:cs="Arial"/>
              </w:rPr>
            </w:pPr>
            <w:r w:rsidRPr="002C07BD">
              <w:rPr>
                <w:rFonts w:cs="Arial"/>
              </w:rPr>
              <w:t>ITQ</w:t>
            </w:r>
          </w:p>
        </w:tc>
        <w:tc>
          <w:tcPr>
            <w:tcW w:w="6980" w:type="dxa"/>
          </w:tcPr>
          <w:p w:rsidR="008E7C9D" w:rsidRPr="002C07BD" w:rsidRDefault="008E7C9D" w:rsidP="0003091B">
            <w:pPr>
              <w:tabs>
                <w:tab w:val="left" w:pos="360"/>
              </w:tabs>
              <w:contextualSpacing/>
              <w:rPr>
                <w:rFonts w:cs="Arial"/>
              </w:rPr>
            </w:pPr>
            <w:r w:rsidRPr="002C07BD">
              <w:rPr>
                <w:rFonts w:cs="Arial"/>
              </w:rPr>
              <w:t>Individual Transferable Quota</w:t>
            </w:r>
          </w:p>
        </w:tc>
      </w:tr>
      <w:tr w:rsidR="00986C10" w:rsidRPr="002C07BD" w:rsidTr="00814CC7">
        <w:tc>
          <w:tcPr>
            <w:tcW w:w="1548" w:type="dxa"/>
          </w:tcPr>
          <w:p w:rsidR="00986C10" w:rsidRPr="002C07BD" w:rsidRDefault="00986C10" w:rsidP="0003091B">
            <w:pPr>
              <w:tabs>
                <w:tab w:val="left" w:pos="360"/>
              </w:tabs>
              <w:contextualSpacing/>
              <w:rPr>
                <w:rFonts w:cs="Arial"/>
              </w:rPr>
            </w:pPr>
            <w:r w:rsidRPr="002C07BD">
              <w:rPr>
                <w:rFonts w:cs="Arial"/>
              </w:rPr>
              <w:t>NORMAC</w:t>
            </w:r>
          </w:p>
        </w:tc>
        <w:tc>
          <w:tcPr>
            <w:tcW w:w="6980" w:type="dxa"/>
          </w:tcPr>
          <w:p w:rsidR="00986C10" w:rsidRPr="002C07BD" w:rsidRDefault="00986C10" w:rsidP="0003091B">
            <w:pPr>
              <w:tabs>
                <w:tab w:val="left" w:pos="360"/>
              </w:tabs>
              <w:contextualSpacing/>
              <w:rPr>
                <w:rFonts w:cs="Arial"/>
              </w:rPr>
            </w:pPr>
            <w:r w:rsidRPr="002C07BD">
              <w:rPr>
                <w:rFonts w:cs="Arial"/>
              </w:rPr>
              <w:t>Northern Prawn Management Advisory Committee</w:t>
            </w:r>
          </w:p>
        </w:tc>
      </w:tr>
      <w:tr w:rsidR="00DA6A89" w:rsidRPr="002C07BD" w:rsidTr="00814CC7">
        <w:tc>
          <w:tcPr>
            <w:tcW w:w="1548" w:type="dxa"/>
          </w:tcPr>
          <w:p w:rsidR="00DA6A89" w:rsidRPr="002C07BD" w:rsidRDefault="003B1133" w:rsidP="0003091B">
            <w:pPr>
              <w:tabs>
                <w:tab w:val="left" w:pos="360"/>
              </w:tabs>
              <w:contextualSpacing/>
              <w:rPr>
                <w:rFonts w:cs="Arial"/>
              </w:rPr>
            </w:pPr>
            <w:r w:rsidRPr="002C07BD">
              <w:rPr>
                <w:rFonts w:cs="Arial"/>
              </w:rPr>
              <w:t>NPF</w:t>
            </w:r>
          </w:p>
        </w:tc>
        <w:tc>
          <w:tcPr>
            <w:tcW w:w="6980" w:type="dxa"/>
          </w:tcPr>
          <w:p w:rsidR="00DA6A89" w:rsidRPr="002C07BD" w:rsidRDefault="003B1133" w:rsidP="0003091B">
            <w:pPr>
              <w:tabs>
                <w:tab w:val="left" w:pos="360"/>
              </w:tabs>
              <w:contextualSpacing/>
              <w:rPr>
                <w:rFonts w:cs="Arial"/>
              </w:rPr>
            </w:pPr>
            <w:r w:rsidRPr="002C07BD">
              <w:rPr>
                <w:rFonts w:cs="Arial"/>
              </w:rPr>
              <w:t>Northern Prawn Fishery</w:t>
            </w:r>
          </w:p>
        </w:tc>
      </w:tr>
      <w:tr w:rsidR="005F533B" w:rsidRPr="002C07BD" w:rsidTr="005F533B">
        <w:tc>
          <w:tcPr>
            <w:tcW w:w="1548" w:type="dxa"/>
          </w:tcPr>
          <w:p w:rsidR="005F533B" w:rsidRPr="002C07BD" w:rsidRDefault="005F533B" w:rsidP="005F533B">
            <w:pPr>
              <w:tabs>
                <w:tab w:val="left" w:pos="360"/>
              </w:tabs>
              <w:contextualSpacing/>
              <w:rPr>
                <w:rFonts w:cs="Arial"/>
              </w:rPr>
            </w:pPr>
            <w:r w:rsidRPr="002C07BD">
              <w:rPr>
                <w:rFonts w:cs="Arial"/>
              </w:rPr>
              <w:t>NPFI</w:t>
            </w:r>
          </w:p>
        </w:tc>
        <w:tc>
          <w:tcPr>
            <w:tcW w:w="6980" w:type="dxa"/>
          </w:tcPr>
          <w:p w:rsidR="005F533B" w:rsidRPr="002C07BD" w:rsidRDefault="005F533B" w:rsidP="005F533B">
            <w:pPr>
              <w:tabs>
                <w:tab w:val="left" w:pos="360"/>
              </w:tabs>
              <w:contextualSpacing/>
              <w:rPr>
                <w:rFonts w:cs="Arial"/>
              </w:rPr>
            </w:pPr>
            <w:r w:rsidRPr="002C07BD">
              <w:rPr>
                <w:rFonts w:cs="Arial"/>
              </w:rPr>
              <w:t>Northern Prawn Fishery Industry Pty Ltd</w:t>
            </w:r>
          </w:p>
        </w:tc>
      </w:tr>
      <w:tr w:rsidR="009D1CFC" w:rsidRPr="002C07BD" w:rsidTr="005F533B">
        <w:tc>
          <w:tcPr>
            <w:tcW w:w="1548" w:type="dxa"/>
          </w:tcPr>
          <w:p w:rsidR="009D1CFC" w:rsidRPr="002C07BD" w:rsidRDefault="009D1CFC" w:rsidP="005F533B">
            <w:pPr>
              <w:tabs>
                <w:tab w:val="left" w:pos="360"/>
              </w:tabs>
              <w:contextualSpacing/>
              <w:rPr>
                <w:rFonts w:cs="Arial"/>
              </w:rPr>
            </w:pPr>
            <w:r w:rsidRPr="002C07BD">
              <w:rPr>
                <w:rFonts w:cs="Arial"/>
              </w:rPr>
              <w:t>SAFE</w:t>
            </w:r>
          </w:p>
        </w:tc>
        <w:tc>
          <w:tcPr>
            <w:tcW w:w="6980" w:type="dxa"/>
          </w:tcPr>
          <w:p w:rsidR="009D1CFC" w:rsidRPr="002C07BD" w:rsidRDefault="009D1CFC" w:rsidP="005F533B">
            <w:pPr>
              <w:tabs>
                <w:tab w:val="left" w:pos="360"/>
              </w:tabs>
              <w:contextualSpacing/>
              <w:rPr>
                <w:rFonts w:cs="Arial"/>
              </w:rPr>
            </w:pPr>
            <w:r w:rsidRPr="002C07BD">
              <w:rPr>
                <w:rFonts w:cs="Arial"/>
              </w:rPr>
              <w:t>Sustainability Assessment of Fishing Effects</w:t>
            </w:r>
          </w:p>
        </w:tc>
      </w:tr>
      <w:tr w:rsidR="008E7C9D" w:rsidRPr="002C07BD" w:rsidTr="005F533B">
        <w:tc>
          <w:tcPr>
            <w:tcW w:w="1548" w:type="dxa"/>
          </w:tcPr>
          <w:p w:rsidR="008E7C9D" w:rsidRPr="002C07BD" w:rsidRDefault="008E7C9D" w:rsidP="005F533B">
            <w:pPr>
              <w:tabs>
                <w:tab w:val="left" w:pos="360"/>
              </w:tabs>
              <w:contextualSpacing/>
              <w:rPr>
                <w:rFonts w:cs="Arial"/>
              </w:rPr>
            </w:pPr>
            <w:r w:rsidRPr="002C07BD">
              <w:rPr>
                <w:rFonts w:cs="Arial"/>
              </w:rPr>
              <w:t>SFR</w:t>
            </w:r>
          </w:p>
        </w:tc>
        <w:tc>
          <w:tcPr>
            <w:tcW w:w="6980" w:type="dxa"/>
          </w:tcPr>
          <w:p w:rsidR="008E7C9D" w:rsidRPr="002C07BD" w:rsidRDefault="008E7C9D" w:rsidP="005F533B">
            <w:pPr>
              <w:tabs>
                <w:tab w:val="left" w:pos="360"/>
              </w:tabs>
              <w:contextualSpacing/>
              <w:rPr>
                <w:rFonts w:cs="Arial"/>
              </w:rPr>
            </w:pPr>
            <w:r w:rsidRPr="002C07BD">
              <w:rPr>
                <w:rFonts w:cs="Arial"/>
              </w:rPr>
              <w:t>Statutory Fishing Right</w:t>
            </w:r>
          </w:p>
        </w:tc>
      </w:tr>
      <w:tr w:rsidR="005F533B" w:rsidRPr="002C07BD" w:rsidTr="005F533B">
        <w:tc>
          <w:tcPr>
            <w:tcW w:w="1548" w:type="dxa"/>
          </w:tcPr>
          <w:p w:rsidR="005F533B" w:rsidRPr="002C07BD" w:rsidRDefault="005F533B" w:rsidP="005F533B">
            <w:pPr>
              <w:tabs>
                <w:tab w:val="left" w:pos="360"/>
              </w:tabs>
              <w:contextualSpacing/>
              <w:rPr>
                <w:rFonts w:cs="Arial"/>
              </w:rPr>
            </w:pPr>
            <w:r w:rsidRPr="002C07BD">
              <w:rPr>
                <w:rFonts w:cs="Arial"/>
              </w:rPr>
              <w:t>TED</w:t>
            </w:r>
          </w:p>
        </w:tc>
        <w:tc>
          <w:tcPr>
            <w:tcW w:w="6980" w:type="dxa"/>
          </w:tcPr>
          <w:p w:rsidR="005F533B" w:rsidRPr="002C07BD" w:rsidRDefault="005F533B" w:rsidP="005F533B">
            <w:pPr>
              <w:tabs>
                <w:tab w:val="left" w:pos="360"/>
              </w:tabs>
              <w:contextualSpacing/>
              <w:rPr>
                <w:rFonts w:cs="Arial"/>
              </w:rPr>
            </w:pPr>
            <w:r w:rsidRPr="002C07BD">
              <w:rPr>
                <w:rFonts w:cs="Arial"/>
              </w:rPr>
              <w:t>Turtle Excluder Device</w:t>
            </w:r>
          </w:p>
        </w:tc>
      </w:tr>
      <w:tr w:rsidR="00DA6A89" w:rsidRPr="002C07BD" w:rsidTr="00814CC7">
        <w:tc>
          <w:tcPr>
            <w:tcW w:w="1548" w:type="dxa"/>
          </w:tcPr>
          <w:p w:rsidR="00DA6A89" w:rsidRPr="002C07BD" w:rsidRDefault="001F4E93" w:rsidP="0003091B">
            <w:pPr>
              <w:tabs>
                <w:tab w:val="left" w:pos="360"/>
              </w:tabs>
              <w:contextualSpacing/>
              <w:rPr>
                <w:rFonts w:cs="Arial"/>
              </w:rPr>
            </w:pPr>
            <w:r w:rsidRPr="002C07BD">
              <w:rPr>
                <w:rFonts w:cs="Arial"/>
              </w:rPr>
              <w:t>TEP</w:t>
            </w:r>
          </w:p>
        </w:tc>
        <w:tc>
          <w:tcPr>
            <w:tcW w:w="6980" w:type="dxa"/>
          </w:tcPr>
          <w:p w:rsidR="00DA6A89" w:rsidRPr="002C07BD" w:rsidRDefault="00D570B9" w:rsidP="00D570B9">
            <w:pPr>
              <w:tabs>
                <w:tab w:val="left" w:pos="360"/>
              </w:tabs>
              <w:contextualSpacing/>
              <w:rPr>
                <w:rFonts w:cs="Arial"/>
              </w:rPr>
            </w:pPr>
            <w:r w:rsidRPr="002C07BD">
              <w:rPr>
                <w:rFonts w:cs="Arial"/>
              </w:rPr>
              <w:t>Threatened, Endangered and</w:t>
            </w:r>
            <w:r w:rsidR="001F4E93" w:rsidRPr="002C07BD">
              <w:rPr>
                <w:rFonts w:cs="Arial"/>
              </w:rPr>
              <w:t xml:space="preserve"> Protected</w:t>
            </w:r>
          </w:p>
        </w:tc>
      </w:tr>
      <w:tr w:rsidR="005F533B" w:rsidRPr="002C07BD" w:rsidTr="00814CC7">
        <w:tc>
          <w:tcPr>
            <w:tcW w:w="1548" w:type="dxa"/>
          </w:tcPr>
          <w:p w:rsidR="005F533B" w:rsidRPr="002C07BD" w:rsidRDefault="005F533B" w:rsidP="0003091B">
            <w:pPr>
              <w:tabs>
                <w:tab w:val="left" w:pos="360"/>
              </w:tabs>
              <w:contextualSpacing/>
              <w:rPr>
                <w:rFonts w:cs="Arial"/>
              </w:rPr>
            </w:pPr>
          </w:p>
        </w:tc>
        <w:tc>
          <w:tcPr>
            <w:tcW w:w="6980" w:type="dxa"/>
          </w:tcPr>
          <w:p w:rsidR="005F533B" w:rsidRPr="002C07BD" w:rsidRDefault="005F533B" w:rsidP="0003091B">
            <w:pPr>
              <w:tabs>
                <w:tab w:val="left" w:pos="360"/>
              </w:tabs>
              <w:contextualSpacing/>
              <w:rPr>
                <w:rFonts w:cs="Arial"/>
              </w:rPr>
            </w:pPr>
          </w:p>
        </w:tc>
      </w:tr>
    </w:tbl>
    <w:p w:rsidR="00DA6A89" w:rsidRPr="002C07BD" w:rsidRDefault="00DA6A89" w:rsidP="0003091B">
      <w:pPr>
        <w:contextualSpacing/>
        <w:rPr>
          <w:rFonts w:cs="Arial"/>
          <w:b/>
          <w:bCs/>
        </w:rPr>
      </w:pPr>
    </w:p>
    <w:sectPr w:rsidR="00DA6A89" w:rsidRPr="002C07BD" w:rsidSect="00E619FA">
      <w:pgSz w:w="11906" w:h="16838"/>
      <w:pgMar w:top="1440" w:right="1797" w:bottom="993" w:left="1797" w:header="709" w:footer="42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30E" w:rsidRDefault="007B130E" w:rsidP="00DA6A89">
      <w:r>
        <w:separator/>
      </w:r>
    </w:p>
  </w:endnote>
  <w:endnote w:type="continuationSeparator" w:id="0">
    <w:p w:rsidR="007B130E" w:rsidRDefault="007B130E" w:rsidP="00DA6A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30E" w:rsidRDefault="007B130E">
    <w:pPr>
      <w:pStyle w:val="Footer"/>
      <w:jc w:val="right"/>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30E" w:rsidRDefault="007B130E">
    <w:pPr>
      <w:pStyle w:val="Footer"/>
      <w:jc w:val="right"/>
    </w:pPr>
  </w:p>
  <w:p w:rsidR="007B130E" w:rsidRDefault="007B130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30E" w:rsidRDefault="007B130E">
    <w:pPr>
      <w:pStyle w:val="Footer"/>
      <w:jc w:val="right"/>
      <w:rPr>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30E" w:rsidRDefault="007B130E">
    <w:pPr>
      <w:pStyle w:val="Footer"/>
      <w:jc w:val="right"/>
    </w:pPr>
  </w:p>
  <w:p w:rsidR="007B130E" w:rsidRDefault="007B130E">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84232"/>
      <w:docPartObj>
        <w:docPartGallery w:val="Page Numbers (Bottom of Page)"/>
        <w:docPartUnique/>
      </w:docPartObj>
    </w:sdtPr>
    <w:sdtContent>
      <w:p w:rsidR="007B130E" w:rsidRPr="00982A73" w:rsidRDefault="000565DB" w:rsidP="005C392D">
        <w:pPr>
          <w:pStyle w:val="Footer"/>
          <w:jc w:val="right"/>
        </w:pPr>
        <w:fldSimple w:instr=" PAGE   \* MERGEFORMAT ">
          <w:r w:rsidR="0075765A">
            <w:rPr>
              <w:noProof/>
            </w:rPr>
            <w:t>34</w:t>
          </w:r>
        </w:fldSimple>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30E" w:rsidRDefault="007B13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30E" w:rsidRDefault="007B130E" w:rsidP="00DA6A89">
      <w:r>
        <w:separator/>
      </w:r>
    </w:p>
  </w:footnote>
  <w:footnote w:type="continuationSeparator" w:id="0">
    <w:p w:rsidR="007B130E" w:rsidRDefault="007B130E" w:rsidP="00DA6A89">
      <w:r>
        <w:continuationSeparator/>
      </w:r>
    </w:p>
  </w:footnote>
  <w:footnote w:id="1">
    <w:p w:rsidR="007B130E" w:rsidRPr="0000388D" w:rsidRDefault="007B130E" w:rsidP="00DA6A89">
      <w:pPr>
        <w:pStyle w:val="FootnoteText"/>
        <w:rPr>
          <w:rFonts w:cs="Arial"/>
          <w:sz w:val="18"/>
          <w:szCs w:val="18"/>
          <w:lang w:val="en-AU"/>
        </w:rPr>
      </w:pPr>
      <w:r w:rsidRPr="0000388D">
        <w:rPr>
          <w:rStyle w:val="FootnoteReference"/>
          <w:rFonts w:cs="Arial"/>
          <w:sz w:val="18"/>
          <w:szCs w:val="18"/>
        </w:rPr>
        <w:footnoteRef/>
      </w:r>
      <w:r w:rsidRPr="0000388D">
        <w:rPr>
          <w:rFonts w:cs="Arial"/>
          <w:sz w:val="18"/>
          <w:szCs w:val="18"/>
        </w:rPr>
        <w:t xml:space="preserve"> ‘</w:t>
      </w:r>
      <w:r w:rsidRPr="0000388D">
        <w:rPr>
          <w:rFonts w:cs="Arial"/>
          <w:sz w:val="18"/>
          <w:szCs w:val="18"/>
          <w:lang w:val="en-US"/>
        </w:rPr>
        <w:t>Protected species’ means all species listed under Part 13 of the EPBC Act, including whales and other cetaceans and threatened, marine and migratory species.</w:t>
      </w:r>
    </w:p>
  </w:footnote>
  <w:footnote w:id="2">
    <w:p w:rsidR="007B130E" w:rsidRPr="00B20688" w:rsidRDefault="007B130E" w:rsidP="00814CC7">
      <w:pPr>
        <w:pStyle w:val="FootnoteText"/>
        <w:rPr>
          <w:rFonts w:cs="Arial"/>
          <w:sz w:val="18"/>
          <w:szCs w:val="18"/>
        </w:rPr>
      </w:pPr>
      <w:r w:rsidRPr="00B20688">
        <w:rPr>
          <w:rStyle w:val="FootnoteReference"/>
          <w:rFonts w:cs="Arial"/>
          <w:sz w:val="18"/>
          <w:szCs w:val="18"/>
        </w:rPr>
        <w:footnoteRef/>
      </w:r>
      <w:r w:rsidRPr="00B20688">
        <w:rPr>
          <w:rFonts w:cs="Arial"/>
          <w:sz w:val="18"/>
          <w:szCs w:val="18"/>
        </w:rPr>
        <w:t xml:space="preserve"> </w:t>
      </w:r>
      <w:r w:rsidRPr="00B20688">
        <w:rPr>
          <w:rFonts w:cs="Arial"/>
          <w:sz w:val="18"/>
          <w:szCs w:val="18"/>
          <w:lang w:val="en-AU"/>
        </w:rPr>
        <w:t>Convention on International Trade in Endangered Species of Wild Fauna and Flora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D2C29FE"/>
    <w:lvl w:ilvl="0">
      <w:start w:val="1"/>
      <w:numFmt w:val="bullet"/>
      <w:lvlText w:val=""/>
      <w:lvlJc w:val="left"/>
      <w:pPr>
        <w:tabs>
          <w:tab w:val="num" w:pos="360"/>
        </w:tabs>
        <w:ind w:left="360" w:hanging="360"/>
      </w:pPr>
      <w:rPr>
        <w:rFonts w:ascii="Symbol" w:hAnsi="Symbol" w:hint="default"/>
      </w:r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2CE4F49"/>
    <w:multiLevelType w:val="multilevel"/>
    <w:tmpl w:val="D98AFEB0"/>
    <w:name w:val="StandardBulletedList"/>
    <w:lvl w:ilvl="0">
      <w:start w:val="1"/>
      <w:numFmt w:val="bullet"/>
      <w:pStyle w:val="Bullet"/>
      <w:lvlText w:val="•"/>
      <w:lvlJc w:val="left"/>
      <w:pPr>
        <w:tabs>
          <w:tab w:val="num" w:pos="747"/>
        </w:tabs>
        <w:ind w:left="747" w:hanging="567"/>
      </w:pPr>
      <w:rPr>
        <w:rFonts w:ascii="Times New Roman" w:hAnsi="Times New Roman"/>
      </w:rPr>
    </w:lvl>
    <w:lvl w:ilvl="1">
      <w:start w:val="1"/>
      <w:numFmt w:val="bullet"/>
      <w:pStyle w:val="Dash"/>
      <w:lvlText w:val="–"/>
      <w:lvlJc w:val="left"/>
      <w:pPr>
        <w:tabs>
          <w:tab w:val="num" w:pos="1134"/>
        </w:tabs>
        <w:ind w:left="1134" w:hanging="567"/>
      </w:pPr>
      <w:rPr>
        <w:rFonts w:ascii="Times New Roman" w:hAnsi="Times New Roman"/>
      </w:rPr>
    </w:lvl>
    <w:lvl w:ilvl="2">
      <w:start w:val="1"/>
      <w:numFmt w:val="bullet"/>
      <w:pStyle w:val="DoubleDot"/>
      <w:lvlText w:val=":"/>
      <w:lvlJc w:val="left"/>
      <w:pPr>
        <w:tabs>
          <w:tab w:val="num" w:pos="1701"/>
        </w:tabs>
        <w:ind w:left="1701" w:hanging="567"/>
      </w:pPr>
      <w:rPr>
        <w:rFonts w:ascii="Times New Roman" w:hAnsi="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23B21761"/>
    <w:multiLevelType w:val="multilevel"/>
    <w:tmpl w:val="40FEE2EE"/>
    <w:lvl w:ilvl="0">
      <w:start w:val="6"/>
      <w:numFmt w:val="lowerLetter"/>
      <w:lvlText w:val="(%1)"/>
      <w:lvlJc w:val="left"/>
      <w:pPr>
        <w:ind w:left="729" w:hanging="369"/>
      </w:pPr>
      <w:rPr>
        <w:rFonts w:hint="default"/>
        <w:sz w:val="22"/>
      </w:rPr>
    </w:lvl>
    <w:lvl w:ilvl="1">
      <w:start w:val="1"/>
      <w:numFmt w:val="lowerLetter"/>
      <w:lvlText w:val="%2)"/>
      <w:lvlJc w:val="left"/>
      <w:pPr>
        <w:ind w:left="1098" w:hanging="369"/>
      </w:pPr>
      <w:rPr>
        <w:rFonts w:hint="default"/>
      </w:rPr>
    </w:lvl>
    <w:lvl w:ilvl="2">
      <w:start w:val="1"/>
      <w:numFmt w:val="lowerRoman"/>
      <w:lvlText w:val="%3."/>
      <w:lvlJc w:val="left"/>
      <w:pPr>
        <w:ind w:left="1467" w:hanging="369"/>
      </w:pPr>
      <w:rPr>
        <w:rFonts w:hint="default"/>
      </w:rPr>
    </w:lvl>
    <w:lvl w:ilvl="3">
      <w:start w:val="1"/>
      <w:numFmt w:val="none"/>
      <w:lvlText w:val="%4"/>
      <w:lvlJc w:val="left"/>
      <w:pPr>
        <w:ind w:left="1836" w:hanging="369"/>
      </w:pPr>
      <w:rPr>
        <w:rFonts w:hint="default"/>
      </w:rPr>
    </w:lvl>
    <w:lvl w:ilvl="4">
      <w:start w:val="1"/>
      <w:numFmt w:val="none"/>
      <w:lvlText w:val=""/>
      <w:lvlJc w:val="left"/>
      <w:pPr>
        <w:ind w:left="2205" w:hanging="369"/>
      </w:pPr>
      <w:rPr>
        <w:rFonts w:hint="default"/>
      </w:rPr>
    </w:lvl>
    <w:lvl w:ilvl="5">
      <w:start w:val="1"/>
      <w:numFmt w:val="none"/>
      <w:lvlText w:val=""/>
      <w:lvlJc w:val="left"/>
      <w:pPr>
        <w:ind w:left="2574" w:hanging="369"/>
      </w:pPr>
      <w:rPr>
        <w:rFonts w:hint="default"/>
      </w:rPr>
    </w:lvl>
    <w:lvl w:ilvl="6">
      <w:start w:val="1"/>
      <w:numFmt w:val="none"/>
      <w:lvlText w:val=""/>
      <w:lvlJc w:val="left"/>
      <w:pPr>
        <w:ind w:left="2943" w:hanging="369"/>
      </w:pPr>
      <w:rPr>
        <w:rFonts w:hint="default"/>
      </w:rPr>
    </w:lvl>
    <w:lvl w:ilvl="7">
      <w:start w:val="1"/>
      <w:numFmt w:val="none"/>
      <w:lvlText w:val=""/>
      <w:lvlJc w:val="left"/>
      <w:pPr>
        <w:ind w:left="3312" w:hanging="369"/>
      </w:pPr>
      <w:rPr>
        <w:rFonts w:hint="default"/>
      </w:rPr>
    </w:lvl>
    <w:lvl w:ilvl="8">
      <w:start w:val="1"/>
      <w:numFmt w:val="none"/>
      <w:lvlText w:val=""/>
      <w:lvlJc w:val="left"/>
      <w:pPr>
        <w:ind w:left="3681" w:hanging="369"/>
      </w:pPr>
      <w:rPr>
        <w:rFonts w:hint="default"/>
      </w:rPr>
    </w:lvl>
  </w:abstractNum>
  <w:abstractNum w:abstractNumId="7">
    <w:nsid w:val="24FD2F99"/>
    <w:multiLevelType w:val="hybridMultilevel"/>
    <w:tmpl w:val="60D89D94"/>
    <w:lvl w:ilvl="0" w:tplc="B472F5AE">
      <w:start w:val="1"/>
      <w:numFmt w:val="bullet"/>
      <w:lvlText w:val=""/>
      <w:lvlJc w:val="left"/>
      <w:pPr>
        <w:tabs>
          <w:tab w:val="num" w:pos="1080"/>
        </w:tabs>
        <w:ind w:left="1080" w:hanging="360"/>
      </w:pPr>
      <w:rPr>
        <w:rFonts w:ascii="Symbol" w:hAnsi="Symbol" w:hint="default"/>
        <w:color w:val="auto"/>
      </w:rPr>
    </w:lvl>
    <w:lvl w:ilvl="1" w:tplc="A044F174" w:tentative="1">
      <w:start w:val="1"/>
      <w:numFmt w:val="bullet"/>
      <w:lvlText w:val="o"/>
      <w:lvlJc w:val="left"/>
      <w:pPr>
        <w:tabs>
          <w:tab w:val="num" w:pos="1440"/>
        </w:tabs>
        <w:ind w:left="1440" w:hanging="360"/>
      </w:pPr>
      <w:rPr>
        <w:rFonts w:ascii="Courier New" w:hAnsi="Courier New" w:cs="Courier New" w:hint="default"/>
      </w:rPr>
    </w:lvl>
    <w:lvl w:ilvl="2" w:tplc="B05C5C8E" w:tentative="1">
      <w:start w:val="1"/>
      <w:numFmt w:val="bullet"/>
      <w:lvlText w:val=""/>
      <w:lvlJc w:val="left"/>
      <w:pPr>
        <w:tabs>
          <w:tab w:val="num" w:pos="2160"/>
        </w:tabs>
        <w:ind w:left="2160" w:hanging="360"/>
      </w:pPr>
      <w:rPr>
        <w:rFonts w:ascii="Wingdings" w:hAnsi="Wingdings" w:hint="default"/>
      </w:rPr>
    </w:lvl>
    <w:lvl w:ilvl="3" w:tplc="0F0EFE24" w:tentative="1">
      <w:start w:val="1"/>
      <w:numFmt w:val="bullet"/>
      <w:lvlText w:val=""/>
      <w:lvlJc w:val="left"/>
      <w:pPr>
        <w:tabs>
          <w:tab w:val="num" w:pos="2880"/>
        </w:tabs>
        <w:ind w:left="2880" w:hanging="360"/>
      </w:pPr>
      <w:rPr>
        <w:rFonts w:ascii="Symbol" w:hAnsi="Symbol" w:hint="default"/>
      </w:rPr>
    </w:lvl>
    <w:lvl w:ilvl="4" w:tplc="50B0D17C" w:tentative="1">
      <w:start w:val="1"/>
      <w:numFmt w:val="bullet"/>
      <w:lvlText w:val="o"/>
      <w:lvlJc w:val="left"/>
      <w:pPr>
        <w:tabs>
          <w:tab w:val="num" w:pos="3600"/>
        </w:tabs>
        <w:ind w:left="3600" w:hanging="360"/>
      </w:pPr>
      <w:rPr>
        <w:rFonts w:ascii="Courier New" w:hAnsi="Courier New" w:cs="Courier New" w:hint="default"/>
      </w:rPr>
    </w:lvl>
    <w:lvl w:ilvl="5" w:tplc="FB9ADF7E" w:tentative="1">
      <w:start w:val="1"/>
      <w:numFmt w:val="bullet"/>
      <w:lvlText w:val=""/>
      <w:lvlJc w:val="left"/>
      <w:pPr>
        <w:tabs>
          <w:tab w:val="num" w:pos="4320"/>
        </w:tabs>
        <w:ind w:left="4320" w:hanging="360"/>
      </w:pPr>
      <w:rPr>
        <w:rFonts w:ascii="Wingdings" w:hAnsi="Wingdings" w:hint="default"/>
      </w:rPr>
    </w:lvl>
    <w:lvl w:ilvl="6" w:tplc="7624B91E" w:tentative="1">
      <w:start w:val="1"/>
      <w:numFmt w:val="bullet"/>
      <w:lvlText w:val=""/>
      <w:lvlJc w:val="left"/>
      <w:pPr>
        <w:tabs>
          <w:tab w:val="num" w:pos="5040"/>
        </w:tabs>
        <w:ind w:left="5040" w:hanging="360"/>
      </w:pPr>
      <w:rPr>
        <w:rFonts w:ascii="Symbol" w:hAnsi="Symbol" w:hint="default"/>
      </w:rPr>
    </w:lvl>
    <w:lvl w:ilvl="7" w:tplc="2B04B01C" w:tentative="1">
      <w:start w:val="1"/>
      <w:numFmt w:val="bullet"/>
      <w:lvlText w:val="o"/>
      <w:lvlJc w:val="left"/>
      <w:pPr>
        <w:tabs>
          <w:tab w:val="num" w:pos="5760"/>
        </w:tabs>
        <w:ind w:left="5760" w:hanging="360"/>
      </w:pPr>
      <w:rPr>
        <w:rFonts w:ascii="Courier New" w:hAnsi="Courier New" w:cs="Courier New" w:hint="default"/>
      </w:rPr>
    </w:lvl>
    <w:lvl w:ilvl="8" w:tplc="BA783CB0" w:tentative="1">
      <w:start w:val="1"/>
      <w:numFmt w:val="bullet"/>
      <w:lvlText w:val=""/>
      <w:lvlJc w:val="left"/>
      <w:pPr>
        <w:tabs>
          <w:tab w:val="num" w:pos="6480"/>
        </w:tabs>
        <w:ind w:left="6480" w:hanging="360"/>
      </w:pPr>
      <w:rPr>
        <w:rFonts w:ascii="Wingdings" w:hAnsi="Wingdings" w:hint="default"/>
      </w:rPr>
    </w:lvl>
  </w:abstractNum>
  <w:abstractNum w:abstractNumId="8">
    <w:nsid w:val="29B25300"/>
    <w:multiLevelType w:val="hybridMultilevel"/>
    <w:tmpl w:val="C8D4E34C"/>
    <w:lvl w:ilvl="0" w:tplc="53E86032">
      <w:start w:val="1"/>
      <w:numFmt w:val="bullet"/>
      <w:lvlText w:val=""/>
      <w:lvlJc w:val="left"/>
      <w:pPr>
        <w:tabs>
          <w:tab w:val="num" w:pos="1080"/>
        </w:tabs>
        <w:ind w:left="1080" w:hanging="360"/>
      </w:pPr>
      <w:rPr>
        <w:rFonts w:ascii="Symbol" w:hAnsi="Symbol" w:hint="default"/>
      </w:rPr>
    </w:lvl>
    <w:lvl w:ilvl="1" w:tplc="CD12B4B0" w:tentative="1">
      <w:start w:val="1"/>
      <w:numFmt w:val="bullet"/>
      <w:lvlText w:val="o"/>
      <w:lvlJc w:val="left"/>
      <w:pPr>
        <w:tabs>
          <w:tab w:val="num" w:pos="1800"/>
        </w:tabs>
        <w:ind w:left="1800" w:hanging="360"/>
      </w:pPr>
      <w:rPr>
        <w:rFonts w:ascii="Courier New" w:hAnsi="Courier New" w:cs="Courier New" w:hint="default"/>
      </w:rPr>
    </w:lvl>
    <w:lvl w:ilvl="2" w:tplc="6606921C" w:tentative="1">
      <w:start w:val="1"/>
      <w:numFmt w:val="bullet"/>
      <w:lvlText w:val=""/>
      <w:lvlJc w:val="left"/>
      <w:pPr>
        <w:tabs>
          <w:tab w:val="num" w:pos="2520"/>
        </w:tabs>
        <w:ind w:left="2520" w:hanging="360"/>
      </w:pPr>
      <w:rPr>
        <w:rFonts w:ascii="Wingdings" w:hAnsi="Wingdings" w:hint="default"/>
      </w:rPr>
    </w:lvl>
    <w:lvl w:ilvl="3" w:tplc="A79469D8" w:tentative="1">
      <w:start w:val="1"/>
      <w:numFmt w:val="bullet"/>
      <w:lvlText w:val=""/>
      <w:lvlJc w:val="left"/>
      <w:pPr>
        <w:tabs>
          <w:tab w:val="num" w:pos="3240"/>
        </w:tabs>
        <w:ind w:left="3240" w:hanging="360"/>
      </w:pPr>
      <w:rPr>
        <w:rFonts w:ascii="Symbol" w:hAnsi="Symbol" w:hint="default"/>
      </w:rPr>
    </w:lvl>
    <w:lvl w:ilvl="4" w:tplc="04629082" w:tentative="1">
      <w:start w:val="1"/>
      <w:numFmt w:val="bullet"/>
      <w:lvlText w:val="o"/>
      <w:lvlJc w:val="left"/>
      <w:pPr>
        <w:tabs>
          <w:tab w:val="num" w:pos="3960"/>
        </w:tabs>
        <w:ind w:left="3960" w:hanging="360"/>
      </w:pPr>
      <w:rPr>
        <w:rFonts w:ascii="Courier New" w:hAnsi="Courier New" w:cs="Courier New" w:hint="default"/>
      </w:rPr>
    </w:lvl>
    <w:lvl w:ilvl="5" w:tplc="445C0012" w:tentative="1">
      <w:start w:val="1"/>
      <w:numFmt w:val="bullet"/>
      <w:lvlText w:val=""/>
      <w:lvlJc w:val="left"/>
      <w:pPr>
        <w:tabs>
          <w:tab w:val="num" w:pos="4680"/>
        </w:tabs>
        <w:ind w:left="4680" w:hanging="360"/>
      </w:pPr>
      <w:rPr>
        <w:rFonts w:ascii="Wingdings" w:hAnsi="Wingdings" w:hint="default"/>
      </w:rPr>
    </w:lvl>
    <w:lvl w:ilvl="6" w:tplc="00E00BCC" w:tentative="1">
      <w:start w:val="1"/>
      <w:numFmt w:val="bullet"/>
      <w:lvlText w:val=""/>
      <w:lvlJc w:val="left"/>
      <w:pPr>
        <w:tabs>
          <w:tab w:val="num" w:pos="5400"/>
        </w:tabs>
        <w:ind w:left="5400" w:hanging="360"/>
      </w:pPr>
      <w:rPr>
        <w:rFonts w:ascii="Symbol" w:hAnsi="Symbol" w:hint="default"/>
      </w:rPr>
    </w:lvl>
    <w:lvl w:ilvl="7" w:tplc="DD56BF80" w:tentative="1">
      <w:start w:val="1"/>
      <w:numFmt w:val="bullet"/>
      <w:lvlText w:val="o"/>
      <w:lvlJc w:val="left"/>
      <w:pPr>
        <w:tabs>
          <w:tab w:val="num" w:pos="6120"/>
        </w:tabs>
        <w:ind w:left="6120" w:hanging="360"/>
      </w:pPr>
      <w:rPr>
        <w:rFonts w:ascii="Courier New" w:hAnsi="Courier New" w:cs="Courier New" w:hint="default"/>
      </w:rPr>
    </w:lvl>
    <w:lvl w:ilvl="8" w:tplc="3670BC92" w:tentative="1">
      <w:start w:val="1"/>
      <w:numFmt w:val="bullet"/>
      <w:lvlText w:val=""/>
      <w:lvlJc w:val="left"/>
      <w:pPr>
        <w:tabs>
          <w:tab w:val="num" w:pos="6840"/>
        </w:tabs>
        <w:ind w:left="6840" w:hanging="360"/>
      </w:pPr>
      <w:rPr>
        <w:rFonts w:ascii="Wingdings" w:hAnsi="Wingdings" w:hint="default"/>
      </w:rPr>
    </w:lvl>
  </w:abstractNum>
  <w:abstractNum w:abstractNumId="9">
    <w:nsid w:val="2AD267D5"/>
    <w:multiLevelType w:val="multilevel"/>
    <w:tmpl w:val="3294BC52"/>
    <w:lvl w:ilvl="0">
      <w:start w:val="1"/>
      <w:numFmt w:val="lowerLetter"/>
      <w:lvlText w:val="(%1)"/>
      <w:lvlJc w:val="left"/>
      <w:pPr>
        <w:ind w:left="729" w:hanging="369"/>
      </w:pPr>
      <w:rPr>
        <w:rFonts w:hint="default"/>
        <w:sz w:val="22"/>
      </w:rPr>
    </w:lvl>
    <w:lvl w:ilvl="1">
      <w:start w:val="1"/>
      <w:numFmt w:val="lowerLetter"/>
      <w:lvlText w:val="%2)"/>
      <w:lvlJc w:val="left"/>
      <w:pPr>
        <w:ind w:left="1098" w:hanging="369"/>
      </w:pPr>
      <w:rPr>
        <w:rFonts w:hint="default"/>
      </w:rPr>
    </w:lvl>
    <w:lvl w:ilvl="2">
      <w:start w:val="1"/>
      <w:numFmt w:val="lowerRoman"/>
      <w:lvlText w:val="%3."/>
      <w:lvlJc w:val="left"/>
      <w:pPr>
        <w:ind w:left="1467" w:hanging="369"/>
      </w:pPr>
      <w:rPr>
        <w:rFonts w:hint="default"/>
      </w:rPr>
    </w:lvl>
    <w:lvl w:ilvl="3">
      <w:start w:val="1"/>
      <w:numFmt w:val="none"/>
      <w:lvlText w:val="%4"/>
      <w:lvlJc w:val="left"/>
      <w:pPr>
        <w:ind w:left="1836" w:hanging="369"/>
      </w:pPr>
      <w:rPr>
        <w:rFonts w:hint="default"/>
      </w:rPr>
    </w:lvl>
    <w:lvl w:ilvl="4">
      <w:start w:val="1"/>
      <w:numFmt w:val="none"/>
      <w:lvlText w:val=""/>
      <w:lvlJc w:val="left"/>
      <w:pPr>
        <w:ind w:left="2205" w:hanging="369"/>
      </w:pPr>
      <w:rPr>
        <w:rFonts w:hint="default"/>
      </w:rPr>
    </w:lvl>
    <w:lvl w:ilvl="5">
      <w:start w:val="1"/>
      <w:numFmt w:val="none"/>
      <w:lvlText w:val=""/>
      <w:lvlJc w:val="left"/>
      <w:pPr>
        <w:ind w:left="2574" w:hanging="369"/>
      </w:pPr>
      <w:rPr>
        <w:rFonts w:hint="default"/>
      </w:rPr>
    </w:lvl>
    <w:lvl w:ilvl="6">
      <w:start w:val="1"/>
      <w:numFmt w:val="none"/>
      <w:lvlText w:val=""/>
      <w:lvlJc w:val="left"/>
      <w:pPr>
        <w:ind w:left="2943" w:hanging="369"/>
      </w:pPr>
      <w:rPr>
        <w:rFonts w:hint="default"/>
      </w:rPr>
    </w:lvl>
    <w:lvl w:ilvl="7">
      <w:start w:val="1"/>
      <w:numFmt w:val="none"/>
      <w:lvlText w:val=""/>
      <w:lvlJc w:val="left"/>
      <w:pPr>
        <w:ind w:left="3312" w:hanging="369"/>
      </w:pPr>
      <w:rPr>
        <w:rFonts w:hint="default"/>
      </w:rPr>
    </w:lvl>
    <w:lvl w:ilvl="8">
      <w:start w:val="1"/>
      <w:numFmt w:val="none"/>
      <w:lvlText w:val=""/>
      <w:lvlJc w:val="left"/>
      <w:pPr>
        <w:ind w:left="3681" w:hanging="369"/>
      </w:pPr>
      <w:rPr>
        <w:rFonts w:hint="default"/>
      </w:rPr>
    </w:lvl>
  </w:abstractNum>
  <w:abstractNum w:abstractNumId="1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17B03BD"/>
    <w:multiLevelType w:val="multilevel"/>
    <w:tmpl w:val="AB3A3BB8"/>
    <w:lvl w:ilvl="0">
      <w:start w:val="6"/>
      <w:numFmt w:val="lowerLetter"/>
      <w:lvlText w:val="(%1)"/>
      <w:lvlJc w:val="left"/>
      <w:pPr>
        <w:ind w:left="729" w:hanging="369"/>
      </w:pPr>
      <w:rPr>
        <w:rFonts w:hint="default"/>
        <w:sz w:val="22"/>
      </w:rPr>
    </w:lvl>
    <w:lvl w:ilvl="1">
      <w:start w:val="1"/>
      <w:numFmt w:val="lowerLetter"/>
      <w:lvlText w:val="%2)"/>
      <w:lvlJc w:val="left"/>
      <w:pPr>
        <w:ind w:left="1098" w:hanging="369"/>
      </w:pPr>
      <w:rPr>
        <w:rFonts w:hint="default"/>
      </w:rPr>
    </w:lvl>
    <w:lvl w:ilvl="2">
      <w:start w:val="1"/>
      <w:numFmt w:val="lowerRoman"/>
      <w:lvlText w:val="%3."/>
      <w:lvlJc w:val="left"/>
      <w:pPr>
        <w:ind w:left="1467" w:hanging="369"/>
      </w:pPr>
      <w:rPr>
        <w:rFonts w:hint="default"/>
      </w:rPr>
    </w:lvl>
    <w:lvl w:ilvl="3">
      <w:start w:val="1"/>
      <w:numFmt w:val="none"/>
      <w:lvlText w:val="%4"/>
      <w:lvlJc w:val="left"/>
      <w:pPr>
        <w:ind w:left="1836" w:hanging="369"/>
      </w:pPr>
      <w:rPr>
        <w:rFonts w:hint="default"/>
      </w:rPr>
    </w:lvl>
    <w:lvl w:ilvl="4">
      <w:start w:val="1"/>
      <w:numFmt w:val="none"/>
      <w:lvlText w:val=""/>
      <w:lvlJc w:val="left"/>
      <w:pPr>
        <w:ind w:left="2205" w:hanging="369"/>
      </w:pPr>
      <w:rPr>
        <w:rFonts w:hint="default"/>
      </w:rPr>
    </w:lvl>
    <w:lvl w:ilvl="5">
      <w:start w:val="1"/>
      <w:numFmt w:val="none"/>
      <w:lvlText w:val=""/>
      <w:lvlJc w:val="left"/>
      <w:pPr>
        <w:ind w:left="2574" w:hanging="369"/>
      </w:pPr>
      <w:rPr>
        <w:rFonts w:hint="default"/>
      </w:rPr>
    </w:lvl>
    <w:lvl w:ilvl="6">
      <w:start w:val="1"/>
      <w:numFmt w:val="none"/>
      <w:lvlText w:val=""/>
      <w:lvlJc w:val="left"/>
      <w:pPr>
        <w:ind w:left="2943" w:hanging="369"/>
      </w:pPr>
      <w:rPr>
        <w:rFonts w:hint="default"/>
      </w:rPr>
    </w:lvl>
    <w:lvl w:ilvl="7">
      <w:start w:val="1"/>
      <w:numFmt w:val="none"/>
      <w:lvlText w:val=""/>
      <w:lvlJc w:val="left"/>
      <w:pPr>
        <w:ind w:left="3312" w:hanging="369"/>
      </w:pPr>
      <w:rPr>
        <w:rFonts w:hint="default"/>
      </w:rPr>
    </w:lvl>
    <w:lvl w:ilvl="8">
      <w:start w:val="1"/>
      <w:numFmt w:val="none"/>
      <w:lvlText w:val=""/>
      <w:lvlJc w:val="left"/>
      <w:pPr>
        <w:ind w:left="3681" w:hanging="369"/>
      </w:pPr>
      <w:rPr>
        <w:rFonts w:hint="default"/>
      </w:rPr>
    </w:lvl>
  </w:abstractNum>
  <w:abstractNum w:abstractNumId="12">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9D01AF9"/>
    <w:multiLevelType w:val="hybridMultilevel"/>
    <w:tmpl w:val="DF80C79E"/>
    <w:lvl w:ilvl="0" w:tplc="4E743E2C">
      <w:start w:val="1"/>
      <w:numFmt w:val="lowerLetter"/>
      <w:lvlText w:val="(%1)"/>
      <w:lvlJc w:val="left"/>
      <w:pPr>
        <w:tabs>
          <w:tab w:val="num" w:pos="360"/>
        </w:tabs>
        <w:ind w:left="360" w:hanging="360"/>
      </w:pPr>
      <w:rPr>
        <w:rFonts w:hint="default"/>
      </w:rPr>
    </w:lvl>
    <w:lvl w:ilvl="1" w:tplc="763AF9D8" w:tentative="1">
      <w:start w:val="1"/>
      <w:numFmt w:val="lowerLetter"/>
      <w:lvlText w:val="%2."/>
      <w:lvlJc w:val="left"/>
      <w:pPr>
        <w:tabs>
          <w:tab w:val="num" w:pos="1080"/>
        </w:tabs>
        <w:ind w:left="1080" w:hanging="360"/>
      </w:pPr>
    </w:lvl>
    <w:lvl w:ilvl="2" w:tplc="9F6C681E" w:tentative="1">
      <w:start w:val="1"/>
      <w:numFmt w:val="lowerRoman"/>
      <w:lvlText w:val="%3."/>
      <w:lvlJc w:val="right"/>
      <w:pPr>
        <w:tabs>
          <w:tab w:val="num" w:pos="1800"/>
        </w:tabs>
        <w:ind w:left="1800" w:hanging="180"/>
      </w:pPr>
    </w:lvl>
    <w:lvl w:ilvl="3" w:tplc="B58670B2" w:tentative="1">
      <w:start w:val="1"/>
      <w:numFmt w:val="decimal"/>
      <w:lvlText w:val="%4."/>
      <w:lvlJc w:val="left"/>
      <w:pPr>
        <w:tabs>
          <w:tab w:val="num" w:pos="2520"/>
        </w:tabs>
        <w:ind w:left="2520" w:hanging="360"/>
      </w:pPr>
    </w:lvl>
    <w:lvl w:ilvl="4" w:tplc="FD84493E" w:tentative="1">
      <w:start w:val="1"/>
      <w:numFmt w:val="lowerLetter"/>
      <w:lvlText w:val="%5."/>
      <w:lvlJc w:val="left"/>
      <w:pPr>
        <w:tabs>
          <w:tab w:val="num" w:pos="3240"/>
        </w:tabs>
        <w:ind w:left="3240" w:hanging="360"/>
      </w:pPr>
    </w:lvl>
    <w:lvl w:ilvl="5" w:tplc="4164F2AE" w:tentative="1">
      <w:start w:val="1"/>
      <w:numFmt w:val="lowerRoman"/>
      <w:lvlText w:val="%6."/>
      <w:lvlJc w:val="right"/>
      <w:pPr>
        <w:tabs>
          <w:tab w:val="num" w:pos="3960"/>
        </w:tabs>
        <w:ind w:left="3960" w:hanging="180"/>
      </w:pPr>
    </w:lvl>
    <w:lvl w:ilvl="6" w:tplc="7CA08118" w:tentative="1">
      <w:start w:val="1"/>
      <w:numFmt w:val="decimal"/>
      <w:lvlText w:val="%7."/>
      <w:lvlJc w:val="left"/>
      <w:pPr>
        <w:tabs>
          <w:tab w:val="num" w:pos="4680"/>
        </w:tabs>
        <w:ind w:left="4680" w:hanging="360"/>
      </w:pPr>
    </w:lvl>
    <w:lvl w:ilvl="7" w:tplc="FE3262AC" w:tentative="1">
      <w:start w:val="1"/>
      <w:numFmt w:val="lowerLetter"/>
      <w:lvlText w:val="%8."/>
      <w:lvlJc w:val="left"/>
      <w:pPr>
        <w:tabs>
          <w:tab w:val="num" w:pos="5400"/>
        </w:tabs>
        <w:ind w:left="5400" w:hanging="360"/>
      </w:pPr>
    </w:lvl>
    <w:lvl w:ilvl="8" w:tplc="F60E0E2A" w:tentative="1">
      <w:start w:val="1"/>
      <w:numFmt w:val="lowerRoman"/>
      <w:lvlText w:val="%9."/>
      <w:lvlJc w:val="right"/>
      <w:pPr>
        <w:tabs>
          <w:tab w:val="num" w:pos="6120"/>
        </w:tabs>
        <w:ind w:left="6120" w:hanging="180"/>
      </w:pPr>
    </w:lvl>
  </w:abstractNum>
  <w:abstractNum w:abstractNumId="14">
    <w:nsid w:val="3CFA0D6E"/>
    <w:multiLevelType w:val="multilevel"/>
    <w:tmpl w:val="FBEE7C84"/>
    <w:lvl w:ilvl="0">
      <w:start w:val="6"/>
      <w:numFmt w:val="lowerLetter"/>
      <w:lvlText w:val="(%1)"/>
      <w:lvlJc w:val="left"/>
      <w:pPr>
        <w:ind w:left="729" w:hanging="369"/>
      </w:pPr>
      <w:rPr>
        <w:rFonts w:hint="default"/>
        <w:sz w:val="22"/>
      </w:rPr>
    </w:lvl>
    <w:lvl w:ilvl="1">
      <w:start w:val="1"/>
      <w:numFmt w:val="lowerLetter"/>
      <w:lvlText w:val="%2)"/>
      <w:lvlJc w:val="left"/>
      <w:pPr>
        <w:ind w:left="1098" w:hanging="369"/>
      </w:pPr>
      <w:rPr>
        <w:rFonts w:hint="default"/>
      </w:rPr>
    </w:lvl>
    <w:lvl w:ilvl="2">
      <w:start w:val="1"/>
      <w:numFmt w:val="lowerRoman"/>
      <w:lvlText w:val="%3."/>
      <w:lvlJc w:val="left"/>
      <w:pPr>
        <w:ind w:left="1467" w:hanging="369"/>
      </w:pPr>
      <w:rPr>
        <w:rFonts w:hint="default"/>
      </w:rPr>
    </w:lvl>
    <w:lvl w:ilvl="3">
      <w:start w:val="1"/>
      <w:numFmt w:val="none"/>
      <w:lvlText w:val="%4"/>
      <w:lvlJc w:val="left"/>
      <w:pPr>
        <w:ind w:left="1836" w:hanging="369"/>
      </w:pPr>
      <w:rPr>
        <w:rFonts w:hint="default"/>
      </w:rPr>
    </w:lvl>
    <w:lvl w:ilvl="4">
      <w:start w:val="1"/>
      <w:numFmt w:val="none"/>
      <w:lvlText w:val=""/>
      <w:lvlJc w:val="left"/>
      <w:pPr>
        <w:ind w:left="2205" w:hanging="369"/>
      </w:pPr>
      <w:rPr>
        <w:rFonts w:hint="default"/>
      </w:rPr>
    </w:lvl>
    <w:lvl w:ilvl="5">
      <w:start w:val="1"/>
      <w:numFmt w:val="none"/>
      <w:lvlText w:val=""/>
      <w:lvlJc w:val="left"/>
      <w:pPr>
        <w:ind w:left="2574" w:hanging="369"/>
      </w:pPr>
      <w:rPr>
        <w:rFonts w:hint="default"/>
      </w:rPr>
    </w:lvl>
    <w:lvl w:ilvl="6">
      <w:start w:val="1"/>
      <w:numFmt w:val="none"/>
      <w:lvlText w:val=""/>
      <w:lvlJc w:val="left"/>
      <w:pPr>
        <w:ind w:left="2943" w:hanging="369"/>
      </w:pPr>
      <w:rPr>
        <w:rFonts w:hint="default"/>
      </w:rPr>
    </w:lvl>
    <w:lvl w:ilvl="7">
      <w:start w:val="1"/>
      <w:numFmt w:val="none"/>
      <w:lvlText w:val=""/>
      <w:lvlJc w:val="left"/>
      <w:pPr>
        <w:ind w:left="3312" w:hanging="369"/>
      </w:pPr>
      <w:rPr>
        <w:rFonts w:hint="default"/>
      </w:rPr>
    </w:lvl>
    <w:lvl w:ilvl="8">
      <w:start w:val="1"/>
      <w:numFmt w:val="none"/>
      <w:lvlText w:val=""/>
      <w:lvlJc w:val="left"/>
      <w:pPr>
        <w:ind w:left="3681" w:hanging="369"/>
      </w:pPr>
      <w:rPr>
        <w:rFonts w:hint="default"/>
      </w:rPr>
    </w:lvl>
  </w:abstractNum>
  <w:abstractNum w:abstractNumId="15">
    <w:nsid w:val="46B84E51"/>
    <w:multiLevelType w:val="multilevel"/>
    <w:tmpl w:val="3F8C66AE"/>
    <w:lvl w:ilvl="0">
      <w:start w:val="6"/>
      <w:numFmt w:val="lowerLetter"/>
      <w:lvlText w:val="(%1)"/>
      <w:lvlJc w:val="left"/>
      <w:pPr>
        <w:ind w:left="729" w:hanging="369"/>
      </w:pPr>
      <w:rPr>
        <w:rFonts w:hint="default"/>
        <w:sz w:val="22"/>
      </w:rPr>
    </w:lvl>
    <w:lvl w:ilvl="1">
      <w:start w:val="1"/>
      <w:numFmt w:val="lowerLetter"/>
      <w:lvlText w:val="%2)"/>
      <w:lvlJc w:val="left"/>
      <w:pPr>
        <w:ind w:left="1098" w:hanging="369"/>
      </w:pPr>
      <w:rPr>
        <w:rFonts w:hint="default"/>
      </w:rPr>
    </w:lvl>
    <w:lvl w:ilvl="2">
      <w:start w:val="1"/>
      <w:numFmt w:val="lowerRoman"/>
      <w:lvlText w:val="%3."/>
      <w:lvlJc w:val="left"/>
      <w:pPr>
        <w:ind w:left="1467" w:hanging="369"/>
      </w:pPr>
      <w:rPr>
        <w:rFonts w:hint="default"/>
      </w:rPr>
    </w:lvl>
    <w:lvl w:ilvl="3">
      <w:start w:val="1"/>
      <w:numFmt w:val="none"/>
      <w:lvlText w:val="%4"/>
      <w:lvlJc w:val="left"/>
      <w:pPr>
        <w:ind w:left="1836" w:hanging="369"/>
      </w:pPr>
      <w:rPr>
        <w:rFonts w:hint="default"/>
      </w:rPr>
    </w:lvl>
    <w:lvl w:ilvl="4">
      <w:start w:val="1"/>
      <w:numFmt w:val="none"/>
      <w:lvlText w:val=""/>
      <w:lvlJc w:val="left"/>
      <w:pPr>
        <w:ind w:left="2205" w:hanging="369"/>
      </w:pPr>
      <w:rPr>
        <w:rFonts w:hint="default"/>
      </w:rPr>
    </w:lvl>
    <w:lvl w:ilvl="5">
      <w:start w:val="1"/>
      <w:numFmt w:val="none"/>
      <w:lvlText w:val=""/>
      <w:lvlJc w:val="left"/>
      <w:pPr>
        <w:ind w:left="2574" w:hanging="369"/>
      </w:pPr>
      <w:rPr>
        <w:rFonts w:hint="default"/>
      </w:rPr>
    </w:lvl>
    <w:lvl w:ilvl="6">
      <w:start w:val="1"/>
      <w:numFmt w:val="none"/>
      <w:lvlText w:val=""/>
      <w:lvlJc w:val="left"/>
      <w:pPr>
        <w:ind w:left="2943" w:hanging="369"/>
      </w:pPr>
      <w:rPr>
        <w:rFonts w:hint="default"/>
      </w:rPr>
    </w:lvl>
    <w:lvl w:ilvl="7">
      <w:start w:val="1"/>
      <w:numFmt w:val="none"/>
      <w:lvlText w:val=""/>
      <w:lvlJc w:val="left"/>
      <w:pPr>
        <w:ind w:left="3312" w:hanging="369"/>
      </w:pPr>
      <w:rPr>
        <w:rFonts w:hint="default"/>
      </w:rPr>
    </w:lvl>
    <w:lvl w:ilvl="8">
      <w:start w:val="1"/>
      <w:numFmt w:val="none"/>
      <w:lvlText w:val=""/>
      <w:lvlJc w:val="left"/>
      <w:pPr>
        <w:ind w:left="3681" w:hanging="369"/>
      </w:pPr>
      <w:rPr>
        <w:rFonts w:hint="default"/>
      </w:rPr>
    </w:lvl>
  </w:abstractNum>
  <w:abstractNum w:abstractNumId="16">
    <w:nsid w:val="567632B8"/>
    <w:multiLevelType w:val="multilevel"/>
    <w:tmpl w:val="3294BC52"/>
    <w:lvl w:ilvl="0">
      <w:start w:val="1"/>
      <w:numFmt w:val="lowerLetter"/>
      <w:lvlText w:val="(%1)"/>
      <w:lvlJc w:val="left"/>
      <w:pPr>
        <w:ind w:left="729" w:hanging="369"/>
      </w:pPr>
      <w:rPr>
        <w:rFonts w:hint="default"/>
        <w:sz w:val="22"/>
      </w:rPr>
    </w:lvl>
    <w:lvl w:ilvl="1">
      <w:start w:val="1"/>
      <w:numFmt w:val="lowerLetter"/>
      <w:lvlText w:val="%2)"/>
      <w:lvlJc w:val="left"/>
      <w:pPr>
        <w:ind w:left="1098" w:hanging="369"/>
      </w:pPr>
      <w:rPr>
        <w:rFonts w:hint="default"/>
      </w:rPr>
    </w:lvl>
    <w:lvl w:ilvl="2">
      <w:start w:val="1"/>
      <w:numFmt w:val="lowerRoman"/>
      <w:lvlText w:val="%3."/>
      <w:lvlJc w:val="left"/>
      <w:pPr>
        <w:ind w:left="1467" w:hanging="369"/>
      </w:pPr>
      <w:rPr>
        <w:rFonts w:hint="default"/>
      </w:rPr>
    </w:lvl>
    <w:lvl w:ilvl="3">
      <w:start w:val="1"/>
      <w:numFmt w:val="none"/>
      <w:lvlText w:val="%4"/>
      <w:lvlJc w:val="left"/>
      <w:pPr>
        <w:ind w:left="1836" w:hanging="369"/>
      </w:pPr>
      <w:rPr>
        <w:rFonts w:hint="default"/>
      </w:rPr>
    </w:lvl>
    <w:lvl w:ilvl="4">
      <w:start w:val="1"/>
      <w:numFmt w:val="none"/>
      <w:lvlText w:val=""/>
      <w:lvlJc w:val="left"/>
      <w:pPr>
        <w:ind w:left="2205" w:hanging="369"/>
      </w:pPr>
      <w:rPr>
        <w:rFonts w:hint="default"/>
      </w:rPr>
    </w:lvl>
    <w:lvl w:ilvl="5">
      <w:start w:val="1"/>
      <w:numFmt w:val="none"/>
      <w:lvlText w:val=""/>
      <w:lvlJc w:val="left"/>
      <w:pPr>
        <w:ind w:left="2574" w:hanging="369"/>
      </w:pPr>
      <w:rPr>
        <w:rFonts w:hint="default"/>
      </w:rPr>
    </w:lvl>
    <w:lvl w:ilvl="6">
      <w:start w:val="1"/>
      <w:numFmt w:val="none"/>
      <w:lvlText w:val=""/>
      <w:lvlJc w:val="left"/>
      <w:pPr>
        <w:ind w:left="2943" w:hanging="369"/>
      </w:pPr>
      <w:rPr>
        <w:rFonts w:hint="default"/>
      </w:rPr>
    </w:lvl>
    <w:lvl w:ilvl="7">
      <w:start w:val="1"/>
      <w:numFmt w:val="none"/>
      <w:lvlText w:val=""/>
      <w:lvlJc w:val="left"/>
      <w:pPr>
        <w:ind w:left="3312" w:hanging="369"/>
      </w:pPr>
      <w:rPr>
        <w:rFonts w:hint="default"/>
      </w:rPr>
    </w:lvl>
    <w:lvl w:ilvl="8">
      <w:start w:val="1"/>
      <w:numFmt w:val="none"/>
      <w:lvlText w:val=""/>
      <w:lvlJc w:val="left"/>
      <w:pPr>
        <w:ind w:left="3681" w:hanging="369"/>
      </w:pPr>
      <w:rPr>
        <w:rFonts w:hint="default"/>
      </w:rPr>
    </w:lvl>
  </w:abstractNum>
  <w:abstractNum w:abstractNumId="17">
    <w:nsid w:val="65456429"/>
    <w:multiLevelType w:val="multilevel"/>
    <w:tmpl w:val="84EE1416"/>
    <w:lvl w:ilvl="0">
      <w:start w:val="1"/>
      <w:numFmt w:val="decimal"/>
      <w:pStyle w:val="ListNumber"/>
      <w:lvlText w:val="%1."/>
      <w:lvlJc w:val="left"/>
      <w:pPr>
        <w:ind w:left="369" w:hanging="369"/>
      </w:pPr>
      <w:rPr>
        <w:rFonts w:ascii="Arial" w:hAnsi="Arial" w:hint="default"/>
        <w:i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nsid w:val="6A48075B"/>
    <w:multiLevelType w:val="hybridMultilevel"/>
    <w:tmpl w:val="78E09F1E"/>
    <w:lvl w:ilvl="0" w:tplc="B232D148">
      <w:start w:val="1"/>
      <w:numFmt w:val="decimal"/>
      <w:lvlText w:val="(%1)"/>
      <w:lvlJc w:val="left"/>
      <w:pPr>
        <w:tabs>
          <w:tab w:val="num" w:pos="720"/>
        </w:tabs>
        <w:ind w:left="720" w:hanging="360"/>
      </w:pPr>
      <w:rPr>
        <w:rFonts w:cs="Times New Roman" w:hint="default"/>
      </w:rPr>
    </w:lvl>
    <w:lvl w:ilvl="1" w:tplc="31423244">
      <w:start w:val="1"/>
      <w:numFmt w:val="lowerLetter"/>
      <w:lvlText w:val="%2."/>
      <w:lvlJc w:val="left"/>
      <w:pPr>
        <w:tabs>
          <w:tab w:val="num" w:pos="1440"/>
        </w:tabs>
        <w:ind w:left="1440" w:hanging="360"/>
      </w:pPr>
      <w:rPr>
        <w:rFonts w:cs="Times New Roman"/>
      </w:rPr>
    </w:lvl>
    <w:lvl w:ilvl="2" w:tplc="B5DEB2AA">
      <w:start w:val="1"/>
      <w:numFmt w:val="lowerRoman"/>
      <w:lvlText w:val="%3."/>
      <w:lvlJc w:val="right"/>
      <w:pPr>
        <w:tabs>
          <w:tab w:val="num" w:pos="2160"/>
        </w:tabs>
        <w:ind w:left="2160" w:hanging="180"/>
      </w:pPr>
      <w:rPr>
        <w:rFonts w:cs="Times New Roman"/>
      </w:rPr>
    </w:lvl>
    <w:lvl w:ilvl="3" w:tplc="B538DC8C">
      <w:start w:val="1"/>
      <w:numFmt w:val="decimal"/>
      <w:lvlText w:val="%4."/>
      <w:lvlJc w:val="left"/>
      <w:pPr>
        <w:tabs>
          <w:tab w:val="num" w:pos="2880"/>
        </w:tabs>
        <w:ind w:left="2880" w:hanging="360"/>
      </w:pPr>
      <w:rPr>
        <w:rFonts w:cs="Times New Roman"/>
      </w:rPr>
    </w:lvl>
    <w:lvl w:ilvl="4" w:tplc="6D141A28">
      <w:start w:val="1"/>
      <w:numFmt w:val="lowerLetter"/>
      <w:lvlText w:val="%5."/>
      <w:lvlJc w:val="left"/>
      <w:pPr>
        <w:tabs>
          <w:tab w:val="num" w:pos="3600"/>
        </w:tabs>
        <w:ind w:left="3600" w:hanging="360"/>
      </w:pPr>
      <w:rPr>
        <w:rFonts w:cs="Times New Roman"/>
      </w:rPr>
    </w:lvl>
    <w:lvl w:ilvl="5" w:tplc="DC66DFF8">
      <w:start w:val="1"/>
      <w:numFmt w:val="lowerRoman"/>
      <w:lvlText w:val="%6."/>
      <w:lvlJc w:val="right"/>
      <w:pPr>
        <w:tabs>
          <w:tab w:val="num" w:pos="4320"/>
        </w:tabs>
        <w:ind w:left="4320" w:hanging="180"/>
      </w:pPr>
      <w:rPr>
        <w:rFonts w:cs="Times New Roman"/>
      </w:rPr>
    </w:lvl>
    <w:lvl w:ilvl="6" w:tplc="C7B61578">
      <w:start w:val="1"/>
      <w:numFmt w:val="decimal"/>
      <w:lvlText w:val="%7."/>
      <w:lvlJc w:val="left"/>
      <w:pPr>
        <w:tabs>
          <w:tab w:val="num" w:pos="5040"/>
        </w:tabs>
        <w:ind w:left="5040" w:hanging="360"/>
      </w:pPr>
      <w:rPr>
        <w:rFonts w:cs="Times New Roman"/>
      </w:rPr>
    </w:lvl>
    <w:lvl w:ilvl="7" w:tplc="F4FE38CA">
      <w:start w:val="1"/>
      <w:numFmt w:val="lowerLetter"/>
      <w:lvlText w:val="%8."/>
      <w:lvlJc w:val="left"/>
      <w:pPr>
        <w:tabs>
          <w:tab w:val="num" w:pos="5760"/>
        </w:tabs>
        <w:ind w:left="5760" w:hanging="360"/>
      </w:pPr>
      <w:rPr>
        <w:rFonts w:cs="Times New Roman"/>
      </w:rPr>
    </w:lvl>
    <w:lvl w:ilvl="8" w:tplc="2836F3CC">
      <w:start w:val="1"/>
      <w:numFmt w:val="lowerRoman"/>
      <w:lvlText w:val="%9."/>
      <w:lvlJc w:val="right"/>
      <w:pPr>
        <w:tabs>
          <w:tab w:val="num" w:pos="6480"/>
        </w:tabs>
        <w:ind w:left="6480" w:hanging="180"/>
      </w:pPr>
      <w:rPr>
        <w:rFonts w:cs="Times New Roman"/>
      </w:rPr>
    </w:lvl>
  </w:abstractNum>
  <w:abstractNum w:abstractNumId="19">
    <w:nsid w:val="6B614613"/>
    <w:multiLevelType w:val="hybridMultilevel"/>
    <w:tmpl w:val="2AEC1566"/>
    <w:lvl w:ilvl="0" w:tplc="D2D85B14">
      <w:start w:val="8"/>
      <w:numFmt w:val="lowerLetter"/>
      <w:lvlText w:val="(%1)"/>
      <w:lvlJc w:val="left"/>
      <w:pPr>
        <w:tabs>
          <w:tab w:val="num" w:pos="1080"/>
        </w:tabs>
        <w:ind w:left="1080" w:hanging="720"/>
      </w:pPr>
      <w:rPr>
        <w:rFonts w:cs="Times New Roman" w:hint="default"/>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20">
    <w:nsid w:val="72C0043C"/>
    <w:multiLevelType w:val="hybridMultilevel"/>
    <w:tmpl w:val="6DDC1C78"/>
    <w:lvl w:ilvl="0" w:tplc="7BA018CE">
      <w:start w:val="1"/>
      <w:numFmt w:val="lowerLetter"/>
      <w:lvlText w:val="(%1)"/>
      <w:lvlJc w:val="left"/>
      <w:pPr>
        <w:tabs>
          <w:tab w:val="num" w:pos="720"/>
        </w:tabs>
        <w:ind w:left="720" w:hanging="360"/>
      </w:pPr>
      <w:rPr>
        <w:rFonts w:hint="default"/>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74FD65AF"/>
    <w:multiLevelType w:val="multilevel"/>
    <w:tmpl w:val="3294BC52"/>
    <w:lvl w:ilvl="0">
      <w:start w:val="1"/>
      <w:numFmt w:val="lowerLetter"/>
      <w:lvlText w:val="(%1)"/>
      <w:lvlJc w:val="left"/>
      <w:pPr>
        <w:ind w:left="729" w:hanging="369"/>
      </w:pPr>
      <w:rPr>
        <w:rFonts w:hint="default"/>
        <w:sz w:val="22"/>
      </w:rPr>
    </w:lvl>
    <w:lvl w:ilvl="1">
      <w:start w:val="1"/>
      <w:numFmt w:val="lowerLetter"/>
      <w:lvlText w:val="%2)"/>
      <w:lvlJc w:val="left"/>
      <w:pPr>
        <w:ind w:left="1098" w:hanging="369"/>
      </w:pPr>
      <w:rPr>
        <w:rFonts w:hint="default"/>
      </w:rPr>
    </w:lvl>
    <w:lvl w:ilvl="2">
      <w:start w:val="1"/>
      <w:numFmt w:val="lowerRoman"/>
      <w:lvlText w:val="%3."/>
      <w:lvlJc w:val="left"/>
      <w:pPr>
        <w:ind w:left="1467" w:hanging="369"/>
      </w:pPr>
      <w:rPr>
        <w:rFonts w:hint="default"/>
      </w:rPr>
    </w:lvl>
    <w:lvl w:ilvl="3">
      <w:start w:val="1"/>
      <w:numFmt w:val="none"/>
      <w:lvlText w:val="%4"/>
      <w:lvlJc w:val="left"/>
      <w:pPr>
        <w:ind w:left="1836" w:hanging="369"/>
      </w:pPr>
      <w:rPr>
        <w:rFonts w:hint="default"/>
      </w:rPr>
    </w:lvl>
    <w:lvl w:ilvl="4">
      <w:start w:val="1"/>
      <w:numFmt w:val="none"/>
      <w:lvlText w:val=""/>
      <w:lvlJc w:val="left"/>
      <w:pPr>
        <w:ind w:left="2205" w:hanging="369"/>
      </w:pPr>
      <w:rPr>
        <w:rFonts w:hint="default"/>
      </w:rPr>
    </w:lvl>
    <w:lvl w:ilvl="5">
      <w:start w:val="1"/>
      <w:numFmt w:val="none"/>
      <w:lvlText w:val=""/>
      <w:lvlJc w:val="left"/>
      <w:pPr>
        <w:ind w:left="2574" w:hanging="369"/>
      </w:pPr>
      <w:rPr>
        <w:rFonts w:hint="default"/>
      </w:rPr>
    </w:lvl>
    <w:lvl w:ilvl="6">
      <w:start w:val="1"/>
      <w:numFmt w:val="none"/>
      <w:lvlText w:val=""/>
      <w:lvlJc w:val="left"/>
      <w:pPr>
        <w:ind w:left="2943" w:hanging="369"/>
      </w:pPr>
      <w:rPr>
        <w:rFonts w:hint="default"/>
      </w:rPr>
    </w:lvl>
    <w:lvl w:ilvl="7">
      <w:start w:val="1"/>
      <w:numFmt w:val="none"/>
      <w:lvlText w:val=""/>
      <w:lvlJc w:val="left"/>
      <w:pPr>
        <w:ind w:left="3312" w:hanging="369"/>
      </w:pPr>
      <w:rPr>
        <w:rFonts w:hint="default"/>
      </w:rPr>
    </w:lvl>
    <w:lvl w:ilvl="8">
      <w:start w:val="1"/>
      <w:numFmt w:val="none"/>
      <w:lvlText w:val=""/>
      <w:lvlJc w:val="left"/>
      <w:pPr>
        <w:ind w:left="3681" w:hanging="369"/>
      </w:pPr>
      <w:rPr>
        <w:rFonts w:hint="default"/>
      </w:rPr>
    </w:lvl>
  </w:abstractNum>
  <w:abstractNum w:abstractNumId="22">
    <w:nsid w:val="75F91396"/>
    <w:multiLevelType w:val="multilevel"/>
    <w:tmpl w:val="3294BC52"/>
    <w:lvl w:ilvl="0">
      <w:start w:val="1"/>
      <w:numFmt w:val="lowerLetter"/>
      <w:lvlText w:val="(%1)"/>
      <w:lvlJc w:val="left"/>
      <w:pPr>
        <w:ind w:left="729" w:hanging="369"/>
      </w:pPr>
      <w:rPr>
        <w:rFonts w:hint="default"/>
        <w:sz w:val="22"/>
      </w:rPr>
    </w:lvl>
    <w:lvl w:ilvl="1">
      <w:start w:val="1"/>
      <w:numFmt w:val="lowerLetter"/>
      <w:lvlText w:val="%2)"/>
      <w:lvlJc w:val="left"/>
      <w:pPr>
        <w:ind w:left="1098" w:hanging="369"/>
      </w:pPr>
      <w:rPr>
        <w:rFonts w:hint="default"/>
      </w:rPr>
    </w:lvl>
    <w:lvl w:ilvl="2">
      <w:start w:val="1"/>
      <w:numFmt w:val="lowerRoman"/>
      <w:lvlText w:val="%3."/>
      <w:lvlJc w:val="left"/>
      <w:pPr>
        <w:ind w:left="1467" w:hanging="369"/>
      </w:pPr>
      <w:rPr>
        <w:rFonts w:hint="default"/>
      </w:rPr>
    </w:lvl>
    <w:lvl w:ilvl="3">
      <w:start w:val="1"/>
      <w:numFmt w:val="none"/>
      <w:lvlText w:val="%4"/>
      <w:lvlJc w:val="left"/>
      <w:pPr>
        <w:ind w:left="1836" w:hanging="369"/>
      </w:pPr>
      <w:rPr>
        <w:rFonts w:hint="default"/>
      </w:rPr>
    </w:lvl>
    <w:lvl w:ilvl="4">
      <w:start w:val="1"/>
      <w:numFmt w:val="none"/>
      <w:lvlText w:val=""/>
      <w:lvlJc w:val="left"/>
      <w:pPr>
        <w:ind w:left="2205" w:hanging="369"/>
      </w:pPr>
      <w:rPr>
        <w:rFonts w:hint="default"/>
      </w:rPr>
    </w:lvl>
    <w:lvl w:ilvl="5">
      <w:start w:val="1"/>
      <w:numFmt w:val="none"/>
      <w:lvlText w:val=""/>
      <w:lvlJc w:val="left"/>
      <w:pPr>
        <w:ind w:left="2574" w:hanging="369"/>
      </w:pPr>
      <w:rPr>
        <w:rFonts w:hint="default"/>
      </w:rPr>
    </w:lvl>
    <w:lvl w:ilvl="6">
      <w:start w:val="1"/>
      <w:numFmt w:val="none"/>
      <w:lvlText w:val=""/>
      <w:lvlJc w:val="left"/>
      <w:pPr>
        <w:ind w:left="2943" w:hanging="369"/>
      </w:pPr>
      <w:rPr>
        <w:rFonts w:hint="default"/>
      </w:rPr>
    </w:lvl>
    <w:lvl w:ilvl="7">
      <w:start w:val="1"/>
      <w:numFmt w:val="none"/>
      <w:lvlText w:val=""/>
      <w:lvlJc w:val="left"/>
      <w:pPr>
        <w:ind w:left="3312" w:hanging="369"/>
      </w:pPr>
      <w:rPr>
        <w:rFonts w:hint="default"/>
      </w:rPr>
    </w:lvl>
    <w:lvl w:ilvl="8">
      <w:start w:val="1"/>
      <w:numFmt w:val="none"/>
      <w:lvlText w:val=""/>
      <w:lvlJc w:val="left"/>
      <w:pPr>
        <w:ind w:left="3681" w:hanging="369"/>
      </w:pPr>
      <w:rPr>
        <w:rFonts w:hint="default"/>
      </w:rPr>
    </w:lvl>
  </w:abstractNum>
  <w:abstractNum w:abstractNumId="23">
    <w:nsid w:val="7A2832DE"/>
    <w:multiLevelType w:val="hybridMultilevel"/>
    <w:tmpl w:val="76BA624E"/>
    <w:lvl w:ilvl="0" w:tplc="ADAE867E">
      <w:start w:val="1"/>
      <w:numFmt w:val="lowerLetter"/>
      <w:lvlText w:val="(%1)"/>
      <w:lvlJc w:val="left"/>
      <w:pPr>
        <w:tabs>
          <w:tab w:val="num" w:pos="1080"/>
        </w:tabs>
        <w:ind w:left="1080" w:hanging="720"/>
      </w:pPr>
      <w:rPr>
        <w:rFonts w:cs="Times New Roman" w:hint="default"/>
      </w:rPr>
    </w:lvl>
    <w:lvl w:ilvl="1" w:tplc="0C090003">
      <w:start w:val="1"/>
      <w:numFmt w:val="bullet"/>
      <w:lvlText w:val=""/>
      <w:lvlJc w:val="left"/>
      <w:pPr>
        <w:tabs>
          <w:tab w:val="num" w:pos="1440"/>
        </w:tabs>
        <w:ind w:left="1440" w:hanging="360"/>
      </w:pPr>
      <w:rPr>
        <w:rFonts w:ascii="Symbol" w:hAnsi="Symbol" w:hint="default"/>
      </w:rPr>
    </w:lvl>
    <w:lvl w:ilvl="2" w:tplc="0C090005">
      <w:start w:val="1"/>
      <w:numFmt w:val="decimal"/>
      <w:lvlText w:val="(%3)"/>
      <w:lvlJc w:val="left"/>
      <w:pPr>
        <w:tabs>
          <w:tab w:val="num" w:pos="2340"/>
        </w:tabs>
        <w:ind w:left="2340" w:hanging="360"/>
      </w:pPr>
      <w:rPr>
        <w:rFonts w:cs="Times New Roman" w:hint="default"/>
      </w:rPr>
    </w:lvl>
    <w:lvl w:ilvl="3" w:tplc="0C090001">
      <w:start w:val="1"/>
      <w:numFmt w:val="decimal"/>
      <w:lvlText w:val="%4."/>
      <w:lvlJc w:val="left"/>
      <w:pPr>
        <w:tabs>
          <w:tab w:val="num" w:pos="2880"/>
        </w:tabs>
        <w:ind w:left="2880" w:hanging="360"/>
      </w:pPr>
      <w:rPr>
        <w:rFonts w:cs="Times New Roman"/>
      </w:rPr>
    </w:lvl>
    <w:lvl w:ilvl="4" w:tplc="0C090003">
      <w:start w:val="1"/>
      <w:numFmt w:val="lowerLetter"/>
      <w:lvlText w:val="%5."/>
      <w:lvlJc w:val="left"/>
      <w:pPr>
        <w:tabs>
          <w:tab w:val="num" w:pos="3600"/>
        </w:tabs>
        <w:ind w:left="3600" w:hanging="360"/>
      </w:pPr>
      <w:rPr>
        <w:rFonts w:cs="Times New Roman"/>
      </w:rPr>
    </w:lvl>
    <w:lvl w:ilvl="5" w:tplc="0C090005">
      <w:start w:val="1"/>
      <w:numFmt w:val="lowerRoman"/>
      <w:lvlText w:val="%6."/>
      <w:lvlJc w:val="right"/>
      <w:pPr>
        <w:tabs>
          <w:tab w:val="num" w:pos="4320"/>
        </w:tabs>
        <w:ind w:left="4320" w:hanging="180"/>
      </w:pPr>
      <w:rPr>
        <w:rFonts w:cs="Times New Roman"/>
      </w:rPr>
    </w:lvl>
    <w:lvl w:ilvl="6" w:tplc="0C090001">
      <w:start w:val="1"/>
      <w:numFmt w:val="decimal"/>
      <w:lvlText w:val="%7."/>
      <w:lvlJc w:val="left"/>
      <w:pPr>
        <w:tabs>
          <w:tab w:val="num" w:pos="5040"/>
        </w:tabs>
        <w:ind w:left="5040" w:hanging="360"/>
      </w:pPr>
      <w:rPr>
        <w:rFonts w:cs="Times New Roman"/>
      </w:rPr>
    </w:lvl>
    <w:lvl w:ilvl="7" w:tplc="0C090003">
      <w:start w:val="1"/>
      <w:numFmt w:val="lowerLetter"/>
      <w:lvlText w:val="%8."/>
      <w:lvlJc w:val="left"/>
      <w:pPr>
        <w:tabs>
          <w:tab w:val="num" w:pos="5760"/>
        </w:tabs>
        <w:ind w:left="5760" w:hanging="360"/>
      </w:pPr>
      <w:rPr>
        <w:rFonts w:cs="Times New Roman"/>
      </w:rPr>
    </w:lvl>
    <w:lvl w:ilvl="8" w:tplc="0C090005">
      <w:start w:val="1"/>
      <w:numFmt w:val="lowerRoman"/>
      <w:lvlText w:val="%9."/>
      <w:lvlJc w:val="right"/>
      <w:pPr>
        <w:tabs>
          <w:tab w:val="num" w:pos="6480"/>
        </w:tabs>
        <w:ind w:left="6480" w:hanging="180"/>
      </w:pPr>
      <w:rPr>
        <w:rFonts w:cs="Times New Roman"/>
      </w:rPr>
    </w:lvl>
  </w:abstractNum>
  <w:abstractNum w:abstractNumId="24">
    <w:nsid w:val="7AD46ABC"/>
    <w:multiLevelType w:val="hybridMultilevel"/>
    <w:tmpl w:val="77A6A48E"/>
    <w:lvl w:ilvl="0" w:tplc="68CCC0EE">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5"/>
  </w:num>
  <w:num w:numId="2">
    <w:abstractNumId w:val="2"/>
  </w:num>
  <w:num w:numId="3">
    <w:abstractNumId w:val="7"/>
  </w:num>
  <w:num w:numId="4">
    <w:abstractNumId w:val="13"/>
  </w:num>
  <w:num w:numId="5">
    <w:abstractNumId w:val="18"/>
  </w:num>
  <w:num w:numId="6">
    <w:abstractNumId w:val="23"/>
  </w:num>
  <w:num w:numId="7">
    <w:abstractNumId w:val="20"/>
  </w:num>
  <w:num w:numId="8">
    <w:abstractNumId w:val="19"/>
  </w:num>
  <w:num w:numId="9">
    <w:abstractNumId w:val="3"/>
  </w:num>
  <w:num w:numId="10">
    <w:abstractNumId w:val="4"/>
  </w:num>
  <w:num w:numId="11">
    <w:abstractNumId w:val="17"/>
  </w:num>
  <w:num w:numId="12">
    <w:abstractNumId w:val="10"/>
  </w:num>
  <w:num w:numId="13">
    <w:abstractNumId w:val="12"/>
  </w:num>
  <w:num w:numId="14">
    <w:abstractNumId w:val="1"/>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4"/>
  </w:num>
  <w:num w:numId="18">
    <w:abstractNumId w:val="9"/>
  </w:num>
  <w:num w:numId="19">
    <w:abstractNumId w:val="11"/>
  </w:num>
  <w:num w:numId="20">
    <w:abstractNumId w:val="16"/>
  </w:num>
  <w:num w:numId="21">
    <w:abstractNumId w:val="6"/>
  </w:num>
  <w:num w:numId="22">
    <w:abstractNumId w:val="22"/>
  </w:num>
  <w:num w:numId="23">
    <w:abstractNumId w:val="21"/>
  </w:num>
  <w:num w:numId="24">
    <w:abstractNumId w:val="14"/>
  </w:num>
  <w:num w:numId="25">
    <w:abstractNumId w:val="15"/>
  </w:num>
  <w:num w:numId="26">
    <w:abstractNumId w:val="1"/>
  </w:num>
  <w:num w:numId="27">
    <w:abstractNumId w:val="0"/>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43420"/>
    <w:rsid w:val="0000388D"/>
    <w:rsid w:val="0003091B"/>
    <w:rsid w:val="000327AE"/>
    <w:rsid w:val="000352AD"/>
    <w:rsid w:val="00035E85"/>
    <w:rsid w:val="00041E67"/>
    <w:rsid w:val="00042D18"/>
    <w:rsid w:val="00043D3D"/>
    <w:rsid w:val="0004652F"/>
    <w:rsid w:val="00051DBB"/>
    <w:rsid w:val="0005425D"/>
    <w:rsid w:val="000565DB"/>
    <w:rsid w:val="00056D58"/>
    <w:rsid w:val="00057E45"/>
    <w:rsid w:val="00063246"/>
    <w:rsid w:val="00063FE9"/>
    <w:rsid w:val="00064C03"/>
    <w:rsid w:val="00065023"/>
    <w:rsid w:val="00073F75"/>
    <w:rsid w:val="00074204"/>
    <w:rsid w:val="000768F9"/>
    <w:rsid w:val="00080FB4"/>
    <w:rsid w:val="00083FDA"/>
    <w:rsid w:val="000854EA"/>
    <w:rsid w:val="00092174"/>
    <w:rsid w:val="0009366C"/>
    <w:rsid w:val="00094B5F"/>
    <w:rsid w:val="00097DDC"/>
    <w:rsid w:val="000A1497"/>
    <w:rsid w:val="000B04F0"/>
    <w:rsid w:val="000B0ABE"/>
    <w:rsid w:val="000B1331"/>
    <w:rsid w:val="000B3FB1"/>
    <w:rsid w:val="000B4DE5"/>
    <w:rsid w:val="000B6B5F"/>
    <w:rsid w:val="000C0859"/>
    <w:rsid w:val="000C195B"/>
    <w:rsid w:val="000C23E6"/>
    <w:rsid w:val="000C2981"/>
    <w:rsid w:val="000C7D14"/>
    <w:rsid w:val="000D0A46"/>
    <w:rsid w:val="000D2554"/>
    <w:rsid w:val="000D2BE5"/>
    <w:rsid w:val="000D39D6"/>
    <w:rsid w:val="000D3BC3"/>
    <w:rsid w:val="000E1631"/>
    <w:rsid w:val="000E1C7C"/>
    <w:rsid w:val="000E27BD"/>
    <w:rsid w:val="000E2A21"/>
    <w:rsid w:val="000F075F"/>
    <w:rsid w:val="000F3BC7"/>
    <w:rsid w:val="000F6784"/>
    <w:rsid w:val="00101A13"/>
    <w:rsid w:val="00102F9D"/>
    <w:rsid w:val="00104188"/>
    <w:rsid w:val="00104A14"/>
    <w:rsid w:val="00115544"/>
    <w:rsid w:val="00117B80"/>
    <w:rsid w:val="00125027"/>
    <w:rsid w:val="00125933"/>
    <w:rsid w:val="00125AB8"/>
    <w:rsid w:val="00125E3F"/>
    <w:rsid w:val="00126697"/>
    <w:rsid w:val="001304C1"/>
    <w:rsid w:val="00133CB6"/>
    <w:rsid w:val="00133F13"/>
    <w:rsid w:val="001355D7"/>
    <w:rsid w:val="00135BA6"/>
    <w:rsid w:val="001361EC"/>
    <w:rsid w:val="00137E8C"/>
    <w:rsid w:val="00144EE4"/>
    <w:rsid w:val="0014626A"/>
    <w:rsid w:val="00147354"/>
    <w:rsid w:val="00150DA0"/>
    <w:rsid w:val="00151899"/>
    <w:rsid w:val="00151AE5"/>
    <w:rsid w:val="001525EF"/>
    <w:rsid w:val="00154EA3"/>
    <w:rsid w:val="00154F92"/>
    <w:rsid w:val="001552A7"/>
    <w:rsid w:val="00155C37"/>
    <w:rsid w:val="001625EC"/>
    <w:rsid w:val="00162C29"/>
    <w:rsid w:val="00165741"/>
    <w:rsid w:val="00172CD2"/>
    <w:rsid w:val="00173012"/>
    <w:rsid w:val="001757A3"/>
    <w:rsid w:val="0018288B"/>
    <w:rsid w:val="00184C00"/>
    <w:rsid w:val="001868A3"/>
    <w:rsid w:val="00186D73"/>
    <w:rsid w:val="00187EED"/>
    <w:rsid w:val="0019067A"/>
    <w:rsid w:val="0019304C"/>
    <w:rsid w:val="00193E81"/>
    <w:rsid w:val="0019407C"/>
    <w:rsid w:val="00194D53"/>
    <w:rsid w:val="001979A5"/>
    <w:rsid w:val="001A037A"/>
    <w:rsid w:val="001A2937"/>
    <w:rsid w:val="001A2961"/>
    <w:rsid w:val="001A5E2B"/>
    <w:rsid w:val="001A7844"/>
    <w:rsid w:val="001B024E"/>
    <w:rsid w:val="001B2F24"/>
    <w:rsid w:val="001B3BAA"/>
    <w:rsid w:val="001B46AB"/>
    <w:rsid w:val="001B747D"/>
    <w:rsid w:val="001E4C6E"/>
    <w:rsid w:val="001E73CE"/>
    <w:rsid w:val="001F19DE"/>
    <w:rsid w:val="001F3C1C"/>
    <w:rsid w:val="001F4E93"/>
    <w:rsid w:val="001F549E"/>
    <w:rsid w:val="001F6564"/>
    <w:rsid w:val="0020216F"/>
    <w:rsid w:val="0020676E"/>
    <w:rsid w:val="00215D19"/>
    <w:rsid w:val="00216263"/>
    <w:rsid w:val="0022420B"/>
    <w:rsid w:val="00224775"/>
    <w:rsid w:val="002276FA"/>
    <w:rsid w:val="00230333"/>
    <w:rsid w:val="00232127"/>
    <w:rsid w:val="002332B3"/>
    <w:rsid w:val="00235259"/>
    <w:rsid w:val="00243004"/>
    <w:rsid w:val="00245D6B"/>
    <w:rsid w:val="002466DC"/>
    <w:rsid w:val="00250A37"/>
    <w:rsid w:val="00251635"/>
    <w:rsid w:val="00255A79"/>
    <w:rsid w:val="00257661"/>
    <w:rsid w:val="0026436D"/>
    <w:rsid w:val="00266382"/>
    <w:rsid w:val="00266A25"/>
    <w:rsid w:val="00270AAA"/>
    <w:rsid w:val="0027317F"/>
    <w:rsid w:val="00277D6D"/>
    <w:rsid w:val="002810D9"/>
    <w:rsid w:val="0028452C"/>
    <w:rsid w:val="002903B3"/>
    <w:rsid w:val="00290B06"/>
    <w:rsid w:val="0029245A"/>
    <w:rsid w:val="0029281D"/>
    <w:rsid w:val="00293B18"/>
    <w:rsid w:val="00295764"/>
    <w:rsid w:val="002A1156"/>
    <w:rsid w:val="002A3A9B"/>
    <w:rsid w:val="002A767E"/>
    <w:rsid w:val="002A7A66"/>
    <w:rsid w:val="002B1147"/>
    <w:rsid w:val="002B3780"/>
    <w:rsid w:val="002B61CA"/>
    <w:rsid w:val="002C07BD"/>
    <w:rsid w:val="002C223C"/>
    <w:rsid w:val="002C2469"/>
    <w:rsid w:val="002C56B9"/>
    <w:rsid w:val="002C6A7E"/>
    <w:rsid w:val="002D72A8"/>
    <w:rsid w:val="002E6646"/>
    <w:rsid w:val="002E7004"/>
    <w:rsid w:val="002F1A19"/>
    <w:rsid w:val="00303A0C"/>
    <w:rsid w:val="0030747B"/>
    <w:rsid w:val="00310CA6"/>
    <w:rsid w:val="0031138C"/>
    <w:rsid w:val="00311E61"/>
    <w:rsid w:val="0031543E"/>
    <w:rsid w:val="00315E3C"/>
    <w:rsid w:val="00316550"/>
    <w:rsid w:val="00320DE1"/>
    <w:rsid w:val="00324C9A"/>
    <w:rsid w:val="00330D12"/>
    <w:rsid w:val="003354E7"/>
    <w:rsid w:val="003364EC"/>
    <w:rsid w:val="00336D62"/>
    <w:rsid w:val="00337B1C"/>
    <w:rsid w:val="0034267E"/>
    <w:rsid w:val="00343AB7"/>
    <w:rsid w:val="003444A3"/>
    <w:rsid w:val="00344FBE"/>
    <w:rsid w:val="0034627C"/>
    <w:rsid w:val="00347C36"/>
    <w:rsid w:val="00351F8E"/>
    <w:rsid w:val="00353B56"/>
    <w:rsid w:val="003542F8"/>
    <w:rsid w:val="0035580F"/>
    <w:rsid w:val="003602AB"/>
    <w:rsid w:val="00360B9B"/>
    <w:rsid w:val="003623B2"/>
    <w:rsid w:val="00362C6E"/>
    <w:rsid w:val="00364296"/>
    <w:rsid w:val="003660CB"/>
    <w:rsid w:val="00366B2F"/>
    <w:rsid w:val="00375239"/>
    <w:rsid w:val="003821B7"/>
    <w:rsid w:val="00384956"/>
    <w:rsid w:val="003862C2"/>
    <w:rsid w:val="00386595"/>
    <w:rsid w:val="0038799F"/>
    <w:rsid w:val="0039043F"/>
    <w:rsid w:val="003924FE"/>
    <w:rsid w:val="0039306B"/>
    <w:rsid w:val="0039344F"/>
    <w:rsid w:val="003B1133"/>
    <w:rsid w:val="003B255B"/>
    <w:rsid w:val="003C359A"/>
    <w:rsid w:val="003C36FB"/>
    <w:rsid w:val="003C404D"/>
    <w:rsid w:val="003C7252"/>
    <w:rsid w:val="003C75A9"/>
    <w:rsid w:val="003C7873"/>
    <w:rsid w:val="003D4645"/>
    <w:rsid w:val="003D6D64"/>
    <w:rsid w:val="003D7541"/>
    <w:rsid w:val="003E0646"/>
    <w:rsid w:val="003E1B35"/>
    <w:rsid w:val="003F6A5D"/>
    <w:rsid w:val="00400009"/>
    <w:rsid w:val="00400D29"/>
    <w:rsid w:val="0040268D"/>
    <w:rsid w:val="004047BA"/>
    <w:rsid w:val="00404D77"/>
    <w:rsid w:val="00411528"/>
    <w:rsid w:val="004142F0"/>
    <w:rsid w:val="004143C4"/>
    <w:rsid w:val="004145BF"/>
    <w:rsid w:val="0041659D"/>
    <w:rsid w:val="00417663"/>
    <w:rsid w:val="00420993"/>
    <w:rsid w:val="0042380E"/>
    <w:rsid w:val="00425812"/>
    <w:rsid w:val="004261D1"/>
    <w:rsid w:val="00427B2A"/>
    <w:rsid w:val="00427DB2"/>
    <w:rsid w:val="004317E9"/>
    <w:rsid w:val="00431F6A"/>
    <w:rsid w:val="004357BF"/>
    <w:rsid w:val="00435E0E"/>
    <w:rsid w:val="00445822"/>
    <w:rsid w:val="00445ABA"/>
    <w:rsid w:val="00451A21"/>
    <w:rsid w:val="00452348"/>
    <w:rsid w:val="00452F8D"/>
    <w:rsid w:val="00453855"/>
    <w:rsid w:val="00455E79"/>
    <w:rsid w:val="00455F72"/>
    <w:rsid w:val="00456CA3"/>
    <w:rsid w:val="00463FEC"/>
    <w:rsid w:val="00464E5C"/>
    <w:rsid w:val="004677C2"/>
    <w:rsid w:val="00475BF5"/>
    <w:rsid w:val="00475CA8"/>
    <w:rsid w:val="00482D39"/>
    <w:rsid w:val="00496ADA"/>
    <w:rsid w:val="00497C30"/>
    <w:rsid w:val="004A2698"/>
    <w:rsid w:val="004A48B6"/>
    <w:rsid w:val="004B2B59"/>
    <w:rsid w:val="004B2BB1"/>
    <w:rsid w:val="004B2CD1"/>
    <w:rsid w:val="004B4749"/>
    <w:rsid w:val="004B7977"/>
    <w:rsid w:val="004C15D4"/>
    <w:rsid w:val="004C2448"/>
    <w:rsid w:val="004C54A4"/>
    <w:rsid w:val="004C6676"/>
    <w:rsid w:val="004D0903"/>
    <w:rsid w:val="004D1BFE"/>
    <w:rsid w:val="004D1DD2"/>
    <w:rsid w:val="004D3197"/>
    <w:rsid w:val="004D3816"/>
    <w:rsid w:val="004D4E70"/>
    <w:rsid w:val="004E191F"/>
    <w:rsid w:val="004F1B38"/>
    <w:rsid w:val="004F2C4C"/>
    <w:rsid w:val="004F5999"/>
    <w:rsid w:val="004F7708"/>
    <w:rsid w:val="00504326"/>
    <w:rsid w:val="00507BE8"/>
    <w:rsid w:val="00511C76"/>
    <w:rsid w:val="00511E66"/>
    <w:rsid w:val="005124AA"/>
    <w:rsid w:val="00513376"/>
    <w:rsid w:val="00515BA8"/>
    <w:rsid w:val="00524628"/>
    <w:rsid w:val="00525E07"/>
    <w:rsid w:val="00530252"/>
    <w:rsid w:val="00530459"/>
    <w:rsid w:val="00530D50"/>
    <w:rsid w:val="00534B72"/>
    <w:rsid w:val="00540011"/>
    <w:rsid w:val="00541BF4"/>
    <w:rsid w:val="00542B84"/>
    <w:rsid w:val="00543420"/>
    <w:rsid w:val="005439E6"/>
    <w:rsid w:val="00551C19"/>
    <w:rsid w:val="00551CFD"/>
    <w:rsid w:val="005548A2"/>
    <w:rsid w:val="0055513E"/>
    <w:rsid w:val="005551E5"/>
    <w:rsid w:val="00556E19"/>
    <w:rsid w:val="00560CA1"/>
    <w:rsid w:val="005672D9"/>
    <w:rsid w:val="00575FBC"/>
    <w:rsid w:val="005779BC"/>
    <w:rsid w:val="00591167"/>
    <w:rsid w:val="00591486"/>
    <w:rsid w:val="005A28A5"/>
    <w:rsid w:val="005A7371"/>
    <w:rsid w:val="005C1C75"/>
    <w:rsid w:val="005C2D58"/>
    <w:rsid w:val="005C31E2"/>
    <w:rsid w:val="005C392D"/>
    <w:rsid w:val="005C43C4"/>
    <w:rsid w:val="005C7479"/>
    <w:rsid w:val="005D0B79"/>
    <w:rsid w:val="005D22FC"/>
    <w:rsid w:val="005D3502"/>
    <w:rsid w:val="005D51D9"/>
    <w:rsid w:val="005D7BDA"/>
    <w:rsid w:val="005E0395"/>
    <w:rsid w:val="005E10C7"/>
    <w:rsid w:val="005E158D"/>
    <w:rsid w:val="005E2C61"/>
    <w:rsid w:val="005F1675"/>
    <w:rsid w:val="005F533B"/>
    <w:rsid w:val="005F70EF"/>
    <w:rsid w:val="005F72C9"/>
    <w:rsid w:val="006008CE"/>
    <w:rsid w:val="006055F0"/>
    <w:rsid w:val="00607CFA"/>
    <w:rsid w:val="00613AD5"/>
    <w:rsid w:val="0061492A"/>
    <w:rsid w:val="00614A8A"/>
    <w:rsid w:val="006242C2"/>
    <w:rsid w:val="006257E8"/>
    <w:rsid w:val="00625E58"/>
    <w:rsid w:val="00626B75"/>
    <w:rsid w:val="00627240"/>
    <w:rsid w:val="0063132F"/>
    <w:rsid w:val="00631EBC"/>
    <w:rsid w:val="00632181"/>
    <w:rsid w:val="006330FC"/>
    <w:rsid w:val="006360C0"/>
    <w:rsid w:val="00636189"/>
    <w:rsid w:val="00641DA7"/>
    <w:rsid w:val="006425F0"/>
    <w:rsid w:val="00642763"/>
    <w:rsid w:val="00642917"/>
    <w:rsid w:val="006532BE"/>
    <w:rsid w:val="00654B7D"/>
    <w:rsid w:val="00654ED7"/>
    <w:rsid w:val="00656D38"/>
    <w:rsid w:val="00666931"/>
    <w:rsid w:val="006674C2"/>
    <w:rsid w:val="006719D1"/>
    <w:rsid w:val="00672916"/>
    <w:rsid w:val="006734A7"/>
    <w:rsid w:val="00673872"/>
    <w:rsid w:val="00675954"/>
    <w:rsid w:val="006802EF"/>
    <w:rsid w:val="00682AB7"/>
    <w:rsid w:val="006903AB"/>
    <w:rsid w:val="006909D9"/>
    <w:rsid w:val="00690B7E"/>
    <w:rsid w:val="00690E99"/>
    <w:rsid w:val="00695DE5"/>
    <w:rsid w:val="006971F0"/>
    <w:rsid w:val="006A09C9"/>
    <w:rsid w:val="006A4FBA"/>
    <w:rsid w:val="006A6799"/>
    <w:rsid w:val="006A7B00"/>
    <w:rsid w:val="006B1BD8"/>
    <w:rsid w:val="006B3FCD"/>
    <w:rsid w:val="006C4BC9"/>
    <w:rsid w:val="006C75AE"/>
    <w:rsid w:val="006C7B47"/>
    <w:rsid w:val="006D295F"/>
    <w:rsid w:val="006D6F11"/>
    <w:rsid w:val="006D7E51"/>
    <w:rsid w:val="006E20FB"/>
    <w:rsid w:val="006F1871"/>
    <w:rsid w:val="006F470A"/>
    <w:rsid w:val="00704167"/>
    <w:rsid w:val="00704B39"/>
    <w:rsid w:val="00705CAE"/>
    <w:rsid w:val="00707DA1"/>
    <w:rsid w:val="00711AB8"/>
    <w:rsid w:val="00713B8B"/>
    <w:rsid w:val="00713E86"/>
    <w:rsid w:val="00715143"/>
    <w:rsid w:val="00716016"/>
    <w:rsid w:val="007212CC"/>
    <w:rsid w:val="0072565D"/>
    <w:rsid w:val="007276F8"/>
    <w:rsid w:val="00730317"/>
    <w:rsid w:val="007353AE"/>
    <w:rsid w:val="007420CE"/>
    <w:rsid w:val="0074284F"/>
    <w:rsid w:val="0074533C"/>
    <w:rsid w:val="00746793"/>
    <w:rsid w:val="00747BCB"/>
    <w:rsid w:val="0075057B"/>
    <w:rsid w:val="00750761"/>
    <w:rsid w:val="00753F6A"/>
    <w:rsid w:val="0075753E"/>
    <w:rsid w:val="0075765A"/>
    <w:rsid w:val="00760EF9"/>
    <w:rsid w:val="00761144"/>
    <w:rsid w:val="00762CC3"/>
    <w:rsid w:val="00767348"/>
    <w:rsid w:val="0077100D"/>
    <w:rsid w:val="00774461"/>
    <w:rsid w:val="00787C5A"/>
    <w:rsid w:val="00793EA9"/>
    <w:rsid w:val="00796022"/>
    <w:rsid w:val="007B028D"/>
    <w:rsid w:val="007B130E"/>
    <w:rsid w:val="007B2F5D"/>
    <w:rsid w:val="007B69AB"/>
    <w:rsid w:val="007C2C2E"/>
    <w:rsid w:val="007C2ED6"/>
    <w:rsid w:val="007C7783"/>
    <w:rsid w:val="007D49AC"/>
    <w:rsid w:val="007D7600"/>
    <w:rsid w:val="007F18B8"/>
    <w:rsid w:val="007F46AC"/>
    <w:rsid w:val="007F6548"/>
    <w:rsid w:val="00800AD6"/>
    <w:rsid w:val="00800F66"/>
    <w:rsid w:val="00805E64"/>
    <w:rsid w:val="0080602C"/>
    <w:rsid w:val="00806089"/>
    <w:rsid w:val="00810A16"/>
    <w:rsid w:val="008124E3"/>
    <w:rsid w:val="00813D22"/>
    <w:rsid w:val="00814CC7"/>
    <w:rsid w:val="00815F04"/>
    <w:rsid w:val="00817F94"/>
    <w:rsid w:val="00822401"/>
    <w:rsid w:val="00822BE4"/>
    <w:rsid w:val="00830A90"/>
    <w:rsid w:val="0083252B"/>
    <w:rsid w:val="0083323C"/>
    <w:rsid w:val="00845423"/>
    <w:rsid w:val="00850DD5"/>
    <w:rsid w:val="00852DE9"/>
    <w:rsid w:val="008547D7"/>
    <w:rsid w:val="00855492"/>
    <w:rsid w:val="00861F18"/>
    <w:rsid w:val="008627FF"/>
    <w:rsid w:val="00865AC8"/>
    <w:rsid w:val="00866E6A"/>
    <w:rsid w:val="008710EE"/>
    <w:rsid w:val="0087163A"/>
    <w:rsid w:val="008725A3"/>
    <w:rsid w:val="00873493"/>
    <w:rsid w:val="008760FC"/>
    <w:rsid w:val="008806CA"/>
    <w:rsid w:val="00882226"/>
    <w:rsid w:val="0088260A"/>
    <w:rsid w:val="0088337E"/>
    <w:rsid w:val="008857B3"/>
    <w:rsid w:val="00885A40"/>
    <w:rsid w:val="0089072B"/>
    <w:rsid w:val="00891B9F"/>
    <w:rsid w:val="00892161"/>
    <w:rsid w:val="0089243A"/>
    <w:rsid w:val="00894985"/>
    <w:rsid w:val="00894D16"/>
    <w:rsid w:val="00895DD5"/>
    <w:rsid w:val="00896482"/>
    <w:rsid w:val="008968D5"/>
    <w:rsid w:val="00896B28"/>
    <w:rsid w:val="00897FA9"/>
    <w:rsid w:val="008A128E"/>
    <w:rsid w:val="008A2400"/>
    <w:rsid w:val="008A2B7D"/>
    <w:rsid w:val="008A419D"/>
    <w:rsid w:val="008A7306"/>
    <w:rsid w:val="008B15F5"/>
    <w:rsid w:val="008B17B6"/>
    <w:rsid w:val="008B24AE"/>
    <w:rsid w:val="008B471E"/>
    <w:rsid w:val="008B5CE3"/>
    <w:rsid w:val="008B69D6"/>
    <w:rsid w:val="008C016C"/>
    <w:rsid w:val="008C590E"/>
    <w:rsid w:val="008D0D8E"/>
    <w:rsid w:val="008D1AAC"/>
    <w:rsid w:val="008D20ED"/>
    <w:rsid w:val="008D3A20"/>
    <w:rsid w:val="008D3BDB"/>
    <w:rsid w:val="008E36C1"/>
    <w:rsid w:val="008E717E"/>
    <w:rsid w:val="008E7C9D"/>
    <w:rsid w:val="008F0BFA"/>
    <w:rsid w:val="008F11E5"/>
    <w:rsid w:val="008F355B"/>
    <w:rsid w:val="008F3A4D"/>
    <w:rsid w:val="008F4AE3"/>
    <w:rsid w:val="00901138"/>
    <w:rsid w:val="00902C4C"/>
    <w:rsid w:val="009055F9"/>
    <w:rsid w:val="00905865"/>
    <w:rsid w:val="00907561"/>
    <w:rsid w:val="00911A48"/>
    <w:rsid w:val="00913582"/>
    <w:rsid w:val="009146E2"/>
    <w:rsid w:val="00920E50"/>
    <w:rsid w:val="009269CC"/>
    <w:rsid w:val="00927612"/>
    <w:rsid w:val="009306E2"/>
    <w:rsid w:val="00931EEB"/>
    <w:rsid w:val="00936137"/>
    <w:rsid w:val="0094316F"/>
    <w:rsid w:val="00943849"/>
    <w:rsid w:val="00943B2C"/>
    <w:rsid w:val="00943F21"/>
    <w:rsid w:val="00945D08"/>
    <w:rsid w:val="00950038"/>
    <w:rsid w:val="00953816"/>
    <w:rsid w:val="00954926"/>
    <w:rsid w:val="0096702D"/>
    <w:rsid w:val="009748A2"/>
    <w:rsid w:val="00976C46"/>
    <w:rsid w:val="0098259C"/>
    <w:rsid w:val="00982A73"/>
    <w:rsid w:val="00982DBD"/>
    <w:rsid w:val="009852C8"/>
    <w:rsid w:val="00986C10"/>
    <w:rsid w:val="009877E3"/>
    <w:rsid w:val="009945E9"/>
    <w:rsid w:val="0099742C"/>
    <w:rsid w:val="009974E3"/>
    <w:rsid w:val="009A178C"/>
    <w:rsid w:val="009A1C32"/>
    <w:rsid w:val="009A21CB"/>
    <w:rsid w:val="009B0681"/>
    <w:rsid w:val="009B6BA7"/>
    <w:rsid w:val="009B7927"/>
    <w:rsid w:val="009B7AC0"/>
    <w:rsid w:val="009C090D"/>
    <w:rsid w:val="009C3BF8"/>
    <w:rsid w:val="009C6587"/>
    <w:rsid w:val="009D0356"/>
    <w:rsid w:val="009D1A1A"/>
    <w:rsid w:val="009D1AA5"/>
    <w:rsid w:val="009D1CFC"/>
    <w:rsid w:val="009D3ADB"/>
    <w:rsid w:val="009D52C7"/>
    <w:rsid w:val="009E393E"/>
    <w:rsid w:val="009E4F9C"/>
    <w:rsid w:val="009F6028"/>
    <w:rsid w:val="009F64F4"/>
    <w:rsid w:val="009F6BC0"/>
    <w:rsid w:val="00A01E7C"/>
    <w:rsid w:val="00A02256"/>
    <w:rsid w:val="00A02B00"/>
    <w:rsid w:val="00A11359"/>
    <w:rsid w:val="00A158E8"/>
    <w:rsid w:val="00A204D3"/>
    <w:rsid w:val="00A2243D"/>
    <w:rsid w:val="00A24B9D"/>
    <w:rsid w:val="00A277DC"/>
    <w:rsid w:val="00A36832"/>
    <w:rsid w:val="00A36E9F"/>
    <w:rsid w:val="00A4572B"/>
    <w:rsid w:val="00A51D49"/>
    <w:rsid w:val="00A559D2"/>
    <w:rsid w:val="00A60FE4"/>
    <w:rsid w:val="00A611C2"/>
    <w:rsid w:val="00A61E22"/>
    <w:rsid w:val="00A6233D"/>
    <w:rsid w:val="00A630D2"/>
    <w:rsid w:val="00A647A9"/>
    <w:rsid w:val="00A64BB2"/>
    <w:rsid w:val="00A67A83"/>
    <w:rsid w:val="00A7058D"/>
    <w:rsid w:val="00A76F68"/>
    <w:rsid w:val="00A77F3D"/>
    <w:rsid w:val="00A92EA1"/>
    <w:rsid w:val="00A94D9F"/>
    <w:rsid w:val="00A95A99"/>
    <w:rsid w:val="00A96ADA"/>
    <w:rsid w:val="00AA105E"/>
    <w:rsid w:val="00AA2A11"/>
    <w:rsid w:val="00AA6336"/>
    <w:rsid w:val="00AA69DD"/>
    <w:rsid w:val="00AB2FF8"/>
    <w:rsid w:val="00AB64F9"/>
    <w:rsid w:val="00AB6CC5"/>
    <w:rsid w:val="00AC022F"/>
    <w:rsid w:val="00AC0D40"/>
    <w:rsid w:val="00AC2DC8"/>
    <w:rsid w:val="00AE0904"/>
    <w:rsid w:val="00AE24B0"/>
    <w:rsid w:val="00AE7314"/>
    <w:rsid w:val="00AE7BDC"/>
    <w:rsid w:val="00AF3D64"/>
    <w:rsid w:val="00AF5F1B"/>
    <w:rsid w:val="00B018DE"/>
    <w:rsid w:val="00B0406E"/>
    <w:rsid w:val="00B045EB"/>
    <w:rsid w:val="00B05633"/>
    <w:rsid w:val="00B20688"/>
    <w:rsid w:val="00B22CF5"/>
    <w:rsid w:val="00B268A9"/>
    <w:rsid w:val="00B272CB"/>
    <w:rsid w:val="00B3335B"/>
    <w:rsid w:val="00B37A21"/>
    <w:rsid w:val="00B41C85"/>
    <w:rsid w:val="00B450C6"/>
    <w:rsid w:val="00B450CA"/>
    <w:rsid w:val="00B47B96"/>
    <w:rsid w:val="00B47FF6"/>
    <w:rsid w:val="00B55EB8"/>
    <w:rsid w:val="00B6202E"/>
    <w:rsid w:val="00B7305B"/>
    <w:rsid w:val="00B73546"/>
    <w:rsid w:val="00B76FA0"/>
    <w:rsid w:val="00B805FB"/>
    <w:rsid w:val="00B80D2C"/>
    <w:rsid w:val="00B81D84"/>
    <w:rsid w:val="00B81E20"/>
    <w:rsid w:val="00B91F57"/>
    <w:rsid w:val="00B922D7"/>
    <w:rsid w:val="00B954B5"/>
    <w:rsid w:val="00B95A0E"/>
    <w:rsid w:val="00B96E67"/>
    <w:rsid w:val="00BA0CEC"/>
    <w:rsid w:val="00BA5121"/>
    <w:rsid w:val="00BA6A5B"/>
    <w:rsid w:val="00BB0E59"/>
    <w:rsid w:val="00BB14EA"/>
    <w:rsid w:val="00BB1BBC"/>
    <w:rsid w:val="00BB4BB8"/>
    <w:rsid w:val="00BB69EC"/>
    <w:rsid w:val="00BC0809"/>
    <w:rsid w:val="00BC1668"/>
    <w:rsid w:val="00BC5904"/>
    <w:rsid w:val="00BC63C7"/>
    <w:rsid w:val="00BD5C66"/>
    <w:rsid w:val="00BD68FC"/>
    <w:rsid w:val="00BE1BD4"/>
    <w:rsid w:val="00BE6646"/>
    <w:rsid w:val="00BF2EB6"/>
    <w:rsid w:val="00BF31B2"/>
    <w:rsid w:val="00BF3422"/>
    <w:rsid w:val="00BF48B1"/>
    <w:rsid w:val="00C009F5"/>
    <w:rsid w:val="00C02520"/>
    <w:rsid w:val="00C054A3"/>
    <w:rsid w:val="00C1086B"/>
    <w:rsid w:val="00C117D6"/>
    <w:rsid w:val="00C16B8A"/>
    <w:rsid w:val="00C1794A"/>
    <w:rsid w:val="00C24C6C"/>
    <w:rsid w:val="00C318F1"/>
    <w:rsid w:val="00C349AD"/>
    <w:rsid w:val="00C366FD"/>
    <w:rsid w:val="00C403DA"/>
    <w:rsid w:val="00C446F6"/>
    <w:rsid w:val="00C46B7A"/>
    <w:rsid w:val="00C50466"/>
    <w:rsid w:val="00C56705"/>
    <w:rsid w:val="00C61504"/>
    <w:rsid w:val="00C620C3"/>
    <w:rsid w:val="00C64844"/>
    <w:rsid w:val="00C6500A"/>
    <w:rsid w:val="00C6520F"/>
    <w:rsid w:val="00C67D1B"/>
    <w:rsid w:val="00C84456"/>
    <w:rsid w:val="00C84457"/>
    <w:rsid w:val="00C850FA"/>
    <w:rsid w:val="00CA30B7"/>
    <w:rsid w:val="00CA469C"/>
    <w:rsid w:val="00CA6E62"/>
    <w:rsid w:val="00CB00A8"/>
    <w:rsid w:val="00CB026C"/>
    <w:rsid w:val="00CB2845"/>
    <w:rsid w:val="00CB3617"/>
    <w:rsid w:val="00CB72FB"/>
    <w:rsid w:val="00CC184F"/>
    <w:rsid w:val="00CC5471"/>
    <w:rsid w:val="00CD2956"/>
    <w:rsid w:val="00CD46F3"/>
    <w:rsid w:val="00CD5270"/>
    <w:rsid w:val="00CD7A1F"/>
    <w:rsid w:val="00CD7EF3"/>
    <w:rsid w:val="00CE2C61"/>
    <w:rsid w:val="00CE3834"/>
    <w:rsid w:val="00CE5BE3"/>
    <w:rsid w:val="00CE6C16"/>
    <w:rsid w:val="00CF02EA"/>
    <w:rsid w:val="00CF09EC"/>
    <w:rsid w:val="00CF0C79"/>
    <w:rsid w:val="00CF17C4"/>
    <w:rsid w:val="00CF279C"/>
    <w:rsid w:val="00CF7226"/>
    <w:rsid w:val="00CF72DB"/>
    <w:rsid w:val="00D01C7B"/>
    <w:rsid w:val="00D0354F"/>
    <w:rsid w:val="00D0388C"/>
    <w:rsid w:val="00D0464E"/>
    <w:rsid w:val="00D158EC"/>
    <w:rsid w:val="00D16C8D"/>
    <w:rsid w:val="00D16F00"/>
    <w:rsid w:val="00D21D37"/>
    <w:rsid w:val="00D223F8"/>
    <w:rsid w:val="00D2541B"/>
    <w:rsid w:val="00D318BC"/>
    <w:rsid w:val="00D325E2"/>
    <w:rsid w:val="00D328AF"/>
    <w:rsid w:val="00D33ABD"/>
    <w:rsid w:val="00D42351"/>
    <w:rsid w:val="00D42A76"/>
    <w:rsid w:val="00D44FDB"/>
    <w:rsid w:val="00D47389"/>
    <w:rsid w:val="00D5286B"/>
    <w:rsid w:val="00D54B24"/>
    <w:rsid w:val="00D54F96"/>
    <w:rsid w:val="00D5697E"/>
    <w:rsid w:val="00D570B9"/>
    <w:rsid w:val="00D60D55"/>
    <w:rsid w:val="00D61257"/>
    <w:rsid w:val="00D62C59"/>
    <w:rsid w:val="00D63D0D"/>
    <w:rsid w:val="00D65A82"/>
    <w:rsid w:val="00D67673"/>
    <w:rsid w:val="00D75CAD"/>
    <w:rsid w:val="00D76DD8"/>
    <w:rsid w:val="00D8622D"/>
    <w:rsid w:val="00D935FA"/>
    <w:rsid w:val="00DA0246"/>
    <w:rsid w:val="00DA6A89"/>
    <w:rsid w:val="00DB07E2"/>
    <w:rsid w:val="00DB1EA4"/>
    <w:rsid w:val="00DB2BD1"/>
    <w:rsid w:val="00DB4A1F"/>
    <w:rsid w:val="00DC0B11"/>
    <w:rsid w:val="00DC1657"/>
    <w:rsid w:val="00DC2CF1"/>
    <w:rsid w:val="00DD2BA5"/>
    <w:rsid w:val="00DD5CC9"/>
    <w:rsid w:val="00DD7170"/>
    <w:rsid w:val="00DE120F"/>
    <w:rsid w:val="00DE68CD"/>
    <w:rsid w:val="00DF04FC"/>
    <w:rsid w:val="00DF1384"/>
    <w:rsid w:val="00DF390B"/>
    <w:rsid w:val="00E0240F"/>
    <w:rsid w:val="00E05FAB"/>
    <w:rsid w:val="00E110DB"/>
    <w:rsid w:val="00E115DE"/>
    <w:rsid w:val="00E1682B"/>
    <w:rsid w:val="00E2252E"/>
    <w:rsid w:val="00E25751"/>
    <w:rsid w:val="00E27B7D"/>
    <w:rsid w:val="00E305ED"/>
    <w:rsid w:val="00E31C32"/>
    <w:rsid w:val="00E3456F"/>
    <w:rsid w:val="00E41D36"/>
    <w:rsid w:val="00E45CEF"/>
    <w:rsid w:val="00E51856"/>
    <w:rsid w:val="00E5439B"/>
    <w:rsid w:val="00E619FA"/>
    <w:rsid w:val="00E61C45"/>
    <w:rsid w:val="00E71E95"/>
    <w:rsid w:val="00E737BA"/>
    <w:rsid w:val="00E73CE6"/>
    <w:rsid w:val="00E756D9"/>
    <w:rsid w:val="00E77214"/>
    <w:rsid w:val="00E772B8"/>
    <w:rsid w:val="00E83D12"/>
    <w:rsid w:val="00E85931"/>
    <w:rsid w:val="00E862E2"/>
    <w:rsid w:val="00E91337"/>
    <w:rsid w:val="00E913FD"/>
    <w:rsid w:val="00E92D7B"/>
    <w:rsid w:val="00E936BF"/>
    <w:rsid w:val="00E973D9"/>
    <w:rsid w:val="00EA06FA"/>
    <w:rsid w:val="00EA083D"/>
    <w:rsid w:val="00EA255F"/>
    <w:rsid w:val="00EA2E8A"/>
    <w:rsid w:val="00EA6F8A"/>
    <w:rsid w:val="00EA7E86"/>
    <w:rsid w:val="00EB1750"/>
    <w:rsid w:val="00EB4B9B"/>
    <w:rsid w:val="00EC0CDD"/>
    <w:rsid w:val="00EC2934"/>
    <w:rsid w:val="00EC4B11"/>
    <w:rsid w:val="00EC6782"/>
    <w:rsid w:val="00EC7486"/>
    <w:rsid w:val="00ED77D8"/>
    <w:rsid w:val="00EE25CD"/>
    <w:rsid w:val="00EF6168"/>
    <w:rsid w:val="00EF72DF"/>
    <w:rsid w:val="00F01DC5"/>
    <w:rsid w:val="00F0287D"/>
    <w:rsid w:val="00F0311B"/>
    <w:rsid w:val="00F228BB"/>
    <w:rsid w:val="00F34A6F"/>
    <w:rsid w:val="00F35419"/>
    <w:rsid w:val="00F46960"/>
    <w:rsid w:val="00F47641"/>
    <w:rsid w:val="00F5396C"/>
    <w:rsid w:val="00F54F5C"/>
    <w:rsid w:val="00F56D81"/>
    <w:rsid w:val="00F60F85"/>
    <w:rsid w:val="00F61AF4"/>
    <w:rsid w:val="00F620FD"/>
    <w:rsid w:val="00F65E72"/>
    <w:rsid w:val="00F65E90"/>
    <w:rsid w:val="00F710CA"/>
    <w:rsid w:val="00F727B4"/>
    <w:rsid w:val="00F74350"/>
    <w:rsid w:val="00F76F9D"/>
    <w:rsid w:val="00F81E28"/>
    <w:rsid w:val="00F86F67"/>
    <w:rsid w:val="00F8723B"/>
    <w:rsid w:val="00F90DE9"/>
    <w:rsid w:val="00F91223"/>
    <w:rsid w:val="00F923B5"/>
    <w:rsid w:val="00F94BF7"/>
    <w:rsid w:val="00FA2181"/>
    <w:rsid w:val="00FA5E05"/>
    <w:rsid w:val="00FA6A2C"/>
    <w:rsid w:val="00FB044A"/>
    <w:rsid w:val="00FB1F35"/>
    <w:rsid w:val="00FB7C2F"/>
    <w:rsid w:val="00FB7D14"/>
    <w:rsid w:val="00FC012D"/>
    <w:rsid w:val="00FC171D"/>
    <w:rsid w:val="00FC20CB"/>
    <w:rsid w:val="00FC34FE"/>
    <w:rsid w:val="00FC51E3"/>
    <w:rsid w:val="00FC6BEF"/>
    <w:rsid w:val="00FE189F"/>
    <w:rsid w:val="00FE5744"/>
    <w:rsid w:val="00FE6EB2"/>
    <w:rsid w:val="00FF13DE"/>
    <w:rsid w:val="00FF1C0A"/>
    <w:rsid w:val="00FF28AA"/>
    <w:rsid w:val="00FF2DC1"/>
    <w:rsid w:val="00FF76E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qFormat="1"/>
    <w:lsdException w:name="List Number" w:qFormat="1"/>
    <w:lsdException w:name="Title" w:semiHidden="0" w:uiPriority="10" w:unhideWhenUsed="0" w:qFormat="1"/>
    <w:lsdException w:name="Default Paragraph Font" w:uiPriority="1"/>
    <w:lsdException w:name="Subtitle" w:semiHidden="0" w:uiPriority="11" w:unhideWhenUsed="0"/>
    <w:lsdException w:name="Body Text 2" w:uiPriority="0"/>
    <w:lsdException w:name="Body Text Indent 3" w:uiPriority="0"/>
    <w:lsdException w:name="Strong" w:semiHidden="0" w:uiPriority="22" w:unhideWhenUsed="0"/>
    <w:lsdException w:name="Emphasis" w:semiHidden="0" w:uiPriority="0" w:unhideWhenUsed="0"/>
    <w:lsdException w:name="Document Map" w:uiPriority="0"/>
    <w:lsdException w:name="Plain Text" w:uiPriority="0"/>
    <w:lsdException w:name="Normal (Web)" w:uiPriority="0"/>
    <w:lsdException w:name="HTML Acronym" w:uiPriority="0"/>
    <w:lsdException w:name="annotation subjec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Normal">
    <w:name w:val="Normal"/>
    <w:qFormat/>
    <w:rsid w:val="008B15F5"/>
    <w:pPr>
      <w:spacing w:after="20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8B15F5"/>
    <w:pPr>
      <w:keepNext/>
      <w:outlineLvl w:val="0"/>
    </w:pPr>
    <w:rPr>
      <w:rFonts w:cs="Arial"/>
      <w:b/>
      <w:caps/>
    </w:rPr>
  </w:style>
  <w:style w:type="paragraph" w:styleId="Heading2">
    <w:name w:val="heading 2"/>
    <w:basedOn w:val="Normal"/>
    <w:next w:val="Normal"/>
    <w:link w:val="Heading2Char"/>
    <w:uiPriority w:val="9"/>
    <w:qFormat/>
    <w:rsid w:val="008B15F5"/>
    <w:pPr>
      <w:keepNext/>
      <w:outlineLvl w:val="1"/>
    </w:pPr>
    <w:rPr>
      <w:rFonts w:cs="Arial"/>
      <w:b/>
    </w:rPr>
  </w:style>
  <w:style w:type="paragraph" w:styleId="Heading3">
    <w:name w:val="heading 3"/>
    <w:basedOn w:val="Normal"/>
    <w:next w:val="Normal"/>
    <w:link w:val="Heading3Char"/>
    <w:uiPriority w:val="9"/>
    <w:qFormat/>
    <w:rsid w:val="008B15F5"/>
    <w:pPr>
      <w:keepNext/>
      <w:outlineLvl w:val="2"/>
    </w:pPr>
    <w:rPr>
      <w:rFonts w:cs="Arial"/>
      <w:b/>
      <w:i/>
    </w:rPr>
  </w:style>
  <w:style w:type="paragraph" w:styleId="Heading4">
    <w:name w:val="heading 4"/>
    <w:basedOn w:val="Normal"/>
    <w:next w:val="Normal"/>
    <w:link w:val="Heading4Char"/>
    <w:uiPriority w:val="9"/>
    <w:qFormat/>
    <w:rsid w:val="008B15F5"/>
    <w:pPr>
      <w:keepNext/>
      <w:outlineLvl w:val="3"/>
    </w:pPr>
    <w:rPr>
      <w:rFonts w:cs="Arial"/>
      <w:i/>
    </w:rPr>
  </w:style>
  <w:style w:type="paragraph" w:styleId="Heading6">
    <w:name w:val="heading 6"/>
    <w:basedOn w:val="Normal"/>
    <w:next w:val="Normal"/>
    <w:link w:val="Heading6Char"/>
    <w:rsid w:val="00DA6A89"/>
    <w:pPr>
      <w:spacing w:before="240" w:after="60"/>
      <w:outlineLvl w:val="5"/>
    </w:pPr>
    <w:rPr>
      <w:b/>
      <w:bCs/>
    </w:rPr>
  </w:style>
  <w:style w:type="paragraph" w:styleId="Heading7">
    <w:name w:val="heading 7"/>
    <w:basedOn w:val="Normal"/>
    <w:next w:val="Normal"/>
    <w:link w:val="Heading7Char"/>
    <w:rsid w:val="00DA6A89"/>
    <w:pPr>
      <w:keepNext/>
      <w:autoSpaceDE w:val="0"/>
      <w:autoSpaceDN w:val="0"/>
      <w:jc w:val="center"/>
      <w:outlineLvl w:val="6"/>
    </w:pPr>
    <w:rPr>
      <w:b/>
      <w:bCs/>
      <w:sz w:val="20"/>
      <w:lang w:val="en-GB"/>
    </w:rPr>
  </w:style>
  <w:style w:type="paragraph" w:styleId="Heading8">
    <w:name w:val="heading 8"/>
    <w:basedOn w:val="Normal"/>
    <w:next w:val="Normal"/>
    <w:link w:val="Heading8Char"/>
    <w:uiPriority w:val="9"/>
    <w:semiHidden/>
    <w:unhideWhenUsed/>
    <w:rsid w:val="00711AB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A6A89"/>
    <w:rPr>
      <w:rFonts w:ascii="Arial" w:hAnsi="Arial" w:cs="Arial"/>
      <w:b/>
      <w:i/>
      <w:sz w:val="22"/>
      <w:szCs w:val="22"/>
      <w:lang w:eastAsia="en-US"/>
    </w:rPr>
  </w:style>
  <w:style w:type="character" w:customStyle="1" w:styleId="Heading4Char">
    <w:name w:val="Heading 4 Char"/>
    <w:basedOn w:val="DefaultParagraphFont"/>
    <w:link w:val="Heading4"/>
    <w:uiPriority w:val="9"/>
    <w:rsid w:val="00DA6A89"/>
    <w:rPr>
      <w:rFonts w:ascii="Arial" w:hAnsi="Arial" w:cs="Arial"/>
      <w:i/>
      <w:sz w:val="22"/>
      <w:szCs w:val="22"/>
      <w:lang w:eastAsia="en-US"/>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rsid w:val="00DA6A89"/>
    <w:pPr>
      <w:spacing w:before="100" w:beforeAutospacing="1" w:after="100" w:afterAutospacing="1"/>
    </w:pPr>
    <w:rPr>
      <w:rFonts w:ascii="Arial Unicode MS" w:eastAsia="Arial Unicode MS" w:hAnsi="Arial Unicode MS" w:cs="Arial Unicode MS"/>
      <w:lang w:val="en-US"/>
    </w:rPr>
  </w:style>
  <w:style w:type="paragraph" w:customStyle="1" w:styleId="normal-dot">
    <w:name w:val="normal-dot"/>
    <w:basedOn w:val="Normal"/>
    <w:rsid w:val="00DA6A89"/>
    <w:pPr>
      <w:tabs>
        <w:tab w:val="num" w:pos="360"/>
      </w:tabs>
      <w:spacing w:before="120"/>
      <w:ind w:left="357" w:hanging="357"/>
    </w:pPr>
    <w:rPr>
      <w:szCs w:val="20"/>
    </w:rPr>
  </w:style>
  <w:style w:type="paragraph" w:styleId="BodyText2">
    <w:name w:val="Body Text 2"/>
    <w:basedOn w:val="Normal"/>
    <w:link w:val="BodyText2Char"/>
    <w:rsid w:val="00DA6A89"/>
    <w:rPr>
      <w:bCs/>
      <w:i/>
      <w:lang w:val="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uiPriority w:val="99"/>
    <w:unhideWhenUsed/>
    <w:rsid w:val="008B15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6A89"/>
    <w:rPr>
      <w:rFonts w:ascii="Arial" w:hAnsi="Arial"/>
      <w:sz w:val="22"/>
      <w:szCs w:val="22"/>
      <w:lang w:eastAsia="en-US"/>
    </w:rPr>
  </w:style>
  <w:style w:type="paragraph" w:styleId="PlainText">
    <w:name w:val="Plain Text"/>
    <w:basedOn w:val="Normal"/>
    <w:link w:val="PlainTextChar"/>
    <w:rsid w:val="00DA6A89"/>
    <w:pPr>
      <w:autoSpaceDE w:val="0"/>
      <w:autoSpaceDN w:val="0"/>
    </w:pPr>
    <w:rPr>
      <w:rFonts w:ascii="Courier New" w:hAnsi="Courier New" w:cs="Courier New"/>
      <w:sz w:val="20"/>
      <w:lang w:val="en-GB"/>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unhideWhenUsed/>
    <w:rsid w:val="008B15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6A89"/>
    <w:rPr>
      <w:rFonts w:ascii="Arial" w:hAnsi="Arial"/>
      <w:sz w:val="22"/>
      <w:szCs w:val="22"/>
      <w:lang w:eastAsia="en-US"/>
    </w:rPr>
  </w:style>
  <w:style w:type="character" w:styleId="CommentReference">
    <w:name w:val="annotation reference"/>
    <w:basedOn w:val="DefaultParagraphFont"/>
    <w:semiHidden/>
    <w:rsid w:val="00DA6A89"/>
    <w:rPr>
      <w:sz w:val="16"/>
      <w:szCs w:val="16"/>
    </w:rPr>
  </w:style>
  <w:style w:type="paragraph" w:styleId="CommentText">
    <w:name w:val="annotation text"/>
    <w:basedOn w:val="Normal"/>
    <w:link w:val="CommentTextChar"/>
    <w:semiHidden/>
    <w:rsid w:val="00DA6A89"/>
    <w:rPr>
      <w:sz w:val="20"/>
      <w:szCs w:val="20"/>
    </w:rPr>
  </w:style>
  <w:style w:type="character" w:customStyle="1" w:styleId="CommentTextChar">
    <w:name w:val="Comment Text Char"/>
    <w:basedOn w:val="DefaultParagraphFont"/>
    <w:link w:val="CommentText"/>
    <w:semiHidden/>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uiPriority w:val="99"/>
    <w:semiHidden/>
    <w:unhideWhenUsed/>
    <w:rsid w:val="008B15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6A89"/>
    <w:rPr>
      <w:rFonts w:ascii="Tahoma" w:hAnsi="Tahoma" w:cs="Tahoma"/>
      <w:sz w:val="16"/>
      <w:szCs w:val="16"/>
      <w:lang w:eastAsia="en-US"/>
    </w:rPr>
  </w:style>
  <w:style w:type="character" w:styleId="Emphasis">
    <w:name w:val="Emphasis"/>
    <w:basedOn w:val="DefaultParagraphFont"/>
    <w:rsid w:val="00DA6A89"/>
    <w:rPr>
      <w:i/>
      <w:iCs/>
    </w:rPr>
  </w:style>
  <w:style w:type="character" w:styleId="FootnoteReference">
    <w:name w:val="footnote reference"/>
    <w:basedOn w:val="DefaultParagraphFont"/>
    <w:rsid w:val="00DA6A89"/>
    <w:rPr>
      <w:vertAlign w:val="superscript"/>
    </w:rPr>
  </w:style>
  <w:style w:type="paragraph" w:styleId="FootnoteText">
    <w:name w:val="footnote text"/>
    <w:basedOn w:val="Normal"/>
    <w:link w:val="FootnoteTextChar"/>
    <w:rsid w:val="00DA6A89"/>
    <w:pPr>
      <w:autoSpaceDE w:val="0"/>
      <w:autoSpaceDN w:val="0"/>
    </w:pPr>
    <w:rPr>
      <w:sz w:val="20"/>
      <w:lang w:val="en-GB"/>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b/>
      <w:bCs/>
    </w:rPr>
  </w:style>
  <w:style w:type="paragraph" w:customStyle="1" w:styleId="bodytext">
    <w:name w:val="body text"/>
    <w:basedOn w:val="Normal"/>
    <w:rsid w:val="00DA6A89"/>
    <w:pPr>
      <w:spacing w:after="120" w:line="240" w:lineRule="atLeast"/>
      <w:jc w:val="both"/>
    </w:pPr>
    <w:rPr>
      <w:szCs w:val="20"/>
    </w:rPr>
  </w:style>
  <w:style w:type="table" w:styleId="TableGrid">
    <w:name w:val="Table Grid"/>
    <w:basedOn w:val="TableNormal"/>
    <w:uiPriority w:val="59"/>
    <w:rsid w:val="008B15F5"/>
    <w:rPr>
      <w:rFonts w:ascii="Arial" w:hAnsi="Arial"/>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character" w:customStyle="1" w:styleId="Heading1Char">
    <w:name w:val="Heading 1 Char"/>
    <w:basedOn w:val="DefaultParagraphFont"/>
    <w:link w:val="Heading1"/>
    <w:uiPriority w:val="9"/>
    <w:rsid w:val="00DA6A89"/>
    <w:rPr>
      <w:rFonts w:ascii="Arial" w:hAnsi="Arial" w:cs="Arial"/>
      <w:b/>
      <w:caps/>
      <w:sz w:val="22"/>
      <w:szCs w:val="22"/>
      <w:lang w:eastAsia="en-US"/>
    </w:rPr>
  </w:style>
  <w:style w:type="paragraph" w:styleId="TOCHeading">
    <w:name w:val="TOC Heading"/>
    <w:basedOn w:val="Heading1"/>
    <w:next w:val="Normal"/>
    <w:uiPriority w:val="39"/>
    <w:unhideWhenUsed/>
    <w:rsid w:val="00DA6A89"/>
    <w:pPr>
      <w:keepLines/>
      <w:spacing w:before="480" w:after="0"/>
      <w:outlineLvl w:val="9"/>
    </w:pPr>
    <w:rPr>
      <w:rFonts w:ascii="Cambria" w:hAnsi="Cambria" w:cs="Times New Roman"/>
      <w:color w:val="365F91"/>
      <w:sz w:val="28"/>
      <w:szCs w:val="28"/>
      <w:lang w:val="en-US"/>
    </w:rPr>
  </w:style>
  <w:style w:type="paragraph" w:styleId="TOC1">
    <w:name w:val="toc 1"/>
    <w:basedOn w:val="Normal"/>
    <w:next w:val="Normal"/>
    <w:autoRedefine/>
    <w:uiPriority w:val="39"/>
    <w:unhideWhenUsed/>
    <w:rsid w:val="0004652F"/>
    <w:pPr>
      <w:tabs>
        <w:tab w:val="right" w:leader="dot" w:pos="8302"/>
      </w:tabs>
      <w:spacing w:after="120"/>
      <w:ind w:left="993" w:hanging="993"/>
    </w:pPr>
    <w:rPr>
      <w:b/>
      <w:noProof/>
    </w:rPr>
  </w:style>
  <w:style w:type="paragraph" w:customStyle="1" w:styleId="Default">
    <w:name w:val="Default"/>
    <w:rsid w:val="004D0903"/>
    <w:pPr>
      <w:autoSpaceDE w:val="0"/>
      <w:autoSpaceDN w:val="0"/>
      <w:adjustRightInd w:val="0"/>
    </w:pPr>
    <w:rPr>
      <w:rFonts w:ascii="Times New Roman" w:hAnsi="Times New Roman"/>
      <w:color w:val="000000"/>
      <w:sz w:val="24"/>
      <w:szCs w:val="24"/>
    </w:rPr>
  </w:style>
  <w:style w:type="paragraph" w:styleId="ListNumber">
    <w:name w:val="List Number"/>
    <w:basedOn w:val="Normal"/>
    <w:uiPriority w:val="99"/>
    <w:qFormat/>
    <w:rsid w:val="008B15F5"/>
    <w:pPr>
      <w:numPr>
        <w:numId w:val="11"/>
      </w:numPr>
    </w:pPr>
  </w:style>
  <w:style w:type="paragraph" w:customStyle="1" w:styleId="AFMANormal">
    <w:name w:val="AFMA Normal"/>
    <w:link w:val="AFMANormalChar"/>
    <w:rsid w:val="00AB6CC5"/>
    <w:pPr>
      <w:spacing w:before="240"/>
      <w:jc w:val="both"/>
    </w:pPr>
    <w:rPr>
      <w:rFonts w:ascii="Times New Roman" w:eastAsia="Times New Roman" w:hAnsi="Times New Roman"/>
      <w:kern w:val="20"/>
      <w:sz w:val="24"/>
      <w:lang w:eastAsia="en-US"/>
    </w:rPr>
  </w:style>
  <w:style w:type="character" w:customStyle="1" w:styleId="AFMANormalChar">
    <w:name w:val="AFMA Normal Char"/>
    <w:basedOn w:val="DefaultParagraphFont"/>
    <w:link w:val="AFMANormal"/>
    <w:rsid w:val="00AB6CC5"/>
    <w:rPr>
      <w:rFonts w:ascii="Times New Roman" w:eastAsia="Times New Roman" w:hAnsi="Times New Roman"/>
      <w:kern w:val="20"/>
      <w:sz w:val="24"/>
      <w:lang w:val="en-AU" w:eastAsia="en-US" w:bidi="ar-SA"/>
    </w:rPr>
  </w:style>
  <w:style w:type="paragraph" w:styleId="ListBullet">
    <w:name w:val="List Bullet"/>
    <w:basedOn w:val="Normal"/>
    <w:uiPriority w:val="99"/>
    <w:unhideWhenUsed/>
    <w:qFormat/>
    <w:rsid w:val="008B15F5"/>
    <w:pPr>
      <w:numPr>
        <w:numId w:val="14"/>
      </w:numPr>
    </w:pPr>
  </w:style>
  <w:style w:type="paragraph" w:customStyle="1" w:styleId="AFMAMiscrepHead2">
    <w:name w:val="AFMA Misc rep Head 2"/>
    <w:basedOn w:val="Default"/>
    <w:next w:val="Default"/>
    <w:uiPriority w:val="99"/>
    <w:rsid w:val="00713E86"/>
    <w:rPr>
      <w:rFonts w:ascii="Arial" w:hAnsi="Arial" w:cs="Arial"/>
      <w:color w:val="auto"/>
    </w:rPr>
  </w:style>
  <w:style w:type="character" w:styleId="HTMLAcronym">
    <w:name w:val="HTML Acronym"/>
    <w:basedOn w:val="DefaultParagraphFont"/>
    <w:rsid w:val="00255A79"/>
  </w:style>
  <w:style w:type="character" w:customStyle="1" w:styleId="Heading2Char">
    <w:name w:val="Heading 2 Char"/>
    <w:basedOn w:val="DefaultParagraphFont"/>
    <w:link w:val="Heading2"/>
    <w:uiPriority w:val="9"/>
    <w:rsid w:val="00A61E22"/>
    <w:rPr>
      <w:rFonts w:ascii="Arial" w:hAnsi="Arial" w:cs="Arial"/>
      <w:b/>
      <w:sz w:val="22"/>
      <w:szCs w:val="22"/>
      <w:lang w:eastAsia="en-US"/>
    </w:rPr>
  </w:style>
  <w:style w:type="character" w:styleId="Strong">
    <w:name w:val="Strong"/>
    <w:basedOn w:val="DefaultParagraphFont"/>
    <w:uiPriority w:val="22"/>
    <w:rsid w:val="00AC0D40"/>
    <w:rPr>
      <w:b/>
      <w:bCs/>
    </w:rPr>
  </w:style>
  <w:style w:type="paragraph" w:styleId="TOC3">
    <w:name w:val="toc 3"/>
    <w:basedOn w:val="Normal"/>
    <w:next w:val="Normal"/>
    <w:autoRedefine/>
    <w:uiPriority w:val="39"/>
    <w:unhideWhenUsed/>
    <w:rsid w:val="00AC022F"/>
    <w:pPr>
      <w:ind w:left="480"/>
    </w:pPr>
  </w:style>
  <w:style w:type="character" w:customStyle="1" w:styleId="st1">
    <w:name w:val="st1"/>
    <w:basedOn w:val="DefaultParagraphFont"/>
    <w:rsid w:val="005F533B"/>
  </w:style>
  <w:style w:type="paragraph" w:customStyle="1" w:styleId="Bullet">
    <w:name w:val="Bullet"/>
    <w:basedOn w:val="Normal"/>
    <w:rsid w:val="00D33ABD"/>
    <w:pPr>
      <w:numPr>
        <w:numId w:val="9"/>
      </w:numPr>
      <w:spacing w:after="240"/>
    </w:pPr>
  </w:style>
  <w:style w:type="paragraph" w:customStyle="1" w:styleId="Dash">
    <w:name w:val="Dash"/>
    <w:basedOn w:val="Normal"/>
    <w:rsid w:val="00D33ABD"/>
    <w:pPr>
      <w:numPr>
        <w:ilvl w:val="1"/>
        <w:numId w:val="9"/>
      </w:numPr>
      <w:spacing w:after="240"/>
    </w:pPr>
  </w:style>
  <w:style w:type="paragraph" w:customStyle="1" w:styleId="DoubleDot">
    <w:name w:val="Double Dot"/>
    <w:basedOn w:val="Normal"/>
    <w:rsid w:val="00D33ABD"/>
    <w:pPr>
      <w:numPr>
        <w:ilvl w:val="2"/>
        <w:numId w:val="9"/>
      </w:numPr>
      <w:spacing w:after="240"/>
    </w:pPr>
  </w:style>
  <w:style w:type="numbering" w:customStyle="1" w:styleId="BulletList">
    <w:name w:val="Bullet List"/>
    <w:uiPriority w:val="99"/>
    <w:rsid w:val="008B15F5"/>
    <w:pPr>
      <w:numPr>
        <w:numId w:val="14"/>
      </w:numPr>
    </w:pPr>
  </w:style>
  <w:style w:type="paragraph" w:styleId="ListBullet2">
    <w:name w:val="List Bullet 2"/>
    <w:basedOn w:val="Normal"/>
    <w:uiPriority w:val="99"/>
    <w:unhideWhenUsed/>
    <w:rsid w:val="008B15F5"/>
    <w:pPr>
      <w:numPr>
        <w:ilvl w:val="1"/>
        <w:numId w:val="14"/>
      </w:numPr>
    </w:pPr>
  </w:style>
  <w:style w:type="paragraph" w:styleId="ListBullet3">
    <w:name w:val="List Bullet 3"/>
    <w:basedOn w:val="Normal"/>
    <w:uiPriority w:val="99"/>
    <w:unhideWhenUsed/>
    <w:rsid w:val="008B15F5"/>
    <w:pPr>
      <w:numPr>
        <w:ilvl w:val="2"/>
        <w:numId w:val="14"/>
      </w:numPr>
    </w:pPr>
  </w:style>
  <w:style w:type="paragraph" w:styleId="ListBullet4">
    <w:name w:val="List Bullet 4"/>
    <w:basedOn w:val="Normal"/>
    <w:uiPriority w:val="99"/>
    <w:unhideWhenUsed/>
    <w:rsid w:val="008B15F5"/>
    <w:pPr>
      <w:numPr>
        <w:ilvl w:val="3"/>
        <w:numId w:val="14"/>
      </w:numPr>
    </w:pPr>
  </w:style>
  <w:style w:type="paragraph" w:styleId="ListBullet5">
    <w:name w:val="List Bullet 5"/>
    <w:basedOn w:val="Normal"/>
    <w:uiPriority w:val="99"/>
    <w:unhideWhenUsed/>
    <w:rsid w:val="008B15F5"/>
    <w:pPr>
      <w:numPr>
        <w:ilvl w:val="4"/>
        <w:numId w:val="14"/>
      </w:numPr>
    </w:pPr>
  </w:style>
  <w:style w:type="paragraph" w:customStyle="1" w:styleId="Reportsubtitle">
    <w:name w:val="Report sub title"/>
    <w:basedOn w:val="Normal"/>
    <w:uiPriority w:val="11"/>
    <w:qFormat/>
    <w:rsid w:val="00894985"/>
    <w:rPr>
      <w:sz w:val="32"/>
    </w:rPr>
  </w:style>
  <w:style w:type="paragraph" w:styleId="ListNumber2">
    <w:name w:val="List Number 2"/>
    <w:basedOn w:val="Normal"/>
    <w:uiPriority w:val="99"/>
    <w:rsid w:val="008B15F5"/>
    <w:pPr>
      <w:numPr>
        <w:ilvl w:val="1"/>
        <w:numId w:val="11"/>
      </w:numPr>
    </w:pPr>
  </w:style>
  <w:style w:type="paragraph" w:styleId="ListNumber3">
    <w:name w:val="List Number 3"/>
    <w:basedOn w:val="Normal"/>
    <w:uiPriority w:val="99"/>
    <w:rsid w:val="008B15F5"/>
    <w:pPr>
      <w:numPr>
        <w:ilvl w:val="2"/>
        <w:numId w:val="11"/>
      </w:numPr>
    </w:pPr>
  </w:style>
  <w:style w:type="paragraph" w:styleId="ListNumber4">
    <w:name w:val="List Number 4"/>
    <w:basedOn w:val="Normal"/>
    <w:uiPriority w:val="99"/>
    <w:rsid w:val="008B15F5"/>
    <w:pPr>
      <w:numPr>
        <w:ilvl w:val="3"/>
        <w:numId w:val="11"/>
      </w:numPr>
    </w:pPr>
  </w:style>
  <w:style w:type="paragraph" w:styleId="ListNumber5">
    <w:name w:val="List Number 5"/>
    <w:basedOn w:val="Normal"/>
    <w:uiPriority w:val="99"/>
    <w:rsid w:val="008B15F5"/>
    <w:pPr>
      <w:numPr>
        <w:ilvl w:val="4"/>
        <w:numId w:val="11"/>
      </w:numPr>
    </w:pPr>
  </w:style>
  <w:style w:type="paragraph" w:styleId="ListParagraph">
    <w:name w:val="List Paragraph"/>
    <w:basedOn w:val="Normal"/>
    <w:uiPriority w:val="34"/>
    <w:rsid w:val="008B15F5"/>
    <w:pPr>
      <w:numPr>
        <w:numId w:val="12"/>
      </w:numPr>
    </w:pPr>
  </w:style>
  <w:style w:type="paragraph" w:customStyle="1" w:styleId="Tabletext">
    <w:name w:val="Table text"/>
    <w:basedOn w:val="Normal"/>
    <w:uiPriority w:val="9"/>
    <w:qFormat/>
    <w:rsid w:val="008B15F5"/>
    <w:pPr>
      <w:spacing w:after="0"/>
    </w:pPr>
  </w:style>
  <w:style w:type="paragraph" w:customStyle="1" w:styleId="1BulletStyleList">
    <w:name w:val="1. Bullet Style List"/>
    <w:basedOn w:val="Normal"/>
    <w:rsid w:val="008B15F5"/>
    <w:pPr>
      <w:spacing w:line="240" w:lineRule="auto"/>
    </w:pPr>
    <w:rPr>
      <w:rFonts w:eastAsia="Times New Roman"/>
      <w:szCs w:val="20"/>
      <w:lang w:eastAsia="en-AU"/>
    </w:rPr>
  </w:style>
  <w:style w:type="paragraph" w:customStyle="1" w:styleId="1NumberedPointsStyle">
    <w:name w:val="1. Numbered Points Style"/>
    <w:basedOn w:val="ListParagraph"/>
    <w:rsid w:val="008B15F5"/>
    <w:pPr>
      <w:numPr>
        <w:numId w:val="0"/>
      </w:numPr>
    </w:pPr>
  </w:style>
  <w:style w:type="numbering" w:customStyle="1" w:styleId="Attach">
    <w:name w:val="Attach"/>
    <w:basedOn w:val="NoList"/>
    <w:uiPriority w:val="99"/>
    <w:rsid w:val="008B15F5"/>
    <w:pPr>
      <w:numPr>
        <w:numId w:val="13"/>
      </w:numPr>
    </w:pPr>
  </w:style>
  <w:style w:type="character" w:styleId="BookTitle">
    <w:name w:val="Book Title"/>
    <w:basedOn w:val="DefaultParagraphFont"/>
    <w:uiPriority w:val="33"/>
    <w:rsid w:val="008B15F5"/>
    <w:rPr>
      <w:bCs/>
      <w:i/>
      <w:smallCaps/>
      <w:spacing w:val="5"/>
    </w:rPr>
  </w:style>
  <w:style w:type="paragraph" w:customStyle="1" w:styleId="Classification">
    <w:name w:val="Classification"/>
    <w:basedOn w:val="Normal"/>
    <w:uiPriority w:val="10"/>
    <w:qFormat/>
    <w:rsid w:val="008B15F5"/>
    <w:pPr>
      <w:tabs>
        <w:tab w:val="center" w:pos="4536"/>
        <w:tab w:val="center" w:pos="4819"/>
        <w:tab w:val="right" w:pos="9356"/>
      </w:tabs>
      <w:spacing w:after="240"/>
      <w:jc w:val="center"/>
    </w:pPr>
    <w:rPr>
      <w:rFonts w:eastAsia="Times New Roman" w:cs="Arial"/>
      <w:color w:val="FF0000"/>
      <w:sz w:val="28"/>
      <w:szCs w:val="28"/>
      <w:lang w:eastAsia="en-AU"/>
    </w:rPr>
  </w:style>
  <w:style w:type="paragraph" w:customStyle="1" w:styleId="Classificationsensitivity">
    <w:name w:val="Classification sensitivity"/>
    <w:basedOn w:val="Classification"/>
    <w:rsid w:val="008B15F5"/>
    <w:rPr>
      <w:sz w:val="22"/>
    </w:rPr>
  </w:style>
  <w:style w:type="paragraph" w:customStyle="1" w:styleId="Footerclassification">
    <w:name w:val="Footer classification"/>
    <w:basedOn w:val="Classification"/>
    <w:rsid w:val="008B15F5"/>
    <w:pPr>
      <w:spacing w:before="240" w:after="0"/>
    </w:pPr>
  </w:style>
  <w:style w:type="paragraph" w:styleId="Caption">
    <w:name w:val="caption"/>
    <w:basedOn w:val="Normal"/>
    <w:next w:val="Normal"/>
    <w:uiPriority w:val="35"/>
    <w:unhideWhenUsed/>
    <w:qFormat/>
    <w:rsid w:val="00DB1EA4"/>
    <w:pPr>
      <w:spacing w:after="80"/>
    </w:pPr>
    <w:rPr>
      <w:b/>
      <w:bCs/>
      <w:sz w:val="20"/>
      <w:szCs w:val="18"/>
    </w:rPr>
  </w:style>
  <w:style w:type="paragraph" w:styleId="TOC2">
    <w:name w:val="toc 2"/>
    <w:basedOn w:val="Normal"/>
    <w:next w:val="Normal"/>
    <w:autoRedefine/>
    <w:uiPriority w:val="39"/>
    <w:unhideWhenUsed/>
    <w:rsid w:val="008B24AE"/>
    <w:pPr>
      <w:spacing w:after="100"/>
      <w:ind w:left="220"/>
    </w:pPr>
  </w:style>
  <w:style w:type="paragraph" w:customStyle="1" w:styleId="DefaultParagraphFontPara">
    <w:name w:val="Default Paragraph Font Para"/>
    <w:basedOn w:val="Normal"/>
    <w:rsid w:val="00E936BF"/>
    <w:pPr>
      <w:spacing w:after="0" w:line="240" w:lineRule="auto"/>
    </w:pPr>
    <w:rPr>
      <w:rFonts w:eastAsia="Times New Roman" w:cs="Arial"/>
    </w:rPr>
  </w:style>
  <w:style w:type="character" w:customStyle="1" w:styleId="Heading8Char">
    <w:name w:val="Heading 8 Char"/>
    <w:basedOn w:val="DefaultParagraphFont"/>
    <w:link w:val="Heading8"/>
    <w:uiPriority w:val="9"/>
    <w:semiHidden/>
    <w:rsid w:val="00711AB8"/>
    <w:rPr>
      <w:rFonts w:asciiTheme="majorHAnsi" w:eastAsiaTheme="majorEastAsia" w:hAnsiTheme="majorHAnsi" w:cstheme="majorBidi"/>
      <w:color w:val="404040" w:themeColor="text1" w:themeTint="BF"/>
      <w:lang w:eastAsia="en-US"/>
    </w:rPr>
  </w:style>
  <w:style w:type="character" w:styleId="FollowedHyperlink">
    <w:name w:val="FollowedHyperlink"/>
    <w:basedOn w:val="DefaultParagraphFont"/>
    <w:uiPriority w:val="99"/>
    <w:semiHidden/>
    <w:unhideWhenUsed/>
    <w:rsid w:val="0055513E"/>
    <w:rPr>
      <w:color w:val="800080" w:themeColor="followedHyperlink"/>
      <w:u w:val="single"/>
    </w:rPr>
  </w:style>
  <w:style w:type="paragraph" w:styleId="NoSpacing">
    <w:name w:val="No Spacing"/>
    <w:uiPriority w:val="1"/>
    <w:rsid w:val="005C2D58"/>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87331737">
      <w:bodyDiv w:val="1"/>
      <w:marLeft w:val="0"/>
      <w:marRight w:val="0"/>
      <w:marTop w:val="0"/>
      <w:marBottom w:val="0"/>
      <w:divBdr>
        <w:top w:val="none" w:sz="0" w:space="0" w:color="auto"/>
        <w:left w:val="none" w:sz="0" w:space="0" w:color="auto"/>
        <w:bottom w:val="none" w:sz="0" w:space="0" w:color="auto"/>
        <w:right w:val="none" w:sz="0" w:space="0" w:color="auto"/>
      </w:divBdr>
    </w:div>
    <w:div w:id="317274864">
      <w:bodyDiv w:val="1"/>
      <w:marLeft w:val="0"/>
      <w:marRight w:val="0"/>
      <w:marTop w:val="0"/>
      <w:marBottom w:val="0"/>
      <w:divBdr>
        <w:top w:val="none" w:sz="0" w:space="0" w:color="auto"/>
        <w:left w:val="none" w:sz="0" w:space="0" w:color="auto"/>
        <w:bottom w:val="none" w:sz="0" w:space="0" w:color="auto"/>
        <w:right w:val="none" w:sz="0" w:space="0" w:color="auto"/>
      </w:divBdr>
      <w:divsChild>
        <w:div w:id="1238518433">
          <w:marLeft w:val="0"/>
          <w:marRight w:val="0"/>
          <w:marTop w:val="0"/>
          <w:marBottom w:val="0"/>
          <w:divBdr>
            <w:top w:val="none" w:sz="0" w:space="0" w:color="auto"/>
            <w:left w:val="none" w:sz="0" w:space="0" w:color="auto"/>
            <w:bottom w:val="none" w:sz="0" w:space="0" w:color="auto"/>
            <w:right w:val="none" w:sz="0" w:space="0" w:color="auto"/>
          </w:divBdr>
          <w:divsChild>
            <w:div w:id="625700890">
              <w:marLeft w:val="0"/>
              <w:marRight w:val="0"/>
              <w:marTop w:val="0"/>
              <w:marBottom w:val="0"/>
              <w:divBdr>
                <w:top w:val="none" w:sz="0" w:space="0" w:color="auto"/>
                <w:left w:val="none" w:sz="0" w:space="0" w:color="auto"/>
                <w:bottom w:val="none" w:sz="0" w:space="0" w:color="auto"/>
                <w:right w:val="none" w:sz="0" w:space="0" w:color="auto"/>
              </w:divBdr>
              <w:divsChild>
                <w:div w:id="10985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148658">
      <w:bodyDiv w:val="1"/>
      <w:marLeft w:val="0"/>
      <w:marRight w:val="0"/>
      <w:marTop w:val="0"/>
      <w:marBottom w:val="0"/>
      <w:divBdr>
        <w:top w:val="none" w:sz="0" w:space="0" w:color="auto"/>
        <w:left w:val="none" w:sz="0" w:space="0" w:color="auto"/>
        <w:bottom w:val="none" w:sz="0" w:space="0" w:color="auto"/>
        <w:right w:val="none" w:sz="0" w:space="0" w:color="auto"/>
      </w:divBdr>
      <w:divsChild>
        <w:div w:id="1453130856">
          <w:marLeft w:val="0"/>
          <w:marRight w:val="0"/>
          <w:marTop w:val="0"/>
          <w:marBottom w:val="0"/>
          <w:divBdr>
            <w:top w:val="none" w:sz="0" w:space="0" w:color="auto"/>
            <w:left w:val="none" w:sz="0" w:space="0" w:color="auto"/>
            <w:bottom w:val="none" w:sz="0" w:space="0" w:color="auto"/>
            <w:right w:val="none" w:sz="0" w:space="0" w:color="auto"/>
          </w:divBdr>
          <w:divsChild>
            <w:div w:id="95759042">
              <w:marLeft w:val="0"/>
              <w:marRight w:val="0"/>
              <w:marTop w:val="0"/>
              <w:marBottom w:val="0"/>
              <w:divBdr>
                <w:top w:val="none" w:sz="0" w:space="0" w:color="auto"/>
                <w:left w:val="none" w:sz="0" w:space="0" w:color="auto"/>
                <w:bottom w:val="none" w:sz="0" w:space="0" w:color="auto"/>
                <w:right w:val="none" w:sz="0" w:space="0" w:color="auto"/>
              </w:divBdr>
              <w:divsChild>
                <w:div w:id="16386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536004">
      <w:bodyDiv w:val="1"/>
      <w:marLeft w:val="0"/>
      <w:marRight w:val="0"/>
      <w:marTop w:val="0"/>
      <w:marBottom w:val="0"/>
      <w:divBdr>
        <w:top w:val="none" w:sz="0" w:space="0" w:color="auto"/>
        <w:left w:val="none" w:sz="0" w:space="0" w:color="auto"/>
        <w:bottom w:val="none" w:sz="0" w:space="0" w:color="auto"/>
        <w:right w:val="none" w:sz="0" w:space="0" w:color="auto"/>
      </w:divBdr>
      <w:divsChild>
        <w:div w:id="446239987">
          <w:marLeft w:val="0"/>
          <w:marRight w:val="0"/>
          <w:marTop w:val="0"/>
          <w:marBottom w:val="0"/>
          <w:divBdr>
            <w:top w:val="none" w:sz="0" w:space="0" w:color="auto"/>
            <w:left w:val="none" w:sz="0" w:space="0" w:color="auto"/>
            <w:bottom w:val="none" w:sz="0" w:space="0" w:color="auto"/>
            <w:right w:val="none" w:sz="0" w:space="0" w:color="auto"/>
          </w:divBdr>
          <w:divsChild>
            <w:div w:id="205377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361766">
      <w:bodyDiv w:val="1"/>
      <w:marLeft w:val="0"/>
      <w:marRight w:val="0"/>
      <w:marTop w:val="0"/>
      <w:marBottom w:val="0"/>
      <w:divBdr>
        <w:top w:val="none" w:sz="0" w:space="0" w:color="auto"/>
        <w:left w:val="none" w:sz="0" w:space="0" w:color="auto"/>
        <w:bottom w:val="none" w:sz="0" w:space="0" w:color="auto"/>
        <w:right w:val="none" w:sz="0" w:space="0" w:color="auto"/>
      </w:divBdr>
    </w:div>
    <w:div w:id="1098867603">
      <w:bodyDiv w:val="1"/>
      <w:marLeft w:val="0"/>
      <w:marRight w:val="0"/>
      <w:marTop w:val="0"/>
      <w:marBottom w:val="0"/>
      <w:divBdr>
        <w:top w:val="none" w:sz="0" w:space="0" w:color="auto"/>
        <w:left w:val="none" w:sz="0" w:space="0" w:color="auto"/>
        <w:bottom w:val="none" w:sz="0" w:space="0" w:color="auto"/>
        <w:right w:val="none" w:sz="0" w:space="0" w:color="auto"/>
      </w:divBdr>
      <w:divsChild>
        <w:div w:id="295573854">
          <w:marLeft w:val="0"/>
          <w:marRight w:val="0"/>
          <w:marTop w:val="0"/>
          <w:marBottom w:val="0"/>
          <w:divBdr>
            <w:top w:val="none" w:sz="0" w:space="0" w:color="auto"/>
            <w:left w:val="none" w:sz="0" w:space="0" w:color="auto"/>
            <w:bottom w:val="none" w:sz="0" w:space="0" w:color="auto"/>
            <w:right w:val="none" w:sz="0" w:space="0" w:color="auto"/>
          </w:divBdr>
          <w:divsChild>
            <w:div w:id="1875195585">
              <w:marLeft w:val="0"/>
              <w:marRight w:val="0"/>
              <w:marTop w:val="0"/>
              <w:marBottom w:val="0"/>
              <w:divBdr>
                <w:top w:val="none" w:sz="0" w:space="0" w:color="auto"/>
                <w:left w:val="none" w:sz="0" w:space="0" w:color="auto"/>
                <w:bottom w:val="none" w:sz="0" w:space="0" w:color="auto"/>
                <w:right w:val="none" w:sz="0" w:space="0" w:color="auto"/>
              </w:divBdr>
              <w:divsChild>
                <w:div w:id="1971738299">
                  <w:marLeft w:val="0"/>
                  <w:marRight w:val="0"/>
                  <w:marTop w:val="0"/>
                  <w:marBottom w:val="0"/>
                  <w:divBdr>
                    <w:top w:val="none" w:sz="0" w:space="0" w:color="auto"/>
                    <w:left w:val="none" w:sz="0" w:space="0" w:color="auto"/>
                    <w:bottom w:val="none" w:sz="0" w:space="0" w:color="auto"/>
                    <w:right w:val="none" w:sz="0" w:space="0" w:color="auto"/>
                  </w:divBdr>
                  <w:divsChild>
                    <w:div w:id="726029925">
                      <w:marLeft w:val="0"/>
                      <w:marRight w:val="0"/>
                      <w:marTop w:val="0"/>
                      <w:marBottom w:val="0"/>
                      <w:divBdr>
                        <w:top w:val="none" w:sz="0" w:space="0" w:color="auto"/>
                        <w:left w:val="none" w:sz="0" w:space="0" w:color="auto"/>
                        <w:bottom w:val="none" w:sz="0" w:space="0" w:color="auto"/>
                        <w:right w:val="none" w:sz="0" w:space="0" w:color="auto"/>
                      </w:divBdr>
                      <w:divsChild>
                        <w:div w:id="2101028351">
                          <w:marLeft w:val="0"/>
                          <w:marRight w:val="0"/>
                          <w:marTop w:val="0"/>
                          <w:marBottom w:val="0"/>
                          <w:divBdr>
                            <w:top w:val="none" w:sz="0" w:space="0" w:color="auto"/>
                            <w:left w:val="none" w:sz="0" w:space="0" w:color="auto"/>
                            <w:bottom w:val="none" w:sz="0" w:space="0" w:color="auto"/>
                            <w:right w:val="none" w:sz="0" w:space="0" w:color="auto"/>
                          </w:divBdr>
                          <w:divsChild>
                            <w:div w:id="914969189">
                              <w:marLeft w:val="0"/>
                              <w:marRight w:val="0"/>
                              <w:marTop w:val="0"/>
                              <w:marBottom w:val="0"/>
                              <w:divBdr>
                                <w:top w:val="none" w:sz="0" w:space="0" w:color="auto"/>
                                <w:left w:val="none" w:sz="0" w:space="0" w:color="auto"/>
                                <w:bottom w:val="none" w:sz="0" w:space="0" w:color="auto"/>
                                <w:right w:val="none" w:sz="0" w:space="0" w:color="auto"/>
                              </w:divBdr>
                            </w:div>
                            <w:div w:id="3389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323386">
      <w:bodyDiv w:val="1"/>
      <w:marLeft w:val="0"/>
      <w:marRight w:val="0"/>
      <w:marTop w:val="0"/>
      <w:marBottom w:val="0"/>
      <w:divBdr>
        <w:top w:val="none" w:sz="0" w:space="0" w:color="auto"/>
        <w:left w:val="none" w:sz="0" w:space="0" w:color="auto"/>
        <w:bottom w:val="none" w:sz="0" w:space="0" w:color="auto"/>
        <w:right w:val="none" w:sz="0" w:space="0" w:color="auto"/>
      </w:divBdr>
      <w:divsChild>
        <w:div w:id="605578219">
          <w:marLeft w:val="0"/>
          <w:marRight w:val="0"/>
          <w:marTop w:val="0"/>
          <w:marBottom w:val="0"/>
          <w:divBdr>
            <w:top w:val="none" w:sz="0" w:space="0" w:color="auto"/>
            <w:left w:val="none" w:sz="0" w:space="0" w:color="auto"/>
            <w:bottom w:val="none" w:sz="0" w:space="0" w:color="auto"/>
            <w:right w:val="none" w:sz="0" w:space="0" w:color="auto"/>
          </w:divBdr>
          <w:divsChild>
            <w:div w:id="170265441">
              <w:marLeft w:val="0"/>
              <w:marRight w:val="0"/>
              <w:marTop w:val="0"/>
              <w:marBottom w:val="0"/>
              <w:divBdr>
                <w:top w:val="none" w:sz="0" w:space="0" w:color="auto"/>
                <w:left w:val="none" w:sz="0" w:space="0" w:color="auto"/>
                <w:bottom w:val="none" w:sz="0" w:space="0" w:color="auto"/>
                <w:right w:val="none" w:sz="0" w:space="0" w:color="auto"/>
              </w:divBdr>
              <w:divsChild>
                <w:div w:id="142371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66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AF49F-7C64-4BC2-84D5-E0B03E7CA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38</Pages>
  <Words>9995</Words>
  <Characters>56976</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66838</CharactersWithSpaces>
  <SharedDoc>false</SharedDoc>
  <HLinks>
    <vt:vector size="42" baseType="variant">
      <vt:variant>
        <vt:i4>1114160</vt:i4>
      </vt:variant>
      <vt:variant>
        <vt:i4>38</vt:i4>
      </vt:variant>
      <vt:variant>
        <vt:i4>0</vt:i4>
      </vt:variant>
      <vt:variant>
        <vt:i4>5</vt:i4>
      </vt:variant>
      <vt:variant>
        <vt:lpwstr/>
      </vt:variant>
      <vt:variant>
        <vt:lpwstr>_Toc322415056</vt:lpwstr>
      </vt:variant>
      <vt:variant>
        <vt:i4>1114160</vt:i4>
      </vt:variant>
      <vt:variant>
        <vt:i4>32</vt:i4>
      </vt:variant>
      <vt:variant>
        <vt:i4>0</vt:i4>
      </vt:variant>
      <vt:variant>
        <vt:i4>5</vt:i4>
      </vt:variant>
      <vt:variant>
        <vt:lpwstr/>
      </vt:variant>
      <vt:variant>
        <vt:lpwstr>_Toc322415055</vt:lpwstr>
      </vt:variant>
      <vt:variant>
        <vt:i4>1114160</vt:i4>
      </vt:variant>
      <vt:variant>
        <vt:i4>26</vt:i4>
      </vt:variant>
      <vt:variant>
        <vt:i4>0</vt:i4>
      </vt:variant>
      <vt:variant>
        <vt:i4>5</vt:i4>
      </vt:variant>
      <vt:variant>
        <vt:lpwstr/>
      </vt:variant>
      <vt:variant>
        <vt:lpwstr>_Toc322415054</vt:lpwstr>
      </vt:variant>
      <vt:variant>
        <vt:i4>1114160</vt:i4>
      </vt:variant>
      <vt:variant>
        <vt:i4>20</vt:i4>
      </vt:variant>
      <vt:variant>
        <vt:i4>0</vt:i4>
      </vt:variant>
      <vt:variant>
        <vt:i4>5</vt:i4>
      </vt:variant>
      <vt:variant>
        <vt:lpwstr/>
      </vt:variant>
      <vt:variant>
        <vt:lpwstr>_Toc322415053</vt:lpwstr>
      </vt:variant>
      <vt:variant>
        <vt:i4>1114160</vt:i4>
      </vt:variant>
      <vt:variant>
        <vt:i4>14</vt:i4>
      </vt:variant>
      <vt:variant>
        <vt:i4>0</vt:i4>
      </vt:variant>
      <vt:variant>
        <vt:i4>5</vt:i4>
      </vt:variant>
      <vt:variant>
        <vt:lpwstr/>
      </vt:variant>
      <vt:variant>
        <vt:lpwstr>_Toc322415052</vt:lpwstr>
      </vt:variant>
      <vt:variant>
        <vt:i4>1114160</vt:i4>
      </vt:variant>
      <vt:variant>
        <vt:i4>8</vt:i4>
      </vt:variant>
      <vt:variant>
        <vt:i4>0</vt:i4>
      </vt:variant>
      <vt:variant>
        <vt:i4>5</vt:i4>
      </vt:variant>
      <vt:variant>
        <vt:lpwstr/>
      </vt:variant>
      <vt:variant>
        <vt:lpwstr>_Toc322415051</vt:lpwstr>
      </vt:variant>
      <vt:variant>
        <vt:i4>1114160</vt:i4>
      </vt:variant>
      <vt:variant>
        <vt:i4>2</vt:i4>
      </vt:variant>
      <vt:variant>
        <vt:i4>0</vt:i4>
      </vt:variant>
      <vt:variant>
        <vt:i4>5</vt:i4>
      </vt:variant>
      <vt:variant>
        <vt:lpwstr/>
      </vt:variant>
      <vt:variant>
        <vt:lpwstr>_Toc322415050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Northern Prawn Fishery</dc:title>
  <dc:creator>Department of the Environment</dc:creator>
  <cp:lastModifiedBy>A18343</cp:lastModifiedBy>
  <cp:revision>2</cp:revision>
  <cp:lastPrinted>2013-12-16T05:15:00Z</cp:lastPrinted>
  <dcterms:created xsi:type="dcterms:W3CDTF">2014-01-23T03:36:00Z</dcterms:created>
  <dcterms:modified xsi:type="dcterms:W3CDTF">2014-01-23T03:36:00Z</dcterms:modified>
</cp:coreProperties>
</file>