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F6308F" w:rsidRDefault="00F80866" w:rsidP="00DA6A89">
      <w:pPr>
        <w:widowControl w:val="0"/>
        <w:tabs>
          <w:tab w:val="left" w:pos="6700"/>
        </w:tabs>
        <w:spacing w:after="120"/>
        <w:jc w:val="center"/>
        <w:rPr>
          <w:rFonts w:ascii="Arial" w:hAnsi="Arial" w:cs="Arial"/>
          <w:b/>
          <w:sz w:val="48"/>
        </w:rPr>
      </w:pPr>
      <w:r>
        <w:rPr>
          <w:rFonts w:ascii="Arial" w:hAnsi="Arial" w:cs="Arial"/>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6404610" cy="1883410"/>
            <wp:effectExtent l="0" t="0" r="0" b="0"/>
            <wp:wrapSquare wrapText="right"/>
            <wp:docPr id="6"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8" cstate="print"/>
                    <a:srcRect/>
                    <a:stretch>
                      <a:fillRect/>
                    </a:stretch>
                  </pic:blipFill>
                  <pic:spPr bwMode="auto">
                    <a:xfrm>
                      <a:off x="0" y="0"/>
                      <a:ext cx="6404610" cy="1883410"/>
                    </a:xfrm>
                    <a:prstGeom prst="rect">
                      <a:avLst/>
                    </a:prstGeom>
                    <a:noFill/>
                    <a:ln w="9525">
                      <a:noFill/>
                      <a:miter lim="800000"/>
                      <a:headEnd/>
                      <a:tailEnd/>
                    </a:ln>
                  </pic:spPr>
                </pic:pic>
              </a:graphicData>
            </a:graphic>
          </wp:anchor>
        </w:drawing>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spacing w:after="120"/>
        <w:jc w:val="center"/>
        <w:rPr>
          <w:rFonts w:ascii="Arial" w:hAnsi="Arial" w:cs="Arial"/>
          <w:sz w:val="36"/>
        </w:rPr>
      </w:pPr>
      <w:r w:rsidRPr="00F6308F">
        <w:rPr>
          <w:rFonts w:ascii="Arial" w:hAnsi="Arial" w:cs="Arial"/>
          <w:sz w:val="36"/>
        </w:rPr>
        <w:t>Assessment of the</w:t>
      </w:r>
    </w:p>
    <w:p w:rsidR="00810265" w:rsidRPr="00AF6BCF" w:rsidRDefault="00810265" w:rsidP="00810265">
      <w:pPr>
        <w:pStyle w:val="Heading6"/>
        <w:spacing w:after="120"/>
        <w:jc w:val="center"/>
        <w:rPr>
          <w:rFonts w:ascii="Arial" w:hAnsi="Arial" w:cs="Arial"/>
          <w:b w:val="0"/>
          <w:i/>
          <w:sz w:val="36"/>
        </w:rPr>
      </w:pPr>
      <w:r w:rsidRPr="00AF6BCF">
        <w:rPr>
          <w:rFonts w:ascii="Arial" w:hAnsi="Arial" w:cs="Arial"/>
          <w:sz w:val="36"/>
        </w:rPr>
        <w:t>SOUTHERN AND EASTERN SCALEFISH AND SHARK FISHERY</w:t>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810265" w:rsidP="00DA6A89">
      <w:pPr>
        <w:pStyle w:val="Heading7"/>
        <w:rPr>
          <w:rFonts w:ascii="Arial" w:hAnsi="Arial" w:cs="Arial"/>
          <w:lang w:val="en-AU"/>
        </w:rPr>
      </w:pPr>
      <w:r>
        <w:rPr>
          <w:rFonts w:ascii="Arial" w:hAnsi="Arial" w:cs="Arial"/>
          <w:lang w:val="en-AU"/>
        </w:rPr>
        <w:t>FEBRUARY 2013</w:t>
      </w: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color w:val="FF0000"/>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 Commonwealth of Australia </w:t>
      </w:r>
      <w:r w:rsidR="00810265">
        <w:rPr>
          <w:rFonts w:ascii="Arial" w:hAnsi="Arial" w:cs="Arial"/>
          <w:sz w:val="16"/>
          <w:szCs w:val="16"/>
          <w:lang w:val="en-AU"/>
        </w:rPr>
        <w:t>2013</w:t>
      </w:r>
      <w:r w:rsidRPr="00F6308F">
        <w:rPr>
          <w:rFonts w:ascii="Arial" w:hAnsi="Arial" w:cs="Arial"/>
          <w:sz w:val="16"/>
          <w:szCs w:val="16"/>
          <w:lang w:val="en-AU"/>
        </w:rPr>
        <w:t xml:space="preserve"> </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work is copyright. Apart from any use as permitted under the Copyright Act 1968,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 xml:space="preserve">Assistant Secretary </w:t>
      </w:r>
      <w:r w:rsidRPr="00F6308F">
        <w:rPr>
          <w:rFonts w:ascii="Arial" w:hAnsi="Arial" w:cs="Arial"/>
          <w:color w:val="000000"/>
          <w:sz w:val="16"/>
          <w:szCs w:val="16"/>
        </w:rPr>
        <w:br/>
        <w:t xml:space="preserve">Marine Biodiversity </w:t>
      </w:r>
      <w:r w:rsidR="00F6308F" w:rsidRPr="00F6308F">
        <w:rPr>
          <w:rFonts w:ascii="Arial" w:hAnsi="Arial" w:cs="Arial"/>
          <w:color w:val="000000"/>
          <w:sz w:val="16"/>
          <w:szCs w:val="16"/>
        </w:rPr>
        <w:t>and Biosecurity</w:t>
      </w:r>
      <w:r w:rsidRPr="00F6308F">
        <w:rPr>
          <w:rFonts w:ascii="Arial" w:hAnsi="Arial" w:cs="Arial"/>
          <w:color w:val="000000"/>
          <w:sz w:val="16"/>
          <w:szCs w:val="16"/>
        </w:rPr>
        <w:t xml:space="preserve"> Branch</w:t>
      </w:r>
      <w:r w:rsidRPr="00F6308F">
        <w:rPr>
          <w:rFonts w:ascii="Arial" w:hAnsi="Arial" w:cs="Arial"/>
          <w:color w:val="000000"/>
          <w:sz w:val="16"/>
          <w:szCs w:val="16"/>
        </w:rPr>
        <w:br/>
        <w:t>Department of Sustainability, Environment, Water, Population and Communities</w:t>
      </w:r>
      <w:r w:rsidRPr="00F6308F">
        <w:rPr>
          <w:rFonts w:ascii="Arial" w:hAnsi="Arial" w:cs="Arial"/>
          <w:color w:val="000000"/>
          <w:sz w:val="16"/>
          <w:szCs w:val="16"/>
        </w:rPr>
        <w:br/>
        <w:t xml:space="preserve">GPO Box 787 </w:t>
      </w:r>
      <w:r w:rsidRPr="00F6308F">
        <w:rPr>
          <w:rFonts w:ascii="Arial" w:hAnsi="Arial" w:cs="Arial"/>
          <w:color w:val="000000"/>
          <w:sz w:val="16"/>
          <w:szCs w:val="16"/>
        </w:rPr>
        <w:br/>
        <w:t>Canberra ACT 2601</w:t>
      </w:r>
    </w:p>
    <w:p w:rsidR="00DA6A89" w:rsidRPr="00F6308F" w:rsidRDefault="00DA6A89" w:rsidP="00DA6A89">
      <w:pPr>
        <w:pStyle w:val="NormalWeb"/>
        <w:rPr>
          <w:rFonts w:ascii="Arial" w:hAnsi="Arial" w:cs="Arial"/>
          <w:sz w:val="20"/>
          <w:szCs w:val="20"/>
          <w:lang w:val="en-AU"/>
        </w:rPr>
      </w:pPr>
      <w:r w:rsidRPr="00F6308F">
        <w:rPr>
          <w:rFonts w:ascii="Arial" w:hAnsi="Arial" w:cs="Arial"/>
          <w:sz w:val="20"/>
          <w:szCs w:val="20"/>
          <w:lang w:val="en-AU"/>
        </w:rPr>
        <w:t xml:space="preserve"> </w:t>
      </w:r>
    </w:p>
    <w:p w:rsidR="00DA6A89" w:rsidRPr="00F6308F" w:rsidRDefault="00DA6A89" w:rsidP="00DA6A89">
      <w:pPr>
        <w:spacing w:after="120"/>
        <w:rPr>
          <w:rFonts w:ascii="Arial" w:hAnsi="Arial" w:cs="Arial"/>
          <w:b/>
          <w:sz w:val="16"/>
          <w:szCs w:val="16"/>
        </w:rPr>
      </w:pPr>
      <w:r w:rsidRPr="00F6308F">
        <w:rPr>
          <w:rFonts w:ascii="Arial" w:hAnsi="Arial" w:cs="Arial"/>
          <w:b/>
          <w:sz w:val="16"/>
          <w:szCs w:val="16"/>
        </w:rPr>
        <w:t>Disclaimer</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Department of Sustainability, Environment, Water, Population and Communities of a commercial fishery against the Australian Government </w:t>
      </w:r>
      <w:r w:rsidR="00F6308F" w:rsidRPr="00F6308F">
        <w:rPr>
          <w:rFonts w:ascii="Arial" w:hAnsi="Arial" w:cs="Arial"/>
          <w:noProof/>
          <w:sz w:val="16"/>
        </w:rPr>
        <w:t>'</w:t>
      </w:r>
      <w:r w:rsidRPr="00F6308F">
        <w:rPr>
          <w:rFonts w:ascii="Arial" w:hAnsi="Arial" w:cs="Arial"/>
          <w:iCs/>
          <w:sz w:val="16"/>
          <w:szCs w:val="16"/>
          <w:lang w:val="en-AU"/>
        </w:rPr>
        <w:t>Guidelines for the Ecologically Sustainable Management of Fisheries – 2</w:t>
      </w:r>
      <w:r w:rsidRPr="00CE79B4">
        <w:rPr>
          <w:rFonts w:ascii="Arial" w:hAnsi="Arial" w:cs="Arial"/>
          <w:iCs/>
          <w:sz w:val="16"/>
          <w:szCs w:val="16"/>
          <w:lang w:val="en-AU"/>
        </w:rPr>
        <w:t>nd</w:t>
      </w:r>
      <w:r w:rsidRPr="00F6308F">
        <w:rPr>
          <w:rFonts w:ascii="Arial" w:hAnsi="Arial" w:cs="Arial"/>
          <w:iCs/>
          <w:sz w:val="16"/>
          <w:szCs w:val="16"/>
          <w:lang w:val="en-AU"/>
        </w:rPr>
        <w:t xml:space="preserve"> Edition</w:t>
      </w:r>
      <w:r w:rsidR="00F6308F" w:rsidRPr="00F6308F">
        <w:rPr>
          <w:rFonts w:ascii="Arial" w:hAnsi="Arial" w:cs="Arial"/>
          <w:noProof/>
          <w:sz w:val="16"/>
        </w:rPr>
        <w:t>'</w:t>
      </w:r>
      <w:r w:rsidRPr="00F6308F">
        <w:rPr>
          <w:rFonts w:ascii="Arial" w:hAnsi="Arial" w:cs="Arial"/>
          <w:sz w:val="16"/>
          <w:szCs w:val="16"/>
          <w:lang w:val="en-AU"/>
        </w:rPr>
        <w:t>. It forms part of the advice provided to the Minister for Sustainability, Environment, Water, Population and Communities on the fishery in relation to decisions under Part</w:t>
      </w:r>
      <w:r w:rsidR="00F6308F" w:rsidRPr="003A5F20">
        <w:rPr>
          <w:rFonts w:ascii="Arial" w:hAnsi="Arial" w:cs="Arial"/>
          <w:sz w:val="16"/>
          <w:szCs w:val="16"/>
          <w:lang w:val="en-AU"/>
        </w:rPr>
        <w:t>s </w:t>
      </w:r>
      <w:r w:rsidR="003A5F20">
        <w:rPr>
          <w:rFonts w:ascii="Arial" w:hAnsi="Arial" w:cs="Arial"/>
          <w:sz w:val="16"/>
          <w:szCs w:val="16"/>
          <w:lang w:val="en-AU"/>
        </w:rPr>
        <w:t>13 and</w:t>
      </w:r>
      <w:r w:rsidRPr="003A5F20">
        <w:rPr>
          <w:rFonts w:ascii="Arial" w:hAnsi="Arial" w:cs="Arial"/>
          <w:sz w:val="16"/>
          <w:szCs w:val="16"/>
          <w:lang w:val="en-AU"/>
        </w:rPr>
        <w:t xml:space="preserve">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The views expressed do not necessarily reflect those of the Minister for Sustainability, Environment, Water, Population and Communities or the Australian Government.</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DA6A89" w:rsidRPr="00F6308F" w:rsidRDefault="00DA6A89" w:rsidP="00DA6A89">
      <w:pPr>
        <w:pStyle w:val="Heading1"/>
        <w:spacing w:before="0" w:after="0"/>
        <w:jc w:val="center"/>
      </w:pPr>
      <w:r w:rsidRPr="00F6308F">
        <w:rPr>
          <w:sz w:val="24"/>
        </w:rPr>
        <w:br w:type="page"/>
      </w:r>
      <w:bookmarkStart w:id="0" w:name="_Toc291514154"/>
      <w:bookmarkStart w:id="1" w:name="_Toc316301047"/>
      <w:bookmarkStart w:id="2" w:name="_Toc347702377"/>
      <w:r w:rsidRPr="00F6308F">
        <w:lastRenderedPageBreak/>
        <w:t>Contents</w:t>
      </w:r>
      <w:bookmarkEnd w:id="0"/>
      <w:bookmarkEnd w:id="1"/>
      <w:bookmarkEnd w:id="2"/>
    </w:p>
    <w:p w:rsidR="00DA6A89" w:rsidRPr="00F6308F" w:rsidRDefault="00DA6A89" w:rsidP="00DA6A89">
      <w:pPr>
        <w:pStyle w:val="TOCHeading"/>
        <w:spacing w:before="0"/>
        <w:jc w:val="center"/>
        <w:rPr>
          <w:rFonts w:ascii="Arial" w:hAnsi="Arial" w:cs="Arial"/>
        </w:rPr>
      </w:pPr>
      <w:r w:rsidRPr="00F6308F">
        <w:rPr>
          <w:rFonts w:ascii="Arial" w:hAnsi="Arial" w:cs="Arial"/>
          <w:sz w:val="24"/>
          <w:szCs w:val="24"/>
        </w:rPr>
        <w:t xml:space="preserve">  </w:t>
      </w:r>
    </w:p>
    <w:p w:rsidR="00606CE7" w:rsidRPr="00FA41C8" w:rsidRDefault="00997D81" w:rsidP="00FA41C8">
      <w:pPr>
        <w:pStyle w:val="TOC1"/>
        <w:rPr>
          <w:rFonts w:eastAsiaTheme="minorEastAsia"/>
        </w:rPr>
      </w:pPr>
      <w:r w:rsidRPr="00FA41C8">
        <w:fldChar w:fldCharType="begin"/>
      </w:r>
      <w:r w:rsidR="00DA6A89" w:rsidRPr="00FA41C8">
        <w:instrText xml:space="preserve"> TOC \o "1-3" \h \z \u </w:instrText>
      </w:r>
      <w:r w:rsidRPr="00FA41C8">
        <w:fldChar w:fldCharType="separate"/>
      </w:r>
    </w:p>
    <w:p w:rsidR="00606CE7" w:rsidRPr="00FA41C8" w:rsidRDefault="00997D81" w:rsidP="00FA41C8">
      <w:pPr>
        <w:pStyle w:val="TOC1"/>
        <w:rPr>
          <w:rFonts w:eastAsiaTheme="minorEastAsia"/>
        </w:rPr>
      </w:pPr>
      <w:hyperlink w:anchor="_Toc347702378" w:history="1">
        <w:r w:rsidR="00606CE7" w:rsidRPr="00FA41C8">
          <w:rPr>
            <w:rStyle w:val="Hyperlink"/>
          </w:rPr>
          <w:t>Table 1: Summary of the Southern and Eastern Scalefish and Shark Fishery</w:t>
        </w:r>
        <w:r w:rsidR="00606CE7" w:rsidRPr="00FA41C8">
          <w:rPr>
            <w:webHidden/>
          </w:rPr>
          <w:tab/>
        </w:r>
        <w:r w:rsidRPr="00FA41C8">
          <w:rPr>
            <w:webHidden/>
          </w:rPr>
          <w:fldChar w:fldCharType="begin"/>
        </w:r>
        <w:r w:rsidR="00606CE7" w:rsidRPr="00FA41C8">
          <w:rPr>
            <w:webHidden/>
          </w:rPr>
          <w:instrText xml:space="preserve"> PAGEREF _Toc347702378 \h </w:instrText>
        </w:r>
        <w:r w:rsidRPr="00FA41C8">
          <w:rPr>
            <w:webHidden/>
          </w:rPr>
        </w:r>
        <w:r w:rsidRPr="00FA41C8">
          <w:rPr>
            <w:webHidden/>
          </w:rPr>
          <w:fldChar w:fldCharType="separate"/>
        </w:r>
        <w:r w:rsidR="002C43A1">
          <w:rPr>
            <w:webHidden/>
          </w:rPr>
          <w:t>1</w:t>
        </w:r>
        <w:r w:rsidRPr="00FA41C8">
          <w:rPr>
            <w:webHidden/>
          </w:rPr>
          <w:fldChar w:fldCharType="end"/>
        </w:r>
      </w:hyperlink>
    </w:p>
    <w:p w:rsidR="00606CE7" w:rsidRPr="00FA41C8" w:rsidRDefault="00606CE7" w:rsidP="00606CE7">
      <w:pPr>
        <w:tabs>
          <w:tab w:val="left" w:pos="7371"/>
        </w:tabs>
        <w:ind w:left="993" w:right="941"/>
        <w:rPr>
          <w:rFonts w:ascii="Arial" w:hAnsi="Arial" w:cs="Arial"/>
          <w:sz w:val="22"/>
          <w:szCs w:val="22"/>
        </w:rPr>
      </w:pPr>
      <w:r w:rsidRPr="00FA41C8">
        <w:rPr>
          <w:rFonts w:ascii="Arial" w:hAnsi="Arial" w:cs="Arial"/>
          <w:sz w:val="22"/>
          <w:szCs w:val="22"/>
        </w:rPr>
        <w:t xml:space="preserve">Table 1 contains a brief overview of the operation of the fishery including: the gear used, species targeted, byproduct species, bycatch species, annual catch, management </w:t>
      </w:r>
      <w:r w:rsidR="00220E13">
        <w:rPr>
          <w:rFonts w:ascii="Arial" w:hAnsi="Arial" w:cs="Arial"/>
          <w:sz w:val="22"/>
          <w:szCs w:val="22"/>
        </w:rPr>
        <w:t>plan</w:t>
      </w:r>
      <w:r w:rsidRPr="00FA41C8">
        <w:rPr>
          <w:rFonts w:ascii="Arial" w:hAnsi="Arial" w:cs="Arial"/>
          <w:sz w:val="22"/>
          <w:szCs w:val="22"/>
        </w:rPr>
        <w:t xml:space="preserve"> and ecosystem impacts.</w:t>
      </w:r>
    </w:p>
    <w:p w:rsidR="00606CE7" w:rsidRPr="00FA41C8" w:rsidRDefault="00606CE7" w:rsidP="00FA41C8">
      <w:pPr>
        <w:pStyle w:val="TOC1"/>
        <w:rPr>
          <w:rStyle w:val="Hyperlink"/>
        </w:rPr>
      </w:pPr>
    </w:p>
    <w:p w:rsidR="00606CE7" w:rsidRPr="00FA41C8" w:rsidRDefault="00997D81" w:rsidP="00FA41C8">
      <w:pPr>
        <w:pStyle w:val="TOC1"/>
        <w:rPr>
          <w:rFonts w:eastAsiaTheme="minorEastAsia"/>
        </w:rPr>
      </w:pPr>
      <w:hyperlink w:anchor="_Toc347702379" w:history="1">
        <w:r w:rsidR="00606CE7" w:rsidRPr="00FA41C8">
          <w:rPr>
            <w:rStyle w:val="Hyperlink"/>
          </w:rPr>
          <w:t xml:space="preserve">Table 2: Progress in implementation of conditions and recommendations made in </w:t>
        </w:r>
        <w:r w:rsidR="00F9033E">
          <w:rPr>
            <w:rStyle w:val="Hyperlink"/>
          </w:rPr>
          <w:t>the 20</w:t>
        </w:r>
        <w:r w:rsidR="002135A8">
          <w:rPr>
            <w:rStyle w:val="Hyperlink"/>
          </w:rPr>
          <w:t>10</w:t>
        </w:r>
        <w:r w:rsidR="00F9033E">
          <w:rPr>
            <w:rStyle w:val="Hyperlink"/>
          </w:rPr>
          <w:t xml:space="preserve"> </w:t>
        </w:r>
        <w:r w:rsidR="00606CE7" w:rsidRPr="00FA41C8">
          <w:rPr>
            <w:rStyle w:val="Hyperlink"/>
          </w:rPr>
          <w:t>assessment of the Southern and Eastern Scalefish and Shark Fishery</w:t>
        </w:r>
        <w:r w:rsidR="00606CE7" w:rsidRPr="00FA41C8">
          <w:rPr>
            <w:webHidden/>
          </w:rPr>
          <w:tab/>
        </w:r>
        <w:r w:rsidRPr="00FA41C8">
          <w:rPr>
            <w:webHidden/>
          </w:rPr>
          <w:fldChar w:fldCharType="begin"/>
        </w:r>
        <w:r w:rsidR="00606CE7" w:rsidRPr="00FA41C8">
          <w:rPr>
            <w:webHidden/>
          </w:rPr>
          <w:instrText xml:space="preserve"> PAGEREF _Toc347702379 \h </w:instrText>
        </w:r>
        <w:r w:rsidRPr="00FA41C8">
          <w:rPr>
            <w:webHidden/>
          </w:rPr>
        </w:r>
        <w:r w:rsidRPr="00FA41C8">
          <w:rPr>
            <w:webHidden/>
          </w:rPr>
          <w:fldChar w:fldCharType="separate"/>
        </w:r>
        <w:r w:rsidR="002C43A1">
          <w:rPr>
            <w:webHidden/>
          </w:rPr>
          <w:t>10</w:t>
        </w:r>
        <w:r w:rsidRPr="00FA41C8">
          <w:rPr>
            <w:webHidden/>
          </w:rPr>
          <w:fldChar w:fldCharType="end"/>
        </w:r>
      </w:hyperlink>
    </w:p>
    <w:p w:rsidR="00606CE7" w:rsidRDefault="00606CE7" w:rsidP="00FA41C8">
      <w:pPr>
        <w:pStyle w:val="TOC1"/>
        <w:ind w:firstLine="0"/>
        <w:rPr>
          <w:b w:val="0"/>
        </w:rPr>
      </w:pPr>
      <w:r w:rsidRPr="00FA41C8">
        <w:rPr>
          <w:b w:val="0"/>
        </w:rPr>
        <w:t>Table 2 contains an update on the progress that has been made by the fishery’s management agency in implementing the conditions and recommendations that formed part of the fishery’s previous approved wildlife trade operation declaration</w:t>
      </w:r>
      <w:r w:rsidR="00F9033E">
        <w:rPr>
          <w:b w:val="0"/>
        </w:rPr>
        <w:t xml:space="preserve"> in 20</w:t>
      </w:r>
      <w:r w:rsidR="002135A8">
        <w:rPr>
          <w:b w:val="0"/>
        </w:rPr>
        <w:t>10</w:t>
      </w:r>
      <w:r w:rsidRPr="00FA41C8">
        <w:rPr>
          <w:b w:val="0"/>
        </w:rPr>
        <w:t>.</w:t>
      </w:r>
    </w:p>
    <w:p w:rsidR="00FA41C8" w:rsidRPr="00FA41C8" w:rsidRDefault="00FA41C8" w:rsidP="00FA41C8"/>
    <w:p w:rsidR="00606CE7" w:rsidRPr="00FA41C8" w:rsidRDefault="00997D81" w:rsidP="00FA41C8">
      <w:pPr>
        <w:pStyle w:val="TOC1"/>
        <w:rPr>
          <w:rFonts w:eastAsiaTheme="minorEastAsia"/>
        </w:rPr>
      </w:pPr>
      <w:hyperlink w:anchor="_Toc347702380" w:history="1">
        <w:r w:rsidR="00606CE7" w:rsidRPr="00FA41C8">
          <w:rPr>
            <w:rStyle w:val="Hyperlink"/>
          </w:rPr>
          <w:t>Table 3: The Department of Sustainability, Environment, Water, Population and Communities’ assessment of the Southern and Eastern Scalefish and Shark Fishery against the requirements of the EPBC Act related to decisions made under Parts 13 and 13A.</w:t>
        </w:r>
        <w:r w:rsidR="00606CE7" w:rsidRPr="00FA41C8">
          <w:rPr>
            <w:webHidden/>
          </w:rPr>
          <w:tab/>
        </w:r>
        <w:r w:rsidRPr="00FA41C8">
          <w:rPr>
            <w:webHidden/>
          </w:rPr>
          <w:fldChar w:fldCharType="begin"/>
        </w:r>
        <w:r w:rsidR="00606CE7" w:rsidRPr="00FA41C8">
          <w:rPr>
            <w:webHidden/>
          </w:rPr>
          <w:instrText xml:space="preserve"> PAGEREF _Toc347702380 \h </w:instrText>
        </w:r>
        <w:r w:rsidRPr="00FA41C8">
          <w:rPr>
            <w:webHidden/>
          </w:rPr>
        </w:r>
        <w:r w:rsidRPr="00FA41C8">
          <w:rPr>
            <w:webHidden/>
          </w:rPr>
          <w:fldChar w:fldCharType="separate"/>
        </w:r>
        <w:r w:rsidR="002C43A1">
          <w:rPr>
            <w:webHidden/>
          </w:rPr>
          <w:t>19</w:t>
        </w:r>
        <w:r w:rsidRPr="00FA41C8">
          <w:rPr>
            <w:webHidden/>
          </w:rPr>
          <w:fldChar w:fldCharType="end"/>
        </w:r>
      </w:hyperlink>
    </w:p>
    <w:p w:rsidR="00606CE7" w:rsidRPr="00FA41C8" w:rsidRDefault="00606CE7" w:rsidP="00606CE7">
      <w:pPr>
        <w:tabs>
          <w:tab w:val="left" w:pos="7371"/>
        </w:tabs>
        <w:ind w:left="993" w:right="941"/>
        <w:rPr>
          <w:rFonts w:ascii="Arial" w:hAnsi="Arial" w:cs="Arial"/>
          <w:sz w:val="22"/>
          <w:szCs w:val="22"/>
        </w:rPr>
      </w:pPr>
      <w:r w:rsidRPr="00FA41C8">
        <w:rPr>
          <w:rFonts w:ascii="Arial" w:hAnsi="Arial" w:cs="Arial"/>
          <w:sz w:val="22"/>
          <w:szCs w:val="22"/>
        </w:rPr>
        <w:t xml:space="preserve">Table 3 contains the department’s assessment of the Southern and Eastern Scalefish and Shark Fishery management arrangements against all the relevant parts of the </w:t>
      </w:r>
      <w:r w:rsidRPr="00FA41C8">
        <w:rPr>
          <w:rFonts w:ascii="Arial" w:hAnsi="Arial" w:cs="Arial"/>
          <w:i/>
          <w:sz w:val="22"/>
          <w:szCs w:val="22"/>
        </w:rPr>
        <w:t>Environment Protection and Biodiversity Conservation Act 1999</w:t>
      </w:r>
      <w:r w:rsidRPr="00FA41C8">
        <w:rPr>
          <w:rFonts w:ascii="Arial" w:hAnsi="Arial" w:cs="Arial"/>
          <w:sz w:val="22"/>
          <w:szCs w:val="22"/>
        </w:rPr>
        <w:t xml:space="preserve"> that the minister must consider before making a decision. </w:t>
      </w:r>
    </w:p>
    <w:p w:rsidR="00606CE7" w:rsidRPr="00FA41C8" w:rsidRDefault="00606CE7" w:rsidP="00FA41C8">
      <w:pPr>
        <w:pStyle w:val="TOC1"/>
        <w:rPr>
          <w:rStyle w:val="Hyperlink"/>
        </w:rPr>
      </w:pPr>
    </w:p>
    <w:p w:rsidR="00606CE7" w:rsidRPr="00FA41C8" w:rsidRDefault="00997D81" w:rsidP="00FA41C8">
      <w:pPr>
        <w:pStyle w:val="TOC1"/>
        <w:rPr>
          <w:rFonts w:eastAsiaTheme="minorEastAsia"/>
        </w:rPr>
      </w:pPr>
      <w:hyperlink w:anchor="_Toc347702381" w:history="1">
        <w:r w:rsidR="00606CE7" w:rsidRPr="00FA41C8">
          <w:rPr>
            <w:rStyle w:val="Hyperlink"/>
          </w:rPr>
          <w:t>The Department of Sustainability, Environment, Water, Population and Communities’ final conditions and recommendations to the Australian Fisheries Management Authority for the Southern and Eastern Scalefish and Shark Fishery</w:t>
        </w:r>
        <w:r w:rsidR="00606CE7" w:rsidRPr="00FA41C8">
          <w:rPr>
            <w:webHidden/>
          </w:rPr>
          <w:tab/>
        </w:r>
        <w:r w:rsidRPr="00FA41C8">
          <w:rPr>
            <w:webHidden/>
          </w:rPr>
          <w:fldChar w:fldCharType="begin"/>
        </w:r>
        <w:r w:rsidR="00606CE7" w:rsidRPr="00FA41C8">
          <w:rPr>
            <w:webHidden/>
          </w:rPr>
          <w:instrText xml:space="preserve"> PAGEREF _Toc347702381 \h </w:instrText>
        </w:r>
        <w:r w:rsidRPr="00FA41C8">
          <w:rPr>
            <w:webHidden/>
          </w:rPr>
        </w:r>
        <w:r w:rsidRPr="00FA41C8">
          <w:rPr>
            <w:webHidden/>
          </w:rPr>
          <w:fldChar w:fldCharType="separate"/>
        </w:r>
        <w:r w:rsidR="002C43A1">
          <w:rPr>
            <w:webHidden/>
          </w:rPr>
          <w:t>37</w:t>
        </w:r>
        <w:r w:rsidRPr="00FA41C8">
          <w:rPr>
            <w:webHidden/>
          </w:rPr>
          <w:fldChar w:fldCharType="end"/>
        </w:r>
      </w:hyperlink>
    </w:p>
    <w:p w:rsidR="00FA41C8" w:rsidRPr="00FA41C8" w:rsidRDefault="00FA41C8" w:rsidP="00FA41C8">
      <w:pPr>
        <w:tabs>
          <w:tab w:val="left" w:pos="7371"/>
        </w:tabs>
        <w:ind w:left="993" w:right="941"/>
        <w:rPr>
          <w:rFonts w:ascii="Arial" w:hAnsi="Arial" w:cs="Arial"/>
          <w:sz w:val="22"/>
          <w:szCs w:val="22"/>
        </w:rPr>
      </w:pPr>
      <w:r w:rsidRPr="00FA41C8">
        <w:rPr>
          <w:rFonts w:ascii="Arial" w:hAnsi="Arial" w:cs="Arial"/>
          <w:sz w:val="22"/>
          <w:szCs w:val="22"/>
        </w:rPr>
        <w:t xml:space="preserve">This section contains the department’s assessment of the Southern and Eastern Scalefish and Shark Fishery performance against the Australian Government’s </w:t>
      </w:r>
      <w:r w:rsidRPr="00FA41C8">
        <w:rPr>
          <w:rFonts w:ascii="Arial" w:hAnsi="Arial" w:cs="Arial"/>
          <w:noProof/>
          <w:sz w:val="22"/>
          <w:szCs w:val="22"/>
        </w:rPr>
        <w:t>'</w:t>
      </w:r>
      <w:r w:rsidRPr="00FA41C8">
        <w:rPr>
          <w:rFonts w:ascii="Arial" w:hAnsi="Arial" w:cs="Arial"/>
          <w:sz w:val="22"/>
          <w:szCs w:val="22"/>
        </w:rPr>
        <w:t>Guidelines for the Ecologically Sustainable Management of Fisheries - 2nd Edition</w:t>
      </w:r>
      <w:r w:rsidRPr="00FA41C8">
        <w:rPr>
          <w:rFonts w:ascii="Arial" w:hAnsi="Arial" w:cs="Arial"/>
          <w:noProof/>
          <w:sz w:val="22"/>
          <w:szCs w:val="22"/>
        </w:rPr>
        <w:t>'</w:t>
      </w:r>
      <w:r w:rsidRPr="00FA41C8">
        <w:rPr>
          <w:rFonts w:ascii="Arial" w:hAnsi="Arial" w:cs="Arial"/>
          <w:sz w:val="22"/>
          <w:szCs w:val="22"/>
        </w:rPr>
        <w:t xml:space="preserve"> and outlines the reasons </w:t>
      </w:r>
      <w:r w:rsidR="00F9033E">
        <w:rPr>
          <w:rFonts w:ascii="Arial" w:hAnsi="Arial" w:cs="Arial"/>
          <w:sz w:val="22"/>
          <w:szCs w:val="22"/>
        </w:rPr>
        <w:t xml:space="preserve">why </w:t>
      </w:r>
      <w:r w:rsidRPr="00FA41C8">
        <w:rPr>
          <w:rFonts w:ascii="Arial" w:hAnsi="Arial" w:cs="Arial"/>
          <w:sz w:val="22"/>
          <w:szCs w:val="22"/>
        </w:rPr>
        <w:t>the department recommends that the fishery be declared an approved wildlife trade operation.</w:t>
      </w:r>
    </w:p>
    <w:p w:rsidR="00FA41C8" w:rsidRPr="00FA41C8" w:rsidRDefault="00FA41C8" w:rsidP="00FA41C8">
      <w:pPr>
        <w:pStyle w:val="TOC1"/>
        <w:rPr>
          <w:rStyle w:val="Hyperlink"/>
        </w:rPr>
      </w:pPr>
    </w:p>
    <w:p w:rsidR="00606CE7" w:rsidRPr="00FA41C8" w:rsidRDefault="00997D81" w:rsidP="00FA41C8">
      <w:pPr>
        <w:pStyle w:val="TOC1"/>
        <w:rPr>
          <w:rFonts w:eastAsiaTheme="minorEastAsia"/>
        </w:rPr>
      </w:pPr>
      <w:hyperlink w:anchor="_Toc347702382" w:history="1">
        <w:r w:rsidR="00606CE7" w:rsidRPr="00FA41C8">
          <w:rPr>
            <w:rStyle w:val="Hyperlink"/>
          </w:rPr>
          <w:t>Table 4: Southern and Eastern Scalefish and Shark Fishery Assessment – Summary of Issues, Conditions and Recommendations, February 2013</w:t>
        </w:r>
        <w:r w:rsidR="00606CE7" w:rsidRPr="00FA41C8">
          <w:rPr>
            <w:webHidden/>
          </w:rPr>
          <w:tab/>
        </w:r>
        <w:r w:rsidRPr="00FA41C8">
          <w:rPr>
            <w:webHidden/>
          </w:rPr>
          <w:fldChar w:fldCharType="begin"/>
        </w:r>
        <w:r w:rsidR="00606CE7" w:rsidRPr="00FA41C8">
          <w:rPr>
            <w:webHidden/>
          </w:rPr>
          <w:instrText xml:space="preserve"> PAGEREF _Toc347702382 \h </w:instrText>
        </w:r>
        <w:r w:rsidRPr="00FA41C8">
          <w:rPr>
            <w:webHidden/>
          </w:rPr>
        </w:r>
        <w:r w:rsidRPr="00FA41C8">
          <w:rPr>
            <w:webHidden/>
          </w:rPr>
          <w:fldChar w:fldCharType="separate"/>
        </w:r>
        <w:r w:rsidR="002C43A1">
          <w:rPr>
            <w:webHidden/>
          </w:rPr>
          <w:t>38</w:t>
        </w:r>
        <w:r w:rsidRPr="00FA41C8">
          <w:rPr>
            <w:webHidden/>
          </w:rPr>
          <w:fldChar w:fldCharType="end"/>
        </w:r>
      </w:hyperlink>
    </w:p>
    <w:p w:rsidR="00FA41C8" w:rsidRPr="00FA41C8" w:rsidRDefault="00FA41C8" w:rsidP="00FA41C8">
      <w:pPr>
        <w:tabs>
          <w:tab w:val="left" w:pos="7371"/>
        </w:tabs>
        <w:ind w:left="993" w:right="941"/>
        <w:rPr>
          <w:rFonts w:ascii="Arial" w:hAnsi="Arial" w:cs="Arial"/>
          <w:sz w:val="22"/>
          <w:szCs w:val="22"/>
        </w:rPr>
      </w:pPr>
      <w:r w:rsidRPr="00FA41C8">
        <w:rPr>
          <w:rFonts w:ascii="Arial" w:hAnsi="Arial" w:cs="Arial"/>
          <w:sz w:val="22"/>
          <w:szCs w:val="22"/>
        </w:rPr>
        <w:t xml:space="preserve">Table 4 contains a description of the issues identified by the department with the current management </w:t>
      </w:r>
      <w:r w:rsidR="00C36410" w:rsidRPr="002135A8">
        <w:rPr>
          <w:rFonts w:ascii="Arial" w:hAnsi="Arial" w:cs="Arial"/>
          <w:sz w:val="22"/>
          <w:szCs w:val="22"/>
        </w:rPr>
        <w:t>regime</w:t>
      </w:r>
      <w:r w:rsidRPr="00FA41C8">
        <w:rPr>
          <w:rFonts w:ascii="Arial" w:hAnsi="Arial" w:cs="Arial"/>
          <w:sz w:val="22"/>
          <w:szCs w:val="22"/>
        </w:rPr>
        <w:t xml:space="preserve"> for the Southern and Eastern Scalefish and Shark Fishery and outlines the proposed conditions and recommendations that would form part of the minister’s decision to declare the fishery an approved wildlife trade operation.</w:t>
      </w:r>
    </w:p>
    <w:p w:rsidR="00FA41C8" w:rsidRPr="00FA41C8" w:rsidRDefault="00FA41C8" w:rsidP="00FA41C8">
      <w:pPr>
        <w:pStyle w:val="TOC1"/>
        <w:rPr>
          <w:rStyle w:val="Hyperlink"/>
        </w:rPr>
      </w:pPr>
    </w:p>
    <w:p w:rsidR="00606CE7" w:rsidRPr="00FA41C8" w:rsidRDefault="00997D81" w:rsidP="00FA41C8">
      <w:pPr>
        <w:pStyle w:val="TOC1"/>
        <w:rPr>
          <w:rFonts w:eastAsiaTheme="minorEastAsia"/>
        </w:rPr>
      </w:pPr>
      <w:hyperlink w:anchor="_Toc347702383" w:history="1">
        <w:r w:rsidR="00606CE7" w:rsidRPr="00FA41C8">
          <w:rPr>
            <w:rStyle w:val="Hyperlink"/>
          </w:rPr>
          <w:t>References</w:t>
        </w:r>
        <w:r w:rsidR="00606CE7" w:rsidRPr="00FA41C8">
          <w:rPr>
            <w:webHidden/>
          </w:rPr>
          <w:tab/>
        </w:r>
        <w:r w:rsidRPr="00FA41C8">
          <w:rPr>
            <w:webHidden/>
          </w:rPr>
          <w:fldChar w:fldCharType="begin"/>
        </w:r>
        <w:r w:rsidR="00606CE7" w:rsidRPr="00FA41C8">
          <w:rPr>
            <w:webHidden/>
          </w:rPr>
          <w:instrText xml:space="preserve"> PAGEREF _Toc347702383 \h </w:instrText>
        </w:r>
        <w:r w:rsidRPr="00FA41C8">
          <w:rPr>
            <w:webHidden/>
          </w:rPr>
        </w:r>
        <w:r w:rsidRPr="00FA41C8">
          <w:rPr>
            <w:webHidden/>
          </w:rPr>
          <w:fldChar w:fldCharType="separate"/>
        </w:r>
        <w:r w:rsidR="002C43A1">
          <w:rPr>
            <w:webHidden/>
          </w:rPr>
          <w:t>48</w:t>
        </w:r>
        <w:r w:rsidRPr="00FA41C8">
          <w:rPr>
            <w:webHidden/>
          </w:rPr>
          <w:fldChar w:fldCharType="end"/>
        </w:r>
      </w:hyperlink>
    </w:p>
    <w:p w:rsidR="00DA6A89" w:rsidRPr="00A14FF4" w:rsidRDefault="00997D81" w:rsidP="00FA41C8">
      <w:pPr>
        <w:pStyle w:val="TOC1"/>
      </w:pPr>
      <w:r w:rsidRPr="00FA41C8">
        <w:lastRenderedPageBreak/>
        <w:fldChar w:fldCharType="end"/>
      </w:r>
    </w:p>
    <w:p w:rsidR="00511C76" w:rsidRPr="00F6308F" w:rsidRDefault="00511C76" w:rsidP="00DA6A89">
      <w:pPr>
        <w:pStyle w:val="Heading1"/>
        <w:spacing w:before="0" w:after="120"/>
        <w:ind w:left="-709"/>
        <w:rPr>
          <w:sz w:val="24"/>
          <w:szCs w:val="24"/>
        </w:rPr>
        <w:sectPr w:rsidR="00511C76" w:rsidRPr="00F6308F">
          <w:headerReference w:type="even" r:id="rId9"/>
          <w:headerReference w:type="default" r:id="rId10"/>
          <w:footerReference w:type="even" r:id="rId11"/>
          <w:footerReference w:type="default" r:id="rId12"/>
          <w:headerReference w:type="first" r:id="rId13"/>
          <w:footerReference w:type="first" r:id="rId14"/>
          <w:pgSz w:w="11906" w:h="16838" w:code="9"/>
          <w:pgMar w:top="1440" w:right="1797" w:bottom="1440" w:left="1797" w:header="709" w:footer="709" w:gutter="0"/>
          <w:cols w:space="708"/>
          <w:titlePg/>
          <w:docGrid w:linePitch="360"/>
        </w:sectPr>
      </w:pPr>
    </w:p>
    <w:p w:rsidR="00DA6A89" w:rsidRPr="00F6308F" w:rsidRDefault="00DA6A89" w:rsidP="00A14FF4">
      <w:pPr>
        <w:pStyle w:val="Heading1"/>
        <w:spacing w:before="0" w:after="120"/>
        <w:ind w:left="-284"/>
        <w:rPr>
          <w:sz w:val="22"/>
          <w:szCs w:val="24"/>
        </w:rPr>
      </w:pPr>
      <w:bookmarkStart w:id="3" w:name="_Toc347702378"/>
      <w:r w:rsidRPr="00F6308F">
        <w:rPr>
          <w:sz w:val="22"/>
          <w:szCs w:val="24"/>
        </w:rPr>
        <w:lastRenderedPageBreak/>
        <w:t xml:space="preserve">Table 1: Summary of the </w:t>
      </w:r>
      <w:r w:rsidR="00007197" w:rsidRPr="00AF6BCF">
        <w:rPr>
          <w:sz w:val="22"/>
          <w:szCs w:val="22"/>
        </w:rPr>
        <w:t>Southern and Eastern Scalefish and Shark Fishery</w:t>
      </w:r>
      <w:bookmarkEnd w:id="3"/>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FA41C8" w:rsidP="00814CC7">
            <w:pPr>
              <w:rPr>
                <w:rFonts w:ascii="Arial" w:hAnsi="Arial" w:cs="Arial"/>
                <w:b/>
                <w:snapToGrid w:val="0"/>
              </w:rPr>
            </w:pPr>
            <w:r>
              <w:rPr>
                <w:rFonts w:ascii="Arial" w:hAnsi="Arial" w:cs="Arial"/>
                <w:b/>
                <w:snapToGrid w:val="0"/>
                <w:sz w:val="22"/>
                <w:szCs w:val="22"/>
              </w:rPr>
              <w:t>Key public documents</w:t>
            </w:r>
            <w:r w:rsidR="00DA6A89" w:rsidRPr="00F6308F">
              <w:rPr>
                <w:rFonts w:ascii="Arial" w:hAnsi="Arial" w:cs="Arial"/>
                <w:b/>
                <w:snapToGrid w:val="0"/>
                <w:sz w:val="22"/>
                <w:szCs w:val="22"/>
              </w:rPr>
              <w:t xml:space="preserve"> relevant to the fishery </w:t>
            </w:r>
          </w:p>
        </w:tc>
        <w:tc>
          <w:tcPr>
            <w:tcW w:w="7200" w:type="dxa"/>
            <w:tcBorders>
              <w:top w:val="single" w:sz="4" w:space="0" w:color="auto"/>
              <w:left w:val="single" w:sz="4" w:space="0" w:color="auto"/>
              <w:bottom w:val="single" w:sz="4" w:space="0" w:color="auto"/>
              <w:right w:val="single" w:sz="4" w:space="0" w:color="auto"/>
            </w:tcBorders>
          </w:tcPr>
          <w:p w:rsidR="0009389F" w:rsidRPr="000A5E5A" w:rsidRDefault="0009389F" w:rsidP="00B76E56">
            <w:pPr>
              <w:numPr>
                <w:ilvl w:val="0"/>
                <w:numId w:val="12"/>
              </w:numPr>
              <w:tabs>
                <w:tab w:val="clear" w:pos="1080"/>
                <w:tab w:val="num" w:pos="252"/>
              </w:tabs>
              <w:adjustRightInd w:val="0"/>
              <w:spacing w:after="120"/>
              <w:ind w:left="249" w:hanging="249"/>
              <w:rPr>
                <w:rFonts w:ascii="Arial" w:hAnsi="Arial" w:cs="Arial"/>
                <w:i/>
                <w:sz w:val="22"/>
                <w:szCs w:val="22"/>
              </w:rPr>
            </w:pPr>
            <w:r w:rsidRPr="000A5E5A">
              <w:rPr>
                <w:rFonts w:ascii="Arial" w:hAnsi="Arial" w:cs="Arial"/>
                <w:i/>
                <w:sz w:val="22"/>
                <w:szCs w:val="22"/>
              </w:rPr>
              <w:t>Fisheries Management Act 1991</w:t>
            </w:r>
          </w:p>
          <w:p w:rsidR="0009389F" w:rsidRDefault="0009389F" w:rsidP="00B76E56">
            <w:pPr>
              <w:numPr>
                <w:ilvl w:val="0"/>
                <w:numId w:val="12"/>
              </w:numPr>
              <w:tabs>
                <w:tab w:val="clear" w:pos="1080"/>
                <w:tab w:val="num" w:pos="252"/>
              </w:tabs>
              <w:adjustRightInd w:val="0"/>
              <w:spacing w:after="120"/>
              <w:ind w:left="249" w:hanging="249"/>
              <w:rPr>
                <w:rFonts w:ascii="Arial" w:hAnsi="Arial" w:cs="Arial"/>
                <w:sz w:val="22"/>
                <w:szCs w:val="22"/>
              </w:rPr>
            </w:pPr>
            <w:r w:rsidRPr="00A3411F">
              <w:rPr>
                <w:rFonts w:ascii="Arial" w:hAnsi="Arial" w:cs="Arial"/>
                <w:sz w:val="22"/>
                <w:szCs w:val="22"/>
              </w:rPr>
              <w:t>Fisheries Management Regulations 1992</w:t>
            </w:r>
          </w:p>
          <w:p w:rsidR="00094387" w:rsidRPr="000A5E5A" w:rsidRDefault="00094387" w:rsidP="00B76E56">
            <w:pPr>
              <w:numPr>
                <w:ilvl w:val="0"/>
                <w:numId w:val="12"/>
              </w:numPr>
              <w:tabs>
                <w:tab w:val="clear" w:pos="1080"/>
                <w:tab w:val="num" w:pos="252"/>
              </w:tabs>
              <w:adjustRightInd w:val="0"/>
              <w:spacing w:after="120"/>
              <w:ind w:left="249" w:hanging="249"/>
              <w:rPr>
                <w:rFonts w:ascii="Arial" w:hAnsi="Arial" w:cs="Arial"/>
                <w:sz w:val="22"/>
                <w:szCs w:val="22"/>
              </w:rPr>
            </w:pPr>
            <w:r>
              <w:rPr>
                <w:rFonts w:ascii="Arial" w:hAnsi="Arial" w:cs="Arial"/>
                <w:sz w:val="22"/>
                <w:szCs w:val="22"/>
              </w:rPr>
              <w:t>Commonwealth Fisheries Harvey Strategy Policy 2007</w:t>
            </w:r>
          </w:p>
          <w:p w:rsidR="0009389F" w:rsidRPr="00F9033E" w:rsidRDefault="00C36410" w:rsidP="00B76E56">
            <w:pPr>
              <w:numPr>
                <w:ilvl w:val="0"/>
                <w:numId w:val="12"/>
              </w:numPr>
              <w:tabs>
                <w:tab w:val="clear" w:pos="1080"/>
                <w:tab w:val="num" w:pos="252"/>
              </w:tabs>
              <w:adjustRightInd w:val="0"/>
              <w:spacing w:after="120"/>
              <w:ind w:left="249" w:hanging="249"/>
              <w:rPr>
                <w:rFonts w:ascii="Arial" w:hAnsi="Arial" w:cs="Arial"/>
                <w:sz w:val="22"/>
                <w:szCs w:val="22"/>
              </w:rPr>
            </w:pPr>
            <w:r w:rsidRPr="00C36410">
              <w:rPr>
                <w:rFonts w:ascii="Arial" w:hAnsi="Arial" w:cs="Arial"/>
                <w:sz w:val="22"/>
                <w:szCs w:val="22"/>
              </w:rPr>
              <w:t>Southern and Eastern Scalefish and Shark Fishery Management Plan 2003</w:t>
            </w:r>
          </w:p>
          <w:p w:rsidR="0009389F" w:rsidRPr="00A3411F" w:rsidRDefault="0009389F" w:rsidP="00B76E56">
            <w:pPr>
              <w:numPr>
                <w:ilvl w:val="0"/>
                <w:numId w:val="12"/>
              </w:numPr>
              <w:tabs>
                <w:tab w:val="clear" w:pos="1080"/>
                <w:tab w:val="num" w:pos="252"/>
              </w:tabs>
              <w:adjustRightInd w:val="0"/>
              <w:spacing w:after="120"/>
              <w:ind w:left="249" w:hanging="249"/>
              <w:rPr>
                <w:rFonts w:ascii="Arial" w:hAnsi="Arial" w:cs="Arial"/>
              </w:rPr>
            </w:pPr>
            <w:r>
              <w:rPr>
                <w:rFonts w:ascii="Arial" w:hAnsi="Arial" w:cs="Arial"/>
                <w:sz w:val="22"/>
                <w:szCs w:val="22"/>
              </w:rPr>
              <w:t xml:space="preserve">Guide to the 2012 </w:t>
            </w:r>
            <w:r w:rsidRPr="00A3411F">
              <w:rPr>
                <w:rFonts w:ascii="Arial" w:hAnsi="Arial" w:cs="Arial"/>
                <w:sz w:val="22"/>
                <w:szCs w:val="22"/>
              </w:rPr>
              <w:t>Southern and Eastern Scalefish and Shark Fishery</w:t>
            </w:r>
            <w:r>
              <w:rPr>
                <w:rFonts w:ascii="Arial" w:hAnsi="Arial" w:cs="Arial"/>
                <w:sz w:val="22"/>
                <w:szCs w:val="22"/>
              </w:rPr>
              <w:t xml:space="preserve"> Management Arrangements</w:t>
            </w:r>
          </w:p>
          <w:p w:rsidR="0009389F" w:rsidRPr="009543CC" w:rsidRDefault="0009389F" w:rsidP="00B76E56">
            <w:pPr>
              <w:numPr>
                <w:ilvl w:val="0"/>
                <w:numId w:val="12"/>
              </w:numPr>
              <w:tabs>
                <w:tab w:val="clear" w:pos="1080"/>
                <w:tab w:val="num" w:pos="252"/>
              </w:tabs>
              <w:adjustRightInd w:val="0"/>
              <w:spacing w:after="120"/>
              <w:ind w:left="249" w:hanging="249"/>
              <w:rPr>
                <w:rFonts w:ascii="Arial" w:hAnsi="Arial" w:cs="Arial"/>
              </w:rPr>
            </w:pPr>
            <w:r>
              <w:rPr>
                <w:rFonts w:ascii="Arial" w:hAnsi="Arial" w:cs="Arial"/>
                <w:sz w:val="22"/>
                <w:szCs w:val="22"/>
              </w:rPr>
              <w:t xml:space="preserve">Harvest Strategy Framework for the </w:t>
            </w:r>
            <w:r w:rsidRPr="00A3411F">
              <w:rPr>
                <w:rFonts w:ascii="Arial" w:hAnsi="Arial" w:cs="Arial"/>
                <w:sz w:val="22"/>
                <w:szCs w:val="22"/>
              </w:rPr>
              <w:t>Southern and Eastern Scalefish and Shark Fishery</w:t>
            </w:r>
            <w:r>
              <w:rPr>
                <w:rFonts w:ascii="Arial" w:hAnsi="Arial" w:cs="Arial"/>
                <w:sz w:val="22"/>
                <w:szCs w:val="22"/>
              </w:rPr>
              <w:t>, September 2009</w:t>
            </w:r>
          </w:p>
          <w:p w:rsidR="009543CC" w:rsidRDefault="009543CC" w:rsidP="00B76E56">
            <w:pPr>
              <w:numPr>
                <w:ilvl w:val="0"/>
                <w:numId w:val="12"/>
              </w:numPr>
              <w:tabs>
                <w:tab w:val="clear" w:pos="1080"/>
                <w:tab w:val="num" w:pos="252"/>
              </w:tabs>
              <w:adjustRightInd w:val="0"/>
              <w:spacing w:after="120"/>
              <w:ind w:left="249" w:hanging="249"/>
              <w:rPr>
                <w:rFonts w:ascii="Arial" w:hAnsi="Arial" w:cs="Arial"/>
              </w:rPr>
            </w:pPr>
            <w:r>
              <w:rPr>
                <w:rFonts w:ascii="Arial" w:hAnsi="Arial" w:cs="Arial"/>
                <w:sz w:val="22"/>
                <w:szCs w:val="22"/>
              </w:rPr>
              <w:t xml:space="preserve">Australian Fisheries Management Authority’s submission – ‘EPBC Act Reassessment of the Southern </w:t>
            </w:r>
            <w:r w:rsidRPr="007C5206">
              <w:rPr>
                <w:rFonts w:ascii="Arial" w:hAnsi="Arial" w:cs="Arial"/>
                <w:snapToGrid w:val="0"/>
                <w:sz w:val="22"/>
                <w:szCs w:val="22"/>
                <w:lang w:val="en-US"/>
              </w:rPr>
              <w:t>and East</w:t>
            </w:r>
            <w:r>
              <w:rPr>
                <w:rFonts w:ascii="Arial" w:hAnsi="Arial" w:cs="Arial"/>
                <w:snapToGrid w:val="0"/>
                <w:sz w:val="22"/>
                <w:szCs w:val="22"/>
                <w:lang w:val="en-US"/>
              </w:rPr>
              <w:t>ern Scalefish and Shark Fishery, May 2012’</w:t>
            </w:r>
          </w:p>
          <w:p w:rsidR="00942F57" w:rsidRDefault="00942F57" w:rsidP="00B76E56">
            <w:pPr>
              <w:numPr>
                <w:ilvl w:val="0"/>
                <w:numId w:val="12"/>
              </w:numPr>
              <w:tabs>
                <w:tab w:val="clear" w:pos="1080"/>
                <w:tab w:val="num" w:pos="252"/>
              </w:tabs>
              <w:adjustRightInd w:val="0"/>
              <w:spacing w:after="120"/>
              <w:ind w:left="249" w:hanging="249"/>
              <w:rPr>
                <w:rFonts w:ascii="Arial" w:hAnsi="Arial" w:cs="Arial"/>
              </w:rPr>
            </w:pPr>
            <w:r>
              <w:rPr>
                <w:rFonts w:ascii="Arial" w:hAnsi="Arial" w:cs="Arial"/>
                <w:sz w:val="22"/>
                <w:szCs w:val="22"/>
              </w:rPr>
              <w:t>Australian Fisheries Management Authority total allowable catch recommendations (annual)</w:t>
            </w:r>
          </w:p>
          <w:p w:rsidR="0009389F" w:rsidRDefault="0009389F" w:rsidP="00B76E56">
            <w:pPr>
              <w:numPr>
                <w:ilvl w:val="0"/>
                <w:numId w:val="12"/>
              </w:numPr>
              <w:tabs>
                <w:tab w:val="clear" w:pos="1080"/>
                <w:tab w:val="num" w:pos="252"/>
              </w:tabs>
              <w:adjustRightInd w:val="0"/>
              <w:spacing w:after="120"/>
              <w:ind w:left="249" w:hanging="249"/>
              <w:rPr>
                <w:rFonts w:ascii="Arial" w:hAnsi="Arial" w:cs="Arial"/>
              </w:rPr>
            </w:pPr>
            <w:r>
              <w:rPr>
                <w:rFonts w:ascii="Arial" w:hAnsi="Arial" w:cs="Arial"/>
                <w:sz w:val="22"/>
                <w:szCs w:val="22"/>
              </w:rPr>
              <w:t>Australian Sea Lion Management Strategy</w:t>
            </w:r>
          </w:p>
          <w:p w:rsidR="0009389F" w:rsidRPr="000A5E5A" w:rsidRDefault="0009389F" w:rsidP="00B76E56">
            <w:pPr>
              <w:numPr>
                <w:ilvl w:val="0"/>
                <w:numId w:val="12"/>
              </w:numPr>
              <w:tabs>
                <w:tab w:val="clear" w:pos="1080"/>
                <w:tab w:val="num" w:pos="252"/>
              </w:tabs>
              <w:adjustRightInd w:val="0"/>
              <w:spacing w:after="120"/>
              <w:ind w:left="249" w:hanging="249"/>
              <w:rPr>
                <w:rFonts w:ascii="Arial" w:hAnsi="Arial" w:cs="Arial"/>
              </w:rPr>
            </w:pPr>
            <w:r>
              <w:rPr>
                <w:rFonts w:ascii="Arial" w:hAnsi="Arial" w:cs="Arial"/>
                <w:sz w:val="22"/>
                <w:szCs w:val="22"/>
              </w:rPr>
              <w:t>Stock rebuilding strategies for conservation dependent species</w:t>
            </w:r>
          </w:p>
          <w:p w:rsidR="000A5E5A" w:rsidRPr="000A5E5A" w:rsidRDefault="000A5E5A" w:rsidP="00B76E56">
            <w:pPr>
              <w:numPr>
                <w:ilvl w:val="1"/>
                <w:numId w:val="12"/>
              </w:numPr>
              <w:adjustRightInd w:val="0"/>
              <w:spacing w:after="120"/>
              <w:rPr>
                <w:rFonts w:ascii="Arial" w:hAnsi="Arial" w:cs="Arial"/>
              </w:rPr>
            </w:pPr>
            <w:r>
              <w:rPr>
                <w:rFonts w:ascii="Arial" w:hAnsi="Arial" w:cs="Arial"/>
                <w:sz w:val="22"/>
                <w:szCs w:val="22"/>
              </w:rPr>
              <w:t xml:space="preserve">Orange </w:t>
            </w:r>
            <w:proofErr w:type="spellStart"/>
            <w:r>
              <w:rPr>
                <w:rFonts w:ascii="Arial" w:hAnsi="Arial" w:cs="Arial"/>
                <w:sz w:val="22"/>
                <w:szCs w:val="22"/>
              </w:rPr>
              <w:t>roughy</w:t>
            </w:r>
            <w:proofErr w:type="spellEnd"/>
            <w:r>
              <w:rPr>
                <w:rFonts w:ascii="Arial" w:hAnsi="Arial" w:cs="Arial"/>
                <w:sz w:val="22"/>
                <w:szCs w:val="22"/>
              </w:rPr>
              <w:t xml:space="preserve"> conservation programme</w:t>
            </w:r>
          </w:p>
          <w:p w:rsidR="000A5E5A" w:rsidRPr="000A5E5A" w:rsidRDefault="000A5E5A" w:rsidP="00B76E56">
            <w:pPr>
              <w:numPr>
                <w:ilvl w:val="1"/>
                <w:numId w:val="12"/>
              </w:numPr>
              <w:adjustRightInd w:val="0"/>
              <w:spacing w:after="120"/>
              <w:rPr>
                <w:rFonts w:ascii="Arial" w:hAnsi="Arial" w:cs="Arial"/>
              </w:rPr>
            </w:pPr>
            <w:r>
              <w:rPr>
                <w:rFonts w:ascii="Arial" w:hAnsi="Arial" w:cs="Arial"/>
                <w:sz w:val="22"/>
                <w:szCs w:val="22"/>
              </w:rPr>
              <w:t>Eastern gemfish rebuilding strategy</w:t>
            </w:r>
          </w:p>
          <w:p w:rsidR="000A5E5A" w:rsidRPr="000A5E5A" w:rsidRDefault="000A5E5A" w:rsidP="00B76E56">
            <w:pPr>
              <w:numPr>
                <w:ilvl w:val="1"/>
                <w:numId w:val="12"/>
              </w:numPr>
              <w:adjustRightInd w:val="0"/>
              <w:spacing w:after="120"/>
              <w:rPr>
                <w:rFonts w:ascii="Arial" w:hAnsi="Arial" w:cs="Arial"/>
              </w:rPr>
            </w:pPr>
            <w:r>
              <w:rPr>
                <w:rFonts w:ascii="Arial" w:hAnsi="Arial" w:cs="Arial"/>
                <w:sz w:val="22"/>
                <w:szCs w:val="22"/>
              </w:rPr>
              <w:t>School shark rebuilding strategy</w:t>
            </w:r>
          </w:p>
          <w:p w:rsidR="000A5E5A" w:rsidRDefault="00F9033E" w:rsidP="00B76E56">
            <w:pPr>
              <w:numPr>
                <w:ilvl w:val="1"/>
                <w:numId w:val="12"/>
              </w:numPr>
              <w:adjustRightInd w:val="0"/>
              <w:spacing w:after="120"/>
              <w:rPr>
                <w:rFonts w:ascii="Arial" w:hAnsi="Arial" w:cs="Arial"/>
              </w:rPr>
            </w:pPr>
            <w:r>
              <w:rPr>
                <w:rFonts w:ascii="Arial" w:hAnsi="Arial" w:cs="Arial"/>
                <w:sz w:val="22"/>
                <w:szCs w:val="22"/>
              </w:rPr>
              <w:t>U</w:t>
            </w:r>
            <w:r w:rsidR="000A5E5A">
              <w:rPr>
                <w:rFonts w:ascii="Arial" w:hAnsi="Arial" w:cs="Arial"/>
                <w:sz w:val="22"/>
                <w:szCs w:val="22"/>
              </w:rPr>
              <w:t xml:space="preserve">pper </w:t>
            </w:r>
            <w:r>
              <w:rPr>
                <w:rFonts w:ascii="Arial" w:hAnsi="Arial" w:cs="Arial"/>
                <w:sz w:val="22"/>
                <w:szCs w:val="22"/>
              </w:rPr>
              <w:t>S</w:t>
            </w:r>
            <w:r w:rsidR="000A5E5A">
              <w:rPr>
                <w:rFonts w:ascii="Arial" w:hAnsi="Arial" w:cs="Arial"/>
                <w:sz w:val="22"/>
                <w:szCs w:val="22"/>
              </w:rPr>
              <w:t xml:space="preserve">lope </w:t>
            </w:r>
            <w:r>
              <w:rPr>
                <w:rFonts w:ascii="Arial" w:hAnsi="Arial" w:cs="Arial"/>
                <w:sz w:val="22"/>
                <w:szCs w:val="22"/>
              </w:rPr>
              <w:t>D</w:t>
            </w:r>
            <w:r w:rsidR="000A5E5A">
              <w:rPr>
                <w:rFonts w:ascii="Arial" w:hAnsi="Arial" w:cs="Arial"/>
                <w:sz w:val="22"/>
                <w:szCs w:val="22"/>
              </w:rPr>
              <w:t xml:space="preserve">ogfish </w:t>
            </w:r>
            <w:r>
              <w:rPr>
                <w:rFonts w:ascii="Arial" w:hAnsi="Arial" w:cs="Arial"/>
                <w:sz w:val="22"/>
                <w:szCs w:val="22"/>
              </w:rPr>
              <w:t>M</w:t>
            </w:r>
            <w:r w:rsidR="000A5E5A">
              <w:rPr>
                <w:rFonts w:ascii="Arial" w:hAnsi="Arial" w:cs="Arial"/>
                <w:sz w:val="22"/>
                <w:szCs w:val="22"/>
              </w:rPr>
              <w:t xml:space="preserve">anagement </w:t>
            </w:r>
            <w:r>
              <w:rPr>
                <w:rFonts w:ascii="Arial" w:hAnsi="Arial" w:cs="Arial"/>
                <w:sz w:val="22"/>
                <w:szCs w:val="22"/>
              </w:rPr>
              <w:t>S</w:t>
            </w:r>
            <w:r w:rsidR="000A5E5A">
              <w:rPr>
                <w:rFonts w:ascii="Arial" w:hAnsi="Arial" w:cs="Arial"/>
                <w:sz w:val="22"/>
                <w:szCs w:val="22"/>
              </w:rPr>
              <w:t>trategy</w:t>
            </w:r>
          </w:p>
          <w:p w:rsidR="0009389F" w:rsidRDefault="0009389F" w:rsidP="00B76E56">
            <w:pPr>
              <w:numPr>
                <w:ilvl w:val="0"/>
                <w:numId w:val="12"/>
              </w:numPr>
              <w:tabs>
                <w:tab w:val="clear" w:pos="1080"/>
                <w:tab w:val="num" w:pos="252"/>
              </w:tabs>
              <w:adjustRightInd w:val="0"/>
              <w:spacing w:after="120"/>
              <w:ind w:left="249" w:hanging="249"/>
              <w:rPr>
                <w:rFonts w:ascii="Arial" w:hAnsi="Arial" w:cs="Arial"/>
              </w:rPr>
            </w:pPr>
            <w:r>
              <w:rPr>
                <w:rFonts w:ascii="Arial" w:hAnsi="Arial" w:cs="Arial"/>
                <w:sz w:val="22"/>
                <w:szCs w:val="22"/>
              </w:rPr>
              <w:t>Ecological risk management reports for each sector of the f</w:t>
            </w:r>
            <w:r w:rsidRPr="00A3411F">
              <w:rPr>
                <w:rFonts w:ascii="Arial" w:hAnsi="Arial" w:cs="Arial"/>
                <w:sz w:val="22"/>
                <w:szCs w:val="22"/>
              </w:rPr>
              <w:t>ishery</w:t>
            </w:r>
          </w:p>
          <w:p w:rsidR="0009389F" w:rsidRDefault="0009389F" w:rsidP="00B76E56">
            <w:pPr>
              <w:numPr>
                <w:ilvl w:val="0"/>
                <w:numId w:val="12"/>
              </w:numPr>
              <w:tabs>
                <w:tab w:val="clear" w:pos="1080"/>
                <w:tab w:val="num" w:pos="252"/>
              </w:tabs>
              <w:adjustRightInd w:val="0"/>
              <w:spacing w:after="120"/>
              <w:ind w:left="249" w:hanging="249"/>
              <w:rPr>
                <w:rFonts w:ascii="Arial" w:hAnsi="Arial" w:cs="Arial"/>
              </w:rPr>
            </w:pPr>
            <w:r>
              <w:rPr>
                <w:rFonts w:ascii="Arial" w:hAnsi="Arial" w:cs="Arial"/>
                <w:sz w:val="22"/>
                <w:szCs w:val="22"/>
              </w:rPr>
              <w:t xml:space="preserve">Bycatch and discarding </w:t>
            </w:r>
            <w:r w:rsidR="00F9033E">
              <w:rPr>
                <w:rFonts w:ascii="Arial" w:hAnsi="Arial" w:cs="Arial"/>
                <w:sz w:val="22"/>
                <w:szCs w:val="22"/>
              </w:rPr>
              <w:t>work plans</w:t>
            </w:r>
            <w:r>
              <w:rPr>
                <w:rFonts w:ascii="Arial" w:hAnsi="Arial" w:cs="Arial"/>
                <w:sz w:val="22"/>
                <w:szCs w:val="22"/>
              </w:rPr>
              <w:t xml:space="preserve"> for each sector of the f</w:t>
            </w:r>
            <w:r w:rsidRPr="00A3411F">
              <w:rPr>
                <w:rFonts w:ascii="Arial" w:hAnsi="Arial" w:cs="Arial"/>
                <w:sz w:val="22"/>
                <w:szCs w:val="22"/>
              </w:rPr>
              <w:t>ishery</w:t>
            </w:r>
          </w:p>
          <w:p w:rsidR="0009389F" w:rsidRPr="0009389F" w:rsidRDefault="0009389F" w:rsidP="00B76E56">
            <w:pPr>
              <w:numPr>
                <w:ilvl w:val="0"/>
                <w:numId w:val="12"/>
              </w:numPr>
              <w:tabs>
                <w:tab w:val="clear" w:pos="1080"/>
                <w:tab w:val="num" w:pos="252"/>
              </w:tabs>
              <w:adjustRightInd w:val="0"/>
              <w:spacing w:after="120"/>
              <w:ind w:left="249" w:hanging="249"/>
              <w:rPr>
                <w:rFonts w:ascii="Arial" w:hAnsi="Arial" w:cs="Arial"/>
                <w:i/>
              </w:rPr>
            </w:pPr>
            <w:r>
              <w:rPr>
                <w:rFonts w:ascii="Arial" w:hAnsi="Arial" w:cs="Arial"/>
                <w:sz w:val="22"/>
                <w:szCs w:val="22"/>
              </w:rPr>
              <w:t>Australian Bureau of Agricultural and Resource Economics and Sciences Fishery Status reports (annual)</w:t>
            </w:r>
          </w:p>
          <w:p w:rsidR="000167CF" w:rsidRPr="007F5483" w:rsidRDefault="000167CF" w:rsidP="00B76E56">
            <w:pPr>
              <w:numPr>
                <w:ilvl w:val="0"/>
                <w:numId w:val="12"/>
              </w:numPr>
              <w:tabs>
                <w:tab w:val="clear" w:pos="1080"/>
                <w:tab w:val="num" w:pos="252"/>
              </w:tabs>
              <w:adjustRightInd w:val="0"/>
              <w:spacing w:after="120"/>
              <w:ind w:left="249" w:hanging="249"/>
              <w:rPr>
                <w:rFonts w:ascii="Arial" w:hAnsi="Arial" w:cs="Arial"/>
              </w:rPr>
            </w:pPr>
            <w:r w:rsidRPr="007F5483">
              <w:rPr>
                <w:rFonts w:ascii="Arial" w:hAnsi="Arial" w:cs="Arial"/>
                <w:sz w:val="22"/>
                <w:szCs w:val="22"/>
              </w:rPr>
              <w:t xml:space="preserve">Marine </w:t>
            </w:r>
            <w:r w:rsidR="002D7C90" w:rsidRPr="007F5483">
              <w:rPr>
                <w:rFonts w:ascii="Arial" w:hAnsi="Arial" w:cs="Arial"/>
                <w:sz w:val="22"/>
                <w:szCs w:val="22"/>
              </w:rPr>
              <w:t>b</w:t>
            </w:r>
            <w:r w:rsidRPr="007F5483">
              <w:rPr>
                <w:rFonts w:ascii="Arial" w:hAnsi="Arial" w:cs="Arial"/>
                <w:sz w:val="22"/>
                <w:szCs w:val="22"/>
              </w:rPr>
              <w:t xml:space="preserve">ioregional </w:t>
            </w:r>
            <w:r w:rsidR="002D7C90" w:rsidRPr="007F5483">
              <w:rPr>
                <w:rFonts w:ascii="Arial" w:hAnsi="Arial" w:cs="Arial"/>
                <w:sz w:val="22"/>
                <w:szCs w:val="22"/>
              </w:rPr>
              <w:t>p</w:t>
            </w:r>
            <w:r w:rsidRPr="007F5483">
              <w:rPr>
                <w:rFonts w:ascii="Arial" w:hAnsi="Arial" w:cs="Arial"/>
                <w:sz w:val="22"/>
                <w:szCs w:val="22"/>
              </w:rPr>
              <w:t>lan for the Temperate East Marine Region 2012</w:t>
            </w:r>
          </w:p>
          <w:p w:rsidR="00996431" w:rsidRPr="007F5483" w:rsidRDefault="0009389F" w:rsidP="00996431">
            <w:pPr>
              <w:numPr>
                <w:ilvl w:val="0"/>
                <w:numId w:val="12"/>
              </w:numPr>
              <w:tabs>
                <w:tab w:val="clear" w:pos="1080"/>
                <w:tab w:val="num" w:pos="252"/>
              </w:tabs>
              <w:adjustRightInd w:val="0"/>
              <w:spacing w:after="120"/>
              <w:ind w:left="249" w:hanging="249"/>
              <w:rPr>
                <w:rFonts w:ascii="Arial" w:hAnsi="Arial" w:cs="Arial"/>
              </w:rPr>
            </w:pPr>
            <w:r w:rsidRPr="007F5483">
              <w:rPr>
                <w:rFonts w:ascii="Arial" w:hAnsi="Arial" w:cs="Arial"/>
                <w:sz w:val="22"/>
                <w:szCs w:val="22"/>
              </w:rPr>
              <w:t>Marine bioregional plan for the South-west Marine Region 2012</w:t>
            </w:r>
          </w:p>
          <w:p w:rsidR="003670B5" w:rsidRPr="009A42E8" w:rsidRDefault="003670B5" w:rsidP="00996431">
            <w:pPr>
              <w:adjustRightInd w:val="0"/>
              <w:spacing w:after="120"/>
              <w:ind w:left="249"/>
              <w:rPr>
                <w:rFonts w:ascii="Arial" w:hAnsi="Arial" w:cs="Arial"/>
                <w:i/>
                <w:sz w:val="16"/>
                <w:szCs w:val="16"/>
              </w:rPr>
            </w:pP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rPr>
            </w:pPr>
            <w:r w:rsidRPr="00F6308F">
              <w:rPr>
                <w:rFonts w:ascii="Arial" w:hAnsi="Arial" w:cs="Arial"/>
                <w:b/>
                <w:snapToGrid w:val="0"/>
                <w:sz w:val="22"/>
                <w:szCs w:val="22"/>
              </w:rPr>
              <w:t>Area</w:t>
            </w:r>
          </w:p>
        </w:tc>
        <w:tc>
          <w:tcPr>
            <w:tcW w:w="7200" w:type="dxa"/>
            <w:tcBorders>
              <w:top w:val="single" w:sz="4" w:space="0" w:color="auto"/>
              <w:left w:val="single" w:sz="4" w:space="0" w:color="auto"/>
              <w:bottom w:val="single" w:sz="4" w:space="0" w:color="auto"/>
              <w:right w:val="single" w:sz="4" w:space="0" w:color="auto"/>
            </w:tcBorders>
          </w:tcPr>
          <w:p w:rsidR="00DA6A89" w:rsidRDefault="0009389F" w:rsidP="00814CC7">
            <w:pPr>
              <w:spacing w:after="120"/>
              <w:rPr>
                <w:rFonts w:ascii="Arial" w:hAnsi="Arial" w:cs="Arial"/>
                <w:sz w:val="22"/>
                <w:szCs w:val="22"/>
              </w:rPr>
            </w:pPr>
            <w:r>
              <w:rPr>
                <w:rFonts w:ascii="Arial" w:hAnsi="Arial" w:cs="Arial"/>
                <w:snapToGrid w:val="0"/>
                <w:sz w:val="22"/>
                <w:szCs w:val="22"/>
              </w:rPr>
              <w:t xml:space="preserve">The </w:t>
            </w:r>
            <w:r w:rsidRPr="00A3411F">
              <w:rPr>
                <w:rFonts w:ascii="Arial" w:hAnsi="Arial" w:cs="Arial"/>
                <w:sz w:val="22"/>
                <w:szCs w:val="22"/>
              </w:rPr>
              <w:t>Southern and Eastern Scalefish and Shark Fishery</w:t>
            </w:r>
            <w:r>
              <w:rPr>
                <w:rFonts w:ascii="Arial" w:hAnsi="Arial" w:cs="Arial"/>
                <w:sz w:val="22"/>
                <w:szCs w:val="22"/>
              </w:rPr>
              <w:t xml:space="preserve"> </w:t>
            </w:r>
            <w:proofErr w:type="gramStart"/>
            <w:r>
              <w:rPr>
                <w:rFonts w:ascii="Arial" w:hAnsi="Arial" w:cs="Arial"/>
                <w:sz w:val="22"/>
                <w:szCs w:val="22"/>
              </w:rPr>
              <w:t>covers</w:t>
            </w:r>
            <w:proofErr w:type="gramEnd"/>
            <w:r>
              <w:rPr>
                <w:rFonts w:ascii="Arial" w:hAnsi="Arial" w:cs="Arial"/>
                <w:sz w:val="22"/>
                <w:szCs w:val="22"/>
              </w:rPr>
              <w:t xml:space="preserve"> almost half of the Australian Fishing Zone. The area of the fishery extends south from Fraser Island in southern Queensland, around New South Wales, Victoria, Tasmania and South Australia, to Cape Leeuwin in southern Western Australia (Figure 1).</w:t>
            </w:r>
            <w:r w:rsidR="000C54E8">
              <w:rPr>
                <w:rFonts w:ascii="Arial" w:hAnsi="Arial" w:cs="Arial"/>
                <w:sz w:val="22"/>
                <w:szCs w:val="22"/>
              </w:rPr>
              <w:t xml:space="preserve"> The fishery ope</w:t>
            </w:r>
            <w:r w:rsidR="00322AF8">
              <w:rPr>
                <w:rFonts w:ascii="Arial" w:hAnsi="Arial" w:cs="Arial"/>
                <w:sz w:val="22"/>
                <w:szCs w:val="22"/>
              </w:rPr>
              <w:t>rates in both Commonwealth and s</w:t>
            </w:r>
            <w:r w:rsidR="000C54E8">
              <w:rPr>
                <w:rFonts w:ascii="Arial" w:hAnsi="Arial" w:cs="Arial"/>
                <w:sz w:val="22"/>
                <w:szCs w:val="22"/>
              </w:rPr>
              <w:t>tate waters, under Offshore Constitutional Settlement arrangements wit</w:t>
            </w:r>
            <w:r w:rsidR="00322AF8">
              <w:rPr>
                <w:rFonts w:ascii="Arial" w:hAnsi="Arial" w:cs="Arial"/>
                <w:sz w:val="22"/>
                <w:szCs w:val="22"/>
              </w:rPr>
              <w:t>h the different s</w:t>
            </w:r>
            <w:r w:rsidR="000C54E8">
              <w:rPr>
                <w:rFonts w:ascii="Arial" w:hAnsi="Arial" w:cs="Arial"/>
                <w:sz w:val="22"/>
                <w:szCs w:val="22"/>
              </w:rPr>
              <w:t>tate governments.</w:t>
            </w:r>
          </w:p>
          <w:p w:rsidR="00363DDB" w:rsidRDefault="00363DDB" w:rsidP="00814CC7">
            <w:pPr>
              <w:spacing w:after="120"/>
              <w:rPr>
                <w:rFonts w:ascii="Arial" w:hAnsi="Arial" w:cs="Arial"/>
                <w:sz w:val="22"/>
                <w:szCs w:val="22"/>
              </w:rPr>
            </w:pPr>
            <w:r>
              <w:rPr>
                <w:noProof/>
              </w:rPr>
              <w:lastRenderedPageBreak/>
              <w:drawing>
                <wp:inline distT="0" distB="0" distL="0" distR="0">
                  <wp:extent cx="4679950" cy="3308448"/>
                  <wp:effectExtent l="19050" t="0" r="6350" b="0"/>
                  <wp:docPr id="1" name="Picture 1" descr="Map of the Southern and Eastern Scalefish and Shark Fish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of the Southern and Eastern Scalefish and Shark Fishery"/>
                          <pic:cNvPicPr>
                            <a:picLocks noChangeAspect="1" noChangeArrowheads="1"/>
                          </pic:cNvPicPr>
                        </pic:nvPicPr>
                        <pic:blipFill>
                          <a:blip r:embed="rId15" cstate="print"/>
                          <a:srcRect/>
                          <a:stretch>
                            <a:fillRect/>
                          </a:stretch>
                        </pic:blipFill>
                        <pic:spPr bwMode="auto">
                          <a:xfrm>
                            <a:off x="0" y="0"/>
                            <a:ext cx="4679950" cy="3308448"/>
                          </a:xfrm>
                          <a:prstGeom prst="rect">
                            <a:avLst/>
                          </a:prstGeom>
                          <a:noFill/>
                          <a:ln w="9525">
                            <a:noFill/>
                            <a:miter lim="800000"/>
                            <a:headEnd/>
                            <a:tailEnd/>
                          </a:ln>
                        </pic:spPr>
                      </pic:pic>
                    </a:graphicData>
                  </a:graphic>
                </wp:inline>
              </w:drawing>
            </w:r>
          </w:p>
          <w:p w:rsidR="00363DDB" w:rsidRPr="00363DDB" w:rsidRDefault="00363DDB" w:rsidP="00814CC7">
            <w:pPr>
              <w:spacing w:after="120"/>
              <w:rPr>
                <w:rFonts w:ascii="Arial" w:hAnsi="Arial" w:cs="Arial"/>
                <w:b/>
                <w:sz w:val="20"/>
                <w:szCs w:val="20"/>
              </w:rPr>
            </w:pPr>
            <w:r w:rsidRPr="00363DDB">
              <w:rPr>
                <w:rFonts w:ascii="Arial" w:hAnsi="Arial" w:cs="Arial"/>
                <w:b/>
                <w:sz w:val="20"/>
                <w:szCs w:val="20"/>
              </w:rPr>
              <w:t xml:space="preserve">Figure 1. </w:t>
            </w:r>
            <w:r w:rsidR="00C36410" w:rsidRPr="00C36410">
              <w:rPr>
                <w:rFonts w:ascii="Arial" w:hAnsi="Arial" w:cs="Arial"/>
                <w:sz w:val="20"/>
                <w:szCs w:val="20"/>
              </w:rPr>
              <w:t>Map of the area covered by the Southern and Eastern Scalefish and Shark Fishery (source Australian Fisheries Management Authority website, October 2012).</w:t>
            </w:r>
          </w:p>
          <w:p w:rsidR="00363DDB" w:rsidRDefault="00363DDB" w:rsidP="00814CC7">
            <w:pPr>
              <w:spacing w:after="120"/>
              <w:rPr>
                <w:rFonts w:ascii="Arial" w:hAnsi="Arial" w:cs="Arial"/>
                <w:sz w:val="22"/>
                <w:szCs w:val="22"/>
              </w:rPr>
            </w:pPr>
          </w:p>
          <w:p w:rsidR="0009389F" w:rsidRDefault="0009389F" w:rsidP="00814CC7">
            <w:pPr>
              <w:spacing w:after="120"/>
              <w:rPr>
                <w:rFonts w:ascii="Arial" w:hAnsi="Arial" w:cs="Arial"/>
                <w:sz w:val="22"/>
                <w:szCs w:val="22"/>
              </w:rPr>
            </w:pPr>
            <w:r>
              <w:rPr>
                <w:rFonts w:ascii="Arial" w:hAnsi="Arial" w:cs="Arial"/>
                <w:sz w:val="22"/>
                <w:szCs w:val="22"/>
              </w:rPr>
              <w:t>The fishery is comprised of four main sectors</w:t>
            </w:r>
            <w:r w:rsidR="00DE07DB">
              <w:rPr>
                <w:rFonts w:ascii="Arial" w:hAnsi="Arial" w:cs="Arial"/>
                <w:sz w:val="22"/>
                <w:szCs w:val="22"/>
              </w:rPr>
              <w:t>, which operate in areas shown in Figure 2. These sectors are:</w:t>
            </w:r>
          </w:p>
          <w:p w:rsidR="0009389F" w:rsidRPr="0009389F" w:rsidRDefault="0009389F" w:rsidP="0009389F">
            <w:pPr>
              <w:pStyle w:val="ListBullet"/>
              <w:rPr>
                <w:rFonts w:ascii="Arial" w:hAnsi="Arial" w:cs="Arial"/>
                <w:sz w:val="22"/>
                <w:szCs w:val="22"/>
              </w:rPr>
            </w:pPr>
            <w:r w:rsidRPr="00F61EB0">
              <w:rPr>
                <w:rFonts w:ascii="Arial" w:hAnsi="Arial" w:cs="Arial"/>
                <w:b/>
                <w:sz w:val="22"/>
                <w:szCs w:val="22"/>
              </w:rPr>
              <w:t>Commonwealth Trawl Sector</w:t>
            </w:r>
            <w:r w:rsidR="00322AF8">
              <w:rPr>
                <w:rFonts w:ascii="Arial" w:hAnsi="Arial" w:cs="Arial"/>
                <w:sz w:val="22"/>
                <w:szCs w:val="22"/>
              </w:rPr>
              <w:t xml:space="preserve"> - </w:t>
            </w:r>
            <w:r w:rsidR="000C54E8">
              <w:rPr>
                <w:rFonts w:ascii="Arial" w:hAnsi="Arial" w:cs="Arial"/>
                <w:sz w:val="22"/>
                <w:szCs w:val="22"/>
              </w:rPr>
              <w:t>represents the ma</w:t>
            </w:r>
            <w:r w:rsidR="00322AF8">
              <w:rPr>
                <w:rFonts w:ascii="Arial" w:hAnsi="Arial" w:cs="Arial"/>
                <w:sz w:val="22"/>
                <w:szCs w:val="22"/>
              </w:rPr>
              <w:t xml:space="preserve">jority of effort in the fishery and extends from Sydney southwards around Tasmania to </w:t>
            </w:r>
            <w:r w:rsidR="002437D1">
              <w:rPr>
                <w:rFonts w:ascii="Arial" w:hAnsi="Arial" w:cs="Arial"/>
                <w:sz w:val="22"/>
                <w:szCs w:val="22"/>
              </w:rPr>
              <w:t>Cape Jervis in South Australia</w:t>
            </w:r>
            <w:r w:rsidR="00863892">
              <w:rPr>
                <w:rFonts w:ascii="Arial" w:hAnsi="Arial" w:cs="Arial"/>
                <w:sz w:val="22"/>
                <w:szCs w:val="22"/>
              </w:rPr>
              <w:t>.</w:t>
            </w:r>
            <w:r w:rsidR="00322AF8">
              <w:rPr>
                <w:rFonts w:ascii="Arial" w:hAnsi="Arial" w:cs="Arial"/>
                <w:sz w:val="22"/>
                <w:szCs w:val="22"/>
              </w:rPr>
              <w:t xml:space="preserve">                                                                                                                                                                                                                                                                                                                                                                                                                                                                                                                    </w:t>
            </w:r>
          </w:p>
          <w:p w:rsidR="0009389F" w:rsidRDefault="000C54E8" w:rsidP="0009389F">
            <w:pPr>
              <w:pStyle w:val="ListBullet"/>
              <w:rPr>
                <w:rFonts w:ascii="Arial" w:hAnsi="Arial" w:cs="Arial"/>
                <w:sz w:val="22"/>
                <w:szCs w:val="22"/>
              </w:rPr>
            </w:pPr>
            <w:r w:rsidRPr="00F61EB0">
              <w:rPr>
                <w:rFonts w:ascii="Arial" w:hAnsi="Arial" w:cs="Arial"/>
                <w:b/>
                <w:sz w:val="22"/>
                <w:szCs w:val="22"/>
              </w:rPr>
              <w:t>E</w:t>
            </w:r>
            <w:r w:rsidR="00322AF8" w:rsidRPr="00F61EB0">
              <w:rPr>
                <w:rFonts w:ascii="Arial" w:hAnsi="Arial" w:cs="Arial"/>
                <w:b/>
                <w:sz w:val="22"/>
                <w:szCs w:val="22"/>
              </w:rPr>
              <w:t>ast Coast Deepwater Trawl Sector</w:t>
            </w:r>
            <w:r w:rsidR="00322AF8">
              <w:rPr>
                <w:rFonts w:ascii="Arial" w:hAnsi="Arial" w:cs="Arial"/>
                <w:sz w:val="22"/>
                <w:szCs w:val="22"/>
              </w:rPr>
              <w:t xml:space="preserve"> - extends northwards from Sydney up to </w:t>
            </w:r>
            <w:r w:rsidR="002437D1">
              <w:rPr>
                <w:rFonts w:ascii="Arial" w:hAnsi="Arial" w:cs="Arial"/>
                <w:sz w:val="22"/>
                <w:szCs w:val="22"/>
              </w:rPr>
              <w:t>Fraser Island, including eastwards to waters surround</w:t>
            </w:r>
            <w:r w:rsidR="00F9033E">
              <w:rPr>
                <w:rFonts w:ascii="Arial" w:hAnsi="Arial" w:cs="Arial"/>
                <w:sz w:val="22"/>
                <w:szCs w:val="22"/>
              </w:rPr>
              <w:t>ing</w:t>
            </w:r>
            <w:r w:rsidR="002437D1">
              <w:rPr>
                <w:rFonts w:ascii="Arial" w:hAnsi="Arial" w:cs="Arial"/>
                <w:sz w:val="22"/>
                <w:szCs w:val="22"/>
              </w:rPr>
              <w:t xml:space="preserve"> Lord Howe Island</w:t>
            </w:r>
            <w:r w:rsidR="0016142A">
              <w:rPr>
                <w:rFonts w:ascii="Arial" w:hAnsi="Arial" w:cs="Arial"/>
                <w:sz w:val="22"/>
                <w:szCs w:val="22"/>
              </w:rPr>
              <w:t>, however a Trawl Exclusion Zone restricts fishing in the western part of this sector.</w:t>
            </w:r>
          </w:p>
          <w:p w:rsidR="0016142A" w:rsidRDefault="000C54E8" w:rsidP="0009389F">
            <w:pPr>
              <w:pStyle w:val="ListBullet"/>
              <w:rPr>
                <w:rFonts w:ascii="Arial" w:hAnsi="Arial" w:cs="Arial"/>
                <w:sz w:val="22"/>
                <w:szCs w:val="22"/>
              </w:rPr>
            </w:pPr>
            <w:r w:rsidRPr="00F61EB0">
              <w:rPr>
                <w:rFonts w:ascii="Arial" w:hAnsi="Arial" w:cs="Arial"/>
                <w:b/>
                <w:sz w:val="22"/>
                <w:szCs w:val="22"/>
              </w:rPr>
              <w:t xml:space="preserve">Gillnet, Hook </w:t>
            </w:r>
            <w:r w:rsidR="002437D1" w:rsidRPr="00F61EB0">
              <w:rPr>
                <w:rFonts w:ascii="Arial" w:hAnsi="Arial" w:cs="Arial"/>
                <w:b/>
                <w:sz w:val="22"/>
                <w:szCs w:val="22"/>
              </w:rPr>
              <w:t>and Trap Sector</w:t>
            </w:r>
            <w:r w:rsidR="002437D1">
              <w:rPr>
                <w:rFonts w:ascii="Arial" w:hAnsi="Arial" w:cs="Arial"/>
                <w:sz w:val="22"/>
                <w:szCs w:val="22"/>
              </w:rPr>
              <w:t xml:space="preserve"> - </w:t>
            </w:r>
            <w:r>
              <w:rPr>
                <w:rFonts w:ascii="Arial" w:hAnsi="Arial" w:cs="Arial"/>
                <w:sz w:val="22"/>
                <w:szCs w:val="22"/>
              </w:rPr>
              <w:t xml:space="preserve">which comprises </w:t>
            </w:r>
            <w:r w:rsidR="00BD4ADC">
              <w:rPr>
                <w:rFonts w:ascii="Arial" w:hAnsi="Arial" w:cs="Arial"/>
                <w:sz w:val="22"/>
                <w:szCs w:val="22"/>
              </w:rPr>
              <w:t>four subsectors:</w:t>
            </w:r>
          </w:p>
          <w:p w:rsidR="0016142A" w:rsidRDefault="00863892" w:rsidP="0016142A">
            <w:pPr>
              <w:pStyle w:val="ListBullet"/>
              <w:ind w:left="1080"/>
              <w:rPr>
                <w:rFonts w:ascii="Arial" w:hAnsi="Arial" w:cs="Arial"/>
                <w:sz w:val="22"/>
                <w:szCs w:val="22"/>
              </w:rPr>
            </w:pPr>
            <w:r w:rsidRPr="00F61EB0">
              <w:rPr>
                <w:rFonts w:ascii="Arial" w:hAnsi="Arial" w:cs="Arial"/>
                <w:b/>
                <w:sz w:val="22"/>
                <w:szCs w:val="22"/>
              </w:rPr>
              <w:t>Scalefish Hook Sector</w:t>
            </w:r>
            <w:r>
              <w:rPr>
                <w:rFonts w:ascii="Arial" w:hAnsi="Arial" w:cs="Arial"/>
                <w:sz w:val="22"/>
                <w:szCs w:val="22"/>
              </w:rPr>
              <w:t xml:space="preserve"> </w:t>
            </w:r>
            <w:r w:rsidR="00495A03">
              <w:rPr>
                <w:rFonts w:ascii="Arial" w:hAnsi="Arial" w:cs="Arial"/>
                <w:sz w:val="22"/>
                <w:szCs w:val="22"/>
              </w:rPr>
              <w:t xml:space="preserve">- </w:t>
            </w:r>
            <w:r>
              <w:rPr>
                <w:rFonts w:ascii="Arial" w:hAnsi="Arial" w:cs="Arial"/>
                <w:sz w:val="22"/>
                <w:szCs w:val="22"/>
              </w:rPr>
              <w:t xml:space="preserve">extends from Sydney southwards around Tasmania to the border of South Australia and Western Australia, </w:t>
            </w:r>
            <w:r w:rsidR="0016142A">
              <w:rPr>
                <w:rFonts w:ascii="Arial" w:hAnsi="Arial" w:cs="Arial"/>
                <w:sz w:val="22"/>
                <w:szCs w:val="22"/>
              </w:rPr>
              <w:t xml:space="preserve">although </w:t>
            </w:r>
            <w:r w:rsidR="001B25C4">
              <w:rPr>
                <w:rFonts w:ascii="Arial" w:hAnsi="Arial" w:cs="Arial"/>
                <w:sz w:val="22"/>
                <w:szCs w:val="22"/>
              </w:rPr>
              <w:t xml:space="preserve">offshore of New South Wales this sector is excluded </w:t>
            </w:r>
            <w:r w:rsidR="00714954">
              <w:rPr>
                <w:rFonts w:ascii="Arial" w:hAnsi="Arial" w:cs="Arial"/>
                <w:sz w:val="22"/>
                <w:szCs w:val="22"/>
              </w:rPr>
              <w:t xml:space="preserve">for </w:t>
            </w:r>
            <w:r w:rsidR="0016142A">
              <w:rPr>
                <w:rFonts w:ascii="Arial" w:hAnsi="Arial" w:cs="Arial"/>
                <w:sz w:val="22"/>
                <w:szCs w:val="22"/>
              </w:rPr>
              <w:t xml:space="preserve">80 nautical miles from the coast. </w:t>
            </w:r>
          </w:p>
          <w:p w:rsidR="000C54E8" w:rsidRDefault="0016142A" w:rsidP="0016142A">
            <w:pPr>
              <w:pStyle w:val="ListBullet"/>
              <w:ind w:left="1080"/>
              <w:rPr>
                <w:rFonts w:ascii="Arial" w:hAnsi="Arial" w:cs="Arial"/>
                <w:sz w:val="22"/>
                <w:szCs w:val="22"/>
              </w:rPr>
            </w:pPr>
            <w:r w:rsidRPr="00F61EB0">
              <w:rPr>
                <w:rFonts w:ascii="Arial" w:hAnsi="Arial" w:cs="Arial"/>
                <w:b/>
                <w:sz w:val="22"/>
                <w:szCs w:val="22"/>
              </w:rPr>
              <w:t xml:space="preserve">Shark Gillnet </w:t>
            </w:r>
            <w:r w:rsidRPr="009A42E8">
              <w:rPr>
                <w:rFonts w:ascii="Arial" w:hAnsi="Arial" w:cs="Arial"/>
                <w:sz w:val="22"/>
                <w:szCs w:val="22"/>
              </w:rPr>
              <w:t>and</w:t>
            </w:r>
            <w:r w:rsidRPr="00F61EB0">
              <w:rPr>
                <w:rFonts w:ascii="Arial" w:hAnsi="Arial" w:cs="Arial"/>
                <w:b/>
                <w:sz w:val="22"/>
                <w:szCs w:val="22"/>
              </w:rPr>
              <w:t xml:space="preserve"> </w:t>
            </w:r>
            <w:r w:rsidR="00F61EB0">
              <w:rPr>
                <w:rFonts w:ascii="Arial" w:hAnsi="Arial" w:cs="Arial"/>
                <w:b/>
                <w:sz w:val="22"/>
                <w:szCs w:val="22"/>
              </w:rPr>
              <w:t xml:space="preserve">Shark </w:t>
            </w:r>
            <w:r w:rsidRPr="00F61EB0">
              <w:rPr>
                <w:rFonts w:ascii="Arial" w:hAnsi="Arial" w:cs="Arial"/>
                <w:b/>
                <w:sz w:val="22"/>
                <w:szCs w:val="22"/>
              </w:rPr>
              <w:t>Hook Sectors</w:t>
            </w:r>
            <w:r>
              <w:rPr>
                <w:rFonts w:ascii="Arial" w:hAnsi="Arial" w:cs="Arial"/>
                <w:sz w:val="22"/>
                <w:szCs w:val="22"/>
              </w:rPr>
              <w:t xml:space="preserve"> </w:t>
            </w:r>
            <w:r w:rsidR="00495A03">
              <w:rPr>
                <w:rFonts w:ascii="Arial" w:hAnsi="Arial" w:cs="Arial"/>
                <w:sz w:val="22"/>
                <w:szCs w:val="22"/>
              </w:rPr>
              <w:t xml:space="preserve">- </w:t>
            </w:r>
            <w:r>
              <w:rPr>
                <w:rFonts w:ascii="Arial" w:hAnsi="Arial" w:cs="Arial"/>
                <w:sz w:val="22"/>
                <w:szCs w:val="22"/>
              </w:rPr>
              <w:t xml:space="preserve">extend from the New South Wales/Victoria border to the South Australia/Western Australia border. </w:t>
            </w:r>
          </w:p>
          <w:p w:rsidR="00495A03" w:rsidRDefault="00495A03" w:rsidP="0016142A">
            <w:pPr>
              <w:pStyle w:val="ListBullet"/>
              <w:ind w:left="1080"/>
              <w:rPr>
                <w:rFonts w:ascii="Arial" w:hAnsi="Arial" w:cs="Arial"/>
                <w:sz w:val="22"/>
                <w:szCs w:val="22"/>
              </w:rPr>
            </w:pPr>
            <w:r w:rsidRPr="00F61EB0">
              <w:rPr>
                <w:rFonts w:ascii="Arial" w:hAnsi="Arial" w:cs="Arial"/>
                <w:b/>
                <w:sz w:val="22"/>
                <w:szCs w:val="22"/>
              </w:rPr>
              <w:t>Trap Sector</w:t>
            </w:r>
            <w:r>
              <w:rPr>
                <w:rFonts w:ascii="Arial" w:hAnsi="Arial" w:cs="Arial"/>
                <w:sz w:val="22"/>
                <w:szCs w:val="22"/>
              </w:rPr>
              <w:t xml:space="preserve"> </w:t>
            </w:r>
            <w:r w:rsidR="0018435E">
              <w:rPr>
                <w:rFonts w:ascii="Arial" w:hAnsi="Arial" w:cs="Arial"/>
                <w:sz w:val="22"/>
                <w:szCs w:val="22"/>
              </w:rPr>
              <w:t>- within the Shark Hook Sector,</w:t>
            </w:r>
            <w:r>
              <w:rPr>
                <w:rFonts w:ascii="Arial" w:hAnsi="Arial" w:cs="Arial"/>
                <w:sz w:val="22"/>
                <w:szCs w:val="22"/>
              </w:rPr>
              <w:t xml:space="preserve"> in waters north of </w:t>
            </w:r>
            <w:r w:rsidR="00F61EB0">
              <w:rPr>
                <w:rFonts w:ascii="Arial" w:hAnsi="Arial" w:cs="Arial"/>
                <w:sz w:val="22"/>
                <w:szCs w:val="22"/>
              </w:rPr>
              <w:t xml:space="preserve">42° 20' </w:t>
            </w:r>
            <w:proofErr w:type="gramStart"/>
            <w:r w:rsidR="00F61EB0">
              <w:rPr>
                <w:rFonts w:ascii="Arial" w:hAnsi="Arial" w:cs="Arial"/>
                <w:sz w:val="22"/>
                <w:szCs w:val="22"/>
              </w:rPr>
              <w:t>South</w:t>
            </w:r>
            <w:proofErr w:type="gramEnd"/>
            <w:r w:rsidR="00F61EB0">
              <w:rPr>
                <w:rFonts w:ascii="Arial" w:hAnsi="Arial" w:cs="Arial"/>
                <w:sz w:val="22"/>
                <w:szCs w:val="22"/>
              </w:rPr>
              <w:t>.</w:t>
            </w:r>
          </w:p>
          <w:p w:rsidR="00363DDB" w:rsidRPr="000A5E5A" w:rsidRDefault="000C54E8" w:rsidP="000A5E5A">
            <w:pPr>
              <w:pStyle w:val="ListBullet"/>
              <w:rPr>
                <w:rFonts w:ascii="Arial" w:hAnsi="Arial" w:cs="Arial"/>
                <w:sz w:val="22"/>
                <w:szCs w:val="22"/>
              </w:rPr>
            </w:pPr>
            <w:r w:rsidRPr="00F61EB0">
              <w:rPr>
                <w:rFonts w:ascii="Arial" w:hAnsi="Arial" w:cs="Arial"/>
                <w:b/>
                <w:sz w:val="22"/>
                <w:szCs w:val="22"/>
              </w:rPr>
              <w:t>Great Australian Bight Trawl</w:t>
            </w:r>
            <w:r w:rsidR="00F61EB0">
              <w:rPr>
                <w:rFonts w:ascii="Arial" w:hAnsi="Arial" w:cs="Arial"/>
                <w:sz w:val="22"/>
                <w:szCs w:val="22"/>
              </w:rPr>
              <w:t xml:space="preserve"> </w:t>
            </w:r>
            <w:r w:rsidR="00F61EB0" w:rsidRPr="00F61EB0">
              <w:rPr>
                <w:rFonts w:ascii="Arial" w:hAnsi="Arial" w:cs="Arial"/>
                <w:b/>
                <w:sz w:val="22"/>
                <w:szCs w:val="22"/>
              </w:rPr>
              <w:t>Sector</w:t>
            </w:r>
            <w:r w:rsidR="00863892">
              <w:rPr>
                <w:rFonts w:ascii="Arial" w:hAnsi="Arial" w:cs="Arial"/>
                <w:sz w:val="22"/>
                <w:szCs w:val="22"/>
              </w:rPr>
              <w:t xml:space="preserve"> - extends westwards from Cape Jervis in South Australia to Cape Leeuwin in Western</w:t>
            </w:r>
            <w:r w:rsidR="00220E13">
              <w:rPr>
                <w:rFonts w:ascii="Arial" w:hAnsi="Arial" w:cs="Arial"/>
                <w:sz w:val="22"/>
                <w:szCs w:val="22"/>
              </w:rPr>
              <w:t> </w:t>
            </w:r>
            <w:r w:rsidR="00863892">
              <w:rPr>
                <w:rFonts w:ascii="Arial" w:hAnsi="Arial" w:cs="Arial"/>
                <w:sz w:val="22"/>
                <w:szCs w:val="22"/>
              </w:rPr>
              <w:t>Australia</w:t>
            </w:r>
            <w:r w:rsidR="00915F71">
              <w:rPr>
                <w:rFonts w:ascii="Arial" w:hAnsi="Arial" w:cs="Arial"/>
                <w:sz w:val="22"/>
                <w:szCs w:val="22"/>
              </w:rPr>
              <w:t>.</w:t>
            </w:r>
          </w:p>
          <w:p w:rsidR="004E3950" w:rsidRDefault="004E3950" w:rsidP="00636CA1">
            <w:pPr>
              <w:pStyle w:val="ListBullet"/>
              <w:numPr>
                <w:ilvl w:val="0"/>
                <w:numId w:val="0"/>
              </w:numPr>
              <w:rPr>
                <w:rFonts w:ascii="Arial" w:hAnsi="Arial" w:cs="Arial"/>
                <w:sz w:val="22"/>
                <w:szCs w:val="22"/>
              </w:rPr>
            </w:pPr>
          </w:p>
          <w:p w:rsidR="000A5E5A" w:rsidRPr="000A5E5A" w:rsidRDefault="000A5E5A" w:rsidP="000A5E5A">
            <w:pPr>
              <w:pStyle w:val="ListBullet"/>
              <w:numPr>
                <w:ilvl w:val="0"/>
                <w:numId w:val="0"/>
              </w:numPr>
              <w:rPr>
                <w:rFonts w:ascii="Arial" w:hAnsi="Arial" w:cs="Arial"/>
                <w:sz w:val="22"/>
                <w:szCs w:val="22"/>
              </w:rPr>
            </w:pPr>
            <w:r w:rsidRPr="000A5E5A">
              <w:rPr>
                <w:rFonts w:ascii="Arial" w:hAnsi="Arial" w:cs="Arial"/>
                <w:noProof/>
                <w:sz w:val="22"/>
                <w:szCs w:val="22"/>
              </w:rPr>
              <w:lastRenderedPageBreak/>
              <w:drawing>
                <wp:anchor distT="0" distB="0" distL="114300" distR="114300" simplePos="0" relativeHeight="251661312" behindDoc="0" locked="0" layoutInCell="1" allowOverlap="1">
                  <wp:simplePos x="0" y="0"/>
                  <wp:positionH relativeFrom="column">
                    <wp:posOffset>-43815</wp:posOffset>
                  </wp:positionH>
                  <wp:positionV relativeFrom="paragraph">
                    <wp:posOffset>314960</wp:posOffset>
                  </wp:positionV>
                  <wp:extent cx="4495165" cy="2764155"/>
                  <wp:effectExtent l="19050" t="0" r="635" b="0"/>
                  <wp:wrapTopAndBottom/>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t="4878" b="7872"/>
                          <a:stretch>
                            <a:fillRect/>
                          </a:stretch>
                        </pic:blipFill>
                        <pic:spPr bwMode="auto">
                          <a:xfrm>
                            <a:off x="0" y="0"/>
                            <a:ext cx="4495165" cy="2764155"/>
                          </a:xfrm>
                          <a:prstGeom prst="rect">
                            <a:avLst/>
                          </a:prstGeom>
                          <a:noFill/>
                          <a:ln w="9525">
                            <a:noFill/>
                            <a:miter lim="800000"/>
                            <a:headEnd/>
                            <a:tailEnd/>
                          </a:ln>
                        </pic:spPr>
                      </pic:pic>
                    </a:graphicData>
                  </a:graphic>
                </wp:anchor>
              </w:drawing>
            </w:r>
          </w:p>
          <w:p w:rsidR="004E3950" w:rsidRDefault="004E3950" w:rsidP="00363DDB">
            <w:pPr>
              <w:spacing w:after="120"/>
              <w:rPr>
                <w:rFonts w:ascii="Arial" w:hAnsi="Arial" w:cs="Arial"/>
                <w:b/>
                <w:sz w:val="20"/>
                <w:szCs w:val="20"/>
              </w:rPr>
            </w:pPr>
          </w:p>
          <w:p w:rsidR="00363DDB" w:rsidRPr="00363DDB" w:rsidRDefault="00363DDB" w:rsidP="00363DDB">
            <w:pPr>
              <w:spacing w:after="120"/>
              <w:rPr>
                <w:rFonts w:ascii="Arial" w:hAnsi="Arial" w:cs="Arial"/>
                <w:b/>
                <w:sz w:val="20"/>
                <w:szCs w:val="20"/>
              </w:rPr>
            </w:pPr>
            <w:r>
              <w:rPr>
                <w:rFonts w:ascii="Arial" w:hAnsi="Arial" w:cs="Arial"/>
                <w:b/>
                <w:sz w:val="20"/>
                <w:szCs w:val="20"/>
              </w:rPr>
              <w:t>Figure 2</w:t>
            </w:r>
            <w:r w:rsidRPr="00363DDB">
              <w:rPr>
                <w:rFonts w:ascii="Arial" w:hAnsi="Arial" w:cs="Arial"/>
                <w:b/>
                <w:sz w:val="20"/>
                <w:szCs w:val="20"/>
              </w:rPr>
              <w:t xml:space="preserve">. </w:t>
            </w:r>
            <w:r w:rsidR="00C36410" w:rsidRPr="00C36410">
              <w:rPr>
                <w:rFonts w:ascii="Arial" w:hAnsi="Arial" w:cs="Arial"/>
                <w:sz w:val="20"/>
                <w:szCs w:val="20"/>
              </w:rPr>
              <w:t>Map of the areas of operation for the four main sectors of the Southern and Eastern Scalefish and Shark Fishery (source AFMA 2012).</w:t>
            </w:r>
          </w:p>
          <w:p w:rsidR="00363DDB" w:rsidRDefault="00363DDB" w:rsidP="00636CA1">
            <w:pPr>
              <w:pStyle w:val="ListBullet"/>
              <w:numPr>
                <w:ilvl w:val="0"/>
                <w:numId w:val="0"/>
              </w:numPr>
              <w:rPr>
                <w:rFonts w:ascii="Arial" w:hAnsi="Arial" w:cs="Arial"/>
                <w:sz w:val="22"/>
                <w:szCs w:val="22"/>
              </w:rPr>
            </w:pPr>
          </w:p>
          <w:p w:rsidR="00636CA1" w:rsidRDefault="00636CA1" w:rsidP="00636CA1">
            <w:pPr>
              <w:pStyle w:val="ListBullet"/>
              <w:numPr>
                <w:ilvl w:val="0"/>
                <w:numId w:val="0"/>
              </w:numPr>
              <w:rPr>
                <w:rFonts w:ascii="Arial" w:hAnsi="Arial" w:cs="Arial"/>
                <w:sz w:val="22"/>
                <w:szCs w:val="22"/>
              </w:rPr>
            </w:pPr>
            <w:r>
              <w:rPr>
                <w:rFonts w:ascii="Arial" w:hAnsi="Arial" w:cs="Arial"/>
                <w:sz w:val="22"/>
                <w:szCs w:val="22"/>
              </w:rPr>
              <w:t xml:space="preserve">In addition, there are a number of smaller sectors which include </w:t>
            </w:r>
            <w:r w:rsidR="00AF5734">
              <w:rPr>
                <w:rFonts w:ascii="Arial" w:hAnsi="Arial" w:cs="Arial"/>
                <w:sz w:val="22"/>
                <w:szCs w:val="22"/>
              </w:rPr>
              <w:t>coastal waters in South Australia, Tasmania</w:t>
            </w:r>
            <w:r>
              <w:rPr>
                <w:rFonts w:ascii="Arial" w:hAnsi="Arial" w:cs="Arial"/>
                <w:sz w:val="22"/>
                <w:szCs w:val="22"/>
              </w:rPr>
              <w:t xml:space="preserve"> and </w:t>
            </w:r>
            <w:r w:rsidR="00AF5734">
              <w:rPr>
                <w:rFonts w:ascii="Arial" w:hAnsi="Arial" w:cs="Arial"/>
                <w:sz w:val="22"/>
                <w:szCs w:val="22"/>
              </w:rPr>
              <w:t>Victoria</w:t>
            </w:r>
            <w:r>
              <w:rPr>
                <w:rFonts w:ascii="Arial" w:hAnsi="Arial" w:cs="Arial"/>
                <w:sz w:val="22"/>
                <w:szCs w:val="22"/>
              </w:rPr>
              <w:t>.</w:t>
            </w:r>
          </w:p>
          <w:p w:rsidR="00636CA1" w:rsidRPr="0009389F" w:rsidRDefault="00636CA1" w:rsidP="00636CA1">
            <w:pPr>
              <w:pStyle w:val="ListBullet"/>
              <w:numPr>
                <w:ilvl w:val="0"/>
                <w:numId w:val="0"/>
              </w:numPr>
              <w:rPr>
                <w:rFonts w:ascii="Arial" w:hAnsi="Arial" w:cs="Arial"/>
                <w:sz w:val="22"/>
                <w:szCs w:val="22"/>
              </w:rPr>
            </w:pPr>
          </w:p>
          <w:p w:rsidR="000167CF" w:rsidRPr="000167CF" w:rsidRDefault="000167CF" w:rsidP="00814CC7">
            <w:pPr>
              <w:spacing w:after="120"/>
              <w:rPr>
                <w:rFonts w:ascii="Arial" w:hAnsi="Arial" w:cs="Arial"/>
                <w:snapToGrid w:val="0"/>
                <w:color w:val="3366FF"/>
              </w:rPr>
            </w:pPr>
            <w:r w:rsidRPr="00636CA1">
              <w:rPr>
                <w:rFonts w:ascii="Arial" w:hAnsi="Arial" w:cs="Arial"/>
                <w:snapToGrid w:val="0"/>
                <w:sz w:val="22"/>
              </w:rPr>
              <w:t xml:space="preserve">Part of the fishery’s operation occurs in the </w:t>
            </w:r>
            <w:r w:rsidRPr="00AF5734">
              <w:rPr>
                <w:rFonts w:ascii="Arial" w:hAnsi="Arial" w:cs="Arial"/>
                <w:i/>
                <w:sz w:val="22"/>
              </w:rPr>
              <w:t>Temperate East Marine Region</w:t>
            </w:r>
            <w:r w:rsidR="00636CA1">
              <w:rPr>
                <w:rFonts w:ascii="Arial" w:hAnsi="Arial" w:cs="Arial"/>
                <w:sz w:val="22"/>
              </w:rPr>
              <w:t xml:space="preserve">, the </w:t>
            </w:r>
            <w:r w:rsidR="00636CA1" w:rsidRPr="00AF5734">
              <w:rPr>
                <w:rFonts w:ascii="Arial" w:hAnsi="Arial" w:cs="Arial"/>
                <w:i/>
                <w:sz w:val="22"/>
              </w:rPr>
              <w:t>South-east Marine Region</w:t>
            </w:r>
            <w:r w:rsidR="00636CA1">
              <w:rPr>
                <w:rFonts w:ascii="Arial" w:hAnsi="Arial" w:cs="Arial"/>
                <w:sz w:val="22"/>
              </w:rPr>
              <w:t xml:space="preserve"> and the </w:t>
            </w:r>
            <w:r w:rsidR="00636CA1" w:rsidRPr="00AF5734">
              <w:rPr>
                <w:rFonts w:ascii="Arial" w:hAnsi="Arial" w:cs="Arial"/>
                <w:i/>
                <w:sz w:val="22"/>
              </w:rPr>
              <w:t>South-west Marine Region</w:t>
            </w:r>
            <w:r w:rsidRPr="000167CF">
              <w:rPr>
                <w:rFonts w:ascii="Arial" w:hAnsi="Arial" w:cs="Arial"/>
                <w:i/>
                <w:sz w:val="22"/>
              </w:rPr>
              <w:t>.</w:t>
            </w:r>
          </w:p>
        </w:tc>
      </w:tr>
      <w:tr w:rsidR="00440B8B"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440B8B" w:rsidRPr="00F6308F" w:rsidRDefault="00440B8B" w:rsidP="00440B8B">
            <w:pPr>
              <w:rPr>
                <w:rFonts w:ascii="Arial" w:hAnsi="Arial" w:cs="Arial"/>
                <w:b/>
                <w:snapToGrid w:val="0"/>
              </w:rPr>
            </w:pPr>
            <w:r w:rsidRPr="00F6308F">
              <w:rPr>
                <w:rFonts w:ascii="Arial" w:hAnsi="Arial" w:cs="Arial"/>
                <w:b/>
                <w:snapToGrid w:val="0"/>
                <w:sz w:val="22"/>
                <w:szCs w:val="22"/>
              </w:rPr>
              <w:lastRenderedPageBreak/>
              <w:t>Target Species</w:t>
            </w:r>
          </w:p>
        </w:tc>
        <w:tc>
          <w:tcPr>
            <w:tcW w:w="7200" w:type="dxa"/>
            <w:tcBorders>
              <w:top w:val="single" w:sz="4" w:space="0" w:color="auto"/>
              <w:left w:val="single" w:sz="4" w:space="0" w:color="auto"/>
              <w:bottom w:val="single" w:sz="4" w:space="0" w:color="auto"/>
              <w:right w:val="single" w:sz="4" w:space="0" w:color="auto"/>
            </w:tcBorders>
          </w:tcPr>
          <w:p w:rsidR="00DE07DB" w:rsidRDefault="00DE07DB" w:rsidP="00440B8B">
            <w:pPr>
              <w:spacing w:after="120"/>
              <w:rPr>
                <w:rFonts w:ascii="Arial" w:hAnsi="Arial" w:cs="Arial"/>
                <w:snapToGrid w:val="0"/>
                <w:sz w:val="22"/>
                <w:szCs w:val="22"/>
              </w:rPr>
            </w:pPr>
            <w:r w:rsidRPr="00DE07DB">
              <w:rPr>
                <w:rFonts w:ascii="Arial" w:hAnsi="Arial" w:cs="Arial"/>
                <w:snapToGrid w:val="0"/>
                <w:sz w:val="22"/>
                <w:szCs w:val="22"/>
              </w:rPr>
              <w:t>As a complex, multi-sector, multi-species fishery, the Southern and Eastern Scalefish and Shark Fishery target</w:t>
            </w:r>
            <w:r w:rsidR="00166070">
              <w:rPr>
                <w:rFonts w:ascii="Arial" w:hAnsi="Arial" w:cs="Arial"/>
                <w:snapToGrid w:val="0"/>
                <w:sz w:val="22"/>
                <w:szCs w:val="22"/>
              </w:rPr>
              <w:t>s 28</w:t>
            </w:r>
            <w:r w:rsidRPr="00DE07DB">
              <w:rPr>
                <w:rFonts w:ascii="Arial" w:hAnsi="Arial" w:cs="Arial"/>
                <w:snapToGrid w:val="0"/>
                <w:sz w:val="22"/>
                <w:szCs w:val="22"/>
              </w:rPr>
              <w:t xml:space="preserve"> species</w:t>
            </w:r>
            <w:r w:rsidR="00324C84">
              <w:rPr>
                <w:rFonts w:ascii="Arial" w:hAnsi="Arial" w:cs="Arial"/>
                <w:snapToGrid w:val="0"/>
                <w:sz w:val="22"/>
                <w:szCs w:val="22"/>
              </w:rPr>
              <w:t xml:space="preserve"> that are managed through annual quotas</w:t>
            </w:r>
            <w:r w:rsidRPr="00DE07DB">
              <w:rPr>
                <w:rFonts w:ascii="Arial" w:hAnsi="Arial" w:cs="Arial"/>
                <w:snapToGrid w:val="0"/>
                <w:sz w:val="22"/>
                <w:szCs w:val="22"/>
              </w:rPr>
              <w:t>, listed below:</w:t>
            </w:r>
          </w:p>
          <w:p w:rsidR="00DE07DB" w:rsidRPr="00DE07DB" w:rsidRDefault="00DE07DB" w:rsidP="00DE07DB">
            <w:pPr>
              <w:pStyle w:val="ListBullet"/>
              <w:rPr>
                <w:rFonts w:ascii="Arial" w:hAnsi="Arial" w:cs="Arial"/>
                <w:sz w:val="22"/>
                <w:szCs w:val="22"/>
              </w:rPr>
            </w:pPr>
            <w:proofErr w:type="spellStart"/>
            <w:r w:rsidRPr="00DE07DB">
              <w:rPr>
                <w:rFonts w:ascii="Arial" w:hAnsi="Arial" w:cs="Arial"/>
                <w:sz w:val="22"/>
                <w:szCs w:val="22"/>
              </w:rPr>
              <w:t>alfonsino</w:t>
            </w:r>
            <w:proofErr w:type="spellEnd"/>
            <w:r w:rsidR="00A62BAC">
              <w:rPr>
                <w:rFonts w:ascii="Arial" w:hAnsi="Arial" w:cs="Arial"/>
                <w:sz w:val="22"/>
                <w:szCs w:val="22"/>
              </w:rPr>
              <w:t xml:space="preserve"> (</w:t>
            </w:r>
            <w:proofErr w:type="spellStart"/>
            <w:r w:rsidR="00A62BAC" w:rsidRPr="00350C4B">
              <w:rPr>
                <w:rFonts w:ascii="Arial" w:hAnsi="Arial" w:cs="Arial"/>
                <w:i/>
                <w:sz w:val="22"/>
                <w:szCs w:val="22"/>
              </w:rPr>
              <w:t>Beryx</w:t>
            </w:r>
            <w:proofErr w:type="spellEnd"/>
            <w:r w:rsidR="00A62BAC" w:rsidRPr="00350C4B">
              <w:rPr>
                <w:rFonts w:ascii="Arial" w:hAnsi="Arial" w:cs="Arial"/>
                <w:i/>
                <w:sz w:val="22"/>
                <w:szCs w:val="22"/>
              </w:rPr>
              <w:t xml:space="preserve"> </w:t>
            </w:r>
            <w:proofErr w:type="spellStart"/>
            <w:r w:rsidR="00A62BAC" w:rsidRPr="00350C4B">
              <w:rPr>
                <w:rFonts w:ascii="Arial" w:hAnsi="Arial" w:cs="Arial"/>
                <w:i/>
                <w:sz w:val="22"/>
                <w:szCs w:val="22"/>
              </w:rPr>
              <w:t>splendens</w:t>
            </w:r>
            <w:proofErr w:type="spellEnd"/>
            <w:r w:rsidR="00A62BAC">
              <w:rPr>
                <w:rFonts w:ascii="Arial" w:hAnsi="Arial" w:cs="Arial"/>
                <w:sz w:val="22"/>
                <w:szCs w:val="22"/>
              </w:rPr>
              <w:t>)</w:t>
            </w:r>
          </w:p>
          <w:p w:rsidR="00DE07DB" w:rsidRPr="00DE07DB" w:rsidRDefault="00DE07DB" w:rsidP="00DE07DB">
            <w:pPr>
              <w:pStyle w:val="ListBullet"/>
              <w:rPr>
                <w:rFonts w:ascii="Arial" w:hAnsi="Arial" w:cs="Arial"/>
                <w:sz w:val="22"/>
                <w:szCs w:val="22"/>
              </w:rPr>
            </w:pPr>
            <w:r w:rsidRPr="00DE07DB">
              <w:rPr>
                <w:rFonts w:ascii="Arial" w:hAnsi="Arial" w:cs="Arial"/>
                <w:sz w:val="22"/>
                <w:szCs w:val="22"/>
              </w:rPr>
              <w:t>Bight redfish</w:t>
            </w:r>
            <w:r w:rsidR="00A62BAC">
              <w:rPr>
                <w:rFonts w:ascii="Arial" w:hAnsi="Arial" w:cs="Arial"/>
                <w:sz w:val="22"/>
                <w:szCs w:val="22"/>
              </w:rPr>
              <w:t xml:space="preserve"> (</w:t>
            </w:r>
            <w:proofErr w:type="spellStart"/>
            <w:r w:rsidR="00A62BAC" w:rsidRPr="00350C4B">
              <w:rPr>
                <w:rFonts w:ascii="Arial" w:hAnsi="Arial" w:cs="Arial"/>
                <w:i/>
                <w:sz w:val="22"/>
                <w:szCs w:val="22"/>
              </w:rPr>
              <w:t>Centroberyx</w:t>
            </w:r>
            <w:proofErr w:type="spellEnd"/>
            <w:r w:rsidR="00A62BAC" w:rsidRPr="00350C4B">
              <w:rPr>
                <w:rFonts w:ascii="Arial" w:hAnsi="Arial" w:cs="Arial"/>
                <w:i/>
                <w:sz w:val="22"/>
                <w:szCs w:val="22"/>
              </w:rPr>
              <w:t xml:space="preserve"> </w:t>
            </w:r>
            <w:proofErr w:type="spellStart"/>
            <w:r w:rsidR="00A62BAC" w:rsidRPr="00350C4B">
              <w:rPr>
                <w:rFonts w:ascii="Arial" w:hAnsi="Arial" w:cs="Arial"/>
                <w:i/>
                <w:sz w:val="22"/>
                <w:szCs w:val="22"/>
              </w:rPr>
              <w:t>gerra</w:t>
            </w:r>
            <w:r w:rsidR="00A632DB">
              <w:rPr>
                <w:rFonts w:ascii="Arial" w:hAnsi="Arial" w:cs="Arial"/>
                <w:i/>
                <w:sz w:val="22"/>
                <w:szCs w:val="22"/>
              </w:rPr>
              <w:t>r</w:t>
            </w:r>
            <w:r w:rsidR="00A62BAC" w:rsidRPr="00350C4B">
              <w:rPr>
                <w:rFonts w:ascii="Arial" w:hAnsi="Arial" w:cs="Arial"/>
                <w:i/>
                <w:sz w:val="22"/>
                <w:szCs w:val="22"/>
              </w:rPr>
              <w:t>di</w:t>
            </w:r>
            <w:proofErr w:type="spellEnd"/>
            <w:r w:rsidR="00A62BAC">
              <w:rPr>
                <w:rFonts w:ascii="Arial" w:hAnsi="Arial" w:cs="Arial"/>
                <w:sz w:val="22"/>
                <w:szCs w:val="22"/>
              </w:rPr>
              <w:t>)</w:t>
            </w:r>
          </w:p>
          <w:p w:rsidR="00DE07DB" w:rsidRDefault="00DE07DB" w:rsidP="00DE07DB">
            <w:pPr>
              <w:pStyle w:val="ListBullet"/>
              <w:rPr>
                <w:rFonts w:ascii="Arial" w:hAnsi="Arial" w:cs="Arial"/>
                <w:sz w:val="22"/>
                <w:szCs w:val="22"/>
              </w:rPr>
            </w:pPr>
            <w:r>
              <w:rPr>
                <w:rFonts w:ascii="Arial" w:hAnsi="Arial" w:cs="Arial"/>
                <w:sz w:val="22"/>
                <w:szCs w:val="22"/>
              </w:rPr>
              <w:t>blue grenadier</w:t>
            </w:r>
            <w:r w:rsidR="00324C84">
              <w:rPr>
                <w:rFonts w:ascii="Arial" w:hAnsi="Arial" w:cs="Arial"/>
                <w:sz w:val="22"/>
                <w:szCs w:val="22"/>
              </w:rPr>
              <w:t xml:space="preserve"> (</w:t>
            </w:r>
            <w:proofErr w:type="spellStart"/>
            <w:r w:rsidR="00324C84" w:rsidRPr="00350C4B">
              <w:rPr>
                <w:rFonts w:ascii="Arial" w:hAnsi="Arial" w:cs="Arial"/>
                <w:i/>
                <w:sz w:val="22"/>
                <w:szCs w:val="22"/>
              </w:rPr>
              <w:t>Macruronus</w:t>
            </w:r>
            <w:proofErr w:type="spellEnd"/>
            <w:r w:rsidR="00324C84" w:rsidRPr="00350C4B">
              <w:rPr>
                <w:rFonts w:ascii="Arial" w:hAnsi="Arial" w:cs="Arial"/>
                <w:i/>
                <w:sz w:val="22"/>
                <w:szCs w:val="22"/>
              </w:rPr>
              <w:t xml:space="preserve"> </w:t>
            </w:r>
            <w:proofErr w:type="spellStart"/>
            <w:r w:rsidR="00324C84" w:rsidRPr="00350C4B">
              <w:rPr>
                <w:rFonts w:ascii="Arial" w:hAnsi="Arial" w:cs="Arial"/>
                <w:i/>
                <w:sz w:val="22"/>
                <w:szCs w:val="22"/>
              </w:rPr>
              <w:t>novaezelandiae</w:t>
            </w:r>
            <w:proofErr w:type="spellEnd"/>
            <w:r w:rsidR="00324C84">
              <w:rPr>
                <w:rFonts w:ascii="Arial" w:hAnsi="Arial" w:cs="Arial"/>
                <w:sz w:val="22"/>
                <w:szCs w:val="22"/>
              </w:rPr>
              <w:t>)</w:t>
            </w:r>
          </w:p>
          <w:p w:rsidR="00DE07DB" w:rsidRDefault="00DE07DB" w:rsidP="00DE07DB">
            <w:pPr>
              <w:pStyle w:val="ListBullet"/>
              <w:rPr>
                <w:rFonts w:ascii="Arial" w:hAnsi="Arial" w:cs="Arial"/>
                <w:sz w:val="22"/>
                <w:szCs w:val="22"/>
              </w:rPr>
            </w:pPr>
            <w:r>
              <w:rPr>
                <w:rFonts w:ascii="Arial" w:hAnsi="Arial" w:cs="Arial"/>
                <w:sz w:val="22"/>
                <w:szCs w:val="22"/>
              </w:rPr>
              <w:t xml:space="preserve">blue </w:t>
            </w:r>
            <w:proofErr w:type="spellStart"/>
            <w:r>
              <w:rPr>
                <w:rFonts w:ascii="Arial" w:hAnsi="Arial" w:cs="Arial"/>
                <w:sz w:val="22"/>
                <w:szCs w:val="22"/>
              </w:rPr>
              <w:t>warehou</w:t>
            </w:r>
            <w:proofErr w:type="spellEnd"/>
            <w:r w:rsidR="00324C84">
              <w:rPr>
                <w:rFonts w:ascii="Arial" w:hAnsi="Arial" w:cs="Arial"/>
                <w:sz w:val="22"/>
                <w:szCs w:val="22"/>
              </w:rPr>
              <w:t xml:space="preserve"> (</w:t>
            </w:r>
            <w:proofErr w:type="spellStart"/>
            <w:r w:rsidR="00324C84" w:rsidRPr="00350C4B">
              <w:rPr>
                <w:rFonts w:ascii="Arial" w:hAnsi="Arial" w:cs="Arial"/>
                <w:i/>
                <w:sz w:val="22"/>
                <w:szCs w:val="22"/>
              </w:rPr>
              <w:t>Seriolella</w:t>
            </w:r>
            <w:proofErr w:type="spellEnd"/>
            <w:r w:rsidR="00324C84" w:rsidRPr="00350C4B">
              <w:rPr>
                <w:rFonts w:ascii="Arial" w:hAnsi="Arial" w:cs="Arial"/>
                <w:i/>
                <w:sz w:val="22"/>
                <w:szCs w:val="22"/>
              </w:rPr>
              <w:t xml:space="preserve"> </w:t>
            </w:r>
            <w:proofErr w:type="spellStart"/>
            <w:r w:rsidR="00324C84" w:rsidRPr="00350C4B">
              <w:rPr>
                <w:rFonts w:ascii="Arial" w:hAnsi="Arial" w:cs="Arial"/>
                <w:i/>
                <w:sz w:val="22"/>
                <w:szCs w:val="22"/>
              </w:rPr>
              <w:t>brama</w:t>
            </w:r>
            <w:proofErr w:type="spellEnd"/>
            <w:r w:rsidR="00324C84">
              <w:rPr>
                <w:rFonts w:ascii="Arial" w:hAnsi="Arial" w:cs="Arial"/>
                <w:sz w:val="22"/>
                <w:szCs w:val="22"/>
              </w:rPr>
              <w:t>)</w:t>
            </w:r>
          </w:p>
          <w:p w:rsidR="00DE07DB" w:rsidRDefault="00DE07DB" w:rsidP="00DE07DB">
            <w:pPr>
              <w:pStyle w:val="ListBullet"/>
              <w:rPr>
                <w:rFonts w:ascii="Arial" w:hAnsi="Arial" w:cs="Arial"/>
                <w:sz w:val="22"/>
                <w:szCs w:val="22"/>
              </w:rPr>
            </w:pPr>
            <w:r>
              <w:rPr>
                <w:rFonts w:ascii="Arial" w:hAnsi="Arial" w:cs="Arial"/>
                <w:sz w:val="22"/>
                <w:szCs w:val="22"/>
              </w:rPr>
              <w:t>blue-eye trevalla</w:t>
            </w:r>
            <w:r w:rsidR="009E459E">
              <w:rPr>
                <w:rFonts w:ascii="Arial" w:hAnsi="Arial" w:cs="Arial"/>
                <w:sz w:val="22"/>
                <w:szCs w:val="22"/>
              </w:rPr>
              <w:t xml:space="preserve"> (</w:t>
            </w:r>
            <w:proofErr w:type="spellStart"/>
            <w:r w:rsidR="009E459E" w:rsidRPr="00350C4B">
              <w:rPr>
                <w:rFonts w:ascii="Arial" w:hAnsi="Arial" w:cs="Arial"/>
                <w:i/>
                <w:sz w:val="22"/>
                <w:szCs w:val="22"/>
              </w:rPr>
              <w:t>Hyperoglyphe</w:t>
            </w:r>
            <w:proofErr w:type="spellEnd"/>
            <w:r w:rsidR="009E459E" w:rsidRPr="00350C4B">
              <w:rPr>
                <w:rFonts w:ascii="Arial" w:hAnsi="Arial" w:cs="Arial"/>
                <w:i/>
                <w:sz w:val="22"/>
                <w:szCs w:val="22"/>
              </w:rPr>
              <w:t xml:space="preserve"> </w:t>
            </w:r>
            <w:proofErr w:type="spellStart"/>
            <w:r w:rsidR="009E459E" w:rsidRPr="00350C4B">
              <w:rPr>
                <w:rFonts w:ascii="Arial" w:hAnsi="Arial" w:cs="Arial"/>
                <w:i/>
                <w:sz w:val="22"/>
                <w:szCs w:val="22"/>
              </w:rPr>
              <w:t>antarctica</w:t>
            </w:r>
            <w:proofErr w:type="spellEnd"/>
            <w:r w:rsidR="009E459E">
              <w:rPr>
                <w:rFonts w:ascii="Arial" w:hAnsi="Arial" w:cs="Arial"/>
                <w:sz w:val="22"/>
                <w:szCs w:val="22"/>
              </w:rPr>
              <w:t>)</w:t>
            </w:r>
          </w:p>
          <w:p w:rsidR="00DE07DB" w:rsidRDefault="00324C84" w:rsidP="00DE07DB">
            <w:pPr>
              <w:pStyle w:val="ListBullet"/>
              <w:rPr>
                <w:rFonts w:ascii="Arial" w:hAnsi="Arial" w:cs="Arial"/>
                <w:sz w:val="22"/>
                <w:szCs w:val="22"/>
              </w:rPr>
            </w:pPr>
            <w:r>
              <w:rPr>
                <w:rFonts w:ascii="Arial" w:hAnsi="Arial" w:cs="Arial"/>
                <w:sz w:val="22"/>
                <w:szCs w:val="22"/>
              </w:rPr>
              <w:t>deepwater f</w:t>
            </w:r>
            <w:r w:rsidR="00DE07DB">
              <w:rPr>
                <w:rFonts w:ascii="Arial" w:hAnsi="Arial" w:cs="Arial"/>
                <w:sz w:val="22"/>
                <w:szCs w:val="22"/>
              </w:rPr>
              <w:t>lathead</w:t>
            </w:r>
            <w:r w:rsidR="007113A2">
              <w:rPr>
                <w:rFonts w:ascii="Arial" w:hAnsi="Arial" w:cs="Arial"/>
                <w:sz w:val="22"/>
                <w:szCs w:val="22"/>
              </w:rPr>
              <w:t xml:space="preserve"> (</w:t>
            </w:r>
            <w:proofErr w:type="spellStart"/>
            <w:r w:rsidR="007113A2" w:rsidRPr="00350C4B">
              <w:rPr>
                <w:rFonts w:ascii="Arial" w:hAnsi="Arial" w:cs="Arial"/>
                <w:i/>
                <w:sz w:val="22"/>
                <w:szCs w:val="22"/>
              </w:rPr>
              <w:t>Neoplatycephalus</w:t>
            </w:r>
            <w:proofErr w:type="spellEnd"/>
            <w:r w:rsidR="007113A2" w:rsidRPr="00350C4B">
              <w:rPr>
                <w:rFonts w:ascii="Arial" w:hAnsi="Arial" w:cs="Arial"/>
                <w:i/>
                <w:sz w:val="22"/>
                <w:szCs w:val="22"/>
              </w:rPr>
              <w:t xml:space="preserve"> conatus</w:t>
            </w:r>
            <w:r w:rsidR="007113A2">
              <w:rPr>
                <w:rFonts w:ascii="Arial" w:hAnsi="Arial" w:cs="Arial"/>
                <w:sz w:val="22"/>
                <w:szCs w:val="22"/>
              </w:rPr>
              <w:t>)</w:t>
            </w:r>
          </w:p>
          <w:p w:rsidR="00DE07DB" w:rsidRDefault="00DE07DB" w:rsidP="00DE07DB">
            <w:pPr>
              <w:pStyle w:val="ListBullet"/>
              <w:rPr>
                <w:rFonts w:ascii="Arial" w:hAnsi="Arial" w:cs="Arial"/>
                <w:sz w:val="22"/>
                <w:szCs w:val="22"/>
              </w:rPr>
            </w:pPr>
            <w:r>
              <w:rPr>
                <w:rFonts w:ascii="Arial" w:hAnsi="Arial" w:cs="Arial"/>
                <w:sz w:val="22"/>
                <w:szCs w:val="22"/>
              </w:rPr>
              <w:t>deepwater sharks</w:t>
            </w:r>
            <w:r w:rsidR="00324C84">
              <w:rPr>
                <w:rFonts w:ascii="Arial" w:hAnsi="Arial" w:cs="Arial"/>
                <w:sz w:val="22"/>
                <w:szCs w:val="22"/>
              </w:rPr>
              <w:t xml:space="preserve"> (various species)</w:t>
            </w:r>
          </w:p>
          <w:p w:rsidR="00DE07DB" w:rsidRDefault="00DE07DB" w:rsidP="00DE07DB">
            <w:pPr>
              <w:pStyle w:val="ListBullet"/>
              <w:rPr>
                <w:rFonts w:ascii="Arial" w:hAnsi="Arial" w:cs="Arial"/>
                <w:sz w:val="22"/>
                <w:szCs w:val="22"/>
              </w:rPr>
            </w:pPr>
            <w:r>
              <w:rPr>
                <w:rFonts w:ascii="Arial" w:hAnsi="Arial" w:cs="Arial"/>
                <w:sz w:val="22"/>
                <w:szCs w:val="22"/>
              </w:rPr>
              <w:t>eastern school whiting</w:t>
            </w:r>
            <w:r w:rsidR="00324C84">
              <w:rPr>
                <w:rFonts w:ascii="Arial" w:hAnsi="Arial" w:cs="Arial"/>
                <w:sz w:val="22"/>
                <w:szCs w:val="22"/>
              </w:rPr>
              <w:t xml:space="preserve"> (</w:t>
            </w:r>
            <w:proofErr w:type="spellStart"/>
            <w:r w:rsidR="00324C84" w:rsidRPr="00350C4B">
              <w:rPr>
                <w:rFonts w:ascii="Arial" w:hAnsi="Arial" w:cs="Arial"/>
                <w:i/>
                <w:sz w:val="22"/>
                <w:szCs w:val="22"/>
              </w:rPr>
              <w:t>Sillago</w:t>
            </w:r>
            <w:proofErr w:type="spellEnd"/>
            <w:r w:rsidR="00324C84" w:rsidRPr="00350C4B">
              <w:rPr>
                <w:rFonts w:ascii="Arial" w:hAnsi="Arial" w:cs="Arial"/>
                <w:i/>
                <w:sz w:val="22"/>
                <w:szCs w:val="22"/>
              </w:rPr>
              <w:t xml:space="preserve"> </w:t>
            </w:r>
            <w:proofErr w:type="spellStart"/>
            <w:r w:rsidR="00324C84" w:rsidRPr="00350C4B">
              <w:rPr>
                <w:rFonts w:ascii="Arial" w:hAnsi="Arial" w:cs="Arial"/>
                <w:i/>
                <w:sz w:val="22"/>
                <w:szCs w:val="22"/>
              </w:rPr>
              <w:t>flindersi</w:t>
            </w:r>
            <w:proofErr w:type="spellEnd"/>
            <w:r w:rsidR="00324C84">
              <w:rPr>
                <w:rFonts w:ascii="Arial" w:hAnsi="Arial" w:cs="Arial"/>
                <w:sz w:val="22"/>
                <w:szCs w:val="22"/>
              </w:rPr>
              <w:t>)</w:t>
            </w:r>
          </w:p>
          <w:p w:rsidR="00DE07DB" w:rsidRDefault="00DE07DB" w:rsidP="00DE07DB">
            <w:pPr>
              <w:pStyle w:val="ListBullet"/>
              <w:rPr>
                <w:rFonts w:ascii="Arial" w:hAnsi="Arial" w:cs="Arial"/>
                <w:sz w:val="22"/>
                <w:szCs w:val="22"/>
              </w:rPr>
            </w:pPr>
            <w:proofErr w:type="spellStart"/>
            <w:r>
              <w:rPr>
                <w:rFonts w:ascii="Arial" w:hAnsi="Arial" w:cs="Arial"/>
                <w:sz w:val="22"/>
                <w:szCs w:val="22"/>
              </w:rPr>
              <w:t>elephantfish</w:t>
            </w:r>
            <w:proofErr w:type="spellEnd"/>
            <w:r w:rsidR="007113A2">
              <w:rPr>
                <w:rFonts w:ascii="Arial" w:hAnsi="Arial" w:cs="Arial"/>
                <w:sz w:val="22"/>
                <w:szCs w:val="22"/>
              </w:rPr>
              <w:t xml:space="preserve"> (</w:t>
            </w:r>
            <w:proofErr w:type="spellStart"/>
            <w:r w:rsidR="007113A2" w:rsidRPr="00350C4B">
              <w:rPr>
                <w:rFonts w:ascii="Arial" w:hAnsi="Arial" w:cs="Arial"/>
                <w:i/>
                <w:sz w:val="22"/>
                <w:szCs w:val="22"/>
              </w:rPr>
              <w:t>Callirhinchus</w:t>
            </w:r>
            <w:proofErr w:type="spellEnd"/>
            <w:r w:rsidR="007113A2" w:rsidRPr="00350C4B">
              <w:rPr>
                <w:rFonts w:ascii="Arial" w:hAnsi="Arial" w:cs="Arial"/>
                <w:i/>
                <w:sz w:val="22"/>
                <w:szCs w:val="22"/>
              </w:rPr>
              <w:t xml:space="preserve"> </w:t>
            </w:r>
            <w:proofErr w:type="spellStart"/>
            <w:r w:rsidR="007113A2" w:rsidRPr="00350C4B">
              <w:rPr>
                <w:rFonts w:ascii="Arial" w:hAnsi="Arial" w:cs="Arial"/>
                <w:i/>
                <w:sz w:val="22"/>
                <w:szCs w:val="22"/>
              </w:rPr>
              <w:t>milii</w:t>
            </w:r>
            <w:proofErr w:type="spellEnd"/>
            <w:r w:rsidR="007113A2">
              <w:rPr>
                <w:rFonts w:ascii="Arial" w:hAnsi="Arial" w:cs="Arial"/>
                <w:sz w:val="22"/>
                <w:szCs w:val="22"/>
              </w:rPr>
              <w:t>)</w:t>
            </w:r>
          </w:p>
          <w:p w:rsidR="00DE07DB" w:rsidRDefault="00DE07DB" w:rsidP="00DE07DB">
            <w:pPr>
              <w:pStyle w:val="ListBullet"/>
              <w:rPr>
                <w:rFonts w:ascii="Arial" w:hAnsi="Arial" w:cs="Arial"/>
                <w:sz w:val="22"/>
                <w:szCs w:val="22"/>
              </w:rPr>
            </w:pPr>
            <w:r>
              <w:rPr>
                <w:rFonts w:ascii="Arial" w:hAnsi="Arial" w:cs="Arial"/>
                <w:sz w:val="22"/>
                <w:szCs w:val="22"/>
              </w:rPr>
              <w:t>flathead</w:t>
            </w:r>
            <w:r w:rsidR="00324C84">
              <w:rPr>
                <w:rFonts w:ascii="Arial" w:hAnsi="Arial" w:cs="Arial"/>
                <w:sz w:val="22"/>
                <w:szCs w:val="22"/>
              </w:rPr>
              <w:t xml:space="preserve"> (five species)</w:t>
            </w:r>
          </w:p>
          <w:p w:rsidR="00DE07DB" w:rsidRDefault="00DE07DB" w:rsidP="00DE07DB">
            <w:pPr>
              <w:pStyle w:val="ListBullet"/>
              <w:rPr>
                <w:rFonts w:ascii="Arial" w:hAnsi="Arial" w:cs="Arial"/>
                <w:sz w:val="22"/>
                <w:szCs w:val="22"/>
              </w:rPr>
            </w:pPr>
            <w:r>
              <w:rPr>
                <w:rFonts w:ascii="Arial" w:hAnsi="Arial" w:cs="Arial"/>
                <w:sz w:val="22"/>
                <w:szCs w:val="22"/>
              </w:rPr>
              <w:t>western gemfish (</w:t>
            </w:r>
            <w:proofErr w:type="spellStart"/>
            <w:r w:rsidRPr="00350C4B">
              <w:rPr>
                <w:rFonts w:ascii="Arial" w:hAnsi="Arial" w:cs="Arial"/>
                <w:i/>
                <w:sz w:val="22"/>
                <w:szCs w:val="22"/>
              </w:rPr>
              <w:t>Rexea</w:t>
            </w:r>
            <w:proofErr w:type="spellEnd"/>
            <w:r w:rsidRPr="00350C4B">
              <w:rPr>
                <w:rFonts w:ascii="Arial" w:hAnsi="Arial" w:cs="Arial"/>
                <w:i/>
                <w:sz w:val="22"/>
                <w:szCs w:val="22"/>
              </w:rPr>
              <w:t xml:space="preserve"> </w:t>
            </w:r>
            <w:proofErr w:type="spellStart"/>
            <w:r w:rsidRPr="00350C4B">
              <w:rPr>
                <w:rFonts w:ascii="Arial" w:hAnsi="Arial" w:cs="Arial"/>
                <w:i/>
                <w:sz w:val="22"/>
                <w:szCs w:val="22"/>
              </w:rPr>
              <w:t>solandri</w:t>
            </w:r>
            <w:proofErr w:type="spellEnd"/>
            <w:r>
              <w:rPr>
                <w:rFonts w:ascii="Arial" w:hAnsi="Arial" w:cs="Arial"/>
                <w:sz w:val="22"/>
                <w:szCs w:val="22"/>
              </w:rPr>
              <w:t>)</w:t>
            </w:r>
          </w:p>
          <w:p w:rsidR="00DE07DB" w:rsidRDefault="009E459E" w:rsidP="00DE07DB">
            <w:pPr>
              <w:pStyle w:val="ListBullet"/>
              <w:rPr>
                <w:rFonts w:ascii="Arial" w:hAnsi="Arial" w:cs="Arial"/>
                <w:sz w:val="22"/>
                <w:szCs w:val="22"/>
              </w:rPr>
            </w:pPr>
            <w:r>
              <w:rPr>
                <w:rFonts w:ascii="Arial" w:hAnsi="Arial" w:cs="Arial"/>
                <w:sz w:val="22"/>
                <w:szCs w:val="22"/>
              </w:rPr>
              <w:t>eastern gemfish (</w:t>
            </w:r>
            <w:proofErr w:type="spellStart"/>
            <w:r w:rsidRPr="00350C4B">
              <w:rPr>
                <w:rFonts w:ascii="Arial" w:hAnsi="Arial" w:cs="Arial"/>
                <w:i/>
                <w:sz w:val="22"/>
                <w:szCs w:val="22"/>
              </w:rPr>
              <w:t>Rexea</w:t>
            </w:r>
            <w:proofErr w:type="spellEnd"/>
            <w:r w:rsidRPr="00350C4B">
              <w:rPr>
                <w:rFonts w:ascii="Arial" w:hAnsi="Arial" w:cs="Arial"/>
                <w:i/>
                <w:sz w:val="22"/>
                <w:szCs w:val="22"/>
              </w:rPr>
              <w:t xml:space="preserve"> </w:t>
            </w:r>
            <w:proofErr w:type="spellStart"/>
            <w:r w:rsidRPr="00350C4B">
              <w:rPr>
                <w:rFonts w:ascii="Arial" w:hAnsi="Arial" w:cs="Arial"/>
                <w:i/>
                <w:sz w:val="22"/>
                <w:szCs w:val="22"/>
              </w:rPr>
              <w:t>solandri</w:t>
            </w:r>
            <w:proofErr w:type="spellEnd"/>
            <w:r>
              <w:rPr>
                <w:rFonts w:ascii="Arial" w:hAnsi="Arial" w:cs="Arial"/>
                <w:sz w:val="22"/>
                <w:szCs w:val="22"/>
              </w:rPr>
              <w:t>)</w:t>
            </w:r>
          </w:p>
          <w:p w:rsidR="009E459E" w:rsidRDefault="009E459E" w:rsidP="00DE07DB">
            <w:pPr>
              <w:pStyle w:val="ListBullet"/>
              <w:rPr>
                <w:rFonts w:ascii="Arial" w:hAnsi="Arial" w:cs="Arial"/>
                <w:sz w:val="22"/>
                <w:szCs w:val="22"/>
              </w:rPr>
            </w:pPr>
            <w:r>
              <w:rPr>
                <w:rFonts w:ascii="Arial" w:hAnsi="Arial" w:cs="Arial"/>
                <w:sz w:val="22"/>
                <w:szCs w:val="22"/>
              </w:rPr>
              <w:t>gummy shark (</w:t>
            </w:r>
            <w:proofErr w:type="spellStart"/>
            <w:r w:rsidRPr="00350C4B">
              <w:rPr>
                <w:rFonts w:ascii="Arial" w:hAnsi="Arial" w:cs="Arial"/>
                <w:i/>
                <w:sz w:val="22"/>
                <w:szCs w:val="22"/>
              </w:rPr>
              <w:t>Mustelus</w:t>
            </w:r>
            <w:proofErr w:type="spellEnd"/>
            <w:r w:rsidRPr="00350C4B">
              <w:rPr>
                <w:rFonts w:ascii="Arial" w:hAnsi="Arial" w:cs="Arial"/>
                <w:i/>
                <w:sz w:val="22"/>
                <w:szCs w:val="22"/>
              </w:rPr>
              <w:t xml:space="preserve"> </w:t>
            </w:r>
            <w:proofErr w:type="spellStart"/>
            <w:r w:rsidRPr="00350C4B">
              <w:rPr>
                <w:rFonts w:ascii="Arial" w:hAnsi="Arial" w:cs="Arial"/>
                <w:i/>
                <w:sz w:val="22"/>
                <w:szCs w:val="22"/>
              </w:rPr>
              <w:t>antarcticus</w:t>
            </w:r>
            <w:proofErr w:type="spellEnd"/>
            <w:r>
              <w:rPr>
                <w:rFonts w:ascii="Arial" w:hAnsi="Arial" w:cs="Arial"/>
                <w:sz w:val="22"/>
                <w:szCs w:val="22"/>
              </w:rPr>
              <w:t>)</w:t>
            </w:r>
          </w:p>
          <w:p w:rsidR="009E459E" w:rsidRDefault="009E459E" w:rsidP="009E459E">
            <w:pPr>
              <w:pStyle w:val="ListBullet"/>
              <w:rPr>
                <w:rFonts w:ascii="Arial" w:hAnsi="Arial" w:cs="Arial"/>
                <w:sz w:val="22"/>
                <w:szCs w:val="22"/>
              </w:rPr>
            </w:pPr>
            <w:r>
              <w:rPr>
                <w:rFonts w:ascii="Arial" w:hAnsi="Arial" w:cs="Arial"/>
                <w:sz w:val="22"/>
                <w:szCs w:val="22"/>
              </w:rPr>
              <w:t>jackass morwong</w:t>
            </w:r>
            <w:r w:rsidR="00324C84">
              <w:rPr>
                <w:rFonts w:ascii="Arial" w:hAnsi="Arial" w:cs="Arial"/>
                <w:sz w:val="22"/>
                <w:szCs w:val="22"/>
              </w:rPr>
              <w:t xml:space="preserve"> (</w:t>
            </w:r>
            <w:proofErr w:type="spellStart"/>
            <w:r w:rsidR="00324C84" w:rsidRPr="00350C4B">
              <w:rPr>
                <w:rFonts w:ascii="Arial" w:hAnsi="Arial" w:cs="Arial"/>
                <w:i/>
                <w:sz w:val="22"/>
                <w:szCs w:val="22"/>
              </w:rPr>
              <w:t>Nemadactylus</w:t>
            </w:r>
            <w:proofErr w:type="spellEnd"/>
            <w:r w:rsidR="00324C84" w:rsidRPr="00350C4B">
              <w:rPr>
                <w:rFonts w:ascii="Arial" w:hAnsi="Arial" w:cs="Arial"/>
                <w:i/>
                <w:sz w:val="22"/>
                <w:szCs w:val="22"/>
              </w:rPr>
              <w:t xml:space="preserve"> </w:t>
            </w:r>
            <w:proofErr w:type="spellStart"/>
            <w:r w:rsidR="00324C84" w:rsidRPr="00350C4B">
              <w:rPr>
                <w:rFonts w:ascii="Arial" w:hAnsi="Arial" w:cs="Arial"/>
                <w:i/>
                <w:sz w:val="22"/>
                <w:szCs w:val="22"/>
              </w:rPr>
              <w:t>macropterus</w:t>
            </w:r>
            <w:proofErr w:type="spellEnd"/>
            <w:r w:rsidR="00324C84">
              <w:rPr>
                <w:rFonts w:ascii="Arial" w:hAnsi="Arial" w:cs="Arial"/>
                <w:sz w:val="22"/>
                <w:szCs w:val="22"/>
              </w:rPr>
              <w:t>)</w:t>
            </w:r>
          </w:p>
          <w:p w:rsidR="009E459E" w:rsidRDefault="009E459E" w:rsidP="009E459E">
            <w:pPr>
              <w:pStyle w:val="ListBullet"/>
              <w:rPr>
                <w:rFonts w:ascii="Arial" w:hAnsi="Arial" w:cs="Arial"/>
                <w:sz w:val="22"/>
                <w:szCs w:val="22"/>
              </w:rPr>
            </w:pPr>
            <w:r>
              <w:rPr>
                <w:rFonts w:ascii="Arial" w:hAnsi="Arial" w:cs="Arial"/>
                <w:sz w:val="22"/>
                <w:szCs w:val="22"/>
              </w:rPr>
              <w:t>john dory</w:t>
            </w:r>
            <w:r w:rsidR="00324C84">
              <w:rPr>
                <w:rFonts w:ascii="Arial" w:hAnsi="Arial" w:cs="Arial"/>
                <w:sz w:val="22"/>
                <w:szCs w:val="22"/>
              </w:rPr>
              <w:t xml:space="preserve"> (</w:t>
            </w:r>
            <w:r w:rsidR="00324C84" w:rsidRPr="00350C4B">
              <w:rPr>
                <w:rFonts w:ascii="Arial" w:hAnsi="Arial" w:cs="Arial"/>
                <w:i/>
                <w:sz w:val="22"/>
                <w:szCs w:val="22"/>
              </w:rPr>
              <w:t xml:space="preserve">Zeus </w:t>
            </w:r>
            <w:proofErr w:type="spellStart"/>
            <w:r w:rsidR="00324C84" w:rsidRPr="00350C4B">
              <w:rPr>
                <w:rFonts w:ascii="Arial" w:hAnsi="Arial" w:cs="Arial"/>
                <w:i/>
                <w:sz w:val="22"/>
                <w:szCs w:val="22"/>
              </w:rPr>
              <w:t>faber</w:t>
            </w:r>
            <w:proofErr w:type="spellEnd"/>
            <w:r w:rsidR="00324C84">
              <w:rPr>
                <w:rFonts w:ascii="Arial" w:hAnsi="Arial" w:cs="Arial"/>
                <w:sz w:val="22"/>
                <w:szCs w:val="22"/>
              </w:rPr>
              <w:t>)</w:t>
            </w:r>
          </w:p>
          <w:p w:rsidR="009E459E" w:rsidRDefault="009E459E" w:rsidP="009E459E">
            <w:pPr>
              <w:pStyle w:val="ListBullet"/>
              <w:rPr>
                <w:rFonts w:ascii="Arial" w:hAnsi="Arial" w:cs="Arial"/>
                <w:sz w:val="22"/>
                <w:szCs w:val="22"/>
              </w:rPr>
            </w:pPr>
            <w:r>
              <w:rPr>
                <w:rFonts w:ascii="Arial" w:hAnsi="Arial" w:cs="Arial"/>
                <w:sz w:val="22"/>
                <w:szCs w:val="22"/>
              </w:rPr>
              <w:t>mirror dory</w:t>
            </w:r>
            <w:r w:rsidR="00324C84">
              <w:rPr>
                <w:rFonts w:ascii="Arial" w:hAnsi="Arial" w:cs="Arial"/>
                <w:sz w:val="22"/>
                <w:szCs w:val="22"/>
              </w:rPr>
              <w:t xml:space="preserve"> (</w:t>
            </w:r>
            <w:proofErr w:type="spellStart"/>
            <w:r w:rsidR="00324C84" w:rsidRPr="00350C4B">
              <w:rPr>
                <w:rFonts w:ascii="Arial" w:hAnsi="Arial" w:cs="Arial"/>
                <w:i/>
                <w:sz w:val="22"/>
                <w:szCs w:val="22"/>
              </w:rPr>
              <w:t>Zenopsis</w:t>
            </w:r>
            <w:proofErr w:type="spellEnd"/>
            <w:r w:rsidR="00324C84" w:rsidRPr="00350C4B">
              <w:rPr>
                <w:rFonts w:ascii="Arial" w:hAnsi="Arial" w:cs="Arial"/>
                <w:i/>
                <w:sz w:val="22"/>
                <w:szCs w:val="22"/>
              </w:rPr>
              <w:t xml:space="preserve"> </w:t>
            </w:r>
            <w:proofErr w:type="spellStart"/>
            <w:r w:rsidR="00324C84" w:rsidRPr="00350C4B">
              <w:rPr>
                <w:rFonts w:ascii="Arial" w:hAnsi="Arial" w:cs="Arial"/>
                <w:i/>
                <w:sz w:val="22"/>
                <w:szCs w:val="22"/>
              </w:rPr>
              <w:t>nebulosa</w:t>
            </w:r>
            <w:proofErr w:type="spellEnd"/>
            <w:r w:rsidR="00324C84">
              <w:rPr>
                <w:rFonts w:ascii="Arial" w:hAnsi="Arial" w:cs="Arial"/>
                <w:sz w:val="22"/>
                <w:szCs w:val="22"/>
              </w:rPr>
              <w:t>)</w:t>
            </w:r>
          </w:p>
          <w:p w:rsidR="009E459E" w:rsidRDefault="009E459E" w:rsidP="009E459E">
            <w:pPr>
              <w:pStyle w:val="ListBullet"/>
              <w:rPr>
                <w:rFonts w:ascii="Arial" w:hAnsi="Arial" w:cs="Arial"/>
                <w:sz w:val="22"/>
                <w:szCs w:val="22"/>
              </w:rPr>
            </w:pPr>
            <w:r>
              <w:rPr>
                <w:rFonts w:ascii="Arial" w:hAnsi="Arial" w:cs="Arial"/>
                <w:sz w:val="22"/>
                <w:szCs w:val="22"/>
              </w:rPr>
              <w:t xml:space="preserve">orange </w:t>
            </w:r>
            <w:proofErr w:type="spellStart"/>
            <w:r>
              <w:rPr>
                <w:rFonts w:ascii="Arial" w:hAnsi="Arial" w:cs="Arial"/>
                <w:sz w:val="22"/>
                <w:szCs w:val="22"/>
              </w:rPr>
              <w:t>roughy</w:t>
            </w:r>
            <w:proofErr w:type="spellEnd"/>
            <w:r>
              <w:rPr>
                <w:rFonts w:ascii="Arial" w:hAnsi="Arial" w:cs="Arial"/>
                <w:sz w:val="22"/>
                <w:szCs w:val="22"/>
              </w:rPr>
              <w:t xml:space="preserve"> (</w:t>
            </w:r>
            <w:proofErr w:type="spellStart"/>
            <w:r w:rsidRPr="00350C4B">
              <w:rPr>
                <w:rFonts w:ascii="Arial" w:hAnsi="Arial" w:cs="Arial"/>
                <w:i/>
                <w:sz w:val="22"/>
                <w:szCs w:val="22"/>
              </w:rPr>
              <w:t>Hoplostethus</w:t>
            </w:r>
            <w:proofErr w:type="spellEnd"/>
            <w:r w:rsidRPr="00350C4B">
              <w:rPr>
                <w:rFonts w:ascii="Arial" w:hAnsi="Arial" w:cs="Arial"/>
                <w:i/>
                <w:sz w:val="22"/>
                <w:szCs w:val="22"/>
              </w:rPr>
              <w:t xml:space="preserve"> </w:t>
            </w:r>
            <w:proofErr w:type="spellStart"/>
            <w:r w:rsidRPr="00350C4B">
              <w:rPr>
                <w:rFonts w:ascii="Arial" w:hAnsi="Arial" w:cs="Arial"/>
                <w:i/>
                <w:sz w:val="22"/>
                <w:szCs w:val="22"/>
              </w:rPr>
              <w:t>atlanticus</w:t>
            </w:r>
            <w:proofErr w:type="spellEnd"/>
            <w:r>
              <w:rPr>
                <w:rFonts w:ascii="Arial" w:hAnsi="Arial" w:cs="Arial"/>
                <w:sz w:val="22"/>
                <w:szCs w:val="22"/>
              </w:rPr>
              <w:t>)</w:t>
            </w:r>
          </w:p>
          <w:p w:rsidR="009E459E" w:rsidRDefault="009E459E" w:rsidP="009E459E">
            <w:pPr>
              <w:pStyle w:val="ListBullet"/>
              <w:rPr>
                <w:rFonts w:ascii="Arial" w:hAnsi="Arial" w:cs="Arial"/>
                <w:sz w:val="22"/>
                <w:szCs w:val="22"/>
              </w:rPr>
            </w:pPr>
            <w:proofErr w:type="spellStart"/>
            <w:r>
              <w:rPr>
                <w:rFonts w:ascii="Arial" w:hAnsi="Arial" w:cs="Arial"/>
                <w:sz w:val="22"/>
                <w:szCs w:val="22"/>
              </w:rPr>
              <w:t>oreos</w:t>
            </w:r>
            <w:proofErr w:type="spellEnd"/>
            <w:r w:rsidR="00A62BAC">
              <w:rPr>
                <w:rFonts w:ascii="Arial" w:hAnsi="Arial" w:cs="Arial"/>
                <w:sz w:val="22"/>
                <w:szCs w:val="22"/>
              </w:rPr>
              <w:t xml:space="preserve"> (various species)</w:t>
            </w:r>
          </w:p>
          <w:p w:rsidR="009E459E" w:rsidRDefault="00324C84" w:rsidP="009E459E">
            <w:pPr>
              <w:pStyle w:val="ListBullet"/>
              <w:rPr>
                <w:rFonts w:ascii="Arial" w:hAnsi="Arial" w:cs="Arial"/>
                <w:sz w:val="22"/>
                <w:szCs w:val="22"/>
              </w:rPr>
            </w:pPr>
            <w:r>
              <w:rPr>
                <w:rFonts w:ascii="Arial" w:hAnsi="Arial" w:cs="Arial"/>
                <w:sz w:val="22"/>
                <w:szCs w:val="22"/>
              </w:rPr>
              <w:t>pink ling</w:t>
            </w:r>
            <w:r w:rsidR="009E459E">
              <w:rPr>
                <w:rFonts w:ascii="Arial" w:hAnsi="Arial" w:cs="Arial"/>
                <w:sz w:val="22"/>
                <w:szCs w:val="22"/>
              </w:rPr>
              <w:t xml:space="preserve"> (</w:t>
            </w:r>
            <w:proofErr w:type="spellStart"/>
            <w:r w:rsidR="009E459E" w:rsidRPr="00350C4B">
              <w:rPr>
                <w:rFonts w:ascii="Arial" w:hAnsi="Arial" w:cs="Arial"/>
                <w:i/>
                <w:sz w:val="22"/>
                <w:szCs w:val="22"/>
              </w:rPr>
              <w:t>Genypterus</w:t>
            </w:r>
            <w:proofErr w:type="spellEnd"/>
            <w:r w:rsidR="009E459E" w:rsidRPr="00350C4B">
              <w:rPr>
                <w:rFonts w:ascii="Arial" w:hAnsi="Arial" w:cs="Arial"/>
                <w:i/>
                <w:sz w:val="22"/>
                <w:szCs w:val="22"/>
              </w:rPr>
              <w:t xml:space="preserve"> </w:t>
            </w:r>
            <w:proofErr w:type="spellStart"/>
            <w:r w:rsidR="009E459E" w:rsidRPr="00350C4B">
              <w:rPr>
                <w:rFonts w:ascii="Arial" w:hAnsi="Arial" w:cs="Arial"/>
                <w:i/>
                <w:sz w:val="22"/>
                <w:szCs w:val="22"/>
              </w:rPr>
              <w:t>blacodes</w:t>
            </w:r>
            <w:proofErr w:type="spellEnd"/>
            <w:r w:rsidR="009E459E">
              <w:rPr>
                <w:rFonts w:ascii="Arial" w:hAnsi="Arial" w:cs="Arial"/>
                <w:sz w:val="22"/>
                <w:szCs w:val="22"/>
              </w:rPr>
              <w:t>)</w:t>
            </w:r>
          </w:p>
          <w:p w:rsidR="009E459E" w:rsidRDefault="009E459E" w:rsidP="009E459E">
            <w:pPr>
              <w:pStyle w:val="ListBullet"/>
              <w:rPr>
                <w:rFonts w:ascii="Arial" w:hAnsi="Arial" w:cs="Arial"/>
                <w:sz w:val="22"/>
                <w:szCs w:val="22"/>
              </w:rPr>
            </w:pPr>
            <w:r>
              <w:rPr>
                <w:rFonts w:ascii="Arial" w:hAnsi="Arial" w:cs="Arial"/>
                <w:sz w:val="22"/>
                <w:szCs w:val="22"/>
              </w:rPr>
              <w:t>redfish</w:t>
            </w:r>
            <w:r w:rsidR="00A62BAC">
              <w:rPr>
                <w:rFonts w:ascii="Arial" w:hAnsi="Arial" w:cs="Arial"/>
                <w:sz w:val="22"/>
                <w:szCs w:val="22"/>
              </w:rPr>
              <w:t xml:space="preserve"> (</w:t>
            </w:r>
            <w:proofErr w:type="spellStart"/>
            <w:r w:rsidR="00A62BAC" w:rsidRPr="00350C4B">
              <w:rPr>
                <w:rFonts w:ascii="Arial" w:hAnsi="Arial" w:cs="Arial"/>
                <w:i/>
                <w:sz w:val="22"/>
                <w:szCs w:val="22"/>
              </w:rPr>
              <w:t>Centroberyx</w:t>
            </w:r>
            <w:proofErr w:type="spellEnd"/>
            <w:r w:rsidR="00A62BAC" w:rsidRPr="00350C4B">
              <w:rPr>
                <w:rFonts w:ascii="Arial" w:hAnsi="Arial" w:cs="Arial"/>
                <w:i/>
                <w:sz w:val="22"/>
                <w:szCs w:val="22"/>
              </w:rPr>
              <w:t xml:space="preserve"> </w:t>
            </w:r>
            <w:proofErr w:type="spellStart"/>
            <w:r w:rsidR="00A62BAC" w:rsidRPr="00350C4B">
              <w:rPr>
                <w:rFonts w:ascii="Arial" w:hAnsi="Arial" w:cs="Arial"/>
                <w:i/>
                <w:sz w:val="22"/>
                <w:szCs w:val="22"/>
              </w:rPr>
              <w:t>affinis</w:t>
            </w:r>
            <w:proofErr w:type="spellEnd"/>
            <w:r w:rsidR="00A62BAC">
              <w:rPr>
                <w:rFonts w:ascii="Arial" w:hAnsi="Arial" w:cs="Arial"/>
                <w:sz w:val="22"/>
                <w:szCs w:val="22"/>
              </w:rPr>
              <w:t>)</w:t>
            </w:r>
          </w:p>
          <w:p w:rsidR="009E459E" w:rsidRDefault="009E459E" w:rsidP="009E459E">
            <w:pPr>
              <w:pStyle w:val="ListBullet"/>
              <w:rPr>
                <w:rFonts w:ascii="Arial" w:hAnsi="Arial" w:cs="Arial"/>
                <w:sz w:val="22"/>
                <w:szCs w:val="22"/>
              </w:rPr>
            </w:pPr>
            <w:r>
              <w:rPr>
                <w:rFonts w:ascii="Arial" w:hAnsi="Arial" w:cs="Arial"/>
                <w:sz w:val="22"/>
                <w:szCs w:val="22"/>
              </w:rPr>
              <w:t>reef ocean perch</w:t>
            </w:r>
            <w:r w:rsidR="00350C4B">
              <w:rPr>
                <w:rFonts w:ascii="Arial" w:hAnsi="Arial" w:cs="Arial"/>
                <w:sz w:val="22"/>
                <w:szCs w:val="22"/>
              </w:rPr>
              <w:t xml:space="preserve"> (</w:t>
            </w:r>
            <w:proofErr w:type="spellStart"/>
            <w:r w:rsidR="00350C4B" w:rsidRPr="00350C4B">
              <w:rPr>
                <w:rFonts w:ascii="Arial" w:hAnsi="Arial" w:cs="Arial"/>
                <w:i/>
                <w:sz w:val="22"/>
                <w:szCs w:val="22"/>
              </w:rPr>
              <w:t>Helicolenus</w:t>
            </w:r>
            <w:proofErr w:type="spellEnd"/>
            <w:r w:rsidR="00350C4B">
              <w:rPr>
                <w:rFonts w:ascii="Arial" w:hAnsi="Arial" w:cs="Arial"/>
                <w:sz w:val="22"/>
                <w:szCs w:val="22"/>
              </w:rPr>
              <w:t xml:space="preserve"> species)</w:t>
            </w:r>
          </w:p>
          <w:p w:rsidR="009E459E" w:rsidRDefault="00A62BAC" w:rsidP="009E459E">
            <w:pPr>
              <w:pStyle w:val="ListBullet"/>
              <w:rPr>
                <w:rFonts w:ascii="Arial" w:hAnsi="Arial" w:cs="Arial"/>
                <w:sz w:val="22"/>
                <w:szCs w:val="22"/>
              </w:rPr>
            </w:pPr>
            <w:proofErr w:type="spellStart"/>
            <w:r>
              <w:rPr>
                <w:rFonts w:ascii="Arial" w:hAnsi="Arial" w:cs="Arial"/>
                <w:sz w:val="22"/>
                <w:szCs w:val="22"/>
              </w:rPr>
              <w:t>ribaldo</w:t>
            </w:r>
            <w:proofErr w:type="spellEnd"/>
            <w:r>
              <w:rPr>
                <w:rFonts w:ascii="Arial" w:hAnsi="Arial" w:cs="Arial"/>
                <w:sz w:val="22"/>
                <w:szCs w:val="22"/>
              </w:rPr>
              <w:t xml:space="preserve"> (</w:t>
            </w:r>
            <w:r w:rsidRPr="00350C4B">
              <w:rPr>
                <w:rFonts w:ascii="Arial" w:hAnsi="Arial" w:cs="Arial"/>
                <w:i/>
                <w:sz w:val="22"/>
                <w:szCs w:val="22"/>
              </w:rPr>
              <w:t xml:space="preserve">Mora </w:t>
            </w:r>
            <w:proofErr w:type="spellStart"/>
            <w:r w:rsidRPr="00350C4B">
              <w:rPr>
                <w:rFonts w:ascii="Arial" w:hAnsi="Arial" w:cs="Arial"/>
                <w:i/>
                <w:sz w:val="22"/>
                <w:szCs w:val="22"/>
              </w:rPr>
              <w:t>moro</w:t>
            </w:r>
            <w:proofErr w:type="spellEnd"/>
            <w:r w:rsidR="009E459E">
              <w:rPr>
                <w:rFonts w:ascii="Arial" w:hAnsi="Arial" w:cs="Arial"/>
                <w:sz w:val="22"/>
                <w:szCs w:val="22"/>
              </w:rPr>
              <w:t>)</w:t>
            </w:r>
          </w:p>
          <w:p w:rsidR="009E459E" w:rsidRDefault="009E459E" w:rsidP="009E459E">
            <w:pPr>
              <w:pStyle w:val="ListBullet"/>
              <w:rPr>
                <w:rFonts w:ascii="Arial" w:hAnsi="Arial" w:cs="Arial"/>
                <w:sz w:val="22"/>
                <w:szCs w:val="22"/>
              </w:rPr>
            </w:pPr>
            <w:r>
              <w:rPr>
                <w:rFonts w:ascii="Arial" w:hAnsi="Arial" w:cs="Arial"/>
                <w:sz w:val="22"/>
                <w:szCs w:val="22"/>
              </w:rPr>
              <w:lastRenderedPageBreak/>
              <w:t>royal red prawn</w:t>
            </w:r>
            <w:r w:rsidR="00A62BAC">
              <w:rPr>
                <w:rFonts w:ascii="Arial" w:hAnsi="Arial" w:cs="Arial"/>
                <w:sz w:val="22"/>
                <w:szCs w:val="22"/>
              </w:rPr>
              <w:t xml:space="preserve"> (</w:t>
            </w:r>
            <w:proofErr w:type="spellStart"/>
            <w:r w:rsidR="00A62BAC" w:rsidRPr="00350C4B">
              <w:rPr>
                <w:rFonts w:ascii="Arial" w:hAnsi="Arial" w:cs="Arial"/>
                <w:i/>
                <w:sz w:val="22"/>
                <w:szCs w:val="22"/>
              </w:rPr>
              <w:t>Haliporoides</w:t>
            </w:r>
            <w:proofErr w:type="spellEnd"/>
            <w:r w:rsidR="00A62BAC" w:rsidRPr="00350C4B">
              <w:rPr>
                <w:rFonts w:ascii="Arial" w:hAnsi="Arial" w:cs="Arial"/>
                <w:i/>
                <w:sz w:val="22"/>
                <w:szCs w:val="22"/>
              </w:rPr>
              <w:t xml:space="preserve"> </w:t>
            </w:r>
            <w:proofErr w:type="spellStart"/>
            <w:r w:rsidR="00A62BAC" w:rsidRPr="00350C4B">
              <w:rPr>
                <w:rFonts w:ascii="Arial" w:hAnsi="Arial" w:cs="Arial"/>
                <w:i/>
                <w:sz w:val="22"/>
                <w:szCs w:val="22"/>
              </w:rPr>
              <w:t>sibogae</w:t>
            </w:r>
            <w:proofErr w:type="spellEnd"/>
            <w:r w:rsidR="00A62BAC">
              <w:rPr>
                <w:rFonts w:ascii="Arial" w:hAnsi="Arial" w:cs="Arial"/>
                <w:sz w:val="22"/>
                <w:szCs w:val="22"/>
              </w:rPr>
              <w:t>)</w:t>
            </w:r>
          </w:p>
          <w:p w:rsidR="009E459E" w:rsidRDefault="009E459E" w:rsidP="009E459E">
            <w:pPr>
              <w:pStyle w:val="ListBullet"/>
              <w:rPr>
                <w:rFonts w:ascii="Arial" w:hAnsi="Arial" w:cs="Arial"/>
                <w:sz w:val="22"/>
                <w:szCs w:val="22"/>
              </w:rPr>
            </w:pPr>
            <w:proofErr w:type="spellStart"/>
            <w:r>
              <w:rPr>
                <w:rFonts w:ascii="Arial" w:hAnsi="Arial" w:cs="Arial"/>
                <w:sz w:val="22"/>
                <w:szCs w:val="22"/>
              </w:rPr>
              <w:t>sawsharks</w:t>
            </w:r>
            <w:proofErr w:type="spellEnd"/>
            <w:r w:rsidR="00A62BAC">
              <w:rPr>
                <w:rFonts w:ascii="Arial" w:hAnsi="Arial" w:cs="Arial"/>
                <w:sz w:val="22"/>
                <w:szCs w:val="22"/>
              </w:rPr>
              <w:t xml:space="preserve"> (</w:t>
            </w:r>
            <w:proofErr w:type="spellStart"/>
            <w:r w:rsidR="00A62BAC" w:rsidRPr="00350C4B">
              <w:rPr>
                <w:rFonts w:ascii="Arial" w:hAnsi="Arial" w:cs="Arial"/>
                <w:i/>
                <w:sz w:val="22"/>
                <w:szCs w:val="22"/>
              </w:rPr>
              <w:t>Pristioph</w:t>
            </w:r>
            <w:r w:rsidR="007113A2" w:rsidRPr="00350C4B">
              <w:rPr>
                <w:rFonts w:ascii="Arial" w:hAnsi="Arial" w:cs="Arial"/>
                <w:i/>
                <w:sz w:val="22"/>
                <w:szCs w:val="22"/>
              </w:rPr>
              <w:t>orus</w:t>
            </w:r>
            <w:proofErr w:type="spellEnd"/>
            <w:r w:rsidR="007113A2">
              <w:rPr>
                <w:rFonts w:ascii="Arial" w:hAnsi="Arial" w:cs="Arial"/>
                <w:sz w:val="22"/>
                <w:szCs w:val="22"/>
              </w:rPr>
              <w:t xml:space="preserve"> species)</w:t>
            </w:r>
          </w:p>
          <w:p w:rsidR="009E459E" w:rsidRDefault="009E459E" w:rsidP="009E459E">
            <w:pPr>
              <w:pStyle w:val="ListBullet"/>
              <w:rPr>
                <w:rFonts w:ascii="Arial" w:hAnsi="Arial" w:cs="Arial"/>
                <w:sz w:val="22"/>
                <w:szCs w:val="22"/>
              </w:rPr>
            </w:pPr>
            <w:r>
              <w:rPr>
                <w:rFonts w:ascii="Arial" w:hAnsi="Arial" w:cs="Arial"/>
                <w:sz w:val="22"/>
                <w:szCs w:val="22"/>
              </w:rPr>
              <w:t>school shark (</w:t>
            </w:r>
            <w:proofErr w:type="spellStart"/>
            <w:r w:rsidRPr="00350C4B">
              <w:rPr>
                <w:rFonts w:ascii="Arial" w:hAnsi="Arial" w:cs="Arial"/>
                <w:i/>
                <w:sz w:val="22"/>
                <w:szCs w:val="22"/>
              </w:rPr>
              <w:t>Galeorhinus</w:t>
            </w:r>
            <w:proofErr w:type="spellEnd"/>
            <w:r w:rsidRPr="00350C4B">
              <w:rPr>
                <w:rFonts w:ascii="Arial" w:hAnsi="Arial" w:cs="Arial"/>
                <w:i/>
                <w:sz w:val="22"/>
                <w:szCs w:val="22"/>
              </w:rPr>
              <w:t xml:space="preserve"> </w:t>
            </w:r>
            <w:proofErr w:type="spellStart"/>
            <w:r w:rsidRPr="00350C4B">
              <w:rPr>
                <w:rFonts w:ascii="Arial" w:hAnsi="Arial" w:cs="Arial"/>
                <w:i/>
                <w:sz w:val="22"/>
                <w:szCs w:val="22"/>
              </w:rPr>
              <w:t>galeus</w:t>
            </w:r>
            <w:proofErr w:type="spellEnd"/>
            <w:r>
              <w:rPr>
                <w:rFonts w:ascii="Arial" w:hAnsi="Arial" w:cs="Arial"/>
                <w:sz w:val="22"/>
                <w:szCs w:val="22"/>
              </w:rPr>
              <w:t>)</w:t>
            </w:r>
          </w:p>
          <w:p w:rsidR="009E459E" w:rsidRDefault="009E459E" w:rsidP="009E459E">
            <w:pPr>
              <w:pStyle w:val="ListBullet"/>
              <w:rPr>
                <w:rFonts w:ascii="Arial" w:hAnsi="Arial" w:cs="Arial"/>
                <w:sz w:val="22"/>
                <w:szCs w:val="22"/>
              </w:rPr>
            </w:pPr>
            <w:r>
              <w:rPr>
                <w:rFonts w:ascii="Arial" w:hAnsi="Arial" w:cs="Arial"/>
                <w:sz w:val="22"/>
                <w:szCs w:val="22"/>
              </w:rPr>
              <w:t xml:space="preserve">silver </w:t>
            </w:r>
            <w:proofErr w:type="spellStart"/>
            <w:r>
              <w:rPr>
                <w:rFonts w:ascii="Arial" w:hAnsi="Arial" w:cs="Arial"/>
                <w:sz w:val="22"/>
                <w:szCs w:val="22"/>
              </w:rPr>
              <w:t>trevally</w:t>
            </w:r>
            <w:proofErr w:type="spellEnd"/>
            <w:r w:rsidR="00A62BAC">
              <w:rPr>
                <w:rFonts w:ascii="Arial" w:hAnsi="Arial" w:cs="Arial"/>
                <w:sz w:val="22"/>
                <w:szCs w:val="22"/>
              </w:rPr>
              <w:t xml:space="preserve"> (</w:t>
            </w:r>
            <w:proofErr w:type="spellStart"/>
            <w:r w:rsidR="00A62BAC" w:rsidRPr="00350C4B">
              <w:rPr>
                <w:rFonts w:ascii="Arial" w:hAnsi="Arial" w:cs="Arial"/>
                <w:i/>
                <w:sz w:val="22"/>
                <w:szCs w:val="22"/>
              </w:rPr>
              <w:t>Pseudocaranx</w:t>
            </w:r>
            <w:proofErr w:type="spellEnd"/>
            <w:r w:rsidR="00A62BAC" w:rsidRPr="00350C4B">
              <w:rPr>
                <w:rFonts w:ascii="Arial" w:hAnsi="Arial" w:cs="Arial"/>
                <w:i/>
                <w:sz w:val="22"/>
                <w:szCs w:val="22"/>
              </w:rPr>
              <w:t xml:space="preserve"> </w:t>
            </w:r>
            <w:proofErr w:type="spellStart"/>
            <w:r w:rsidR="00A62BAC" w:rsidRPr="00350C4B">
              <w:rPr>
                <w:rFonts w:ascii="Arial" w:hAnsi="Arial" w:cs="Arial"/>
                <w:i/>
                <w:sz w:val="22"/>
                <w:szCs w:val="22"/>
              </w:rPr>
              <w:t>georgianus</w:t>
            </w:r>
            <w:proofErr w:type="spellEnd"/>
            <w:r w:rsidR="00A62BAC">
              <w:rPr>
                <w:rFonts w:ascii="Arial" w:hAnsi="Arial" w:cs="Arial"/>
                <w:sz w:val="22"/>
                <w:szCs w:val="22"/>
              </w:rPr>
              <w:t>)</w:t>
            </w:r>
          </w:p>
          <w:p w:rsidR="009E459E" w:rsidRDefault="009E459E" w:rsidP="009E459E">
            <w:pPr>
              <w:pStyle w:val="ListBullet"/>
              <w:rPr>
                <w:rFonts w:ascii="Arial" w:hAnsi="Arial" w:cs="Arial"/>
                <w:sz w:val="22"/>
                <w:szCs w:val="22"/>
              </w:rPr>
            </w:pPr>
            <w:r>
              <w:rPr>
                <w:rFonts w:ascii="Arial" w:hAnsi="Arial" w:cs="Arial"/>
                <w:sz w:val="22"/>
                <w:szCs w:val="22"/>
              </w:rPr>
              <w:t xml:space="preserve">silver </w:t>
            </w:r>
            <w:proofErr w:type="spellStart"/>
            <w:r>
              <w:rPr>
                <w:rFonts w:ascii="Arial" w:hAnsi="Arial" w:cs="Arial"/>
                <w:sz w:val="22"/>
                <w:szCs w:val="22"/>
              </w:rPr>
              <w:t>warehou</w:t>
            </w:r>
            <w:proofErr w:type="spellEnd"/>
            <w:r w:rsidR="00A62BAC">
              <w:rPr>
                <w:rFonts w:ascii="Arial" w:hAnsi="Arial" w:cs="Arial"/>
                <w:sz w:val="22"/>
                <w:szCs w:val="22"/>
              </w:rPr>
              <w:t xml:space="preserve"> (</w:t>
            </w:r>
            <w:proofErr w:type="spellStart"/>
            <w:r w:rsidR="00A62BAC" w:rsidRPr="00350C4B">
              <w:rPr>
                <w:rFonts w:ascii="Arial" w:hAnsi="Arial" w:cs="Arial"/>
                <w:i/>
                <w:sz w:val="22"/>
                <w:szCs w:val="22"/>
              </w:rPr>
              <w:t>Seriolella</w:t>
            </w:r>
            <w:proofErr w:type="spellEnd"/>
            <w:r w:rsidR="00A62BAC" w:rsidRPr="00350C4B">
              <w:rPr>
                <w:rFonts w:ascii="Arial" w:hAnsi="Arial" w:cs="Arial"/>
                <w:i/>
                <w:sz w:val="22"/>
                <w:szCs w:val="22"/>
              </w:rPr>
              <w:t xml:space="preserve"> </w:t>
            </w:r>
            <w:proofErr w:type="spellStart"/>
            <w:r w:rsidR="00A62BAC" w:rsidRPr="00350C4B">
              <w:rPr>
                <w:rFonts w:ascii="Arial" w:hAnsi="Arial" w:cs="Arial"/>
                <w:i/>
                <w:sz w:val="22"/>
                <w:szCs w:val="22"/>
              </w:rPr>
              <w:t>punctata</w:t>
            </w:r>
            <w:proofErr w:type="spellEnd"/>
            <w:r w:rsidR="00A62BAC">
              <w:rPr>
                <w:rFonts w:ascii="Arial" w:hAnsi="Arial" w:cs="Arial"/>
                <w:sz w:val="22"/>
                <w:szCs w:val="22"/>
              </w:rPr>
              <w:t>)</w:t>
            </w:r>
          </w:p>
          <w:p w:rsidR="009E459E" w:rsidRPr="009E459E" w:rsidRDefault="009E459E" w:rsidP="009E459E">
            <w:pPr>
              <w:pStyle w:val="ListBullet"/>
              <w:rPr>
                <w:rFonts w:ascii="Arial" w:hAnsi="Arial" w:cs="Arial"/>
                <w:sz w:val="22"/>
                <w:szCs w:val="22"/>
              </w:rPr>
            </w:pPr>
            <w:r>
              <w:rPr>
                <w:rFonts w:ascii="Arial" w:hAnsi="Arial" w:cs="Arial"/>
                <w:sz w:val="22"/>
                <w:szCs w:val="22"/>
              </w:rPr>
              <w:t xml:space="preserve">smooth </w:t>
            </w:r>
            <w:proofErr w:type="spellStart"/>
            <w:r>
              <w:rPr>
                <w:rFonts w:ascii="Arial" w:hAnsi="Arial" w:cs="Arial"/>
                <w:sz w:val="22"/>
                <w:szCs w:val="22"/>
              </w:rPr>
              <w:t>oreo</w:t>
            </w:r>
            <w:proofErr w:type="spellEnd"/>
            <w:r w:rsidR="002415D7">
              <w:rPr>
                <w:rFonts w:ascii="Arial" w:hAnsi="Arial" w:cs="Arial"/>
                <w:sz w:val="22"/>
                <w:szCs w:val="22"/>
              </w:rPr>
              <w:t xml:space="preserve"> (</w:t>
            </w:r>
            <w:proofErr w:type="spellStart"/>
            <w:r w:rsidR="002415D7" w:rsidRPr="00350C4B">
              <w:rPr>
                <w:rFonts w:ascii="Arial" w:hAnsi="Arial" w:cs="Arial"/>
                <w:i/>
                <w:sz w:val="22"/>
                <w:szCs w:val="22"/>
              </w:rPr>
              <w:t>Pseudocyttus</w:t>
            </w:r>
            <w:proofErr w:type="spellEnd"/>
            <w:r w:rsidR="002415D7" w:rsidRPr="00350C4B">
              <w:rPr>
                <w:rFonts w:ascii="Arial" w:hAnsi="Arial" w:cs="Arial"/>
                <w:i/>
                <w:sz w:val="22"/>
                <w:szCs w:val="22"/>
              </w:rPr>
              <w:t xml:space="preserve"> </w:t>
            </w:r>
            <w:proofErr w:type="spellStart"/>
            <w:r w:rsidR="002415D7" w:rsidRPr="00350C4B">
              <w:rPr>
                <w:rFonts w:ascii="Arial" w:hAnsi="Arial" w:cs="Arial"/>
                <w:i/>
                <w:sz w:val="22"/>
                <w:szCs w:val="22"/>
              </w:rPr>
              <w:t>maculatus</w:t>
            </w:r>
            <w:proofErr w:type="spellEnd"/>
            <w:r w:rsidR="002415D7">
              <w:rPr>
                <w:rFonts w:ascii="Arial" w:hAnsi="Arial" w:cs="Arial"/>
                <w:sz w:val="22"/>
                <w:szCs w:val="22"/>
              </w:rPr>
              <w:t>)</w:t>
            </w:r>
          </w:p>
          <w:p w:rsidR="00440B8B" w:rsidRDefault="00440B8B" w:rsidP="00440B8B">
            <w:pPr>
              <w:spacing w:after="120"/>
              <w:rPr>
                <w:rFonts w:ascii="Arial" w:hAnsi="Arial" w:cs="Arial"/>
                <w:snapToGrid w:val="0"/>
                <w:color w:val="3366FF"/>
                <w:sz w:val="22"/>
                <w:szCs w:val="22"/>
              </w:rPr>
            </w:pPr>
            <w:r w:rsidRPr="00F6308F">
              <w:rPr>
                <w:rFonts w:ascii="Arial" w:hAnsi="Arial" w:cs="Arial"/>
                <w:snapToGrid w:val="0"/>
                <w:color w:val="3366FF"/>
                <w:sz w:val="22"/>
                <w:szCs w:val="22"/>
              </w:rPr>
              <w:t xml:space="preserve"> </w:t>
            </w:r>
          </w:p>
          <w:p w:rsidR="002A0843" w:rsidRPr="002A0843" w:rsidRDefault="000423A6" w:rsidP="00440B8B">
            <w:pPr>
              <w:spacing w:after="120"/>
              <w:rPr>
                <w:rFonts w:ascii="Arial" w:hAnsi="Arial" w:cs="Arial"/>
                <w:snapToGrid w:val="0"/>
                <w:sz w:val="22"/>
                <w:szCs w:val="22"/>
              </w:rPr>
            </w:pPr>
            <w:r w:rsidRPr="002A0843">
              <w:rPr>
                <w:rFonts w:ascii="Arial" w:hAnsi="Arial" w:cs="Arial"/>
                <w:snapToGrid w:val="0"/>
                <w:sz w:val="22"/>
                <w:szCs w:val="22"/>
              </w:rPr>
              <w:t xml:space="preserve">Key target species </w:t>
            </w:r>
            <w:r w:rsidR="002A0843" w:rsidRPr="002A0843">
              <w:rPr>
                <w:rFonts w:ascii="Arial" w:hAnsi="Arial" w:cs="Arial"/>
                <w:snapToGrid w:val="0"/>
                <w:sz w:val="22"/>
                <w:szCs w:val="22"/>
              </w:rPr>
              <w:t>for each sector are:</w:t>
            </w:r>
          </w:p>
          <w:p w:rsidR="002A0843" w:rsidRPr="002A0843" w:rsidRDefault="000423A6" w:rsidP="002A0843">
            <w:pPr>
              <w:pStyle w:val="ListBullet"/>
              <w:rPr>
                <w:rFonts w:ascii="Arial" w:hAnsi="Arial" w:cs="Arial"/>
                <w:sz w:val="22"/>
                <w:szCs w:val="22"/>
              </w:rPr>
            </w:pPr>
            <w:r w:rsidRPr="002A0843">
              <w:rPr>
                <w:rFonts w:ascii="Arial" w:hAnsi="Arial" w:cs="Arial"/>
                <w:b/>
                <w:sz w:val="22"/>
                <w:szCs w:val="22"/>
              </w:rPr>
              <w:t>Commonwealth Trawl Sector</w:t>
            </w:r>
            <w:r w:rsidRPr="002A0843">
              <w:rPr>
                <w:rFonts w:ascii="Arial" w:hAnsi="Arial" w:cs="Arial"/>
                <w:sz w:val="22"/>
                <w:szCs w:val="22"/>
              </w:rPr>
              <w:t xml:space="preserve"> </w:t>
            </w:r>
            <w:r w:rsidR="002A0843" w:rsidRPr="002A0843">
              <w:rPr>
                <w:rFonts w:ascii="Arial" w:hAnsi="Arial" w:cs="Arial"/>
                <w:sz w:val="22"/>
                <w:szCs w:val="22"/>
              </w:rPr>
              <w:t xml:space="preserve">- </w:t>
            </w:r>
            <w:r w:rsidRPr="002A0843">
              <w:rPr>
                <w:rFonts w:ascii="Arial" w:hAnsi="Arial" w:cs="Arial"/>
                <w:sz w:val="22"/>
                <w:szCs w:val="22"/>
              </w:rPr>
              <w:t>tiger flathead, pink ling, bl</w:t>
            </w:r>
            <w:r w:rsidR="002A0843" w:rsidRPr="002A0843">
              <w:rPr>
                <w:rFonts w:ascii="Arial" w:hAnsi="Arial" w:cs="Arial"/>
                <w:sz w:val="22"/>
                <w:szCs w:val="22"/>
              </w:rPr>
              <w:t xml:space="preserve">ue grenadier and silver </w:t>
            </w:r>
            <w:proofErr w:type="spellStart"/>
            <w:r w:rsidR="002A0843" w:rsidRPr="002A0843">
              <w:rPr>
                <w:rFonts w:ascii="Arial" w:hAnsi="Arial" w:cs="Arial"/>
                <w:sz w:val="22"/>
                <w:szCs w:val="22"/>
              </w:rPr>
              <w:t>warehou</w:t>
            </w:r>
            <w:proofErr w:type="spellEnd"/>
            <w:r w:rsidR="00956E4A">
              <w:rPr>
                <w:rFonts w:ascii="Arial" w:hAnsi="Arial" w:cs="Arial"/>
                <w:sz w:val="22"/>
                <w:szCs w:val="22"/>
              </w:rPr>
              <w:t>.</w:t>
            </w:r>
            <w:r w:rsidRPr="002A0843">
              <w:rPr>
                <w:rFonts w:ascii="Arial" w:hAnsi="Arial" w:cs="Arial"/>
                <w:sz w:val="22"/>
                <w:szCs w:val="22"/>
              </w:rPr>
              <w:t xml:space="preserve"> </w:t>
            </w:r>
          </w:p>
          <w:p w:rsidR="002A0843" w:rsidRPr="002A0843" w:rsidRDefault="002A0843" w:rsidP="002A0843">
            <w:pPr>
              <w:pStyle w:val="ListBullet"/>
              <w:rPr>
                <w:rFonts w:ascii="Arial" w:hAnsi="Arial" w:cs="Arial"/>
                <w:sz w:val="22"/>
                <w:szCs w:val="22"/>
              </w:rPr>
            </w:pPr>
            <w:r w:rsidRPr="002A0843">
              <w:rPr>
                <w:rFonts w:ascii="Arial" w:hAnsi="Arial" w:cs="Arial"/>
                <w:b/>
                <w:sz w:val="22"/>
                <w:szCs w:val="22"/>
              </w:rPr>
              <w:t>East</w:t>
            </w:r>
            <w:r>
              <w:rPr>
                <w:rFonts w:ascii="Arial" w:hAnsi="Arial" w:cs="Arial"/>
                <w:b/>
                <w:sz w:val="22"/>
                <w:szCs w:val="22"/>
              </w:rPr>
              <w:t xml:space="preserve"> Coast Deepwater T</w:t>
            </w:r>
            <w:r w:rsidRPr="002A0843">
              <w:rPr>
                <w:rFonts w:ascii="Arial" w:hAnsi="Arial" w:cs="Arial"/>
                <w:b/>
                <w:sz w:val="22"/>
                <w:szCs w:val="22"/>
              </w:rPr>
              <w:t>rawl Sector</w:t>
            </w:r>
            <w:r w:rsidRPr="002A0843">
              <w:rPr>
                <w:rFonts w:ascii="Arial" w:hAnsi="Arial" w:cs="Arial"/>
                <w:sz w:val="22"/>
                <w:szCs w:val="22"/>
              </w:rPr>
              <w:t xml:space="preserve"> - </w:t>
            </w:r>
            <w:proofErr w:type="spellStart"/>
            <w:r w:rsidRPr="002A0843">
              <w:rPr>
                <w:rFonts w:ascii="Arial" w:hAnsi="Arial" w:cs="Arial"/>
                <w:sz w:val="22"/>
                <w:szCs w:val="22"/>
              </w:rPr>
              <w:t>alfonsino</w:t>
            </w:r>
            <w:proofErr w:type="spellEnd"/>
            <w:r w:rsidR="00956E4A">
              <w:rPr>
                <w:rFonts w:ascii="Arial" w:hAnsi="Arial" w:cs="Arial"/>
                <w:sz w:val="22"/>
                <w:szCs w:val="22"/>
              </w:rPr>
              <w:t>.</w:t>
            </w:r>
          </w:p>
          <w:p w:rsidR="002A0843" w:rsidRPr="002A0843" w:rsidRDefault="000423A6" w:rsidP="002A0843">
            <w:pPr>
              <w:pStyle w:val="ListBullet"/>
              <w:rPr>
                <w:rFonts w:ascii="Arial" w:hAnsi="Arial" w:cs="Arial"/>
                <w:sz w:val="22"/>
                <w:szCs w:val="22"/>
              </w:rPr>
            </w:pPr>
            <w:r w:rsidRPr="002A0843">
              <w:rPr>
                <w:rFonts w:ascii="Arial" w:hAnsi="Arial" w:cs="Arial"/>
                <w:b/>
                <w:sz w:val="22"/>
                <w:szCs w:val="22"/>
              </w:rPr>
              <w:t>Gillnet, Hook and Trap Sector</w:t>
            </w:r>
            <w:r w:rsidRPr="002A0843">
              <w:rPr>
                <w:rFonts w:ascii="Arial" w:hAnsi="Arial" w:cs="Arial"/>
                <w:sz w:val="22"/>
                <w:szCs w:val="22"/>
              </w:rPr>
              <w:t xml:space="preserve"> </w:t>
            </w:r>
            <w:r w:rsidR="002A0843" w:rsidRPr="002A0843">
              <w:rPr>
                <w:rFonts w:ascii="Arial" w:hAnsi="Arial" w:cs="Arial"/>
                <w:sz w:val="22"/>
                <w:szCs w:val="22"/>
              </w:rPr>
              <w:t>-</w:t>
            </w:r>
            <w:r w:rsidRPr="002A0843">
              <w:rPr>
                <w:rFonts w:ascii="Arial" w:hAnsi="Arial" w:cs="Arial"/>
                <w:sz w:val="22"/>
                <w:szCs w:val="22"/>
              </w:rPr>
              <w:t xml:space="preserve"> gummy shark, blue-eye trevalla and pink ling. </w:t>
            </w:r>
          </w:p>
          <w:p w:rsidR="002A0843" w:rsidRPr="002A0843" w:rsidRDefault="002A0843" w:rsidP="002A0843">
            <w:pPr>
              <w:pStyle w:val="ListBullet"/>
              <w:rPr>
                <w:rFonts w:ascii="Arial" w:hAnsi="Arial" w:cs="Arial"/>
                <w:sz w:val="22"/>
                <w:szCs w:val="22"/>
              </w:rPr>
            </w:pPr>
            <w:r w:rsidRPr="002A0843">
              <w:rPr>
                <w:rFonts w:ascii="Arial" w:hAnsi="Arial" w:cs="Arial"/>
                <w:b/>
                <w:sz w:val="22"/>
                <w:szCs w:val="22"/>
              </w:rPr>
              <w:t>Great Australian Bight Trawl Sector</w:t>
            </w:r>
            <w:r w:rsidRPr="002A0843">
              <w:rPr>
                <w:rFonts w:ascii="Arial" w:hAnsi="Arial" w:cs="Arial"/>
                <w:sz w:val="22"/>
                <w:szCs w:val="22"/>
              </w:rPr>
              <w:t xml:space="preserve"> - deepwater flathead, Bight redfish and orange </w:t>
            </w:r>
            <w:proofErr w:type="spellStart"/>
            <w:r w:rsidRPr="002A0843">
              <w:rPr>
                <w:rFonts w:ascii="Arial" w:hAnsi="Arial" w:cs="Arial"/>
                <w:sz w:val="22"/>
                <w:szCs w:val="22"/>
              </w:rPr>
              <w:t>roughy</w:t>
            </w:r>
            <w:proofErr w:type="spellEnd"/>
            <w:r w:rsidRPr="002A0843">
              <w:rPr>
                <w:rFonts w:ascii="Arial" w:hAnsi="Arial" w:cs="Arial"/>
                <w:sz w:val="22"/>
                <w:szCs w:val="22"/>
              </w:rPr>
              <w:t>.</w:t>
            </w:r>
          </w:p>
          <w:p w:rsidR="002A0843" w:rsidRPr="00F6308F" w:rsidRDefault="002A0843" w:rsidP="002A0843">
            <w:pPr>
              <w:pStyle w:val="ListBullet"/>
              <w:numPr>
                <w:ilvl w:val="0"/>
                <w:numId w:val="0"/>
              </w:numPr>
              <w:ind w:left="360"/>
              <w:rPr>
                <w:snapToGrid w:val="0"/>
              </w:rPr>
            </w:pPr>
          </w:p>
        </w:tc>
      </w:tr>
      <w:tr w:rsidR="00DA6A89" w:rsidRPr="00F6308F" w:rsidTr="00D446C9">
        <w:trPr>
          <w:trHeight w:val="7990"/>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lastRenderedPageBreak/>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5620EA" w:rsidRDefault="005620EA" w:rsidP="005620EA">
            <w:pPr>
              <w:spacing w:after="120"/>
              <w:rPr>
                <w:rFonts w:ascii="Arial" w:hAnsi="Arial" w:cs="Arial"/>
                <w:sz w:val="22"/>
                <w:szCs w:val="22"/>
              </w:rPr>
            </w:pPr>
            <w:r w:rsidRPr="00D53A1B">
              <w:rPr>
                <w:rFonts w:ascii="Arial" w:hAnsi="Arial" w:cs="Arial"/>
                <w:sz w:val="22"/>
                <w:szCs w:val="22"/>
              </w:rPr>
              <w:t>The Australian Bureau of Agricultural and Resource Economics and Sciences</w:t>
            </w:r>
            <w:r w:rsidR="00714954">
              <w:rPr>
                <w:rFonts w:ascii="Arial" w:hAnsi="Arial" w:cs="Arial"/>
                <w:sz w:val="22"/>
                <w:szCs w:val="22"/>
              </w:rPr>
              <w:t xml:space="preserve"> (ABARES)</w:t>
            </w:r>
            <w:r w:rsidRPr="00D53A1B">
              <w:rPr>
                <w:rFonts w:ascii="Arial" w:hAnsi="Arial" w:cs="Arial"/>
                <w:sz w:val="22"/>
                <w:szCs w:val="22"/>
              </w:rPr>
              <w:t xml:space="preserve"> </w:t>
            </w:r>
            <w:r w:rsidR="003A50E3">
              <w:rPr>
                <w:rFonts w:ascii="Arial" w:hAnsi="Arial" w:cs="Arial"/>
                <w:sz w:val="22"/>
                <w:szCs w:val="22"/>
              </w:rPr>
              <w:t>‘</w:t>
            </w:r>
            <w:r w:rsidR="00C36410" w:rsidRPr="00C36410">
              <w:rPr>
                <w:rFonts w:ascii="Arial" w:hAnsi="Arial" w:cs="Arial"/>
                <w:sz w:val="22"/>
                <w:szCs w:val="22"/>
              </w:rPr>
              <w:t>Fishery status reports 2011</w:t>
            </w:r>
            <w:r w:rsidR="003A50E3">
              <w:rPr>
                <w:rFonts w:ascii="Arial" w:hAnsi="Arial" w:cs="Arial"/>
                <w:sz w:val="22"/>
                <w:szCs w:val="22"/>
              </w:rPr>
              <w:t>’</w:t>
            </w:r>
            <w:r w:rsidRPr="00D53A1B">
              <w:rPr>
                <w:rFonts w:ascii="Arial" w:hAnsi="Arial" w:cs="Arial"/>
                <w:sz w:val="22"/>
                <w:szCs w:val="22"/>
              </w:rPr>
              <w:t xml:space="preserve"> (</w:t>
            </w:r>
            <w:proofErr w:type="spellStart"/>
            <w:r w:rsidR="00F52B0D">
              <w:rPr>
                <w:rFonts w:ascii="Arial" w:hAnsi="Arial" w:cs="Arial"/>
                <w:sz w:val="22"/>
                <w:szCs w:val="22"/>
              </w:rPr>
              <w:t>Woodhams</w:t>
            </w:r>
            <w:proofErr w:type="spellEnd"/>
            <w:r w:rsidR="00F52B0D">
              <w:rPr>
                <w:rFonts w:ascii="Arial" w:hAnsi="Arial" w:cs="Arial"/>
                <w:sz w:val="22"/>
                <w:szCs w:val="22"/>
              </w:rPr>
              <w:t xml:space="preserve"> et al.,</w:t>
            </w:r>
            <w:r w:rsidRPr="00D53A1B">
              <w:rPr>
                <w:rFonts w:ascii="Arial" w:hAnsi="Arial" w:cs="Arial"/>
                <w:sz w:val="22"/>
                <w:szCs w:val="22"/>
              </w:rPr>
              <w:t xml:space="preserve"> 2012) provides an assessment of fish stocks in Commonwealth fisheries</w:t>
            </w:r>
            <w:r>
              <w:rPr>
                <w:rFonts w:ascii="Arial" w:hAnsi="Arial" w:cs="Arial"/>
                <w:sz w:val="22"/>
                <w:szCs w:val="22"/>
              </w:rPr>
              <w:t>, including the Southern and Eastern Scalefish and Shark Fishery,</w:t>
            </w:r>
            <w:r w:rsidRPr="00D53A1B">
              <w:rPr>
                <w:rFonts w:ascii="Arial" w:hAnsi="Arial" w:cs="Arial"/>
                <w:sz w:val="22"/>
                <w:szCs w:val="22"/>
              </w:rPr>
              <w:t xml:space="preserve"> using data to the end of </w:t>
            </w:r>
            <w:r>
              <w:rPr>
                <w:rFonts w:ascii="Arial" w:hAnsi="Arial" w:cs="Arial"/>
                <w:sz w:val="22"/>
                <w:szCs w:val="22"/>
              </w:rPr>
              <w:t xml:space="preserve">the </w:t>
            </w:r>
            <w:r w:rsidRPr="00D53A1B">
              <w:rPr>
                <w:rFonts w:ascii="Arial" w:hAnsi="Arial" w:cs="Arial"/>
                <w:sz w:val="22"/>
                <w:szCs w:val="22"/>
              </w:rPr>
              <w:t>201</w:t>
            </w:r>
            <w:r>
              <w:rPr>
                <w:rFonts w:ascii="Arial" w:hAnsi="Arial" w:cs="Arial"/>
                <w:sz w:val="22"/>
                <w:szCs w:val="22"/>
              </w:rPr>
              <w:t>1 fishing year.</w:t>
            </w:r>
          </w:p>
          <w:p w:rsidR="00A33E20" w:rsidRPr="00E606A3" w:rsidRDefault="0001478D" w:rsidP="00814CC7">
            <w:pPr>
              <w:spacing w:after="120"/>
              <w:rPr>
                <w:rFonts w:ascii="Arial" w:hAnsi="Arial" w:cs="Arial"/>
                <w:sz w:val="22"/>
                <w:szCs w:val="22"/>
              </w:rPr>
            </w:pPr>
            <w:r>
              <w:rPr>
                <w:rFonts w:ascii="Arial" w:hAnsi="Arial" w:cs="Arial"/>
                <w:sz w:val="22"/>
                <w:szCs w:val="22"/>
              </w:rPr>
              <w:t xml:space="preserve">Of the 28 target </w:t>
            </w:r>
            <w:r w:rsidR="000C191D">
              <w:rPr>
                <w:rFonts w:ascii="Arial" w:hAnsi="Arial" w:cs="Arial"/>
                <w:sz w:val="22"/>
                <w:szCs w:val="22"/>
              </w:rPr>
              <w:t>stocks</w:t>
            </w:r>
            <w:r>
              <w:rPr>
                <w:rFonts w:ascii="Arial" w:hAnsi="Arial" w:cs="Arial"/>
                <w:sz w:val="22"/>
                <w:szCs w:val="22"/>
              </w:rPr>
              <w:t xml:space="preserve"> in the </w:t>
            </w:r>
            <w:r w:rsidR="00714954">
              <w:rPr>
                <w:rFonts w:ascii="Arial" w:hAnsi="Arial" w:cs="Arial"/>
                <w:sz w:val="22"/>
                <w:szCs w:val="22"/>
              </w:rPr>
              <w:t>fishery, ABARES</w:t>
            </w:r>
            <w:r>
              <w:rPr>
                <w:rFonts w:ascii="Arial" w:hAnsi="Arial" w:cs="Arial"/>
                <w:sz w:val="22"/>
                <w:szCs w:val="22"/>
              </w:rPr>
              <w:t xml:space="preserve"> n</w:t>
            </w:r>
            <w:r w:rsidR="000C191D">
              <w:rPr>
                <w:rFonts w:ascii="Arial" w:hAnsi="Arial" w:cs="Arial"/>
                <w:sz w:val="22"/>
                <w:szCs w:val="22"/>
              </w:rPr>
              <w:t>oted no resource concerns for 18</w:t>
            </w:r>
            <w:r>
              <w:rPr>
                <w:rFonts w:ascii="Arial" w:hAnsi="Arial" w:cs="Arial"/>
                <w:sz w:val="22"/>
                <w:szCs w:val="22"/>
              </w:rPr>
              <w:t xml:space="preserve"> </w:t>
            </w:r>
            <w:r w:rsidR="00AC4B57">
              <w:rPr>
                <w:rFonts w:ascii="Arial" w:hAnsi="Arial" w:cs="Arial"/>
                <w:sz w:val="22"/>
                <w:szCs w:val="22"/>
              </w:rPr>
              <w:t>stocks</w:t>
            </w:r>
            <w:r>
              <w:rPr>
                <w:rFonts w:ascii="Arial" w:hAnsi="Arial" w:cs="Arial"/>
                <w:sz w:val="22"/>
                <w:szCs w:val="22"/>
              </w:rPr>
              <w:t xml:space="preserve">. These </w:t>
            </w:r>
            <w:r w:rsidR="000C191D">
              <w:rPr>
                <w:rFonts w:ascii="Arial" w:hAnsi="Arial" w:cs="Arial"/>
                <w:sz w:val="22"/>
                <w:szCs w:val="22"/>
              </w:rPr>
              <w:t>stocks</w:t>
            </w:r>
            <w:r>
              <w:rPr>
                <w:rFonts w:ascii="Arial" w:hAnsi="Arial" w:cs="Arial"/>
                <w:sz w:val="22"/>
                <w:szCs w:val="22"/>
              </w:rPr>
              <w:t xml:space="preserve"> were</w:t>
            </w:r>
            <w:r w:rsidR="00D15313">
              <w:rPr>
                <w:rFonts w:ascii="Arial" w:hAnsi="Arial" w:cs="Arial"/>
                <w:sz w:val="22"/>
                <w:szCs w:val="22"/>
              </w:rPr>
              <w:t>:</w:t>
            </w:r>
            <w:r w:rsidR="002F4455">
              <w:rPr>
                <w:rFonts w:ascii="Arial" w:hAnsi="Arial" w:cs="Arial"/>
                <w:sz w:val="22"/>
                <w:szCs w:val="22"/>
              </w:rPr>
              <w:t xml:space="preserve"> </w:t>
            </w:r>
            <w:proofErr w:type="spellStart"/>
            <w:r w:rsidR="002F4455">
              <w:rPr>
                <w:rFonts w:ascii="Arial" w:hAnsi="Arial" w:cs="Arial"/>
                <w:sz w:val="22"/>
                <w:szCs w:val="22"/>
              </w:rPr>
              <w:t>alfonsino</w:t>
            </w:r>
            <w:proofErr w:type="spellEnd"/>
            <w:r w:rsidR="002F4455">
              <w:rPr>
                <w:rFonts w:ascii="Arial" w:hAnsi="Arial" w:cs="Arial"/>
                <w:sz w:val="22"/>
                <w:szCs w:val="22"/>
              </w:rPr>
              <w:t xml:space="preserve">, Bight redfish, blue grenadier, </w:t>
            </w:r>
            <w:proofErr w:type="gramStart"/>
            <w:r w:rsidR="002F4455">
              <w:rPr>
                <w:rFonts w:ascii="Arial" w:hAnsi="Arial" w:cs="Arial"/>
                <w:sz w:val="22"/>
                <w:szCs w:val="22"/>
              </w:rPr>
              <w:t>blue</w:t>
            </w:r>
            <w:proofErr w:type="gramEnd"/>
            <w:r w:rsidR="002F4455">
              <w:rPr>
                <w:rFonts w:ascii="Arial" w:hAnsi="Arial" w:cs="Arial"/>
                <w:sz w:val="22"/>
                <w:szCs w:val="22"/>
              </w:rPr>
              <w:t xml:space="preserve">-eye trevalla, deepwater flathead, eastern school whiting, </w:t>
            </w:r>
            <w:proofErr w:type="spellStart"/>
            <w:r w:rsidR="002F4455">
              <w:rPr>
                <w:rFonts w:ascii="Arial" w:hAnsi="Arial" w:cs="Arial"/>
                <w:sz w:val="22"/>
                <w:szCs w:val="22"/>
              </w:rPr>
              <w:t>elephantfish</w:t>
            </w:r>
            <w:proofErr w:type="spellEnd"/>
            <w:r w:rsidR="002F4455">
              <w:rPr>
                <w:rFonts w:ascii="Arial" w:hAnsi="Arial" w:cs="Arial"/>
                <w:sz w:val="22"/>
                <w:szCs w:val="22"/>
              </w:rPr>
              <w:t xml:space="preserve">, flathead, </w:t>
            </w:r>
            <w:r w:rsidR="000C191D">
              <w:rPr>
                <w:rFonts w:ascii="Arial" w:hAnsi="Arial" w:cs="Arial"/>
                <w:sz w:val="22"/>
                <w:szCs w:val="22"/>
              </w:rPr>
              <w:t xml:space="preserve">western gemfish, </w:t>
            </w:r>
            <w:r w:rsidR="002F4455">
              <w:rPr>
                <w:rFonts w:ascii="Arial" w:hAnsi="Arial" w:cs="Arial"/>
                <w:sz w:val="22"/>
                <w:szCs w:val="22"/>
              </w:rPr>
              <w:t xml:space="preserve">gummy shark, </w:t>
            </w:r>
            <w:r w:rsidR="000C191D">
              <w:rPr>
                <w:rFonts w:ascii="Arial" w:hAnsi="Arial" w:cs="Arial"/>
                <w:sz w:val="22"/>
                <w:szCs w:val="22"/>
              </w:rPr>
              <w:t xml:space="preserve">jackass morwong, </w:t>
            </w:r>
            <w:r w:rsidR="002F4455">
              <w:rPr>
                <w:rFonts w:ascii="Arial" w:hAnsi="Arial" w:cs="Arial"/>
                <w:sz w:val="22"/>
                <w:szCs w:val="22"/>
              </w:rPr>
              <w:t>john dory, mirror dory</w:t>
            </w:r>
            <w:r w:rsidR="00A33E20">
              <w:rPr>
                <w:rFonts w:ascii="Arial" w:hAnsi="Arial" w:cs="Arial"/>
                <w:sz w:val="22"/>
                <w:szCs w:val="22"/>
              </w:rPr>
              <w:t xml:space="preserve">, </w:t>
            </w:r>
            <w:proofErr w:type="spellStart"/>
            <w:r w:rsidR="00A33E20">
              <w:rPr>
                <w:rFonts w:ascii="Arial" w:hAnsi="Arial" w:cs="Arial"/>
                <w:sz w:val="22"/>
                <w:szCs w:val="22"/>
              </w:rPr>
              <w:t>oreos</w:t>
            </w:r>
            <w:proofErr w:type="spellEnd"/>
            <w:r w:rsidR="00A33E20">
              <w:rPr>
                <w:rFonts w:ascii="Arial" w:hAnsi="Arial" w:cs="Arial"/>
                <w:sz w:val="22"/>
                <w:szCs w:val="22"/>
              </w:rPr>
              <w:t xml:space="preserve">, royal red prawn, silver </w:t>
            </w:r>
            <w:proofErr w:type="spellStart"/>
            <w:r w:rsidR="00A33E20">
              <w:rPr>
                <w:rFonts w:ascii="Arial" w:hAnsi="Arial" w:cs="Arial"/>
                <w:sz w:val="22"/>
                <w:szCs w:val="22"/>
              </w:rPr>
              <w:t>trevally</w:t>
            </w:r>
            <w:proofErr w:type="spellEnd"/>
            <w:r w:rsidR="00A33E20">
              <w:rPr>
                <w:rFonts w:ascii="Arial" w:hAnsi="Arial" w:cs="Arial"/>
                <w:sz w:val="22"/>
                <w:szCs w:val="22"/>
              </w:rPr>
              <w:t xml:space="preserve">, silver </w:t>
            </w:r>
            <w:proofErr w:type="spellStart"/>
            <w:r w:rsidR="00A33E20">
              <w:rPr>
                <w:rFonts w:ascii="Arial" w:hAnsi="Arial" w:cs="Arial"/>
                <w:sz w:val="22"/>
                <w:szCs w:val="22"/>
              </w:rPr>
              <w:t>warehou</w:t>
            </w:r>
            <w:proofErr w:type="spellEnd"/>
            <w:r w:rsidR="00A33E20">
              <w:rPr>
                <w:rFonts w:ascii="Arial" w:hAnsi="Arial" w:cs="Arial"/>
                <w:sz w:val="22"/>
                <w:szCs w:val="22"/>
              </w:rPr>
              <w:t xml:space="preserve"> and smooth </w:t>
            </w:r>
            <w:proofErr w:type="spellStart"/>
            <w:r w:rsidR="00A33E20">
              <w:rPr>
                <w:rFonts w:ascii="Arial" w:hAnsi="Arial" w:cs="Arial"/>
                <w:sz w:val="22"/>
                <w:szCs w:val="22"/>
              </w:rPr>
              <w:t>oreo</w:t>
            </w:r>
            <w:proofErr w:type="spellEnd"/>
            <w:r w:rsidR="00A33E20">
              <w:rPr>
                <w:rFonts w:ascii="Arial" w:hAnsi="Arial" w:cs="Arial"/>
                <w:sz w:val="22"/>
                <w:szCs w:val="22"/>
              </w:rPr>
              <w:t>.</w:t>
            </w:r>
          </w:p>
          <w:p w:rsidR="00E606A3" w:rsidRDefault="00A33E20" w:rsidP="00814CC7">
            <w:pPr>
              <w:spacing w:after="120"/>
              <w:rPr>
                <w:rFonts w:ascii="Arial" w:hAnsi="Arial" w:cs="Arial"/>
                <w:sz w:val="22"/>
                <w:szCs w:val="22"/>
              </w:rPr>
            </w:pPr>
            <w:r w:rsidRPr="00A33E20">
              <w:rPr>
                <w:rFonts w:ascii="Arial" w:hAnsi="Arial" w:cs="Arial"/>
                <w:sz w:val="22"/>
                <w:szCs w:val="22"/>
              </w:rPr>
              <w:t>Seven target</w:t>
            </w:r>
            <w:r>
              <w:rPr>
                <w:rFonts w:ascii="Arial" w:hAnsi="Arial" w:cs="Arial"/>
                <w:sz w:val="22"/>
                <w:szCs w:val="22"/>
              </w:rPr>
              <w:t xml:space="preserve"> </w:t>
            </w:r>
            <w:r w:rsidR="000C191D">
              <w:rPr>
                <w:rFonts w:ascii="Arial" w:hAnsi="Arial" w:cs="Arial"/>
                <w:sz w:val="22"/>
                <w:szCs w:val="22"/>
              </w:rPr>
              <w:t>stocks</w:t>
            </w:r>
            <w:r>
              <w:rPr>
                <w:rFonts w:ascii="Arial" w:hAnsi="Arial" w:cs="Arial"/>
                <w:sz w:val="22"/>
                <w:szCs w:val="22"/>
              </w:rPr>
              <w:t xml:space="preserve"> were described as havin</w:t>
            </w:r>
            <w:r w:rsidR="00D15313">
              <w:rPr>
                <w:rFonts w:ascii="Arial" w:hAnsi="Arial" w:cs="Arial"/>
                <w:sz w:val="22"/>
                <w:szCs w:val="22"/>
              </w:rPr>
              <w:t xml:space="preserve">g uncertain stock status, where it was uncertain if the stock was overfished and/or uncertain if overfishing was ongoing. These </w:t>
            </w:r>
            <w:r w:rsidR="000C191D">
              <w:rPr>
                <w:rFonts w:ascii="Arial" w:hAnsi="Arial" w:cs="Arial"/>
                <w:sz w:val="22"/>
                <w:szCs w:val="22"/>
              </w:rPr>
              <w:t>stocks</w:t>
            </w:r>
            <w:r w:rsidR="00D15313">
              <w:rPr>
                <w:rFonts w:ascii="Arial" w:hAnsi="Arial" w:cs="Arial"/>
                <w:sz w:val="22"/>
                <w:szCs w:val="22"/>
              </w:rPr>
              <w:t xml:space="preserve"> were: </w:t>
            </w:r>
            <w:r w:rsidR="000C191D">
              <w:rPr>
                <w:rFonts w:ascii="Arial" w:hAnsi="Arial" w:cs="Arial"/>
                <w:sz w:val="22"/>
                <w:szCs w:val="22"/>
              </w:rPr>
              <w:t xml:space="preserve">blue </w:t>
            </w:r>
            <w:proofErr w:type="spellStart"/>
            <w:r w:rsidR="000C191D">
              <w:rPr>
                <w:rFonts w:ascii="Arial" w:hAnsi="Arial" w:cs="Arial"/>
                <w:sz w:val="22"/>
                <w:szCs w:val="22"/>
              </w:rPr>
              <w:t>warehou</w:t>
            </w:r>
            <w:proofErr w:type="spellEnd"/>
            <w:r w:rsidR="000C191D">
              <w:rPr>
                <w:rFonts w:ascii="Arial" w:hAnsi="Arial" w:cs="Arial"/>
                <w:sz w:val="22"/>
                <w:szCs w:val="22"/>
              </w:rPr>
              <w:t xml:space="preserve">, </w:t>
            </w:r>
            <w:r w:rsidR="00D15313">
              <w:rPr>
                <w:rFonts w:ascii="Arial" w:hAnsi="Arial" w:cs="Arial"/>
                <w:sz w:val="22"/>
                <w:szCs w:val="22"/>
              </w:rPr>
              <w:t xml:space="preserve">deepwater sharks, pink ling, redfish, reef ocean perch, </w:t>
            </w:r>
            <w:proofErr w:type="spellStart"/>
            <w:r w:rsidR="00D15313">
              <w:rPr>
                <w:rFonts w:ascii="Arial" w:hAnsi="Arial" w:cs="Arial"/>
                <w:sz w:val="22"/>
                <w:szCs w:val="22"/>
              </w:rPr>
              <w:t>ribaldo</w:t>
            </w:r>
            <w:proofErr w:type="spellEnd"/>
            <w:r w:rsidR="00D15313">
              <w:rPr>
                <w:rFonts w:ascii="Arial" w:hAnsi="Arial" w:cs="Arial"/>
                <w:sz w:val="22"/>
                <w:szCs w:val="22"/>
              </w:rPr>
              <w:t xml:space="preserve"> and </w:t>
            </w:r>
            <w:proofErr w:type="spellStart"/>
            <w:r w:rsidR="00D15313">
              <w:rPr>
                <w:rFonts w:ascii="Arial" w:hAnsi="Arial" w:cs="Arial"/>
                <w:sz w:val="22"/>
                <w:szCs w:val="22"/>
              </w:rPr>
              <w:t>sawsharks</w:t>
            </w:r>
            <w:proofErr w:type="spellEnd"/>
            <w:r w:rsidR="00D15313">
              <w:rPr>
                <w:rFonts w:ascii="Arial" w:hAnsi="Arial" w:cs="Arial"/>
                <w:sz w:val="22"/>
                <w:szCs w:val="22"/>
              </w:rPr>
              <w:t>.</w:t>
            </w:r>
          </w:p>
          <w:p w:rsidR="00D15313" w:rsidRDefault="000C191D" w:rsidP="00814CC7">
            <w:pPr>
              <w:spacing w:after="120"/>
              <w:rPr>
                <w:rFonts w:ascii="Arial" w:hAnsi="Arial" w:cs="Arial"/>
                <w:sz w:val="22"/>
                <w:szCs w:val="22"/>
              </w:rPr>
            </w:pPr>
            <w:r>
              <w:rPr>
                <w:rFonts w:ascii="Arial" w:hAnsi="Arial" w:cs="Arial"/>
                <w:sz w:val="22"/>
                <w:szCs w:val="22"/>
              </w:rPr>
              <w:t>Two</w:t>
            </w:r>
            <w:r w:rsidR="00D15313">
              <w:rPr>
                <w:rFonts w:ascii="Arial" w:hAnsi="Arial" w:cs="Arial"/>
                <w:sz w:val="22"/>
                <w:szCs w:val="22"/>
              </w:rPr>
              <w:t xml:space="preserve"> target </w:t>
            </w:r>
            <w:r>
              <w:rPr>
                <w:rFonts w:ascii="Arial" w:hAnsi="Arial" w:cs="Arial"/>
                <w:sz w:val="22"/>
                <w:szCs w:val="22"/>
              </w:rPr>
              <w:t>stocks</w:t>
            </w:r>
            <w:r w:rsidR="00D15313">
              <w:rPr>
                <w:rFonts w:ascii="Arial" w:hAnsi="Arial" w:cs="Arial"/>
                <w:sz w:val="22"/>
                <w:szCs w:val="22"/>
              </w:rPr>
              <w:t xml:space="preserve"> were described as being</w:t>
            </w:r>
            <w:r w:rsidR="000F1F40">
              <w:rPr>
                <w:rFonts w:ascii="Arial" w:hAnsi="Arial" w:cs="Arial"/>
                <w:sz w:val="22"/>
                <w:szCs w:val="22"/>
              </w:rPr>
              <w:t xml:space="preserve"> both overfished and subject to overfishing. These were:</w:t>
            </w:r>
            <w:r>
              <w:rPr>
                <w:rFonts w:ascii="Arial" w:hAnsi="Arial" w:cs="Arial"/>
                <w:sz w:val="22"/>
                <w:szCs w:val="22"/>
              </w:rPr>
              <w:t xml:space="preserve"> </w:t>
            </w:r>
            <w:r w:rsidR="00E02E87">
              <w:rPr>
                <w:rFonts w:ascii="Arial" w:hAnsi="Arial" w:cs="Arial"/>
                <w:sz w:val="22"/>
                <w:szCs w:val="22"/>
              </w:rPr>
              <w:t xml:space="preserve">eastern gemfish </w:t>
            </w:r>
            <w:r w:rsidR="000F1F40">
              <w:rPr>
                <w:rFonts w:ascii="Arial" w:hAnsi="Arial" w:cs="Arial"/>
                <w:sz w:val="22"/>
                <w:szCs w:val="22"/>
              </w:rPr>
              <w:t>and school shark.</w:t>
            </w:r>
          </w:p>
          <w:p w:rsidR="00DA6A89" w:rsidRDefault="00E02E87" w:rsidP="00E02E87">
            <w:pPr>
              <w:spacing w:after="120"/>
              <w:rPr>
                <w:rFonts w:ascii="Arial" w:hAnsi="Arial" w:cs="Arial"/>
                <w:sz w:val="22"/>
                <w:szCs w:val="22"/>
              </w:rPr>
            </w:pPr>
            <w:r>
              <w:rPr>
                <w:rFonts w:ascii="Arial" w:hAnsi="Arial" w:cs="Arial"/>
                <w:sz w:val="22"/>
                <w:szCs w:val="22"/>
              </w:rPr>
              <w:t xml:space="preserve">There are four target stocks of orange </w:t>
            </w:r>
            <w:proofErr w:type="spellStart"/>
            <w:r>
              <w:rPr>
                <w:rFonts w:ascii="Arial" w:hAnsi="Arial" w:cs="Arial"/>
                <w:sz w:val="22"/>
                <w:szCs w:val="22"/>
              </w:rPr>
              <w:t>roughy</w:t>
            </w:r>
            <w:proofErr w:type="spellEnd"/>
            <w:r>
              <w:rPr>
                <w:rFonts w:ascii="Arial" w:hAnsi="Arial" w:cs="Arial"/>
                <w:sz w:val="22"/>
                <w:szCs w:val="22"/>
              </w:rPr>
              <w:t xml:space="preserve"> in the fishery. Three stocks (eastern zone, southern zone and western zone) were described as overfished but not subject to overfishing, while the Cascade Plateau stock was described as having no resource concerns.</w:t>
            </w:r>
          </w:p>
          <w:p w:rsidR="00D446C9" w:rsidRPr="000F1F40" w:rsidRDefault="00714954" w:rsidP="004A4979">
            <w:pPr>
              <w:spacing w:after="120"/>
              <w:rPr>
                <w:rFonts w:ascii="Arial" w:hAnsi="Arial" w:cs="Arial"/>
                <w:sz w:val="22"/>
                <w:szCs w:val="22"/>
              </w:rPr>
            </w:pPr>
            <w:r>
              <w:rPr>
                <w:rFonts w:ascii="Arial" w:hAnsi="Arial" w:cs="Arial"/>
                <w:sz w:val="22"/>
                <w:szCs w:val="22"/>
              </w:rPr>
              <w:t>The number of stocks</w:t>
            </w:r>
            <w:r w:rsidR="0046358A">
              <w:rPr>
                <w:rFonts w:ascii="Arial" w:hAnsi="Arial" w:cs="Arial"/>
                <w:sz w:val="22"/>
                <w:szCs w:val="22"/>
              </w:rPr>
              <w:t xml:space="preserve"> </w:t>
            </w:r>
            <w:r>
              <w:rPr>
                <w:rFonts w:ascii="Arial" w:hAnsi="Arial" w:cs="Arial"/>
                <w:sz w:val="22"/>
                <w:szCs w:val="22"/>
              </w:rPr>
              <w:t xml:space="preserve">classified as subject to overfishing decreased from </w:t>
            </w:r>
            <w:r w:rsidR="00591ACF">
              <w:rPr>
                <w:rFonts w:ascii="Arial" w:hAnsi="Arial" w:cs="Arial"/>
                <w:sz w:val="22"/>
                <w:szCs w:val="22"/>
              </w:rPr>
              <w:t>seven</w:t>
            </w:r>
            <w:r>
              <w:rPr>
                <w:rFonts w:ascii="Arial" w:hAnsi="Arial" w:cs="Arial"/>
                <w:sz w:val="22"/>
                <w:szCs w:val="22"/>
              </w:rPr>
              <w:t xml:space="preserve"> in 2004 to </w:t>
            </w:r>
            <w:r w:rsidR="00591ACF">
              <w:rPr>
                <w:rFonts w:ascii="Arial" w:hAnsi="Arial" w:cs="Arial"/>
                <w:sz w:val="22"/>
                <w:szCs w:val="22"/>
              </w:rPr>
              <w:t>three in</w:t>
            </w:r>
            <w:r w:rsidR="004A4979">
              <w:rPr>
                <w:rFonts w:ascii="Arial" w:hAnsi="Arial" w:cs="Arial"/>
                <w:sz w:val="22"/>
                <w:szCs w:val="22"/>
              </w:rPr>
              <w:t xml:space="preserve"> </w:t>
            </w:r>
            <w:r w:rsidR="00591ACF">
              <w:rPr>
                <w:rFonts w:ascii="Arial" w:hAnsi="Arial" w:cs="Arial"/>
                <w:sz w:val="22"/>
                <w:szCs w:val="22"/>
              </w:rPr>
              <w:t>2011</w:t>
            </w:r>
            <w:r w:rsidR="004A4979">
              <w:rPr>
                <w:rFonts w:ascii="Arial" w:hAnsi="Arial" w:cs="Arial"/>
                <w:sz w:val="22"/>
                <w:szCs w:val="22"/>
              </w:rPr>
              <w:t xml:space="preserve"> </w:t>
            </w:r>
            <w:r w:rsidR="00591ACF">
              <w:rPr>
                <w:rFonts w:ascii="Arial" w:hAnsi="Arial" w:cs="Arial"/>
                <w:sz w:val="22"/>
                <w:szCs w:val="22"/>
              </w:rPr>
              <w:t>(</w:t>
            </w:r>
            <w:proofErr w:type="spellStart"/>
            <w:r w:rsidR="00591ACF">
              <w:rPr>
                <w:rFonts w:ascii="Arial" w:hAnsi="Arial" w:cs="Arial"/>
                <w:sz w:val="22"/>
                <w:szCs w:val="22"/>
              </w:rPr>
              <w:t>Woodhams</w:t>
            </w:r>
            <w:proofErr w:type="spellEnd"/>
            <w:r w:rsidR="00591ACF">
              <w:rPr>
                <w:rFonts w:ascii="Arial" w:hAnsi="Arial" w:cs="Arial"/>
                <w:sz w:val="22"/>
                <w:szCs w:val="22"/>
              </w:rPr>
              <w:t> et al., </w:t>
            </w:r>
            <w:r>
              <w:rPr>
                <w:rFonts w:ascii="Arial" w:hAnsi="Arial" w:cs="Arial"/>
                <w:sz w:val="22"/>
                <w:szCs w:val="22"/>
              </w:rPr>
              <w:t>2011)</w:t>
            </w:r>
            <w:r w:rsidR="00591ACF">
              <w:rPr>
                <w:rFonts w:ascii="Arial" w:hAnsi="Arial" w:cs="Arial"/>
                <w:sz w:val="22"/>
                <w:szCs w:val="22"/>
              </w:rPr>
              <w:t>.</w:t>
            </w:r>
          </w:p>
        </w:tc>
      </w:tr>
    </w:tbl>
    <w:p w:rsidR="00915F71" w:rsidRDefault="00915F71">
      <w:r>
        <w:br w:type="page"/>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snapToGrid w:val="0"/>
              </w:rPr>
            </w:pPr>
            <w:r w:rsidRPr="00F6308F">
              <w:rPr>
                <w:rFonts w:ascii="Arial" w:hAnsi="Arial" w:cs="Arial"/>
                <w:b/>
                <w:snapToGrid w:val="0"/>
                <w:sz w:val="22"/>
                <w:szCs w:val="22"/>
              </w:rPr>
              <w:lastRenderedPageBreak/>
              <w:t>Byproduct Species</w:t>
            </w:r>
          </w:p>
        </w:tc>
        <w:tc>
          <w:tcPr>
            <w:tcW w:w="7200" w:type="dxa"/>
            <w:tcBorders>
              <w:top w:val="single" w:sz="4" w:space="0" w:color="auto"/>
              <w:left w:val="single" w:sz="4" w:space="0" w:color="auto"/>
              <w:bottom w:val="single" w:sz="4" w:space="0" w:color="auto"/>
              <w:right w:val="single" w:sz="4" w:space="0" w:color="auto"/>
            </w:tcBorders>
          </w:tcPr>
          <w:p w:rsidR="00DA6A89" w:rsidRDefault="002415D7" w:rsidP="002415D7">
            <w:pPr>
              <w:spacing w:after="120"/>
              <w:rPr>
                <w:rFonts w:ascii="Arial" w:hAnsi="Arial" w:cs="Arial"/>
                <w:snapToGrid w:val="0"/>
                <w:sz w:val="22"/>
                <w:szCs w:val="22"/>
              </w:rPr>
            </w:pPr>
            <w:r>
              <w:rPr>
                <w:rFonts w:ascii="Arial" w:hAnsi="Arial" w:cs="Arial"/>
                <w:snapToGrid w:val="0"/>
                <w:sz w:val="22"/>
                <w:szCs w:val="22"/>
              </w:rPr>
              <w:t>Major byproduct species that are not managed under the quota system include:</w:t>
            </w:r>
          </w:p>
          <w:p w:rsidR="002415D7" w:rsidRDefault="002415D7" w:rsidP="002415D7">
            <w:pPr>
              <w:pStyle w:val="ListBullet"/>
              <w:rPr>
                <w:rFonts w:ascii="Arial" w:hAnsi="Arial" w:cs="Arial"/>
                <w:sz w:val="22"/>
                <w:szCs w:val="22"/>
              </w:rPr>
            </w:pPr>
            <w:r>
              <w:rPr>
                <w:rFonts w:ascii="Arial" w:hAnsi="Arial" w:cs="Arial"/>
                <w:sz w:val="22"/>
                <w:szCs w:val="22"/>
              </w:rPr>
              <w:t>frostfish</w:t>
            </w:r>
            <w:r w:rsidR="00350C4B">
              <w:rPr>
                <w:rFonts w:ascii="Arial" w:hAnsi="Arial" w:cs="Arial"/>
                <w:sz w:val="22"/>
                <w:szCs w:val="22"/>
              </w:rPr>
              <w:t xml:space="preserve"> (</w:t>
            </w:r>
            <w:proofErr w:type="spellStart"/>
            <w:r w:rsidR="00350C4B" w:rsidRPr="00350C4B">
              <w:rPr>
                <w:rFonts w:ascii="Arial" w:hAnsi="Arial" w:cs="Arial"/>
                <w:i/>
                <w:sz w:val="22"/>
                <w:szCs w:val="22"/>
              </w:rPr>
              <w:t>Lepidopus</w:t>
            </w:r>
            <w:proofErr w:type="spellEnd"/>
            <w:r w:rsidR="007113A2" w:rsidRPr="00350C4B">
              <w:rPr>
                <w:rFonts w:ascii="Arial" w:hAnsi="Arial" w:cs="Arial"/>
                <w:i/>
                <w:sz w:val="22"/>
                <w:szCs w:val="22"/>
              </w:rPr>
              <w:t xml:space="preserve"> </w:t>
            </w:r>
            <w:proofErr w:type="spellStart"/>
            <w:r w:rsidR="007113A2" w:rsidRPr="00350C4B">
              <w:rPr>
                <w:rFonts w:ascii="Arial" w:hAnsi="Arial" w:cs="Arial"/>
                <w:i/>
                <w:sz w:val="22"/>
                <w:szCs w:val="22"/>
              </w:rPr>
              <w:t>caudatus</w:t>
            </w:r>
            <w:proofErr w:type="spellEnd"/>
            <w:r w:rsidR="007113A2">
              <w:rPr>
                <w:rFonts w:ascii="Arial" w:hAnsi="Arial" w:cs="Arial"/>
                <w:sz w:val="22"/>
                <w:szCs w:val="22"/>
              </w:rPr>
              <w:t>)</w:t>
            </w:r>
          </w:p>
          <w:p w:rsidR="002415D7" w:rsidRDefault="002415D7" w:rsidP="002415D7">
            <w:pPr>
              <w:pStyle w:val="ListBullet"/>
              <w:rPr>
                <w:rFonts w:ascii="Arial" w:hAnsi="Arial" w:cs="Arial"/>
                <w:sz w:val="22"/>
                <w:szCs w:val="22"/>
              </w:rPr>
            </w:pPr>
            <w:r>
              <w:rPr>
                <w:rFonts w:ascii="Arial" w:hAnsi="Arial" w:cs="Arial"/>
                <w:sz w:val="22"/>
                <w:szCs w:val="22"/>
              </w:rPr>
              <w:t>Gould's squid</w:t>
            </w:r>
            <w:r w:rsidR="007113A2">
              <w:rPr>
                <w:rFonts w:ascii="Arial" w:hAnsi="Arial" w:cs="Arial"/>
                <w:sz w:val="22"/>
                <w:szCs w:val="22"/>
              </w:rPr>
              <w:t xml:space="preserve"> (</w:t>
            </w:r>
            <w:proofErr w:type="spellStart"/>
            <w:r w:rsidR="007113A2" w:rsidRPr="00350C4B">
              <w:rPr>
                <w:rFonts w:ascii="Arial" w:hAnsi="Arial" w:cs="Arial"/>
                <w:i/>
                <w:sz w:val="22"/>
                <w:szCs w:val="22"/>
              </w:rPr>
              <w:t>Nototodarus</w:t>
            </w:r>
            <w:proofErr w:type="spellEnd"/>
            <w:r w:rsidR="007113A2" w:rsidRPr="00350C4B">
              <w:rPr>
                <w:rFonts w:ascii="Arial" w:hAnsi="Arial" w:cs="Arial"/>
                <w:i/>
                <w:sz w:val="22"/>
                <w:szCs w:val="22"/>
              </w:rPr>
              <w:t xml:space="preserve"> </w:t>
            </w:r>
            <w:proofErr w:type="spellStart"/>
            <w:r w:rsidR="007113A2" w:rsidRPr="00350C4B">
              <w:rPr>
                <w:rFonts w:ascii="Arial" w:hAnsi="Arial" w:cs="Arial"/>
                <w:i/>
                <w:sz w:val="22"/>
                <w:szCs w:val="22"/>
              </w:rPr>
              <w:t>gouldi</w:t>
            </w:r>
            <w:proofErr w:type="spellEnd"/>
            <w:r w:rsidR="007113A2">
              <w:rPr>
                <w:rFonts w:ascii="Arial" w:hAnsi="Arial" w:cs="Arial"/>
                <w:sz w:val="22"/>
                <w:szCs w:val="22"/>
              </w:rPr>
              <w:t>)</w:t>
            </w:r>
          </w:p>
          <w:p w:rsidR="002415D7" w:rsidRDefault="002415D7" w:rsidP="002415D7">
            <w:pPr>
              <w:pStyle w:val="ListBullet"/>
              <w:rPr>
                <w:rFonts w:ascii="Arial" w:hAnsi="Arial" w:cs="Arial"/>
                <w:sz w:val="22"/>
                <w:szCs w:val="22"/>
              </w:rPr>
            </w:pPr>
            <w:r>
              <w:rPr>
                <w:rFonts w:ascii="Arial" w:hAnsi="Arial" w:cs="Arial"/>
                <w:sz w:val="22"/>
                <w:szCs w:val="22"/>
              </w:rPr>
              <w:t>king dory</w:t>
            </w:r>
            <w:r w:rsidR="007113A2">
              <w:rPr>
                <w:rFonts w:ascii="Arial" w:hAnsi="Arial" w:cs="Arial"/>
                <w:sz w:val="22"/>
                <w:szCs w:val="22"/>
              </w:rPr>
              <w:t xml:space="preserve"> (</w:t>
            </w:r>
            <w:proofErr w:type="spellStart"/>
            <w:r w:rsidR="007113A2" w:rsidRPr="00350C4B">
              <w:rPr>
                <w:rFonts w:ascii="Arial" w:hAnsi="Arial" w:cs="Arial"/>
                <w:i/>
                <w:sz w:val="22"/>
                <w:szCs w:val="22"/>
              </w:rPr>
              <w:t>Cyttus</w:t>
            </w:r>
            <w:proofErr w:type="spellEnd"/>
            <w:r w:rsidR="007113A2" w:rsidRPr="00350C4B">
              <w:rPr>
                <w:rFonts w:ascii="Arial" w:hAnsi="Arial" w:cs="Arial"/>
                <w:i/>
                <w:sz w:val="22"/>
                <w:szCs w:val="22"/>
              </w:rPr>
              <w:t xml:space="preserve"> </w:t>
            </w:r>
            <w:proofErr w:type="spellStart"/>
            <w:r w:rsidR="007113A2" w:rsidRPr="00350C4B">
              <w:rPr>
                <w:rFonts w:ascii="Arial" w:hAnsi="Arial" w:cs="Arial"/>
                <w:i/>
                <w:sz w:val="22"/>
                <w:szCs w:val="22"/>
              </w:rPr>
              <w:t>traversi</w:t>
            </w:r>
            <w:proofErr w:type="spellEnd"/>
            <w:r w:rsidR="007113A2">
              <w:rPr>
                <w:rFonts w:ascii="Arial" w:hAnsi="Arial" w:cs="Arial"/>
                <w:sz w:val="22"/>
                <w:szCs w:val="22"/>
              </w:rPr>
              <w:t>)</w:t>
            </w:r>
          </w:p>
          <w:p w:rsidR="002415D7" w:rsidRDefault="002415D7" w:rsidP="002415D7">
            <w:pPr>
              <w:pStyle w:val="ListBullet"/>
              <w:rPr>
                <w:rFonts w:ascii="Arial" w:hAnsi="Arial" w:cs="Arial"/>
                <w:sz w:val="22"/>
                <w:szCs w:val="22"/>
              </w:rPr>
            </w:pPr>
            <w:r>
              <w:rPr>
                <w:rFonts w:ascii="Arial" w:hAnsi="Arial" w:cs="Arial"/>
                <w:sz w:val="22"/>
                <w:szCs w:val="22"/>
              </w:rPr>
              <w:t>latchet</w:t>
            </w:r>
            <w:r w:rsidR="007113A2">
              <w:rPr>
                <w:rFonts w:ascii="Arial" w:hAnsi="Arial" w:cs="Arial"/>
                <w:sz w:val="22"/>
                <w:szCs w:val="22"/>
              </w:rPr>
              <w:t xml:space="preserve"> (</w:t>
            </w:r>
            <w:proofErr w:type="spellStart"/>
            <w:r w:rsidR="007113A2" w:rsidRPr="00350C4B">
              <w:rPr>
                <w:rFonts w:ascii="Arial" w:hAnsi="Arial" w:cs="Arial"/>
                <w:i/>
                <w:sz w:val="22"/>
                <w:szCs w:val="22"/>
              </w:rPr>
              <w:t>Pterygotrigla</w:t>
            </w:r>
            <w:proofErr w:type="spellEnd"/>
            <w:r w:rsidR="007113A2" w:rsidRPr="00350C4B">
              <w:rPr>
                <w:rFonts w:ascii="Arial" w:hAnsi="Arial" w:cs="Arial"/>
                <w:i/>
                <w:sz w:val="22"/>
                <w:szCs w:val="22"/>
              </w:rPr>
              <w:t xml:space="preserve"> </w:t>
            </w:r>
            <w:proofErr w:type="spellStart"/>
            <w:r w:rsidR="007113A2" w:rsidRPr="00350C4B">
              <w:rPr>
                <w:rFonts w:ascii="Arial" w:hAnsi="Arial" w:cs="Arial"/>
                <w:i/>
                <w:sz w:val="22"/>
                <w:szCs w:val="22"/>
              </w:rPr>
              <w:t>polyommata</w:t>
            </w:r>
            <w:proofErr w:type="spellEnd"/>
            <w:r w:rsidR="007113A2">
              <w:rPr>
                <w:rFonts w:ascii="Arial" w:hAnsi="Arial" w:cs="Arial"/>
                <w:sz w:val="22"/>
                <w:szCs w:val="22"/>
              </w:rPr>
              <w:t>)</w:t>
            </w:r>
          </w:p>
          <w:p w:rsidR="002415D7" w:rsidRDefault="002415D7" w:rsidP="002415D7">
            <w:pPr>
              <w:pStyle w:val="ListBullet"/>
              <w:rPr>
                <w:rFonts w:ascii="Arial" w:hAnsi="Arial" w:cs="Arial"/>
                <w:sz w:val="22"/>
                <w:szCs w:val="22"/>
              </w:rPr>
            </w:pPr>
            <w:r>
              <w:rPr>
                <w:rFonts w:ascii="Arial" w:hAnsi="Arial" w:cs="Arial"/>
                <w:sz w:val="22"/>
                <w:szCs w:val="22"/>
              </w:rPr>
              <w:t>leatherjackets</w:t>
            </w:r>
            <w:r w:rsidR="007113A2">
              <w:rPr>
                <w:rFonts w:ascii="Arial" w:hAnsi="Arial" w:cs="Arial"/>
                <w:sz w:val="22"/>
                <w:szCs w:val="22"/>
              </w:rPr>
              <w:t xml:space="preserve"> (various species)</w:t>
            </w:r>
          </w:p>
          <w:p w:rsidR="002415D7" w:rsidRDefault="002415D7" w:rsidP="002415D7">
            <w:pPr>
              <w:pStyle w:val="ListBullet"/>
              <w:rPr>
                <w:rFonts w:ascii="Arial" w:hAnsi="Arial" w:cs="Arial"/>
                <w:sz w:val="22"/>
                <w:szCs w:val="22"/>
              </w:rPr>
            </w:pPr>
            <w:r>
              <w:rPr>
                <w:rFonts w:ascii="Arial" w:hAnsi="Arial" w:cs="Arial"/>
                <w:sz w:val="22"/>
                <w:szCs w:val="22"/>
              </w:rPr>
              <w:t>ocean jacket (</w:t>
            </w:r>
            <w:proofErr w:type="spellStart"/>
            <w:r w:rsidRPr="00350C4B">
              <w:rPr>
                <w:rFonts w:ascii="Arial" w:hAnsi="Arial" w:cs="Arial"/>
                <w:i/>
                <w:sz w:val="22"/>
                <w:szCs w:val="22"/>
              </w:rPr>
              <w:t>Nelusetta</w:t>
            </w:r>
            <w:proofErr w:type="spellEnd"/>
            <w:r w:rsidRPr="00350C4B">
              <w:rPr>
                <w:rFonts w:ascii="Arial" w:hAnsi="Arial" w:cs="Arial"/>
                <w:i/>
                <w:sz w:val="22"/>
                <w:szCs w:val="22"/>
              </w:rPr>
              <w:t xml:space="preserve"> </w:t>
            </w:r>
            <w:proofErr w:type="spellStart"/>
            <w:r w:rsidRPr="00350C4B">
              <w:rPr>
                <w:rFonts w:ascii="Arial" w:hAnsi="Arial" w:cs="Arial"/>
                <w:i/>
                <w:sz w:val="22"/>
                <w:szCs w:val="22"/>
              </w:rPr>
              <w:t>ayraudi</w:t>
            </w:r>
            <w:proofErr w:type="spellEnd"/>
            <w:r>
              <w:rPr>
                <w:rFonts w:ascii="Arial" w:hAnsi="Arial" w:cs="Arial"/>
                <w:sz w:val="22"/>
                <w:szCs w:val="22"/>
              </w:rPr>
              <w:t>)</w:t>
            </w:r>
          </w:p>
          <w:p w:rsidR="002415D7" w:rsidRDefault="002415D7" w:rsidP="002415D7">
            <w:pPr>
              <w:pStyle w:val="ListBullet"/>
              <w:rPr>
                <w:rFonts w:ascii="Arial" w:hAnsi="Arial" w:cs="Arial"/>
                <w:sz w:val="22"/>
                <w:szCs w:val="22"/>
              </w:rPr>
            </w:pPr>
            <w:r>
              <w:rPr>
                <w:rFonts w:ascii="Arial" w:hAnsi="Arial" w:cs="Arial"/>
                <w:sz w:val="22"/>
                <w:szCs w:val="22"/>
              </w:rPr>
              <w:t xml:space="preserve">ornate </w:t>
            </w:r>
            <w:proofErr w:type="spellStart"/>
            <w:r>
              <w:rPr>
                <w:rFonts w:ascii="Arial" w:hAnsi="Arial" w:cs="Arial"/>
                <w:sz w:val="22"/>
                <w:szCs w:val="22"/>
              </w:rPr>
              <w:t>angelshark</w:t>
            </w:r>
            <w:proofErr w:type="spellEnd"/>
            <w:r w:rsidR="007113A2">
              <w:rPr>
                <w:rFonts w:ascii="Arial" w:hAnsi="Arial" w:cs="Arial"/>
                <w:sz w:val="22"/>
                <w:szCs w:val="22"/>
              </w:rPr>
              <w:t xml:space="preserve"> (</w:t>
            </w:r>
            <w:proofErr w:type="spellStart"/>
            <w:r w:rsidR="007113A2" w:rsidRPr="00350C4B">
              <w:rPr>
                <w:rFonts w:ascii="Arial" w:hAnsi="Arial" w:cs="Arial"/>
                <w:i/>
                <w:sz w:val="22"/>
                <w:szCs w:val="22"/>
              </w:rPr>
              <w:t>Squatina</w:t>
            </w:r>
            <w:proofErr w:type="spellEnd"/>
            <w:r w:rsidR="007113A2" w:rsidRPr="00350C4B">
              <w:rPr>
                <w:rFonts w:ascii="Arial" w:hAnsi="Arial" w:cs="Arial"/>
                <w:i/>
                <w:sz w:val="22"/>
                <w:szCs w:val="22"/>
              </w:rPr>
              <w:t xml:space="preserve"> </w:t>
            </w:r>
            <w:proofErr w:type="spellStart"/>
            <w:r w:rsidR="007113A2" w:rsidRPr="00350C4B">
              <w:rPr>
                <w:rFonts w:ascii="Arial" w:hAnsi="Arial" w:cs="Arial"/>
                <w:i/>
                <w:sz w:val="22"/>
                <w:szCs w:val="22"/>
              </w:rPr>
              <w:t>australis</w:t>
            </w:r>
            <w:proofErr w:type="spellEnd"/>
            <w:r w:rsidR="007113A2">
              <w:rPr>
                <w:rFonts w:ascii="Arial" w:hAnsi="Arial" w:cs="Arial"/>
                <w:sz w:val="22"/>
                <w:szCs w:val="22"/>
              </w:rPr>
              <w:t>)</w:t>
            </w:r>
          </w:p>
          <w:p w:rsidR="002415D7" w:rsidRDefault="002415D7" w:rsidP="002415D7">
            <w:pPr>
              <w:pStyle w:val="ListBullet"/>
              <w:rPr>
                <w:rFonts w:ascii="Arial" w:hAnsi="Arial" w:cs="Arial"/>
                <w:sz w:val="22"/>
                <w:szCs w:val="22"/>
              </w:rPr>
            </w:pPr>
            <w:r>
              <w:rPr>
                <w:rFonts w:ascii="Arial" w:hAnsi="Arial" w:cs="Arial"/>
                <w:sz w:val="22"/>
                <w:szCs w:val="22"/>
              </w:rPr>
              <w:t>red gurnard</w:t>
            </w:r>
            <w:r w:rsidR="00A62BAC">
              <w:rPr>
                <w:rFonts w:ascii="Arial" w:hAnsi="Arial" w:cs="Arial"/>
                <w:sz w:val="22"/>
                <w:szCs w:val="22"/>
              </w:rPr>
              <w:t xml:space="preserve"> (</w:t>
            </w:r>
            <w:proofErr w:type="spellStart"/>
            <w:r w:rsidR="00A62BAC" w:rsidRPr="00350C4B">
              <w:rPr>
                <w:rFonts w:ascii="Arial" w:hAnsi="Arial" w:cs="Arial"/>
                <w:i/>
                <w:sz w:val="22"/>
                <w:szCs w:val="22"/>
              </w:rPr>
              <w:t>Chelidonichthys</w:t>
            </w:r>
            <w:proofErr w:type="spellEnd"/>
            <w:r w:rsidR="00A62BAC" w:rsidRPr="00350C4B">
              <w:rPr>
                <w:rFonts w:ascii="Arial" w:hAnsi="Arial" w:cs="Arial"/>
                <w:i/>
                <w:sz w:val="22"/>
                <w:szCs w:val="22"/>
              </w:rPr>
              <w:t xml:space="preserve"> </w:t>
            </w:r>
            <w:proofErr w:type="spellStart"/>
            <w:r w:rsidR="00A62BAC" w:rsidRPr="00350C4B">
              <w:rPr>
                <w:rFonts w:ascii="Arial" w:hAnsi="Arial" w:cs="Arial"/>
                <w:i/>
                <w:sz w:val="22"/>
                <w:szCs w:val="22"/>
              </w:rPr>
              <w:t>kumu</w:t>
            </w:r>
            <w:proofErr w:type="spellEnd"/>
            <w:r w:rsidR="00A62BAC">
              <w:rPr>
                <w:rFonts w:ascii="Arial" w:hAnsi="Arial" w:cs="Arial"/>
                <w:sz w:val="22"/>
                <w:szCs w:val="22"/>
              </w:rPr>
              <w:t>)</w:t>
            </w:r>
          </w:p>
          <w:p w:rsidR="002415D7" w:rsidRDefault="002415D7" w:rsidP="002415D7">
            <w:pPr>
              <w:pStyle w:val="ListBullet"/>
              <w:rPr>
                <w:rFonts w:ascii="Arial" w:hAnsi="Arial" w:cs="Arial"/>
                <w:sz w:val="22"/>
                <w:szCs w:val="22"/>
              </w:rPr>
            </w:pPr>
            <w:r>
              <w:rPr>
                <w:rFonts w:ascii="Arial" w:hAnsi="Arial" w:cs="Arial"/>
                <w:sz w:val="22"/>
                <w:szCs w:val="22"/>
              </w:rPr>
              <w:t>snapper</w:t>
            </w:r>
            <w:r w:rsidR="00350C4B">
              <w:rPr>
                <w:rFonts w:ascii="Arial" w:hAnsi="Arial" w:cs="Arial"/>
                <w:sz w:val="22"/>
                <w:szCs w:val="22"/>
              </w:rPr>
              <w:t xml:space="preserve"> (various species)</w:t>
            </w:r>
          </w:p>
          <w:p w:rsidR="002415D7" w:rsidRPr="009E459E" w:rsidRDefault="002415D7" w:rsidP="002415D7">
            <w:pPr>
              <w:pStyle w:val="ListBullet"/>
              <w:rPr>
                <w:rFonts w:ascii="Arial" w:hAnsi="Arial" w:cs="Arial"/>
                <w:sz w:val="22"/>
                <w:szCs w:val="22"/>
              </w:rPr>
            </w:pPr>
            <w:r>
              <w:rPr>
                <w:rFonts w:ascii="Arial" w:hAnsi="Arial" w:cs="Arial"/>
                <w:sz w:val="22"/>
                <w:szCs w:val="22"/>
              </w:rPr>
              <w:t>stargazers</w:t>
            </w:r>
            <w:r w:rsidR="00350C4B">
              <w:rPr>
                <w:rFonts w:ascii="Arial" w:hAnsi="Arial" w:cs="Arial"/>
                <w:sz w:val="22"/>
                <w:szCs w:val="22"/>
              </w:rPr>
              <w:t xml:space="preserve"> (Family </w:t>
            </w:r>
            <w:proofErr w:type="spellStart"/>
            <w:r w:rsidR="00350C4B">
              <w:rPr>
                <w:rFonts w:ascii="Arial" w:hAnsi="Arial" w:cs="Arial"/>
                <w:sz w:val="22"/>
                <w:szCs w:val="22"/>
              </w:rPr>
              <w:t>Uranoscopidae</w:t>
            </w:r>
            <w:proofErr w:type="spellEnd"/>
            <w:r w:rsidR="00350C4B">
              <w:rPr>
                <w:rFonts w:ascii="Arial" w:hAnsi="Arial" w:cs="Arial"/>
                <w:sz w:val="22"/>
                <w:szCs w:val="22"/>
              </w:rPr>
              <w:t>)</w:t>
            </w:r>
          </w:p>
          <w:p w:rsidR="002415D7" w:rsidRPr="00F6308F" w:rsidRDefault="002415D7" w:rsidP="002415D7">
            <w:pPr>
              <w:spacing w:after="120"/>
              <w:rPr>
                <w:rFonts w:ascii="Arial" w:hAnsi="Arial" w:cs="Arial"/>
                <w:snapToGrid w:val="0"/>
                <w:color w:val="3366FF"/>
              </w:rPr>
            </w:pPr>
          </w:p>
        </w:tc>
      </w:tr>
      <w:tr w:rsidR="00DA6A89"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Gear</w:t>
            </w:r>
          </w:p>
        </w:tc>
        <w:tc>
          <w:tcPr>
            <w:tcW w:w="7200" w:type="dxa"/>
            <w:tcBorders>
              <w:top w:val="single" w:sz="4" w:space="0" w:color="auto"/>
              <w:left w:val="single" w:sz="4" w:space="0" w:color="auto"/>
              <w:bottom w:val="single" w:sz="4" w:space="0" w:color="auto"/>
              <w:right w:val="single" w:sz="4" w:space="0" w:color="auto"/>
            </w:tcBorders>
          </w:tcPr>
          <w:p w:rsidR="005C0255" w:rsidRPr="005C0255" w:rsidRDefault="005C0255" w:rsidP="005C0255">
            <w:pPr>
              <w:rPr>
                <w:rFonts w:ascii="Arial" w:hAnsi="Arial" w:cs="Arial"/>
                <w:snapToGrid w:val="0"/>
                <w:sz w:val="22"/>
                <w:szCs w:val="22"/>
              </w:rPr>
            </w:pPr>
            <w:r w:rsidRPr="005C0255">
              <w:rPr>
                <w:rFonts w:ascii="Arial" w:hAnsi="Arial" w:cs="Arial"/>
                <w:snapToGrid w:val="0"/>
                <w:sz w:val="22"/>
                <w:szCs w:val="22"/>
              </w:rPr>
              <w:t>A variety of fishing methods are used in the different sectors of the Southern and Eastern Scalefish and Shark Fishery, including:</w:t>
            </w:r>
          </w:p>
          <w:p w:rsidR="005C0255" w:rsidRPr="005C0255" w:rsidRDefault="005C0255" w:rsidP="00DD0F58">
            <w:pPr>
              <w:pStyle w:val="ListParagraph"/>
              <w:numPr>
                <w:ilvl w:val="0"/>
                <w:numId w:val="31"/>
              </w:numPr>
            </w:pPr>
            <w:proofErr w:type="spellStart"/>
            <w:r w:rsidRPr="005C0255">
              <w:rPr>
                <w:rFonts w:ascii="Arial" w:hAnsi="Arial" w:cs="Arial"/>
                <w:snapToGrid w:val="0"/>
              </w:rPr>
              <w:t>demersal</w:t>
            </w:r>
            <w:proofErr w:type="spellEnd"/>
            <w:r w:rsidRPr="005C0255">
              <w:rPr>
                <w:rFonts w:ascii="Arial" w:hAnsi="Arial" w:cs="Arial"/>
                <w:snapToGrid w:val="0"/>
              </w:rPr>
              <w:t xml:space="preserve"> otter trawl –</w:t>
            </w:r>
            <w:r>
              <w:rPr>
                <w:rFonts w:ascii="Arial" w:hAnsi="Arial" w:cs="Arial"/>
              </w:rPr>
              <w:t xml:space="preserve"> </w:t>
            </w:r>
            <w:r w:rsidRPr="005C0255">
              <w:rPr>
                <w:rFonts w:ascii="Arial" w:hAnsi="Arial" w:cs="Arial"/>
                <w:lang w:val="en-US"/>
              </w:rPr>
              <w:t>trawl nets towed along the seabed</w:t>
            </w:r>
            <w:r>
              <w:rPr>
                <w:rFonts w:ascii="Arial" w:hAnsi="Arial" w:cs="Arial"/>
                <w:lang w:val="en-US"/>
              </w:rPr>
              <w:t xml:space="preserve">, with a </w:t>
            </w:r>
            <w:r w:rsidR="00D522E2">
              <w:rPr>
                <w:rFonts w:ascii="Arial" w:hAnsi="Arial" w:cs="Arial"/>
                <w:lang w:val="en-US"/>
              </w:rPr>
              <w:t>heavy otter board</w:t>
            </w:r>
            <w:r>
              <w:rPr>
                <w:rFonts w:ascii="Arial" w:hAnsi="Arial" w:cs="Arial"/>
                <w:lang w:val="en-US"/>
              </w:rPr>
              <w:t xml:space="preserve"> attached to each wing of the net to hold it open</w:t>
            </w:r>
          </w:p>
          <w:p w:rsidR="005C0255" w:rsidRPr="005C0255" w:rsidRDefault="005C0255" w:rsidP="00DD0F58">
            <w:pPr>
              <w:pStyle w:val="ListParagraph"/>
              <w:numPr>
                <w:ilvl w:val="0"/>
                <w:numId w:val="31"/>
              </w:numPr>
            </w:pPr>
            <w:r w:rsidRPr="005C0255">
              <w:rPr>
                <w:rFonts w:ascii="Arial" w:hAnsi="Arial" w:cs="Arial"/>
                <w:snapToGrid w:val="0"/>
              </w:rPr>
              <w:t>pair trawl</w:t>
            </w:r>
            <w:r w:rsidR="00591ACF">
              <w:rPr>
                <w:rFonts w:ascii="Arial" w:hAnsi="Arial" w:cs="Arial"/>
                <w:snapToGrid w:val="0"/>
              </w:rPr>
              <w:t xml:space="preserve"> </w:t>
            </w:r>
            <w:r w:rsidR="00591ACF" w:rsidRPr="005C0255">
              <w:rPr>
                <w:rFonts w:ascii="Arial" w:hAnsi="Arial" w:cs="Arial"/>
                <w:snapToGrid w:val="0"/>
              </w:rPr>
              <w:t>–</w:t>
            </w:r>
            <w:r w:rsidRPr="005C0255">
              <w:rPr>
                <w:rFonts w:ascii="Arial" w:hAnsi="Arial" w:cs="Arial"/>
                <w:snapToGrid w:val="0"/>
              </w:rPr>
              <w:t xml:space="preserve"> two boats each towing a warp (cable) attached to </w:t>
            </w:r>
            <w:r w:rsidR="00D522E2">
              <w:rPr>
                <w:rFonts w:ascii="Arial" w:hAnsi="Arial" w:cs="Arial"/>
                <w:snapToGrid w:val="0"/>
              </w:rPr>
              <w:t>one wing of the</w:t>
            </w:r>
            <w:r w:rsidRPr="005C0255">
              <w:rPr>
                <w:rFonts w:ascii="Arial" w:hAnsi="Arial" w:cs="Arial"/>
                <w:snapToGrid w:val="0"/>
              </w:rPr>
              <w:t xml:space="preserve"> net </w:t>
            </w:r>
            <w:r w:rsidR="00D522E2">
              <w:rPr>
                <w:rFonts w:ascii="Arial" w:hAnsi="Arial" w:cs="Arial"/>
                <w:snapToGrid w:val="0"/>
              </w:rPr>
              <w:t>so</w:t>
            </w:r>
            <w:r w:rsidRPr="005C0255">
              <w:rPr>
                <w:rFonts w:ascii="Arial" w:hAnsi="Arial" w:cs="Arial"/>
                <w:snapToGrid w:val="0"/>
              </w:rPr>
              <w:t xml:space="preserve"> the mouth of the net is kept open by the distance the two boats are apart</w:t>
            </w:r>
          </w:p>
          <w:p w:rsidR="005C0255" w:rsidRPr="005C0255" w:rsidRDefault="005C0255" w:rsidP="00DD0F58">
            <w:pPr>
              <w:pStyle w:val="ListParagraph"/>
              <w:numPr>
                <w:ilvl w:val="0"/>
                <w:numId w:val="31"/>
              </w:numPr>
            </w:pPr>
            <w:proofErr w:type="spellStart"/>
            <w:r w:rsidRPr="005C0255">
              <w:rPr>
                <w:rFonts w:ascii="Arial" w:hAnsi="Arial" w:cs="Arial"/>
                <w:snapToGrid w:val="0"/>
              </w:rPr>
              <w:t>midwater</w:t>
            </w:r>
            <w:proofErr w:type="spellEnd"/>
            <w:r w:rsidRPr="005C0255">
              <w:rPr>
                <w:rFonts w:ascii="Arial" w:hAnsi="Arial" w:cs="Arial"/>
                <w:snapToGrid w:val="0"/>
              </w:rPr>
              <w:t xml:space="preserve"> trawl –</w:t>
            </w:r>
            <w:r w:rsidR="00591ACF">
              <w:rPr>
                <w:rFonts w:ascii="Arial" w:hAnsi="Arial" w:cs="Arial"/>
                <w:snapToGrid w:val="0"/>
              </w:rPr>
              <w:t xml:space="preserve"> </w:t>
            </w:r>
            <w:r w:rsidRPr="005C0255">
              <w:rPr>
                <w:rFonts w:ascii="Arial" w:hAnsi="Arial" w:cs="Arial"/>
                <w:lang w:val="en-US"/>
              </w:rPr>
              <w:t xml:space="preserve">trawl nets towed in the water column </w:t>
            </w:r>
            <w:r w:rsidR="00D522E2">
              <w:rPr>
                <w:rFonts w:ascii="Arial" w:hAnsi="Arial" w:cs="Arial"/>
                <w:lang w:val="en-US"/>
              </w:rPr>
              <w:t xml:space="preserve">above the seabed, </w:t>
            </w:r>
            <w:r w:rsidRPr="005C0255">
              <w:rPr>
                <w:rFonts w:ascii="Arial" w:hAnsi="Arial" w:cs="Arial"/>
                <w:lang w:val="en-US"/>
              </w:rPr>
              <w:t>held open by a pair of otter boards on either side attached to the wings of the net</w:t>
            </w:r>
          </w:p>
          <w:p w:rsidR="005C0255" w:rsidRDefault="005C0255" w:rsidP="00DD0F58">
            <w:pPr>
              <w:pStyle w:val="ListParagraph"/>
              <w:numPr>
                <w:ilvl w:val="0"/>
                <w:numId w:val="31"/>
              </w:numPr>
            </w:pPr>
            <w:r w:rsidRPr="005C0255">
              <w:rPr>
                <w:rFonts w:ascii="Arial" w:hAnsi="Arial" w:cs="Arial"/>
                <w:snapToGrid w:val="0"/>
              </w:rPr>
              <w:t>Danish seine –</w:t>
            </w:r>
            <w:r w:rsidR="00D522E2">
              <w:rPr>
                <w:rFonts w:ascii="Arial" w:hAnsi="Arial" w:cs="Arial"/>
                <w:snapToGrid w:val="0"/>
              </w:rPr>
              <w:t xml:space="preserve"> </w:t>
            </w:r>
            <w:r w:rsidRPr="005C0255">
              <w:rPr>
                <w:rFonts w:ascii="Arial" w:hAnsi="Arial" w:cs="Arial"/>
                <w:snapToGrid w:val="0"/>
              </w:rPr>
              <w:t xml:space="preserve">a conical net with two wings </w:t>
            </w:r>
            <w:r w:rsidR="00D522E2">
              <w:rPr>
                <w:rFonts w:ascii="Arial" w:hAnsi="Arial" w:cs="Arial"/>
                <w:snapToGrid w:val="0"/>
              </w:rPr>
              <w:t>and</w:t>
            </w:r>
            <w:r w:rsidRPr="005C0255">
              <w:rPr>
                <w:rFonts w:ascii="Arial" w:hAnsi="Arial" w:cs="Arial"/>
                <w:snapToGrid w:val="0"/>
              </w:rPr>
              <w:t xml:space="preserve"> a bag in the middl</w:t>
            </w:r>
            <w:r w:rsidR="00FF5033">
              <w:rPr>
                <w:rFonts w:ascii="Arial" w:hAnsi="Arial" w:cs="Arial"/>
                <w:snapToGrid w:val="0"/>
              </w:rPr>
              <w:t>e that collects the fish. Dragl</w:t>
            </w:r>
            <w:r w:rsidRPr="005C0255">
              <w:rPr>
                <w:rFonts w:ascii="Arial" w:hAnsi="Arial" w:cs="Arial"/>
                <w:snapToGrid w:val="0"/>
              </w:rPr>
              <w:t>ines are attached to the wings so a large</w:t>
            </w:r>
            <w:r>
              <w:rPr>
                <w:rFonts w:ascii="Arial" w:hAnsi="Arial" w:cs="Arial"/>
                <w:snapToGrid w:val="0"/>
              </w:rPr>
              <w:t xml:space="preserve"> area can be fished. Similar to a trawl net but without otter boards and often used by two boats where the larger boat uses the warp lines to encircle the fish and herd them into the central net.</w:t>
            </w:r>
          </w:p>
          <w:p w:rsidR="005C0255" w:rsidRDefault="005C0255" w:rsidP="00DD0F58">
            <w:pPr>
              <w:pStyle w:val="ListParagraph"/>
              <w:numPr>
                <w:ilvl w:val="0"/>
                <w:numId w:val="31"/>
              </w:numPr>
            </w:pPr>
            <w:proofErr w:type="spellStart"/>
            <w:r>
              <w:rPr>
                <w:rFonts w:ascii="Arial" w:hAnsi="Arial" w:cs="Arial"/>
                <w:snapToGrid w:val="0"/>
              </w:rPr>
              <w:t>demersal</w:t>
            </w:r>
            <w:proofErr w:type="spellEnd"/>
            <w:r>
              <w:rPr>
                <w:rFonts w:ascii="Arial" w:hAnsi="Arial" w:cs="Arial"/>
                <w:snapToGrid w:val="0"/>
              </w:rPr>
              <w:t xml:space="preserve"> </w:t>
            </w:r>
            <w:proofErr w:type="spellStart"/>
            <w:r>
              <w:rPr>
                <w:rFonts w:ascii="Arial" w:hAnsi="Arial" w:cs="Arial"/>
                <w:snapToGrid w:val="0"/>
              </w:rPr>
              <w:t>longline</w:t>
            </w:r>
            <w:proofErr w:type="spellEnd"/>
            <w:r>
              <w:rPr>
                <w:rFonts w:ascii="Arial" w:hAnsi="Arial" w:cs="Arial"/>
                <w:snapToGrid w:val="0"/>
              </w:rPr>
              <w:t xml:space="preserve"> –</w:t>
            </w:r>
            <w:r w:rsidR="00D522E2">
              <w:rPr>
                <w:rFonts w:ascii="Arial" w:hAnsi="Arial" w:cs="Arial"/>
                <w:snapToGrid w:val="0"/>
              </w:rPr>
              <w:t xml:space="preserve"> </w:t>
            </w:r>
            <w:r>
              <w:rPr>
                <w:rFonts w:ascii="Arial" w:hAnsi="Arial" w:cs="Arial"/>
                <w:snapToGrid w:val="0"/>
              </w:rPr>
              <w:t xml:space="preserve"> long fishing lines with snoods (small branch lines with hooks attached) are set along the bottom of the se</w:t>
            </w:r>
            <w:r w:rsidR="00D522E2">
              <w:rPr>
                <w:rFonts w:ascii="Arial" w:hAnsi="Arial" w:cs="Arial"/>
                <w:snapToGrid w:val="0"/>
              </w:rPr>
              <w:t>afloor with an anchor or weight</w:t>
            </w:r>
            <w:r>
              <w:rPr>
                <w:rFonts w:ascii="Arial" w:hAnsi="Arial" w:cs="Arial"/>
                <w:snapToGrid w:val="0"/>
              </w:rPr>
              <w:t xml:space="preserve"> </w:t>
            </w:r>
          </w:p>
          <w:p w:rsidR="005C0255" w:rsidRDefault="005C0255" w:rsidP="00DD0F58">
            <w:pPr>
              <w:pStyle w:val="ListParagraph"/>
              <w:numPr>
                <w:ilvl w:val="0"/>
                <w:numId w:val="31"/>
              </w:numPr>
            </w:pPr>
            <w:proofErr w:type="spellStart"/>
            <w:r>
              <w:rPr>
                <w:rFonts w:ascii="Arial" w:hAnsi="Arial" w:cs="Arial"/>
                <w:snapToGrid w:val="0"/>
              </w:rPr>
              <w:t>demersal</w:t>
            </w:r>
            <w:proofErr w:type="spellEnd"/>
            <w:r>
              <w:rPr>
                <w:rFonts w:ascii="Arial" w:hAnsi="Arial" w:cs="Arial"/>
                <w:snapToGrid w:val="0"/>
              </w:rPr>
              <w:t xml:space="preserve"> gillnet – </w:t>
            </w:r>
            <w:r w:rsidR="00D522E2">
              <w:rPr>
                <w:rFonts w:ascii="Arial" w:hAnsi="Arial" w:cs="Arial"/>
                <w:snapToGrid w:val="0"/>
              </w:rPr>
              <w:t>a</w:t>
            </w:r>
            <w:r>
              <w:rPr>
                <w:rFonts w:ascii="Arial" w:hAnsi="Arial" w:cs="Arial"/>
                <w:snapToGrid w:val="0"/>
              </w:rPr>
              <w:t xml:space="preserve"> fishing net set vertically in the water column</w:t>
            </w:r>
            <w:r w:rsidRPr="00A025D5">
              <w:t xml:space="preserve"> </w:t>
            </w:r>
            <w:r>
              <w:rPr>
                <w:rFonts w:ascii="Arial" w:hAnsi="Arial" w:cs="Arial"/>
                <w:snapToGrid w:val="0"/>
              </w:rPr>
              <w:t>that traps fish by their gills in the mesh</w:t>
            </w:r>
          </w:p>
          <w:p w:rsidR="005C0255" w:rsidRDefault="00BB7413" w:rsidP="00DD0F58">
            <w:pPr>
              <w:pStyle w:val="ListParagraph"/>
              <w:numPr>
                <w:ilvl w:val="0"/>
                <w:numId w:val="31"/>
              </w:numPr>
            </w:pPr>
            <w:r>
              <w:rPr>
                <w:rFonts w:ascii="Arial" w:hAnsi="Arial" w:cs="Arial"/>
                <w:snapToGrid w:val="0"/>
              </w:rPr>
              <w:t>dropline – a</w:t>
            </w:r>
            <w:r w:rsidR="005C0255">
              <w:rPr>
                <w:rFonts w:ascii="Arial" w:hAnsi="Arial" w:cs="Arial"/>
                <w:snapToGrid w:val="0"/>
              </w:rPr>
              <w:t xml:space="preserve"> vertical hanging headline (mainline) with snoods attached that hang horizontally in the water column </w:t>
            </w:r>
            <w:r>
              <w:rPr>
                <w:rFonts w:ascii="Arial" w:hAnsi="Arial" w:cs="Arial"/>
                <w:snapToGrid w:val="0"/>
              </w:rPr>
              <w:t>and a float attached to the top</w:t>
            </w:r>
            <w:r w:rsidR="005C0255">
              <w:rPr>
                <w:rFonts w:ascii="Arial" w:hAnsi="Arial" w:cs="Arial"/>
                <w:snapToGrid w:val="0"/>
              </w:rPr>
              <w:t xml:space="preserve">  </w:t>
            </w:r>
          </w:p>
          <w:p w:rsidR="005C0255" w:rsidRPr="005C0255" w:rsidRDefault="00BB7413" w:rsidP="00DD0F58">
            <w:pPr>
              <w:pStyle w:val="ListParagraph"/>
              <w:numPr>
                <w:ilvl w:val="0"/>
                <w:numId w:val="31"/>
              </w:numPr>
            </w:pPr>
            <w:r>
              <w:rPr>
                <w:rFonts w:ascii="Arial" w:hAnsi="Arial" w:cs="Arial"/>
                <w:snapToGrid w:val="0"/>
              </w:rPr>
              <w:t>trotline – a</w:t>
            </w:r>
            <w:r w:rsidR="005C0255">
              <w:rPr>
                <w:rFonts w:ascii="Arial" w:hAnsi="Arial" w:cs="Arial"/>
                <w:snapToGrid w:val="0"/>
              </w:rPr>
              <w:t xml:space="preserve"> headline that runs horizontally across a channel or section of water </w:t>
            </w:r>
            <w:r>
              <w:rPr>
                <w:rFonts w:ascii="Arial" w:hAnsi="Arial" w:cs="Arial"/>
                <w:snapToGrid w:val="0"/>
              </w:rPr>
              <w:t>with</w:t>
            </w:r>
            <w:r w:rsidR="005C0255">
              <w:rPr>
                <w:rFonts w:ascii="Arial" w:hAnsi="Arial" w:cs="Arial"/>
                <w:snapToGrid w:val="0"/>
              </w:rPr>
              <w:t xml:space="preserve"> snoods attached tha</w:t>
            </w:r>
            <w:r>
              <w:rPr>
                <w:rFonts w:ascii="Arial" w:hAnsi="Arial" w:cs="Arial"/>
                <w:snapToGrid w:val="0"/>
              </w:rPr>
              <w:t>t hang down in the water column</w:t>
            </w:r>
            <w:r w:rsidR="005C0255">
              <w:rPr>
                <w:rFonts w:ascii="Arial" w:hAnsi="Arial" w:cs="Arial"/>
                <w:snapToGrid w:val="0"/>
              </w:rPr>
              <w:t xml:space="preserve"> </w:t>
            </w:r>
          </w:p>
          <w:p w:rsidR="00BB7413" w:rsidRDefault="00BB7413" w:rsidP="00DD0F58">
            <w:pPr>
              <w:pStyle w:val="ListParagraph"/>
              <w:numPr>
                <w:ilvl w:val="0"/>
                <w:numId w:val="31"/>
              </w:numPr>
            </w:pPr>
            <w:r>
              <w:rPr>
                <w:rFonts w:ascii="Arial" w:hAnsi="Arial" w:cs="Arial"/>
                <w:snapToGrid w:val="0"/>
              </w:rPr>
              <w:t>handline – a single line with one or more hooks or lures attached, most often held by a person whilst fishing, and</w:t>
            </w:r>
          </w:p>
          <w:p w:rsidR="00DA6A89" w:rsidRPr="00AF5734" w:rsidRDefault="005C0255" w:rsidP="00DD0F58">
            <w:pPr>
              <w:pStyle w:val="ListParagraph"/>
              <w:numPr>
                <w:ilvl w:val="0"/>
                <w:numId w:val="31"/>
              </w:numPr>
              <w:rPr>
                <w:rFonts w:ascii="Arial" w:hAnsi="Arial" w:cs="Arial"/>
                <w:snapToGrid w:val="0"/>
                <w:color w:val="3366FF"/>
              </w:rPr>
            </w:pPr>
            <w:proofErr w:type="gramStart"/>
            <w:r>
              <w:rPr>
                <w:rFonts w:ascii="Arial" w:hAnsi="Arial" w:cs="Arial"/>
                <w:snapToGrid w:val="0"/>
              </w:rPr>
              <w:t>fish</w:t>
            </w:r>
            <w:proofErr w:type="gramEnd"/>
            <w:r>
              <w:rPr>
                <w:rFonts w:ascii="Arial" w:hAnsi="Arial" w:cs="Arial"/>
                <w:snapToGrid w:val="0"/>
              </w:rPr>
              <w:t xml:space="preserve"> traps</w:t>
            </w:r>
            <w:r w:rsidR="00591ACF">
              <w:rPr>
                <w:rFonts w:ascii="Arial" w:hAnsi="Arial" w:cs="Arial"/>
                <w:snapToGrid w:val="0"/>
              </w:rPr>
              <w:t xml:space="preserve"> </w:t>
            </w:r>
            <w:r w:rsidR="00591ACF" w:rsidRPr="005C0255">
              <w:rPr>
                <w:rFonts w:ascii="Arial" w:hAnsi="Arial" w:cs="Arial"/>
                <w:snapToGrid w:val="0"/>
              </w:rPr>
              <w:t>–</w:t>
            </w:r>
            <w:r w:rsidRPr="002150F8">
              <w:rPr>
                <w:rFonts w:ascii="Arial" w:hAnsi="Arial" w:cs="Arial"/>
                <w:color w:val="222222"/>
                <w:sz w:val="20"/>
                <w:szCs w:val="20"/>
              </w:rPr>
              <w:t xml:space="preserve"> </w:t>
            </w:r>
            <w:r w:rsidR="00BB7413">
              <w:rPr>
                <w:rFonts w:ascii="Arial" w:hAnsi="Arial" w:cs="Arial"/>
                <w:snapToGrid w:val="0"/>
              </w:rPr>
              <w:t xml:space="preserve"> a cage</w:t>
            </w:r>
            <w:r w:rsidRPr="002150F8">
              <w:rPr>
                <w:rFonts w:ascii="Arial" w:hAnsi="Arial" w:cs="Arial"/>
                <w:snapToGrid w:val="0"/>
              </w:rPr>
              <w:t xml:space="preserve"> made of wires, rods, fishing-net or other suitable materials with the purpose of catching fish alive</w:t>
            </w:r>
            <w:r>
              <w:rPr>
                <w:rFonts w:ascii="Arial" w:hAnsi="Arial" w:cs="Arial"/>
                <w:snapToGrid w:val="0"/>
              </w:rPr>
              <w:t>.</w:t>
            </w:r>
          </w:p>
          <w:p w:rsidR="00AF5734" w:rsidRPr="00F6308F" w:rsidRDefault="00AF5734" w:rsidP="00AF5734">
            <w:pPr>
              <w:pStyle w:val="ListParagraph"/>
              <w:numPr>
                <w:ilvl w:val="0"/>
                <w:numId w:val="0"/>
              </w:numPr>
              <w:ind w:left="780"/>
              <w:rPr>
                <w:rFonts w:ascii="Arial" w:hAnsi="Arial" w:cs="Arial"/>
                <w:snapToGrid w:val="0"/>
                <w:color w:val="3366FF"/>
              </w:rPr>
            </w:pPr>
          </w:p>
        </w:tc>
      </w:tr>
      <w:tr w:rsidR="00DA6A89"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Season</w:t>
            </w:r>
          </w:p>
        </w:tc>
        <w:tc>
          <w:tcPr>
            <w:tcW w:w="7200" w:type="dxa"/>
            <w:tcBorders>
              <w:top w:val="single" w:sz="4" w:space="0" w:color="auto"/>
              <w:left w:val="single" w:sz="4" w:space="0" w:color="auto"/>
              <w:bottom w:val="single" w:sz="4" w:space="0" w:color="auto"/>
              <w:right w:val="single" w:sz="4" w:space="0" w:color="auto"/>
            </w:tcBorders>
          </w:tcPr>
          <w:p w:rsidR="00DA6A89" w:rsidRPr="00F6308F" w:rsidRDefault="007349F8" w:rsidP="00814CC7">
            <w:pPr>
              <w:spacing w:after="120"/>
              <w:rPr>
                <w:rFonts w:ascii="Arial" w:hAnsi="Arial" w:cs="Arial"/>
                <w:snapToGrid w:val="0"/>
                <w:color w:val="3366FF"/>
              </w:rPr>
            </w:pPr>
            <w:r>
              <w:rPr>
                <w:rFonts w:ascii="Arial" w:hAnsi="Arial" w:cs="Arial"/>
                <w:sz w:val="22"/>
                <w:szCs w:val="22"/>
              </w:rPr>
              <w:t xml:space="preserve">The </w:t>
            </w:r>
            <w:r w:rsidR="004F320D">
              <w:rPr>
                <w:rFonts w:ascii="Arial" w:hAnsi="Arial" w:cs="Arial"/>
                <w:sz w:val="22"/>
                <w:szCs w:val="22"/>
              </w:rPr>
              <w:t>Southern and Eastern Scalefish and Shark Fishery</w:t>
            </w:r>
            <w:r>
              <w:rPr>
                <w:rFonts w:ascii="Arial" w:hAnsi="Arial" w:cs="Arial"/>
                <w:sz w:val="22"/>
                <w:szCs w:val="22"/>
              </w:rPr>
              <w:t xml:space="preserve"> </w:t>
            </w:r>
            <w:proofErr w:type="gramStart"/>
            <w:r>
              <w:rPr>
                <w:rFonts w:ascii="Arial" w:hAnsi="Arial" w:cs="Arial"/>
                <w:sz w:val="22"/>
                <w:szCs w:val="22"/>
              </w:rPr>
              <w:t>is</w:t>
            </w:r>
            <w:proofErr w:type="gramEnd"/>
            <w:r>
              <w:rPr>
                <w:rFonts w:ascii="Arial" w:hAnsi="Arial" w:cs="Arial"/>
                <w:sz w:val="22"/>
                <w:szCs w:val="22"/>
              </w:rPr>
              <w:t xml:space="preserve"> open year round. For management purposes, the fishing season commences on 1 May and closes on 30 April each year.</w:t>
            </w:r>
          </w:p>
        </w:tc>
      </w:tr>
      <w:tr w:rsidR="00DA6A89" w:rsidRPr="00F6308F" w:rsidTr="00D446C9">
        <w:trPr>
          <w:cantSplit/>
          <w:trHeight w:val="2399"/>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7349F8">
            <w:pPr>
              <w:rPr>
                <w:rFonts w:ascii="Arial" w:hAnsi="Arial" w:cs="Arial"/>
                <w:b/>
                <w:snapToGrid w:val="0"/>
              </w:rPr>
            </w:pPr>
            <w:r w:rsidRPr="00F6308F">
              <w:rPr>
                <w:rFonts w:ascii="Arial" w:hAnsi="Arial" w:cs="Arial"/>
                <w:b/>
                <w:snapToGrid w:val="0"/>
                <w:sz w:val="22"/>
                <w:szCs w:val="22"/>
              </w:rPr>
              <w:lastRenderedPageBreak/>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0965DF" w:rsidRDefault="000965DF" w:rsidP="007349F8">
            <w:pPr>
              <w:spacing w:after="120"/>
              <w:rPr>
                <w:rFonts w:ascii="Arial" w:hAnsi="Arial" w:cs="Arial"/>
                <w:sz w:val="22"/>
                <w:szCs w:val="22"/>
              </w:rPr>
            </w:pPr>
            <w:r>
              <w:rPr>
                <w:rFonts w:ascii="Arial" w:hAnsi="Arial" w:cs="Arial"/>
                <w:sz w:val="22"/>
                <w:szCs w:val="22"/>
              </w:rPr>
              <w:t>Total</w:t>
            </w:r>
            <w:r w:rsidR="009E1DB0">
              <w:rPr>
                <w:rFonts w:ascii="Arial" w:hAnsi="Arial" w:cs="Arial"/>
                <w:sz w:val="22"/>
                <w:szCs w:val="22"/>
              </w:rPr>
              <w:t xml:space="preserve"> landing</w:t>
            </w:r>
            <w:r w:rsidR="00AF3106">
              <w:rPr>
                <w:rFonts w:ascii="Arial" w:hAnsi="Arial" w:cs="Arial"/>
                <w:sz w:val="22"/>
                <w:szCs w:val="22"/>
              </w:rPr>
              <w:t>s</w:t>
            </w:r>
            <w:r w:rsidR="009E1DB0">
              <w:rPr>
                <w:rFonts w:ascii="Arial" w:hAnsi="Arial" w:cs="Arial"/>
                <w:sz w:val="22"/>
                <w:szCs w:val="22"/>
              </w:rPr>
              <w:t xml:space="preserve"> for the whole fishery in </w:t>
            </w:r>
            <w:r>
              <w:rPr>
                <w:rFonts w:ascii="Arial" w:hAnsi="Arial" w:cs="Arial"/>
                <w:sz w:val="22"/>
                <w:szCs w:val="22"/>
              </w:rPr>
              <w:t>2011</w:t>
            </w:r>
            <w:r w:rsidR="009E1DB0">
              <w:rPr>
                <w:rFonts w:ascii="Arial" w:hAnsi="Arial" w:cs="Arial"/>
                <w:sz w:val="22"/>
                <w:szCs w:val="22"/>
              </w:rPr>
              <w:t xml:space="preserve"> </w:t>
            </w:r>
            <w:r w:rsidR="007349F8">
              <w:rPr>
                <w:rFonts w:ascii="Arial" w:hAnsi="Arial" w:cs="Arial"/>
                <w:sz w:val="22"/>
                <w:szCs w:val="22"/>
              </w:rPr>
              <w:t>was</w:t>
            </w:r>
            <w:r>
              <w:rPr>
                <w:rFonts w:ascii="Arial" w:hAnsi="Arial" w:cs="Arial"/>
                <w:sz w:val="22"/>
                <w:szCs w:val="22"/>
              </w:rPr>
              <w:t xml:space="preserve"> approximately 19 700 t. </w:t>
            </w:r>
          </w:p>
          <w:p w:rsidR="007349F8" w:rsidRDefault="000965DF" w:rsidP="007349F8">
            <w:pPr>
              <w:spacing w:after="120"/>
              <w:rPr>
                <w:rFonts w:ascii="Arial" w:hAnsi="Arial" w:cs="Arial"/>
                <w:sz w:val="22"/>
                <w:szCs w:val="22"/>
              </w:rPr>
            </w:pPr>
            <w:r>
              <w:rPr>
                <w:rFonts w:ascii="Arial" w:hAnsi="Arial" w:cs="Arial"/>
                <w:sz w:val="22"/>
                <w:szCs w:val="22"/>
              </w:rPr>
              <w:t>Total landings by sector for the 2011-12 fishing season comprised:</w:t>
            </w:r>
          </w:p>
          <w:p w:rsidR="007349F8" w:rsidRDefault="007349F8" w:rsidP="007349F8">
            <w:pPr>
              <w:pStyle w:val="ListBullet"/>
              <w:rPr>
                <w:rFonts w:ascii="Arial" w:hAnsi="Arial" w:cs="Arial"/>
                <w:sz w:val="22"/>
                <w:szCs w:val="22"/>
              </w:rPr>
            </w:pPr>
            <w:r>
              <w:rPr>
                <w:rFonts w:ascii="Arial" w:hAnsi="Arial" w:cs="Arial"/>
                <w:sz w:val="22"/>
                <w:szCs w:val="22"/>
              </w:rPr>
              <w:t xml:space="preserve">Commonwealth Trawl Sector - </w:t>
            </w:r>
            <w:r w:rsidR="006F5664">
              <w:rPr>
                <w:rFonts w:ascii="Arial" w:hAnsi="Arial" w:cs="Arial"/>
                <w:sz w:val="22"/>
                <w:szCs w:val="22"/>
              </w:rPr>
              <w:t>14 437 t</w:t>
            </w:r>
          </w:p>
          <w:p w:rsidR="007349F8" w:rsidRDefault="007349F8" w:rsidP="007349F8">
            <w:pPr>
              <w:pStyle w:val="ListBullet"/>
              <w:rPr>
                <w:rFonts w:ascii="Arial" w:hAnsi="Arial" w:cs="Arial"/>
                <w:sz w:val="22"/>
                <w:szCs w:val="22"/>
              </w:rPr>
            </w:pPr>
            <w:r w:rsidRPr="007349F8">
              <w:rPr>
                <w:rFonts w:ascii="Arial" w:hAnsi="Arial" w:cs="Arial"/>
                <w:sz w:val="22"/>
                <w:szCs w:val="22"/>
              </w:rPr>
              <w:t xml:space="preserve">East Coast Deepwater Trawl Sector - </w:t>
            </w:r>
            <w:r w:rsidR="00A26AFF">
              <w:rPr>
                <w:rFonts w:ascii="Arial" w:hAnsi="Arial" w:cs="Arial"/>
                <w:sz w:val="22"/>
                <w:szCs w:val="22"/>
              </w:rPr>
              <w:t>218 t</w:t>
            </w:r>
          </w:p>
          <w:p w:rsidR="007349F8" w:rsidRPr="007349F8" w:rsidRDefault="007349F8" w:rsidP="007349F8">
            <w:pPr>
              <w:pStyle w:val="ListBullet"/>
              <w:rPr>
                <w:rFonts w:ascii="Arial" w:hAnsi="Arial" w:cs="Arial"/>
                <w:sz w:val="22"/>
                <w:szCs w:val="22"/>
              </w:rPr>
            </w:pPr>
            <w:r>
              <w:rPr>
                <w:rFonts w:ascii="Arial" w:hAnsi="Arial" w:cs="Arial"/>
                <w:sz w:val="22"/>
                <w:szCs w:val="22"/>
              </w:rPr>
              <w:t xml:space="preserve">Scalefish Hook Sector - </w:t>
            </w:r>
            <w:r w:rsidR="006F5664">
              <w:rPr>
                <w:rFonts w:ascii="Arial" w:hAnsi="Arial" w:cs="Arial"/>
                <w:sz w:val="22"/>
                <w:szCs w:val="22"/>
              </w:rPr>
              <w:t>927 t</w:t>
            </w:r>
          </w:p>
          <w:p w:rsidR="007349F8" w:rsidRDefault="007349F8" w:rsidP="007349F8">
            <w:pPr>
              <w:pStyle w:val="ListBullet"/>
              <w:rPr>
                <w:rFonts w:ascii="Arial" w:hAnsi="Arial" w:cs="Arial"/>
                <w:sz w:val="22"/>
                <w:szCs w:val="22"/>
              </w:rPr>
            </w:pPr>
            <w:r>
              <w:rPr>
                <w:rFonts w:ascii="Arial" w:hAnsi="Arial" w:cs="Arial"/>
                <w:sz w:val="22"/>
                <w:szCs w:val="22"/>
              </w:rPr>
              <w:t>Shark Gillnet</w:t>
            </w:r>
            <w:r w:rsidR="00240A78">
              <w:rPr>
                <w:rFonts w:ascii="Arial" w:hAnsi="Arial" w:cs="Arial"/>
                <w:sz w:val="22"/>
                <w:szCs w:val="22"/>
              </w:rPr>
              <w:t xml:space="preserve"> and</w:t>
            </w:r>
            <w:r>
              <w:rPr>
                <w:rFonts w:ascii="Arial" w:hAnsi="Arial" w:cs="Arial"/>
                <w:sz w:val="22"/>
                <w:szCs w:val="22"/>
              </w:rPr>
              <w:t xml:space="preserve"> </w:t>
            </w:r>
            <w:r w:rsidR="00240A78">
              <w:rPr>
                <w:rFonts w:ascii="Arial" w:hAnsi="Arial" w:cs="Arial"/>
                <w:sz w:val="22"/>
                <w:szCs w:val="22"/>
              </w:rPr>
              <w:t xml:space="preserve">Shark Hook </w:t>
            </w:r>
            <w:r>
              <w:rPr>
                <w:rFonts w:ascii="Arial" w:hAnsi="Arial" w:cs="Arial"/>
                <w:sz w:val="22"/>
                <w:szCs w:val="22"/>
              </w:rPr>
              <w:t>Sector</w:t>
            </w:r>
            <w:r w:rsidR="00240A78">
              <w:rPr>
                <w:rFonts w:ascii="Arial" w:hAnsi="Arial" w:cs="Arial"/>
                <w:sz w:val="22"/>
                <w:szCs w:val="22"/>
              </w:rPr>
              <w:t xml:space="preserve"> (combined)</w:t>
            </w:r>
            <w:r>
              <w:rPr>
                <w:rFonts w:ascii="Arial" w:hAnsi="Arial" w:cs="Arial"/>
                <w:sz w:val="22"/>
                <w:szCs w:val="22"/>
              </w:rPr>
              <w:t xml:space="preserve"> - </w:t>
            </w:r>
            <w:r w:rsidR="00A25D7E">
              <w:rPr>
                <w:rFonts w:ascii="Arial" w:hAnsi="Arial" w:cs="Arial"/>
                <w:sz w:val="22"/>
                <w:szCs w:val="22"/>
              </w:rPr>
              <w:t xml:space="preserve">1 834 t </w:t>
            </w:r>
          </w:p>
          <w:p w:rsidR="00DA6A89" w:rsidRPr="00D446C9" w:rsidRDefault="007349F8" w:rsidP="00D446C9">
            <w:pPr>
              <w:pStyle w:val="ListBullet"/>
              <w:rPr>
                <w:rFonts w:ascii="Arial" w:hAnsi="Arial" w:cs="Arial"/>
                <w:snapToGrid w:val="0"/>
                <w:color w:val="3366FF"/>
              </w:rPr>
            </w:pPr>
            <w:r>
              <w:rPr>
                <w:rFonts w:ascii="Arial" w:hAnsi="Arial" w:cs="Arial"/>
                <w:sz w:val="22"/>
                <w:szCs w:val="22"/>
              </w:rPr>
              <w:t xml:space="preserve">Great Australian Bight Trawl Sector - </w:t>
            </w:r>
            <w:r w:rsidR="00240A78">
              <w:rPr>
                <w:rFonts w:ascii="Arial" w:hAnsi="Arial" w:cs="Arial"/>
                <w:sz w:val="22"/>
                <w:szCs w:val="22"/>
              </w:rPr>
              <w:t>2 280 t</w:t>
            </w:r>
          </w:p>
        </w:tc>
      </w:tr>
      <w:tr w:rsidR="00DA6A89"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483A32">
            <w:pPr>
              <w:rPr>
                <w:rFonts w:ascii="Arial" w:hAnsi="Arial" w:cs="Arial"/>
                <w:b/>
                <w:snapToGrid w:val="0"/>
              </w:rPr>
            </w:pPr>
            <w:r w:rsidRPr="00F6308F">
              <w:rPr>
                <w:rFonts w:ascii="Arial" w:hAnsi="Arial" w:cs="Arial"/>
                <w:b/>
                <w:snapToGrid w:val="0"/>
                <w:sz w:val="22"/>
                <w:szCs w:val="22"/>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E977D3" w:rsidRDefault="00F305BE" w:rsidP="00814CC7">
            <w:pPr>
              <w:spacing w:after="120"/>
              <w:rPr>
                <w:rFonts w:ascii="Arial" w:hAnsi="Arial" w:cs="Arial"/>
                <w:sz w:val="22"/>
                <w:szCs w:val="22"/>
              </w:rPr>
            </w:pPr>
            <w:r>
              <w:rPr>
                <w:rFonts w:ascii="Arial" w:hAnsi="Arial" w:cs="Arial"/>
                <w:sz w:val="22"/>
                <w:szCs w:val="22"/>
              </w:rPr>
              <w:t>The gros</w:t>
            </w:r>
            <w:r w:rsidR="00BD297E">
              <w:rPr>
                <w:rFonts w:ascii="Arial" w:hAnsi="Arial" w:cs="Arial"/>
                <w:sz w:val="22"/>
                <w:szCs w:val="22"/>
              </w:rPr>
              <w:t xml:space="preserve">s value of production </w:t>
            </w:r>
            <w:r w:rsidR="000965DF">
              <w:rPr>
                <w:rFonts w:ascii="Arial" w:hAnsi="Arial" w:cs="Arial"/>
                <w:sz w:val="22"/>
                <w:szCs w:val="22"/>
              </w:rPr>
              <w:t xml:space="preserve">of the whole fishery in the 2010-11 financial </w:t>
            </w:r>
            <w:proofErr w:type="gramStart"/>
            <w:r w:rsidR="000965DF">
              <w:rPr>
                <w:rFonts w:ascii="Arial" w:hAnsi="Arial" w:cs="Arial"/>
                <w:sz w:val="22"/>
                <w:szCs w:val="22"/>
              </w:rPr>
              <w:t>year</w:t>
            </w:r>
            <w:proofErr w:type="gramEnd"/>
            <w:r>
              <w:rPr>
                <w:rFonts w:ascii="Arial" w:hAnsi="Arial" w:cs="Arial"/>
                <w:sz w:val="22"/>
                <w:szCs w:val="22"/>
              </w:rPr>
              <w:t xml:space="preserve"> was</w:t>
            </w:r>
            <w:r w:rsidR="000965DF">
              <w:rPr>
                <w:rFonts w:ascii="Arial" w:hAnsi="Arial" w:cs="Arial"/>
                <w:sz w:val="22"/>
                <w:szCs w:val="22"/>
              </w:rPr>
              <w:t xml:space="preserve"> $83.5 million. </w:t>
            </w:r>
          </w:p>
          <w:p w:rsidR="00DA6A89" w:rsidRDefault="00E977D3" w:rsidP="00814CC7">
            <w:pPr>
              <w:spacing w:after="120"/>
              <w:rPr>
                <w:rFonts w:ascii="Arial" w:hAnsi="Arial" w:cs="Arial"/>
                <w:sz w:val="22"/>
                <w:szCs w:val="22"/>
              </w:rPr>
            </w:pPr>
            <w:r>
              <w:rPr>
                <w:rFonts w:ascii="Arial" w:hAnsi="Arial" w:cs="Arial"/>
                <w:sz w:val="22"/>
                <w:szCs w:val="22"/>
              </w:rPr>
              <w:t>By sector, the gross value of production in 2010-11 was</w:t>
            </w:r>
            <w:r w:rsidR="00F305BE">
              <w:rPr>
                <w:rFonts w:ascii="Arial" w:hAnsi="Arial" w:cs="Arial"/>
                <w:sz w:val="22"/>
                <w:szCs w:val="22"/>
              </w:rPr>
              <w:t>:</w:t>
            </w:r>
          </w:p>
          <w:p w:rsidR="00F305BE" w:rsidRDefault="00F305BE" w:rsidP="00F305BE">
            <w:pPr>
              <w:pStyle w:val="ListBullet"/>
              <w:rPr>
                <w:rFonts w:ascii="Arial" w:hAnsi="Arial" w:cs="Arial"/>
                <w:sz w:val="22"/>
                <w:szCs w:val="22"/>
              </w:rPr>
            </w:pPr>
            <w:r>
              <w:rPr>
                <w:rFonts w:ascii="Arial" w:hAnsi="Arial" w:cs="Arial"/>
                <w:sz w:val="22"/>
                <w:szCs w:val="22"/>
              </w:rPr>
              <w:t xml:space="preserve">Commonwealth Trawl Sector - </w:t>
            </w:r>
            <w:r w:rsidR="006F5664">
              <w:rPr>
                <w:rFonts w:ascii="Arial" w:hAnsi="Arial" w:cs="Arial"/>
                <w:sz w:val="22"/>
                <w:szCs w:val="22"/>
              </w:rPr>
              <w:t>$44.0 million</w:t>
            </w:r>
          </w:p>
          <w:p w:rsidR="007349F8" w:rsidRDefault="00F305BE" w:rsidP="00F305BE">
            <w:pPr>
              <w:pStyle w:val="ListBullet"/>
              <w:rPr>
                <w:rFonts w:ascii="Arial" w:hAnsi="Arial" w:cs="Arial"/>
                <w:sz w:val="22"/>
                <w:szCs w:val="22"/>
              </w:rPr>
            </w:pPr>
            <w:r w:rsidRPr="007349F8">
              <w:rPr>
                <w:rFonts w:ascii="Arial" w:hAnsi="Arial" w:cs="Arial"/>
                <w:sz w:val="22"/>
                <w:szCs w:val="22"/>
              </w:rPr>
              <w:t xml:space="preserve">East Coast Deepwater Trawl Sector - </w:t>
            </w:r>
            <w:r w:rsidR="00A26AFF">
              <w:rPr>
                <w:rFonts w:ascii="Arial" w:hAnsi="Arial" w:cs="Arial"/>
                <w:sz w:val="22"/>
                <w:szCs w:val="22"/>
              </w:rPr>
              <w:t>n/a*</w:t>
            </w:r>
          </w:p>
          <w:p w:rsidR="00F305BE" w:rsidRPr="007349F8" w:rsidRDefault="007349F8" w:rsidP="00F305BE">
            <w:pPr>
              <w:pStyle w:val="ListBullet"/>
              <w:rPr>
                <w:rFonts w:ascii="Arial" w:hAnsi="Arial" w:cs="Arial"/>
                <w:sz w:val="22"/>
                <w:szCs w:val="22"/>
              </w:rPr>
            </w:pPr>
            <w:r>
              <w:rPr>
                <w:rFonts w:ascii="Arial" w:hAnsi="Arial" w:cs="Arial"/>
                <w:sz w:val="22"/>
                <w:szCs w:val="22"/>
              </w:rPr>
              <w:t xml:space="preserve">Scalefish Hook Sector - </w:t>
            </w:r>
            <w:r w:rsidR="006F5664">
              <w:rPr>
                <w:rFonts w:ascii="Arial" w:hAnsi="Arial" w:cs="Arial"/>
                <w:sz w:val="22"/>
                <w:szCs w:val="22"/>
              </w:rPr>
              <w:t>$7.1 million</w:t>
            </w:r>
          </w:p>
          <w:p w:rsidR="00345F23" w:rsidRPr="00A74556" w:rsidRDefault="00345F23" w:rsidP="00345F23">
            <w:pPr>
              <w:pStyle w:val="ListBullet"/>
              <w:rPr>
                <w:rFonts w:ascii="Arial" w:hAnsi="Arial" w:cs="Arial"/>
                <w:sz w:val="22"/>
                <w:szCs w:val="22"/>
              </w:rPr>
            </w:pPr>
            <w:r>
              <w:rPr>
                <w:rFonts w:ascii="Arial" w:hAnsi="Arial" w:cs="Arial"/>
                <w:sz w:val="22"/>
                <w:szCs w:val="22"/>
              </w:rPr>
              <w:t>Shark Gillnet and Shark Hook Sectors (combined) - $</w:t>
            </w:r>
            <w:r w:rsidR="005F213D">
              <w:rPr>
                <w:rFonts w:ascii="Arial" w:hAnsi="Arial" w:cs="Arial"/>
                <w:sz w:val="22"/>
                <w:szCs w:val="22"/>
              </w:rPr>
              <w:t>16.5</w:t>
            </w:r>
            <w:r>
              <w:rPr>
                <w:rFonts w:ascii="Arial" w:hAnsi="Arial" w:cs="Arial"/>
                <w:sz w:val="22"/>
                <w:szCs w:val="22"/>
              </w:rPr>
              <w:t xml:space="preserve"> million</w:t>
            </w:r>
            <w:r w:rsidRPr="00A74556">
              <w:rPr>
                <w:rFonts w:ascii="Arial" w:hAnsi="Arial" w:cs="Arial"/>
                <w:sz w:val="22"/>
                <w:szCs w:val="22"/>
              </w:rPr>
              <w:t xml:space="preserve"> </w:t>
            </w:r>
          </w:p>
          <w:p w:rsidR="007349F8" w:rsidRDefault="007349F8" w:rsidP="00F305BE">
            <w:pPr>
              <w:pStyle w:val="ListBullet"/>
              <w:rPr>
                <w:rFonts w:ascii="Arial" w:hAnsi="Arial" w:cs="Arial"/>
                <w:sz w:val="22"/>
                <w:szCs w:val="22"/>
              </w:rPr>
            </w:pPr>
            <w:r>
              <w:rPr>
                <w:rFonts w:ascii="Arial" w:hAnsi="Arial" w:cs="Arial"/>
                <w:sz w:val="22"/>
                <w:szCs w:val="22"/>
              </w:rPr>
              <w:t xml:space="preserve">Great Australian Bight Trawl Sector - </w:t>
            </w:r>
            <w:r w:rsidR="00E977D3">
              <w:rPr>
                <w:rFonts w:ascii="Arial" w:hAnsi="Arial" w:cs="Arial"/>
                <w:sz w:val="22"/>
                <w:szCs w:val="22"/>
              </w:rPr>
              <w:t>$11.1 million</w:t>
            </w:r>
          </w:p>
          <w:p w:rsidR="00854167" w:rsidRDefault="00854167" w:rsidP="00854167">
            <w:pPr>
              <w:pStyle w:val="ListBullet"/>
              <w:numPr>
                <w:ilvl w:val="0"/>
                <w:numId w:val="0"/>
              </w:numPr>
              <w:ind w:left="360" w:hanging="360"/>
              <w:rPr>
                <w:rFonts w:ascii="Arial" w:hAnsi="Arial" w:cs="Arial"/>
                <w:sz w:val="22"/>
                <w:szCs w:val="22"/>
              </w:rPr>
            </w:pPr>
          </w:p>
          <w:p w:rsidR="00BD297E" w:rsidRPr="00854167" w:rsidRDefault="007349F8" w:rsidP="00814CC7">
            <w:pPr>
              <w:spacing w:after="120"/>
              <w:rPr>
                <w:rFonts w:ascii="Arial" w:hAnsi="Arial" w:cs="Arial"/>
                <w:sz w:val="22"/>
                <w:szCs w:val="22"/>
              </w:rPr>
            </w:pPr>
            <w:r>
              <w:rPr>
                <w:rFonts w:ascii="Arial" w:hAnsi="Arial" w:cs="Arial"/>
                <w:sz w:val="22"/>
                <w:szCs w:val="22"/>
              </w:rPr>
              <w:t>*</w:t>
            </w:r>
            <w:r w:rsidR="00E977D3">
              <w:rPr>
                <w:rFonts w:ascii="Arial" w:hAnsi="Arial" w:cs="Arial"/>
                <w:sz w:val="22"/>
                <w:szCs w:val="22"/>
              </w:rPr>
              <w:t>Economic data</w:t>
            </w:r>
            <w:r w:rsidR="00BD297E">
              <w:rPr>
                <w:rFonts w:ascii="Arial" w:hAnsi="Arial" w:cs="Arial"/>
                <w:sz w:val="22"/>
                <w:szCs w:val="22"/>
              </w:rPr>
              <w:t xml:space="preserve"> </w:t>
            </w:r>
            <w:r>
              <w:rPr>
                <w:rFonts w:ascii="Arial" w:hAnsi="Arial" w:cs="Arial"/>
                <w:sz w:val="22"/>
                <w:szCs w:val="22"/>
              </w:rPr>
              <w:t>for</w:t>
            </w:r>
            <w:r w:rsidR="00E977D3">
              <w:rPr>
                <w:rFonts w:ascii="Arial" w:hAnsi="Arial" w:cs="Arial"/>
                <w:sz w:val="22"/>
                <w:szCs w:val="22"/>
              </w:rPr>
              <w:t xml:space="preserve"> the</w:t>
            </w:r>
            <w:r>
              <w:rPr>
                <w:rFonts w:ascii="Arial" w:hAnsi="Arial" w:cs="Arial"/>
                <w:sz w:val="22"/>
                <w:szCs w:val="22"/>
              </w:rPr>
              <w:t xml:space="preserve"> East Coast Deepwater Trawl Sector</w:t>
            </w:r>
            <w:r w:rsidR="00A26AFF">
              <w:rPr>
                <w:rFonts w:ascii="Arial" w:hAnsi="Arial" w:cs="Arial"/>
                <w:sz w:val="22"/>
                <w:szCs w:val="22"/>
              </w:rPr>
              <w:t xml:space="preserve"> in 2010-11</w:t>
            </w:r>
            <w:r>
              <w:rPr>
                <w:rFonts w:ascii="Arial" w:hAnsi="Arial" w:cs="Arial"/>
                <w:sz w:val="22"/>
                <w:szCs w:val="22"/>
              </w:rPr>
              <w:t xml:space="preserve"> is </w:t>
            </w:r>
            <w:r w:rsidR="00854167">
              <w:rPr>
                <w:rFonts w:ascii="Arial" w:hAnsi="Arial" w:cs="Arial"/>
                <w:sz w:val="22"/>
                <w:szCs w:val="22"/>
              </w:rPr>
              <w:t>confidential, as there were fewer than five vessels operating in the fishery</w:t>
            </w:r>
            <w:r w:rsidR="00BD297E">
              <w:rPr>
                <w:rFonts w:ascii="Arial" w:hAnsi="Arial" w:cs="Arial"/>
                <w:sz w:val="22"/>
                <w:szCs w:val="22"/>
              </w:rPr>
              <w:t xml:space="preserve"> </w:t>
            </w:r>
            <w:r w:rsidR="00E977D3">
              <w:rPr>
                <w:rFonts w:ascii="Arial" w:hAnsi="Arial" w:cs="Arial"/>
                <w:sz w:val="22"/>
                <w:szCs w:val="22"/>
              </w:rPr>
              <w:t>during that period</w:t>
            </w:r>
            <w:r w:rsidR="00BD297E">
              <w:rPr>
                <w:rFonts w:ascii="Arial" w:hAnsi="Arial" w:cs="Arial"/>
                <w:sz w:val="22"/>
                <w:szCs w:val="22"/>
              </w:rPr>
              <w:t>.</w:t>
            </w:r>
          </w:p>
        </w:tc>
      </w:tr>
      <w:tr w:rsidR="00DA6A89"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DA6A89" w:rsidRDefault="00E1044E" w:rsidP="00094387">
            <w:pPr>
              <w:pStyle w:val="Header"/>
              <w:tabs>
                <w:tab w:val="clear" w:pos="4153"/>
                <w:tab w:val="clear" w:pos="8306"/>
              </w:tabs>
              <w:spacing w:after="120"/>
              <w:rPr>
                <w:rFonts w:ascii="Arial" w:hAnsi="Arial" w:cs="Arial"/>
                <w:sz w:val="22"/>
                <w:szCs w:val="22"/>
                <w:lang w:val="en-AU"/>
              </w:rPr>
            </w:pPr>
            <w:r>
              <w:rPr>
                <w:rFonts w:ascii="Arial" w:hAnsi="Arial" w:cs="Arial"/>
                <w:sz w:val="22"/>
                <w:szCs w:val="22"/>
                <w:lang w:val="en-AU"/>
              </w:rPr>
              <w:t xml:space="preserve">A number of target stocks in the </w:t>
            </w:r>
            <w:r w:rsidR="004F320D">
              <w:rPr>
                <w:rFonts w:ascii="Arial" w:hAnsi="Arial" w:cs="Arial"/>
                <w:sz w:val="22"/>
                <w:szCs w:val="22"/>
                <w:lang w:val="en-AU"/>
              </w:rPr>
              <w:t>Southern and Eastern Scalefish and Shark Fishery</w:t>
            </w:r>
            <w:r>
              <w:rPr>
                <w:rFonts w:ascii="Arial" w:hAnsi="Arial" w:cs="Arial"/>
                <w:sz w:val="22"/>
                <w:szCs w:val="22"/>
                <w:lang w:val="en-AU"/>
              </w:rPr>
              <w:t xml:space="preserve"> are also </w:t>
            </w:r>
            <w:r w:rsidR="00094387">
              <w:rPr>
                <w:rFonts w:ascii="Arial" w:hAnsi="Arial" w:cs="Arial"/>
                <w:sz w:val="22"/>
                <w:szCs w:val="22"/>
                <w:lang w:val="en-AU"/>
              </w:rPr>
              <w:t xml:space="preserve">caught in state fisheries. The Commonwealth Fisheries Harvest Strategy Policy 2007 requires that the Australian Fisheries Management Authority take account of state catches (where known) </w:t>
            </w:r>
            <w:r w:rsidR="003F738A">
              <w:rPr>
                <w:rFonts w:ascii="Arial" w:hAnsi="Arial" w:cs="Arial"/>
                <w:sz w:val="22"/>
                <w:szCs w:val="22"/>
                <w:lang w:val="en-AU"/>
              </w:rPr>
              <w:t>when setting the annual total allowable catch allocations for quota species.</w:t>
            </w:r>
          </w:p>
          <w:p w:rsidR="003F738A" w:rsidRPr="00F6308F" w:rsidRDefault="003F738A" w:rsidP="004F5976">
            <w:pPr>
              <w:pStyle w:val="Header"/>
              <w:tabs>
                <w:tab w:val="clear" w:pos="4153"/>
                <w:tab w:val="clear" w:pos="8306"/>
              </w:tabs>
              <w:spacing w:after="120"/>
              <w:rPr>
                <w:rFonts w:ascii="Arial" w:hAnsi="Arial" w:cs="Arial"/>
                <w:color w:val="3366FF"/>
                <w:sz w:val="22"/>
                <w:lang w:val="en-AU"/>
              </w:rPr>
            </w:pPr>
            <w:r>
              <w:rPr>
                <w:rFonts w:ascii="Arial" w:hAnsi="Arial" w:cs="Arial"/>
                <w:sz w:val="22"/>
                <w:szCs w:val="22"/>
                <w:lang w:val="en-AU"/>
              </w:rPr>
              <w:t xml:space="preserve">Recreational catch is also known to occur for many species caught in the </w:t>
            </w:r>
            <w:r w:rsidR="004F320D">
              <w:rPr>
                <w:rFonts w:ascii="Arial" w:hAnsi="Arial" w:cs="Arial"/>
                <w:sz w:val="22"/>
                <w:szCs w:val="22"/>
                <w:lang w:val="en-AU"/>
              </w:rPr>
              <w:t>Southern and Eastern Scalefish and Shark Fishery</w:t>
            </w:r>
            <w:r>
              <w:rPr>
                <w:rFonts w:ascii="Arial" w:hAnsi="Arial" w:cs="Arial"/>
                <w:sz w:val="22"/>
                <w:szCs w:val="22"/>
                <w:lang w:val="en-AU"/>
              </w:rPr>
              <w:t>. Popular species include flathead species, s</w:t>
            </w:r>
            <w:r w:rsidR="004F5976">
              <w:rPr>
                <w:rFonts w:ascii="Arial" w:hAnsi="Arial" w:cs="Arial"/>
                <w:sz w:val="22"/>
                <w:szCs w:val="22"/>
                <w:lang w:val="en-AU"/>
              </w:rPr>
              <w:t>chool whiting and gummy shark, although total r</w:t>
            </w:r>
            <w:r>
              <w:rPr>
                <w:rFonts w:ascii="Arial" w:hAnsi="Arial" w:cs="Arial"/>
                <w:sz w:val="22"/>
                <w:szCs w:val="22"/>
                <w:lang w:val="en-AU"/>
              </w:rPr>
              <w:t>ecreational catch is difficult to quantify</w:t>
            </w:r>
            <w:r w:rsidR="004F5976">
              <w:rPr>
                <w:rFonts w:ascii="Arial" w:hAnsi="Arial" w:cs="Arial"/>
                <w:sz w:val="22"/>
                <w:szCs w:val="22"/>
                <w:lang w:val="en-AU"/>
              </w:rPr>
              <w:t>.</w:t>
            </w:r>
            <w:r>
              <w:rPr>
                <w:rFonts w:ascii="Arial" w:hAnsi="Arial" w:cs="Arial"/>
                <w:sz w:val="22"/>
                <w:szCs w:val="22"/>
                <w:lang w:val="en-AU"/>
              </w:rPr>
              <w:t xml:space="preserve"> </w:t>
            </w:r>
            <w:r w:rsidR="004F5976">
              <w:rPr>
                <w:rFonts w:ascii="Arial" w:hAnsi="Arial" w:cs="Arial"/>
                <w:sz w:val="22"/>
                <w:szCs w:val="22"/>
                <w:lang w:val="en-AU"/>
              </w:rPr>
              <w:t>State</w:t>
            </w:r>
            <w:r>
              <w:rPr>
                <w:rFonts w:ascii="Arial" w:hAnsi="Arial" w:cs="Arial"/>
                <w:sz w:val="22"/>
                <w:szCs w:val="22"/>
                <w:lang w:val="en-AU"/>
              </w:rPr>
              <w:t xml:space="preserve"> jurisdictions have responsibility for managing recreational fishin</w:t>
            </w:r>
            <w:r w:rsidR="004F5976">
              <w:rPr>
                <w:rFonts w:ascii="Arial" w:hAnsi="Arial" w:cs="Arial"/>
                <w:sz w:val="22"/>
                <w:szCs w:val="22"/>
                <w:lang w:val="en-AU"/>
              </w:rPr>
              <w:t>g, which is generally done through licenses, size limits and ba</w:t>
            </w:r>
            <w:r w:rsidR="004F320D">
              <w:rPr>
                <w:rFonts w:ascii="Arial" w:hAnsi="Arial" w:cs="Arial"/>
                <w:sz w:val="22"/>
                <w:szCs w:val="22"/>
                <w:lang w:val="en-AU"/>
              </w:rPr>
              <w:t>g</w:t>
            </w:r>
            <w:r w:rsidR="004F5976">
              <w:rPr>
                <w:rFonts w:ascii="Arial" w:hAnsi="Arial" w:cs="Arial"/>
                <w:sz w:val="22"/>
                <w:szCs w:val="22"/>
                <w:lang w:val="en-AU"/>
              </w:rPr>
              <w:t xml:space="preserve"> limit restrictions.</w:t>
            </w:r>
          </w:p>
        </w:tc>
      </w:tr>
      <w:tr w:rsidR="00DA6A89" w:rsidRPr="00F6308F"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9E1DB0" w:rsidRDefault="006F5664" w:rsidP="009E1DB0">
            <w:pPr>
              <w:spacing w:after="120"/>
              <w:rPr>
                <w:rFonts w:ascii="Arial" w:hAnsi="Arial" w:cs="Arial"/>
                <w:sz w:val="22"/>
                <w:szCs w:val="22"/>
              </w:rPr>
            </w:pPr>
            <w:r>
              <w:rPr>
                <w:rFonts w:ascii="Arial" w:hAnsi="Arial" w:cs="Arial"/>
                <w:sz w:val="22"/>
                <w:szCs w:val="22"/>
              </w:rPr>
              <w:t>In the 2011-12 fishing season, the following commercial fishing licences were issued in each sector:</w:t>
            </w:r>
          </w:p>
          <w:p w:rsidR="009E1DB0" w:rsidRDefault="009E1DB0" w:rsidP="009E1DB0">
            <w:pPr>
              <w:pStyle w:val="ListBullet"/>
              <w:rPr>
                <w:rFonts w:ascii="Arial" w:hAnsi="Arial" w:cs="Arial"/>
                <w:sz w:val="22"/>
                <w:szCs w:val="22"/>
              </w:rPr>
            </w:pPr>
            <w:r>
              <w:rPr>
                <w:rFonts w:ascii="Arial" w:hAnsi="Arial" w:cs="Arial"/>
                <w:sz w:val="22"/>
                <w:szCs w:val="22"/>
              </w:rPr>
              <w:t xml:space="preserve">Commonwealth Trawl Sector - </w:t>
            </w:r>
            <w:r w:rsidR="006F5664">
              <w:rPr>
                <w:rFonts w:ascii="Arial" w:hAnsi="Arial" w:cs="Arial"/>
                <w:sz w:val="22"/>
                <w:szCs w:val="22"/>
              </w:rPr>
              <w:t>59 otter trawl, 14 Danish seine</w:t>
            </w:r>
          </w:p>
          <w:p w:rsidR="009E1DB0" w:rsidRDefault="009E1DB0" w:rsidP="009E1DB0">
            <w:pPr>
              <w:pStyle w:val="ListBullet"/>
              <w:rPr>
                <w:rFonts w:ascii="Arial" w:hAnsi="Arial" w:cs="Arial"/>
                <w:sz w:val="22"/>
                <w:szCs w:val="22"/>
              </w:rPr>
            </w:pPr>
            <w:r w:rsidRPr="007349F8">
              <w:rPr>
                <w:rFonts w:ascii="Arial" w:hAnsi="Arial" w:cs="Arial"/>
                <w:sz w:val="22"/>
                <w:szCs w:val="22"/>
              </w:rPr>
              <w:t xml:space="preserve">East Coast Deepwater Trawl Sector - </w:t>
            </w:r>
            <w:r w:rsidR="006F5664">
              <w:rPr>
                <w:rFonts w:ascii="Arial" w:hAnsi="Arial" w:cs="Arial"/>
                <w:sz w:val="22"/>
                <w:szCs w:val="22"/>
              </w:rPr>
              <w:t>10</w:t>
            </w:r>
          </w:p>
          <w:p w:rsidR="009E1DB0" w:rsidRPr="007349F8" w:rsidRDefault="009E1DB0" w:rsidP="009E1DB0">
            <w:pPr>
              <w:pStyle w:val="ListBullet"/>
              <w:rPr>
                <w:rFonts w:ascii="Arial" w:hAnsi="Arial" w:cs="Arial"/>
                <w:sz w:val="22"/>
                <w:szCs w:val="22"/>
              </w:rPr>
            </w:pPr>
            <w:r>
              <w:rPr>
                <w:rFonts w:ascii="Arial" w:hAnsi="Arial" w:cs="Arial"/>
                <w:sz w:val="22"/>
                <w:szCs w:val="22"/>
              </w:rPr>
              <w:t xml:space="preserve">Scalefish Hook Sector - </w:t>
            </w:r>
            <w:r w:rsidR="006F5664">
              <w:rPr>
                <w:rFonts w:ascii="Arial" w:hAnsi="Arial" w:cs="Arial"/>
                <w:sz w:val="22"/>
                <w:szCs w:val="22"/>
              </w:rPr>
              <w:t>37</w:t>
            </w:r>
          </w:p>
          <w:p w:rsidR="00345F23" w:rsidRDefault="00345F23" w:rsidP="00345F23">
            <w:pPr>
              <w:pStyle w:val="ListBullet"/>
              <w:rPr>
                <w:rFonts w:ascii="Arial" w:hAnsi="Arial" w:cs="Arial"/>
                <w:sz w:val="22"/>
                <w:szCs w:val="22"/>
              </w:rPr>
            </w:pPr>
            <w:r>
              <w:rPr>
                <w:rFonts w:ascii="Arial" w:hAnsi="Arial" w:cs="Arial"/>
                <w:sz w:val="22"/>
                <w:szCs w:val="22"/>
              </w:rPr>
              <w:t>Shark Gillnet Sector - 62</w:t>
            </w:r>
          </w:p>
          <w:p w:rsidR="00345F23" w:rsidRDefault="00345F23" w:rsidP="00345F23">
            <w:pPr>
              <w:pStyle w:val="ListBullet"/>
              <w:rPr>
                <w:rFonts w:ascii="Arial" w:hAnsi="Arial" w:cs="Arial"/>
                <w:sz w:val="22"/>
                <w:szCs w:val="22"/>
              </w:rPr>
            </w:pPr>
            <w:r>
              <w:rPr>
                <w:rFonts w:ascii="Arial" w:hAnsi="Arial" w:cs="Arial"/>
                <w:sz w:val="22"/>
                <w:szCs w:val="22"/>
              </w:rPr>
              <w:t>Shark Hook Sector - 13</w:t>
            </w:r>
          </w:p>
          <w:p w:rsidR="00DA6A89" w:rsidRDefault="009E1DB0" w:rsidP="002D0111">
            <w:pPr>
              <w:pStyle w:val="ListBullet"/>
              <w:rPr>
                <w:rFonts w:ascii="Arial" w:hAnsi="Arial" w:cs="Arial"/>
                <w:sz w:val="22"/>
                <w:szCs w:val="22"/>
              </w:rPr>
            </w:pPr>
            <w:r>
              <w:rPr>
                <w:rFonts w:ascii="Arial" w:hAnsi="Arial" w:cs="Arial"/>
                <w:sz w:val="22"/>
                <w:szCs w:val="22"/>
              </w:rPr>
              <w:t xml:space="preserve">Great Australian Bight Trawl Sector </w:t>
            </w:r>
            <w:r w:rsidR="00591ACF">
              <w:rPr>
                <w:rFonts w:ascii="Arial" w:hAnsi="Arial" w:cs="Arial"/>
                <w:sz w:val="22"/>
                <w:szCs w:val="22"/>
              </w:rPr>
              <w:t>-</w:t>
            </w:r>
            <w:r>
              <w:rPr>
                <w:rFonts w:ascii="Arial" w:hAnsi="Arial" w:cs="Arial"/>
                <w:sz w:val="22"/>
                <w:szCs w:val="22"/>
              </w:rPr>
              <w:t xml:space="preserve"> </w:t>
            </w:r>
            <w:r w:rsidR="00E977D3">
              <w:rPr>
                <w:rFonts w:ascii="Arial" w:hAnsi="Arial" w:cs="Arial"/>
                <w:sz w:val="22"/>
                <w:szCs w:val="22"/>
              </w:rPr>
              <w:t>10</w:t>
            </w:r>
          </w:p>
          <w:p w:rsidR="00F5555E" w:rsidRPr="002D0111" w:rsidRDefault="00F5555E" w:rsidP="00F5555E">
            <w:pPr>
              <w:pStyle w:val="ListBullet"/>
              <w:numPr>
                <w:ilvl w:val="0"/>
                <w:numId w:val="0"/>
              </w:numPr>
              <w:ind w:left="360"/>
              <w:rPr>
                <w:rFonts w:ascii="Arial" w:hAnsi="Arial" w:cs="Arial"/>
                <w:sz w:val="22"/>
                <w:szCs w:val="22"/>
              </w:rPr>
            </w:pP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B73546" w:rsidRPr="00F6308F" w:rsidRDefault="00DA6A89" w:rsidP="00814CC7">
            <w:pPr>
              <w:rPr>
                <w:rFonts w:ascii="Arial" w:hAnsi="Arial" w:cs="Arial"/>
                <w:snapToGrid w:val="0"/>
              </w:rPr>
            </w:pPr>
            <w:r w:rsidRPr="00F6308F">
              <w:rPr>
                <w:rFonts w:ascii="Arial" w:hAnsi="Arial" w:cs="Arial"/>
                <w:b/>
                <w:snapToGrid w:val="0"/>
                <w:sz w:val="22"/>
                <w:szCs w:val="22"/>
              </w:rPr>
              <w:t>Management arrangements</w:t>
            </w:r>
            <w:r w:rsidRPr="00F6308F">
              <w:rPr>
                <w:rFonts w:ascii="Arial" w:hAnsi="Arial" w:cs="Arial"/>
                <w:snapToGrid w:val="0"/>
                <w:sz w:val="22"/>
                <w:szCs w:val="22"/>
              </w:rPr>
              <w:t xml:space="preserve"> </w:t>
            </w:r>
          </w:p>
        </w:tc>
        <w:tc>
          <w:tcPr>
            <w:tcW w:w="7200" w:type="dxa"/>
            <w:tcBorders>
              <w:top w:val="single" w:sz="4" w:space="0" w:color="auto"/>
              <w:left w:val="single" w:sz="4" w:space="0" w:color="auto"/>
              <w:bottom w:val="single" w:sz="4" w:space="0" w:color="auto"/>
              <w:right w:val="single" w:sz="4" w:space="0" w:color="auto"/>
            </w:tcBorders>
          </w:tcPr>
          <w:p w:rsidR="00F5555E" w:rsidRDefault="007C5206" w:rsidP="007C5206">
            <w:pPr>
              <w:rPr>
                <w:rFonts w:ascii="Arial" w:hAnsi="Arial" w:cs="Arial"/>
                <w:snapToGrid w:val="0"/>
                <w:sz w:val="22"/>
                <w:szCs w:val="22"/>
                <w:lang w:val="en-US"/>
              </w:rPr>
            </w:pPr>
            <w:r w:rsidRPr="007C5206">
              <w:rPr>
                <w:rFonts w:ascii="Arial" w:hAnsi="Arial" w:cs="Arial"/>
                <w:snapToGrid w:val="0"/>
                <w:sz w:val="22"/>
                <w:szCs w:val="22"/>
                <w:lang w:val="en-US"/>
              </w:rPr>
              <w:t>The Southern and East</w:t>
            </w:r>
            <w:r>
              <w:rPr>
                <w:rFonts w:ascii="Arial" w:hAnsi="Arial" w:cs="Arial"/>
                <w:snapToGrid w:val="0"/>
                <w:sz w:val="22"/>
                <w:szCs w:val="22"/>
                <w:lang w:val="en-US"/>
              </w:rPr>
              <w:t>ern Scalefish and Shark Fishery</w:t>
            </w:r>
            <w:r w:rsidRPr="007C5206">
              <w:rPr>
                <w:rFonts w:ascii="Arial" w:hAnsi="Arial" w:cs="Arial"/>
                <w:snapToGrid w:val="0"/>
                <w:sz w:val="22"/>
                <w:szCs w:val="22"/>
                <w:lang w:val="en-US"/>
              </w:rPr>
              <w:t xml:space="preserve"> </w:t>
            </w:r>
            <w:proofErr w:type="gramStart"/>
            <w:r w:rsidRPr="007C5206">
              <w:rPr>
                <w:rFonts w:ascii="Arial" w:hAnsi="Arial" w:cs="Arial"/>
                <w:snapToGrid w:val="0"/>
                <w:sz w:val="22"/>
                <w:szCs w:val="22"/>
                <w:lang w:val="en-US"/>
              </w:rPr>
              <w:t>is</w:t>
            </w:r>
            <w:proofErr w:type="gramEnd"/>
            <w:r w:rsidRPr="007C5206">
              <w:rPr>
                <w:rFonts w:ascii="Arial" w:hAnsi="Arial" w:cs="Arial"/>
                <w:snapToGrid w:val="0"/>
                <w:sz w:val="22"/>
                <w:szCs w:val="22"/>
                <w:lang w:val="en-US"/>
              </w:rPr>
              <w:t xml:space="preserve"> managed </w:t>
            </w:r>
            <w:r w:rsidR="005E664E">
              <w:rPr>
                <w:rFonts w:ascii="Arial" w:hAnsi="Arial" w:cs="Arial"/>
                <w:snapToGrid w:val="0"/>
                <w:sz w:val="22"/>
                <w:szCs w:val="22"/>
                <w:lang w:val="en-US"/>
              </w:rPr>
              <w:t>through</w:t>
            </w:r>
            <w:r w:rsidRPr="007C5206">
              <w:rPr>
                <w:rFonts w:ascii="Arial" w:hAnsi="Arial" w:cs="Arial"/>
                <w:snapToGrid w:val="0"/>
                <w:sz w:val="22"/>
                <w:szCs w:val="22"/>
                <w:lang w:val="en-US"/>
              </w:rPr>
              <w:t xml:space="preserve"> the </w:t>
            </w:r>
            <w:r w:rsidR="00C36410" w:rsidRPr="00C36410">
              <w:rPr>
                <w:rFonts w:ascii="Arial" w:hAnsi="Arial" w:cs="Arial"/>
                <w:snapToGrid w:val="0"/>
                <w:sz w:val="22"/>
                <w:szCs w:val="22"/>
                <w:lang w:val="en-US"/>
              </w:rPr>
              <w:t>Southern and Eastern Scalefish and Shark Fishery Management Plan 2003</w:t>
            </w:r>
            <w:r w:rsidR="005E664E">
              <w:rPr>
                <w:rFonts w:ascii="Arial" w:hAnsi="Arial" w:cs="Arial"/>
                <w:snapToGrid w:val="0"/>
                <w:sz w:val="22"/>
                <w:szCs w:val="22"/>
                <w:lang w:val="en-US"/>
              </w:rPr>
              <w:t>.</w:t>
            </w:r>
            <w:r w:rsidRPr="007C5206">
              <w:rPr>
                <w:rFonts w:ascii="Arial" w:hAnsi="Arial" w:cs="Arial"/>
                <w:snapToGrid w:val="0"/>
                <w:sz w:val="22"/>
                <w:szCs w:val="22"/>
                <w:lang w:val="en-US"/>
              </w:rPr>
              <w:t xml:space="preserve"> </w:t>
            </w:r>
          </w:p>
          <w:p w:rsidR="00F5555E" w:rsidRDefault="00F5555E" w:rsidP="007C5206">
            <w:pPr>
              <w:rPr>
                <w:rFonts w:ascii="Arial" w:hAnsi="Arial" w:cs="Arial"/>
                <w:snapToGrid w:val="0"/>
                <w:sz w:val="22"/>
                <w:szCs w:val="22"/>
                <w:lang w:val="en-US"/>
              </w:rPr>
            </w:pPr>
          </w:p>
          <w:p w:rsidR="00CA6B23" w:rsidRDefault="007C5206" w:rsidP="007C5206">
            <w:pPr>
              <w:rPr>
                <w:rFonts w:ascii="Arial" w:hAnsi="Arial" w:cs="Arial"/>
                <w:snapToGrid w:val="0"/>
                <w:sz w:val="22"/>
                <w:szCs w:val="22"/>
                <w:lang w:val="en-US"/>
              </w:rPr>
            </w:pPr>
            <w:r w:rsidRPr="007C5206">
              <w:rPr>
                <w:rFonts w:ascii="Arial" w:hAnsi="Arial" w:cs="Arial"/>
                <w:snapToGrid w:val="0"/>
                <w:sz w:val="22"/>
                <w:szCs w:val="22"/>
                <w:lang w:val="en-US"/>
              </w:rPr>
              <w:t xml:space="preserve">Management of the fishery is </w:t>
            </w:r>
            <w:r w:rsidR="005E664E">
              <w:rPr>
                <w:rFonts w:ascii="Arial" w:hAnsi="Arial" w:cs="Arial"/>
                <w:snapToGrid w:val="0"/>
                <w:sz w:val="22"/>
                <w:szCs w:val="22"/>
                <w:lang w:val="en-US"/>
              </w:rPr>
              <w:t>primarily</w:t>
            </w:r>
            <w:r w:rsidRPr="007C5206">
              <w:rPr>
                <w:rFonts w:ascii="Arial" w:hAnsi="Arial" w:cs="Arial"/>
                <w:snapToGrid w:val="0"/>
                <w:sz w:val="22"/>
                <w:szCs w:val="22"/>
                <w:lang w:val="en-US"/>
              </w:rPr>
              <w:t xml:space="preserve"> through </w:t>
            </w:r>
            <w:r w:rsidR="005E664E">
              <w:rPr>
                <w:rFonts w:ascii="Arial" w:hAnsi="Arial" w:cs="Arial"/>
                <w:snapToGrid w:val="0"/>
                <w:sz w:val="22"/>
                <w:szCs w:val="22"/>
                <w:lang w:val="en-US"/>
              </w:rPr>
              <w:t>the setting of total allowable c</w:t>
            </w:r>
            <w:r w:rsidRPr="007C5206">
              <w:rPr>
                <w:rFonts w:ascii="Arial" w:hAnsi="Arial" w:cs="Arial"/>
                <w:snapToGrid w:val="0"/>
                <w:sz w:val="22"/>
                <w:szCs w:val="22"/>
                <w:lang w:val="en-US"/>
              </w:rPr>
              <w:t xml:space="preserve">atch limits for </w:t>
            </w:r>
            <w:r w:rsidR="00DE4E4F">
              <w:rPr>
                <w:rFonts w:ascii="Arial" w:hAnsi="Arial" w:cs="Arial"/>
                <w:snapToGrid w:val="0"/>
                <w:sz w:val="22"/>
                <w:szCs w:val="22"/>
                <w:lang w:val="en-US"/>
              </w:rPr>
              <w:t xml:space="preserve">all </w:t>
            </w:r>
            <w:r w:rsidR="00FA49BA">
              <w:rPr>
                <w:rFonts w:ascii="Arial" w:hAnsi="Arial" w:cs="Arial"/>
                <w:snapToGrid w:val="0"/>
                <w:sz w:val="22"/>
                <w:szCs w:val="22"/>
                <w:lang w:val="en-US"/>
              </w:rPr>
              <w:t>quota (</w:t>
            </w:r>
            <w:r w:rsidR="005E664E">
              <w:rPr>
                <w:rFonts w:ascii="Arial" w:hAnsi="Arial" w:cs="Arial"/>
                <w:snapToGrid w:val="0"/>
                <w:sz w:val="22"/>
                <w:szCs w:val="22"/>
                <w:lang w:val="en-US"/>
              </w:rPr>
              <w:t>target</w:t>
            </w:r>
            <w:r w:rsidR="00FA49BA">
              <w:rPr>
                <w:rFonts w:ascii="Arial" w:hAnsi="Arial" w:cs="Arial"/>
                <w:snapToGrid w:val="0"/>
                <w:sz w:val="22"/>
                <w:szCs w:val="22"/>
                <w:lang w:val="en-US"/>
              </w:rPr>
              <w:t>)</w:t>
            </w:r>
            <w:r w:rsidRPr="007C5206">
              <w:rPr>
                <w:rFonts w:ascii="Arial" w:hAnsi="Arial" w:cs="Arial"/>
                <w:snapToGrid w:val="0"/>
                <w:sz w:val="22"/>
                <w:szCs w:val="22"/>
                <w:lang w:val="en-US"/>
              </w:rPr>
              <w:t xml:space="preserve"> species and certain </w:t>
            </w:r>
            <w:r w:rsidR="00FA49BA">
              <w:rPr>
                <w:rFonts w:ascii="Arial" w:hAnsi="Arial" w:cs="Arial"/>
                <w:snapToGrid w:val="0"/>
                <w:sz w:val="22"/>
                <w:szCs w:val="22"/>
                <w:lang w:val="en-US"/>
              </w:rPr>
              <w:t>non-target</w:t>
            </w:r>
            <w:r w:rsidRPr="007C5206">
              <w:rPr>
                <w:rFonts w:ascii="Arial" w:hAnsi="Arial" w:cs="Arial"/>
                <w:snapToGrid w:val="0"/>
                <w:sz w:val="22"/>
                <w:szCs w:val="22"/>
                <w:lang w:val="en-US"/>
              </w:rPr>
              <w:t xml:space="preserve"> spec</w:t>
            </w:r>
            <w:r w:rsidR="00DE4E4F">
              <w:rPr>
                <w:rFonts w:ascii="Arial" w:hAnsi="Arial" w:cs="Arial"/>
                <w:snapToGrid w:val="0"/>
                <w:sz w:val="22"/>
                <w:szCs w:val="22"/>
                <w:lang w:val="en-US"/>
              </w:rPr>
              <w:t>ies, to cover incidental catch</w:t>
            </w:r>
            <w:r w:rsidR="00FA49BA">
              <w:rPr>
                <w:rFonts w:ascii="Arial" w:hAnsi="Arial" w:cs="Arial"/>
                <w:snapToGrid w:val="0"/>
                <w:sz w:val="22"/>
                <w:szCs w:val="22"/>
                <w:lang w:val="en-US"/>
              </w:rPr>
              <w:t xml:space="preserve">. </w:t>
            </w:r>
          </w:p>
          <w:p w:rsidR="00CA6B23" w:rsidRDefault="00CA6B23" w:rsidP="007C5206">
            <w:pPr>
              <w:rPr>
                <w:rFonts w:ascii="Arial" w:hAnsi="Arial" w:cs="Arial"/>
                <w:snapToGrid w:val="0"/>
                <w:sz w:val="22"/>
                <w:szCs w:val="22"/>
                <w:lang w:val="en-US"/>
              </w:rPr>
            </w:pPr>
          </w:p>
          <w:p w:rsidR="009D162A" w:rsidRDefault="00CA6B23" w:rsidP="007C5206">
            <w:pPr>
              <w:rPr>
                <w:rFonts w:ascii="Arial" w:hAnsi="Arial" w:cs="Arial"/>
                <w:snapToGrid w:val="0"/>
                <w:sz w:val="22"/>
                <w:szCs w:val="22"/>
                <w:lang w:val="en-US"/>
              </w:rPr>
            </w:pPr>
            <w:r>
              <w:rPr>
                <w:rFonts w:ascii="Arial" w:hAnsi="Arial" w:cs="Arial"/>
                <w:snapToGrid w:val="0"/>
                <w:sz w:val="22"/>
                <w:szCs w:val="22"/>
                <w:lang w:val="en-US"/>
              </w:rPr>
              <w:t xml:space="preserve">The setting of total allowable catch limits is </w:t>
            </w:r>
            <w:r w:rsidR="009D162A">
              <w:rPr>
                <w:rFonts w:ascii="Arial" w:hAnsi="Arial" w:cs="Arial"/>
                <w:snapToGrid w:val="0"/>
                <w:sz w:val="22"/>
                <w:szCs w:val="22"/>
                <w:lang w:val="en-US"/>
              </w:rPr>
              <w:t xml:space="preserve">governed by decision rules outlined in the Harvest Strategy Framework for the fishery. This framework was first implemented in 2005 and was reviewed in 2007 to </w:t>
            </w:r>
            <w:r w:rsidR="009D162A">
              <w:rPr>
                <w:rFonts w:ascii="Arial" w:hAnsi="Arial" w:cs="Arial"/>
                <w:snapToGrid w:val="0"/>
                <w:sz w:val="22"/>
                <w:szCs w:val="22"/>
                <w:lang w:val="en-US"/>
              </w:rPr>
              <w:lastRenderedPageBreak/>
              <w:t xml:space="preserve">ensure consistency with the Commonwealth Fisheries Harvest Strategy Policy 2007. </w:t>
            </w:r>
            <w:r w:rsidR="005B7AC2">
              <w:rPr>
                <w:rFonts w:ascii="Arial" w:hAnsi="Arial" w:cs="Arial"/>
                <w:snapToGrid w:val="0"/>
                <w:sz w:val="22"/>
                <w:szCs w:val="22"/>
                <w:lang w:val="en-US"/>
              </w:rPr>
              <w:t>The Harvest Strategy Framework includes three tiers developed to accommodate different levels of data quality or knowledge about stocks. The target and limit reference point</w:t>
            </w:r>
            <w:r w:rsidR="00BE4FEE">
              <w:rPr>
                <w:rFonts w:ascii="Arial" w:hAnsi="Arial" w:cs="Arial"/>
                <w:snapToGrid w:val="0"/>
                <w:sz w:val="22"/>
                <w:szCs w:val="22"/>
                <w:lang w:val="en-US"/>
              </w:rPr>
              <w:t>s</w:t>
            </w:r>
            <w:r w:rsidR="005B7AC2">
              <w:rPr>
                <w:rFonts w:ascii="Arial" w:hAnsi="Arial" w:cs="Arial"/>
                <w:snapToGrid w:val="0"/>
                <w:sz w:val="22"/>
                <w:szCs w:val="22"/>
                <w:lang w:val="en-US"/>
              </w:rPr>
              <w:t xml:space="preserve"> for each tier are consistent with the Commonwealth Fisheries Harvest Strategy Policy 2007 and all assessments generate a recommended biological catch that should move the biomass of each stock towards its target reference point. Recommended biological catch assessments are </w:t>
            </w:r>
            <w:r w:rsidR="00BE67EE">
              <w:rPr>
                <w:rFonts w:ascii="Arial" w:hAnsi="Arial" w:cs="Arial"/>
                <w:snapToGrid w:val="0"/>
                <w:sz w:val="22"/>
                <w:szCs w:val="22"/>
                <w:lang w:val="en-US"/>
              </w:rPr>
              <w:t>translated into total allowable catch limits through prescribed harvest control rules, which include deductions for discarding and catch by state</w:t>
            </w:r>
            <w:r w:rsidR="00BE4FEE">
              <w:rPr>
                <w:rFonts w:ascii="Arial" w:hAnsi="Arial" w:cs="Arial"/>
                <w:snapToGrid w:val="0"/>
                <w:sz w:val="22"/>
                <w:szCs w:val="22"/>
                <w:lang w:val="en-US"/>
              </w:rPr>
              <w:t>-managed</w:t>
            </w:r>
            <w:r w:rsidR="00BE67EE">
              <w:rPr>
                <w:rFonts w:ascii="Arial" w:hAnsi="Arial" w:cs="Arial"/>
                <w:snapToGrid w:val="0"/>
                <w:sz w:val="22"/>
                <w:szCs w:val="22"/>
                <w:lang w:val="en-US"/>
              </w:rPr>
              <w:t xml:space="preserve"> fisheries and recreational fishers.</w:t>
            </w:r>
          </w:p>
          <w:p w:rsidR="00BE67EE" w:rsidRDefault="00BE67EE" w:rsidP="007C5206">
            <w:pPr>
              <w:rPr>
                <w:rFonts w:ascii="Arial" w:hAnsi="Arial" w:cs="Arial"/>
                <w:snapToGrid w:val="0"/>
                <w:sz w:val="22"/>
                <w:szCs w:val="22"/>
                <w:lang w:val="en-US"/>
              </w:rPr>
            </w:pPr>
          </w:p>
          <w:p w:rsidR="00BE67EE" w:rsidRDefault="00BE67EE" w:rsidP="007C5206">
            <w:pPr>
              <w:rPr>
                <w:rFonts w:ascii="Arial" w:hAnsi="Arial" w:cs="Arial"/>
                <w:snapToGrid w:val="0"/>
                <w:sz w:val="22"/>
                <w:szCs w:val="22"/>
                <w:lang w:val="en-US"/>
              </w:rPr>
            </w:pPr>
            <w:r>
              <w:rPr>
                <w:rFonts w:ascii="Arial" w:hAnsi="Arial" w:cs="Arial"/>
                <w:snapToGrid w:val="0"/>
                <w:sz w:val="22"/>
                <w:szCs w:val="22"/>
                <w:lang w:val="en-US"/>
              </w:rPr>
              <w:t>The Harvest Strategy Framework undergoes regular reviews through management strategy evaluations. These revie</w:t>
            </w:r>
            <w:r w:rsidR="00BE4FEE">
              <w:rPr>
                <w:rFonts w:ascii="Arial" w:hAnsi="Arial" w:cs="Arial"/>
                <w:snapToGrid w:val="0"/>
                <w:sz w:val="22"/>
                <w:szCs w:val="22"/>
                <w:lang w:val="en-US"/>
              </w:rPr>
              <w:t>ws have resulted in a series of</w:t>
            </w:r>
            <w:r>
              <w:rPr>
                <w:rFonts w:ascii="Arial" w:hAnsi="Arial" w:cs="Arial"/>
                <w:snapToGrid w:val="0"/>
                <w:sz w:val="22"/>
                <w:szCs w:val="22"/>
                <w:lang w:val="en-US"/>
              </w:rPr>
              <w:t xml:space="preserve"> alterations to the framework to ensure it remains consistent with the Commonwealth Fisheries Harvest Strategy Policy 2007.</w:t>
            </w:r>
          </w:p>
          <w:p w:rsidR="009D162A" w:rsidRDefault="009D162A" w:rsidP="007C5206">
            <w:pPr>
              <w:rPr>
                <w:rFonts w:ascii="Arial" w:hAnsi="Arial" w:cs="Arial"/>
                <w:snapToGrid w:val="0"/>
                <w:sz w:val="22"/>
                <w:szCs w:val="22"/>
                <w:lang w:val="en-US"/>
              </w:rPr>
            </w:pPr>
          </w:p>
          <w:p w:rsidR="007C5206" w:rsidRDefault="00CA6B23" w:rsidP="007C5206">
            <w:pPr>
              <w:rPr>
                <w:rFonts w:ascii="Arial" w:hAnsi="Arial" w:cs="Arial"/>
                <w:snapToGrid w:val="0"/>
                <w:sz w:val="22"/>
                <w:szCs w:val="22"/>
                <w:lang w:val="en-US"/>
              </w:rPr>
            </w:pPr>
            <w:r>
              <w:rPr>
                <w:rFonts w:ascii="Arial" w:hAnsi="Arial" w:cs="Arial"/>
                <w:snapToGrid w:val="0"/>
                <w:sz w:val="22"/>
                <w:szCs w:val="22"/>
                <w:lang w:val="en-US"/>
              </w:rPr>
              <w:t>In 2012 t</w:t>
            </w:r>
            <w:r w:rsidR="00F5555E">
              <w:rPr>
                <w:rFonts w:ascii="Arial" w:hAnsi="Arial" w:cs="Arial"/>
                <w:snapToGrid w:val="0"/>
                <w:sz w:val="22"/>
                <w:szCs w:val="22"/>
                <w:lang w:val="en-US"/>
              </w:rPr>
              <w:t xml:space="preserve">here were </w:t>
            </w:r>
            <w:r w:rsidR="007C5206" w:rsidRPr="007C5206">
              <w:rPr>
                <w:rFonts w:ascii="Arial" w:hAnsi="Arial" w:cs="Arial"/>
                <w:snapToGrid w:val="0"/>
                <w:sz w:val="22"/>
                <w:szCs w:val="22"/>
                <w:lang w:val="en-US"/>
              </w:rPr>
              <w:t>34</w:t>
            </w:r>
            <w:r w:rsidR="0046358A">
              <w:rPr>
                <w:rFonts w:ascii="Arial" w:hAnsi="Arial" w:cs="Arial"/>
                <w:snapToGrid w:val="0"/>
                <w:sz w:val="22"/>
                <w:szCs w:val="22"/>
                <w:lang w:val="en-US"/>
              </w:rPr>
              <w:t> </w:t>
            </w:r>
            <w:r w:rsidR="007C5206" w:rsidRPr="007C5206">
              <w:rPr>
                <w:rFonts w:ascii="Arial" w:hAnsi="Arial" w:cs="Arial"/>
                <w:snapToGrid w:val="0"/>
                <w:sz w:val="22"/>
                <w:szCs w:val="22"/>
                <w:lang w:val="en-US"/>
              </w:rPr>
              <w:t>species/species groups</w:t>
            </w:r>
            <w:r w:rsidR="004F320D">
              <w:rPr>
                <w:rFonts w:ascii="Arial" w:hAnsi="Arial" w:cs="Arial"/>
                <w:snapToGrid w:val="0"/>
                <w:sz w:val="22"/>
                <w:szCs w:val="22"/>
                <w:lang w:val="en-US"/>
              </w:rPr>
              <w:t xml:space="preserve"> that</w:t>
            </w:r>
            <w:r w:rsidR="007C5206" w:rsidRPr="007C5206">
              <w:rPr>
                <w:rFonts w:ascii="Arial" w:hAnsi="Arial" w:cs="Arial"/>
                <w:snapToGrid w:val="0"/>
                <w:sz w:val="22"/>
                <w:szCs w:val="22"/>
                <w:lang w:val="en-US"/>
              </w:rPr>
              <w:t xml:space="preserve"> </w:t>
            </w:r>
            <w:r w:rsidR="00FA49BA">
              <w:rPr>
                <w:rFonts w:ascii="Arial" w:hAnsi="Arial" w:cs="Arial"/>
                <w:snapToGrid w:val="0"/>
                <w:sz w:val="22"/>
                <w:szCs w:val="22"/>
                <w:lang w:val="en-US"/>
              </w:rPr>
              <w:t>were</w:t>
            </w:r>
            <w:r w:rsidR="007C5206" w:rsidRPr="007C5206">
              <w:rPr>
                <w:rFonts w:ascii="Arial" w:hAnsi="Arial" w:cs="Arial"/>
                <w:snapToGrid w:val="0"/>
                <w:sz w:val="22"/>
                <w:szCs w:val="22"/>
                <w:lang w:val="en-US"/>
              </w:rPr>
              <w:t xml:space="preserve"> managed under quota, </w:t>
            </w:r>
            <w:r w:rsidR="00FA49BA">
              <w:rPr>
                <w:rFonts w:ascii="Arial" w:hAnsi="Arial" w:cs="Arial"/>
                <w:snapToGrid w:val="0"/>
                <w:sz w:val="22"/>
                <w:szCs w:val="22"/>
                <w:lang w:val="en-US"/>
              </w:rPr>
              <w:t>comprising</w:t>
            </w:r>
            <w:r w:rsidR="007C5206" w:rsidRPr="007C5206">
              <w:rPr>
                <w:rFonts w:ascii="Arial" w:hAnsi="Arial" w:cs="Arial"/>
                <w:snapToGrid w:val="0"/>
                <w:sz w:val="22"/>
                <w:szCs w:val="22"/>
                <w:lang w:val="en-US"/>
              </w:rPr>
              <w:t xml:space="preserve"> around 80</w:t>
            </w:r>
            <w:r w:rsidR="00591ACF">
              <w:rPr>
                <w:rFonts w:ascii="Arial" w:hAnsi="Arial" w:cs="Arial"/>
                <w:snapToGrid w:val="0"/>
                <w:sz w:val="22"/>
                <w:szCs w:val="22"/>
                <w:lang w:val="en-US"/>
              </w:rPr>
              <w:t xml:space="preserve"> per cent</w:t>
            </w:r>
            <w:r w:rsidR="00591ACF" w:rsidRPr="007C5206">
              <w:rPr>
                <w:rFonts w:ascii="Arial" w:hAnsi="Arial" w:cs="Arial"/>
                <w:snapToGrid w:val="0"/>
                <w:sz w:val="22"/>
                <w:szCs w:val="22"/>
                <w:lang w:val="en-US"/>
              </w:rPr>
              <w:t xml:space="preserve"> </w:t>
            </w:r>
            <w:r w:rsidR="007C5206" w:rsidRPr="007C5206">
              <w:rPr>
                <w:rFonts w:ascii="Arial" w:hAnsi="Arial" w:cs="Arial"/>
                <w:snapToGrid w:val="0"/>
                <w:sz w:val="22"/>
                <w:szCs w:val="22"/>
                <w:lang w:val="en-US"/>
              </w:rPr>
              <w:t>of the total commercial landed catch.</w:t>
            </w:r>
            <w:r w:rsidR="00FA49BA">
              <w:rPr>
                <w:rFonts w:ascii="Arial" w:hAnsi="Arial" w:cs="Arial"/>
                <w:snapToGrid w:val="0"/>
                <w:sz w:val="22"/>
                <w:szCs w:val="22"/>
                <w:lang w:val="en-US"/>
              </w:rPr>
              <w:t xml:space="preserve"> </w:t>
            </w:r>
            <w:r w:rsidR="007C5206" w:rsidRPr="007C5206">
              <w:rPr>
                <w:rFonts w:ascii="Arial" w:hAnsi="Arial" w:cs="Arial"/>
                <w:snapToGrid w:val="0"/>
                <w:sz w:val="22"/>
                <w:szCs w:val="22"/>
                <w:lang w:val="en-US"/>
              </w:rPr>
              <w:t xml:space="preserve">In order to fish in the </w:t>
            </w:r>
            <w:r w:rsidR="00FA49BA" w:rsidRPr="007C5206">
              <w:rPr>
                <w:rFonts w:ascii="Arial" w:hAnsi="Arial" w:cs="Arial"/>
                <w:snapToGrid w:val="0"/>
                <w:sz w:val="22"/>
                <w:szCs w:val="22"/>
                <w:lang w:val="en-US"/>
              </w:rPr>
              <w:t>Southern and East</w:t>
            </w:r>
            <w:r w:rsidR="00FA49BA">
              <w:rPr>
                <w:rFonts w:ascii="Arial" w:hAnsi="Arial" w:cs="Arial"/>
                <w:snapToGrid w:val="0"/>
                <w:sz w:val="22"/>
                <w:szCs w:val="22"/>
                <w:lang w:val="en-US"/>
              </w:rPr>
              <w:t>ern Scalefish and Shark Fishery</w:t>
            </w:r>
            <w:r w:rsidR="007C5206" w:rsidRPr="007C5206">
              <w:rPr>
                <w:rFonts w:ascii="Arial" w:hAnsi="Arial" w:cs="Arial"/>
                <w:snapToGrid w:val="0"/>
                <w:sz w:val="22"/>
                <w:szCs w:val="22"/>
                <w:lang w:val="en-US"/>
              </w:rPr>
              <w:t xml:space="preserve">, operators must hold a relevant fishing </w:t>
            </w:r>
            <w:r w:rsidR="00FA49BA">
              <w:rPr>
                <w:rFonts w:ascii="Arial" w:hAnsi="Arial" w:cs="Arial"/>
                <w:snapToGrid w:val="0"/>
                <w:sz w:val="22"/>
                <w:szCs w:val="22"/>
                <w:lang w:val="en-US"/>
              </w:rPr>
              <w:t>license</w:t>
            </w:r>
            <w:r w:rsidR="007C5206" w:rsidRPr="007C5206">
              <w:rPr>
                <w:rFonts w:ascii="Arial" w:hAnsi="Arial" w:cs="Arial"/>
                <w:snapToGrid w:val="0"/>
                <w:sz w:val="22"/>
                <w:szCs w:val="22"/>
                <w:lang w:val="en-US"/>
              </w:rPr>
              <w:t xml:space="preserve"> which </w:t>
            </w:r>
            <w:r w:rsidR="00FA49BA">
              <w:rPr>
                <w:rFonts w:ascii="Arial" w:hAnsi="Arial" w:cs="Arial"/>
                <w:snapToGrid w:val="0"/>
                <w:sz w:val="22"/>
                <w:szCs w:val="22"/>
                <w:lang w:val="en-US"/>
              </w:rPr>
              <w:t>articulates the</w:t>
            </w:r>
            <w:r w:rsidR="00D4008C">
              <w:rPr>
                <w:rFonts w:ascii="Arial" w:hAnsi="Arial" w:cs="Arial"/>
                <w:snapToGrid w:val="0"/>
                <w:sz w:val="22"/>
                <w:szCs w:val="22"/>
                <w:lang w:val="en-US"/>
              </w:rPr>
              <w:t xml:space="preserve"> area in which they can</w:t>
            </w:r>
            <w:r w:rsidR="007C5206" w:rsidRPr="007C5206">
              <w:rPr>
                <w:rFonts w:ascii="Arial" w:hAnsi="Arial" w:cs="Arial"/>
                <w:snapToGrid w:val="0"/>
                <w:sz w:val="22"/>
                <w:szCs w:val="22"/>
                <w:lang w:val="en-US"/>
              </w:rPr>
              <w:t xml:space="preserve"> fish, </w:t>
            </w:r>
            <w:r w:rsidR="00D4008C">
              <w:rPr>
                <w:rFonts w:ascii="Arial" w:hAnsi="Arial" w:cs="Arial"/>
                <w:snapToGrid w:val="0"/>
                <w:sz w:val="22"/>
                <w:szCs w:val="22"/>
                <w:lang w:val="en-US"/>
              </w:rPr>
              <w:t xml:space="preserve">the </w:t>
            </w:r>
            <w:r w:rsidR="007C5206" w:rsidRPr="007C5206">
              <w:rPr>
                <w:rFonts w:ascii="Arial" w:hAnsi="Arial" w:cs="Arial"/>
                <w:snapToGrid w:val="0"/>
                <w:sz w:val="22"/>
                <w:szCs w:val="22"/>
                <w:lang w:val="en-US"/>
              </w:rPr>
              <w:t xml:space="preserve">method </w:t>
            </w:r>
            <w:r w:rsidR="00D4008C">
              <w:rPr>
                <w:rFonts w:ascii="Arial" w:hAnsi="Arial" w:cs="Arial"/>
                <w:snapToGrid w:val="0"/>
                <w:sz w:val="22"/>
                <w:szCs w:val="22"/>
                <w:lang w:val="en-US"/>
              </w:rPr>
              <w:t>they are allowed to use</w:t>
            </w:r>
            <w:r w:rsidR="007C5206" w:rsidRPr="007C5206">
              <w:rPr>
                <w:rFonts w:ascii="Arial" w:hAnsi="Arial" w:cs="Arial"/>
                <w:snapToGrid w:val="0"/>
                <w:sz w:val="22"/>
                <w:szCs w:val="22"/>
                <w:lang w:val="en-US"/>
              </w:rPr>
              <w:t xml:space="preserve"> and </w:t>
            </w:r>
            <w:r w:rsidR="00D4008C" w:rsidRPr="007C5206">
              <w:rPr>
                <w:rFonts w:ascii="Arial" w:hAnsi="Arial" w:cs="Arial"/>
                <w:snapToGrid w:val="0"/>
                <w:sz w:val="22"/>
                <w:szCs w:val="22"/>
                <w:lang w:val="en-US"/>
              </w:rPr>
              <w:t xml:space="preserve">quota holdings for </w:t>
            </w:r>
            <w:r w:rsidR="00D4008C">
              <w:rPr>
                <w:rFonts w:ascii="Arial" w:hAnsi="Arial" w:cs="Arial"/>
                <w:snapToGrid w:val="0"/>
                <w:sz w:val="22"/>
                <w:szCs w:val="22"/>
                <w:lang w:val="en-US"/>
              </w:rPr>
              <w:t>relevant</w:t>
            </w:r>
            <w:r w:rsidR="00D4008C" w:rsidRPr="007C5206">
              <w:rPr>
                <w:rFonts w:ascii="Arial" w:hAnsi="Arial" w:cs="Arial"/>
                <w:snapToGrid w:val="0"/>
                <w:sz w:val="22"/>
                <w:szCs w:val="22"/>
                <w:lang w:val="en-US"/>
              </w:rPr>
              <w:t xml:space="preserve"> species</w:t>
            </w:r>
            <w:r w:rsidR="007C5206" w:rsidRPr="007C5206">
              <w:rPr>
                <w:rFonts w:ascii="Arial" w:hAnsi="Arial" w:cs="Arial"/>
                <w:snapToGrid w:val="0"/>
                <w:sz w:val="22"/>
                <w:szCs w:val="22"/>
                <w:lang w:val="en-US"/>
              </w:rPr>
              <w:t>.</w:t>
            </w:r>
          </w:p>
          <w:p w:rsidR="00DE4E4F" w:rsidRDefault="00DE4E4F" w:rsidP="00B20E65">
            <w:pPr>
              <w:rPr>
                <w:rFonts w:ascii="Arial" w:hAnsi="Arial" w:cs="Arial"/>
                <w:snapToGrid w:val="0"/>
                <w:sz w:val="22"/>
                <w:szCs w:val="22"/>
              </w:rPr>
            </w:pPr>
          </w:p>
          <w:p w:rsidR="00B20E65" w:rsidRDefault="00F5555E" w:rsidP="00B20E65">
            <w:pPr>
              <w:rPr>
                <w:rFonts w:ascii="Arial" w:hAnsi="Arial" w:cs="Arial"/>
                <w:snapToGrid w:val="0"/>
                <w:sz w:val="22"/>
                <w:szCs w:val="22"/>
                <w:lang w:val="en-US"/>
              </w:rPr>
            </w:pPr>
            <w:r>
              <w:rPr>
                <w:rFonts w:ascii="Arial" w:hAnsi="Arial" w:cs="Arial"/>
                <w:snapToGrid w:val="0"/>
                <w:sz w:val="22"/>
                <w:szCs w:val="22"/>
              </w:rPr>
              <w:t xml:space="preserve">While </w:t>
            </w:r>
            <w:r w:rsidR="009237EA">
              <w:rPr>
                <w:rFonts w:ascii="Arial" w:hAnsi="Arial" w:cs="Arial"/>
                <w:snapToGrid w:val="0"/>
                <w:sz w:val="22"/>
                <w:szCs w:val="22"/>
              </w:rPr>
              <w:t>total allowable catch quotas</w:t>
            </w:r>
            <w:r>
              <w:rPr>
                <w:rFonts w:ascii="Arial" w:hAnsi="Arial" w:cs="Arial"/>
                <w:snapToGrid w:val="0"/>
                <w:sz w:val="22"/>
                <w:szCs w:val="22"/>
              </w:rPr>
              <w:t xml:space="preserve"> </w:t>
            </w:r>
            <w:r w:rsidR="0077441B">
              <w:rPr>
                <w:rFonts w:ascii="Arial" w:hAnsi="Arial" w:cs="Arial"/>
                <w:snapToGrid w:val="0"/>
                <w:sz w:val="22"/>
                <w:szCs w:val="22"/>
              </w:rPr>
              <w:t xml:space="preserve">are </w:t>
            </w:r>
            <w:r w:rsidR="004F320D">
              <w:rPr>
                <w:rFonts w:ascii="Arial" w:hAnsi="Arial" w:cs="Arial"/>
                <w:snapToGrid w:val="0"/>
                <w:sz w:val="22"/>
                <w:szCs w:val="22"/>
              </w:rPr>
              <w:t xml:space="preserve">the </w:t>
            </w:r>
            <w:r>
              <w:rPr>
                <w:rFonts w:ascii="Arial" w:hAnsi="Arial" w:cs="Arial"/>
                <w:snapToGrid w:val="0"/>
                <w:sz w:val="22"/>
                <w:szCs w:val="22"/>
              </w:rPr>
              <w:t>main management tool in the fishery, a number of other arrangements are also used i</w:t>
            </w:r>
            <w:r w:rsidR="009237EA">
              <w:rPr>
                <w:rFonts w:ascii="Arial" w:hAnsi="Arial" w:cs="Arial"/>
                <w:snapToGrid w:val="0"/>
                <w:sz w:val="22"/>
                <w:szCs w:val="22"/>
              </w:rPr>
              <w:t xml:space="preserve">n the </w:t>
            </w:r>
            <w:r w:rsidR="009237EA" w:rsidRPr="007C5206">
              <w:rPr>
                <w:rFonts w:ascii="Arial" w:hAnsi="Arial" w:cs="Arial"/>
                <w:snapToGrid w:val="0"/>
                <w:sz w:val="22"/>
                <w:szCs w:val="22"/>
                <w:lang w:val="en-US"/>
              </w:rPr>
              <w:t>Southern and East</w:t>
            </w:r>
            <w:r w:rsidR="009237EA">
              <w:rPr>
                <w:rFonts w:ascii="Arial" w:hAnsi="Arial" w:cs="Arial"/>
                <w:snapToGrid w:val="0"/>
                <w:sz w:val="22"/>
                <w:szCs w:val="22"/>
                <w:lang w:val="en-US"/>
              </w:rPr>
              <w:t xml:space="preserve">ern Scalefish and Shark </w:t>
            </w:r>
            <w:r w:rsidR="004F320D">
              <w:rPr>
                <w:rFonts w:ascii="Arial" w:hAnsi="Arial" w:cs="Arial"/>
                <w:snapToGrid w:val="0"/>
                <w:sz w:val="22"/>
                <w:szCs w:val="22"/>
                <w:lang w:val="en-US"/>
              </w:rPr>
              <w:t>F</w:t>
            </w:r>
            <w:r w:rsidR="009237EA">
              <w:rPr>
                <w:rFonts w:ascii="Arial" w:hAnsi="Arial" w:cs="Arial"/>
                <w:snapToGrid w:val="0"/>
                <w:sz w:val="22"/>
                <w:szCs w:val="22"/>
                <w:lang w:val="en-US"/>
              </w:rPr>
              <w:t>ishery</w:t>
            </w:r>
            <w:r>
              <w:rPr>
                <w:rFonts w:ascii="Arial" w:hAnsi="Arial" w:cs="Arial"/>
                <w:snapToGrid w:val="0"/>
                <w:sz w:val="22"/>
                <w:szCs w:val="22"/>
                <w:lang w:val="en-US"/>
              </w:rPr>
              <w:t>, including</w:t>
            </w:r>
            <w:r w:rsidR="009237EA">
              <w:rPr>
                <w:rFonts w:ascii="Arial" w:hAnsi="Arial" w:cs="Arial"/>
                <w:snapToGrid w:val="0"/>
                <w:sz w:val="22"/>
                <w:szCs w:val="22"/>
                <w:lang w:val="en-US"/>
              </w:rPr>
              <w:t>:</w:t>
            </w:r>
          </w:p>
          <w:p w:rsidR="009237EA" w:rsidRDefault="009237EA" w:rsidP="00B20E65">
            <w:pPr>
              <w:rPr>
                <w:rFonts w:ascii="Arial" w:hAnsi="Arial" w:cs="Arial"/>
                <w:snapToGrid w:val="0"/>
                <w:sz w:val="22"/>
                <w:szCs w:val="22"/>
                <w:lang w:val="en-US"/>
              </w:rPr>
            </w:pPr>
          </w:p>
          <w:p w:rsidR="009237EA" w:rsidRPr="00F5555E" w:rsidRDefault="009237EA" w:rsidP="00B20E65">
            <w:pPr>
              <w:rPr>
                <w:rFonts w:ascii="Arial" w:hAnsi="Arial" w:cs="Arial"/>
                <w:snapToGrid w:val="0"/>
                <w:sz w:val="22"/>
                <w:szCs w:val="22"/>
                <w:u w:val="single"/>
                <w:lang w:val="en-US"/>
              </w:rPr>
            </w:pPr>
            <w:r w:rsidRPr="00F5555E">
              <w:rPr>
                <w:rFonts w:ascii="Arial" w:hAnsi="Arial" w:cs="Arial"/>
                <w:snapToGrid w:val="0"/>
                <w:sz w:val="22"/>
                <w:szCs w:val="22"/>
                <w:u w:val="single"/>
                <w:lang w:val="en-US"/>
              </w:rPr>
              <w:t>Input controls</w:t>
            </w:r>
          </w:p>
          <w:p w:rsidR="009237EA" w:rsidRDefault="009237EA" w:rsidP="00DD0F58">
            <w:pPr>
              <w:pStyle w:val="ListParagraph"/>
              <w:numPr>
                <w:ilvl w:val="0"/>
                <w:numId w:val="32"/>
              </w:numPr>
              <w:rPr>
                <w:rFonts w:ascii="Arial" w:hAnsi="Arial" w:cs="Arial"/>
                <w:snapToGrid w:val="0"/>
              </w:rPr>
            </w:pPr>
            <w:r>
              <w:rPr>
                <w:rFonts w:ascii="Arial" w:hAnsi="Arial" w:cs="Arial"/>
                <w:snapToGrid w:val="0"/>
              </w:rPr>
              <w:t>Limited entry (no new fishing licences are created, only existing licenses can be used)</w:t>
            </w:r>
          </w:p>
          <w:p w:rsidR="009237EA" w:rsidRDefault="009237EA" w:rsidP="00DD0F58">
            <w:pPr>
              <w:pStyle w:val="ListParagraph"/>
              <w:numPr>
                <w:ilvl w:val="0"/>
                <w:numId w:val="32"/>
              </w:numPr>
              <w:rPr>
                <w:rFonts w:ascii="Arial" w:hAnsi="Arial" w:cs="Arial"/>
                <w:snapToGrid w:val="0"/>
              </w:rPr>
            </w:pPr>
            <w:r>
              <w:rPr>
                <w:rFonts w:ascii="Arial" w:hAnsi="Arial" w:cs="Arial"/>
                <w:snapToGrid w:val="0"/>
              </w:rPr>
              <w:t>Gear restrictions, including mesh size, net length, setting depth, hook limits and trap dimensions</w:t>
            </w:r>
          </w:p>
          <w:p w:rsidR="009237EA" w:rsidRDefault="009237EA" w:rsidP="00DD0F58">
            <w:pPr>
              <w:pStyle w:val="ListParagraph"/>
              <w:numPr>
                <w:ilvl w:val="0"/>
                <w:numId w:val="32"/>
              </w:numPr>
              <w:rPr>
                <w:rFonts w:ascii="Arial" w:hAnsi="Arial" w:cs="Arial"/>
                <w:snapToGrid w:val="0"/>
              </w:rPr>
            </w:pPr>
            <w:r>
              <w:rPr>
                <w:rFonts w:ascii="Arial" w:hAnsi="Arial" w:cs="Arial"/>
                <w:snapToGrid w:val="0"/>
              </w:rPr>
              <w:t xml:space="preserve">Spatial </w:t>
            </w:r>
            <w:r w:rsidR="00F5555E">
              <w:rPr>
                <w:rFonts w:ascii="Arial" w:hAnsi="Arial" w:cs="Arial"/>
                <w:snapToGrid w:val="0"/>
              </w:rPr>
              <w:t>and temporal closures</w:t>
            </w:r>
          </w:p>
          <w:p w:rsidR="009237EA" w:rsidRDefault="009237EA" w:rsidP="00F5555E">
            <w:pPr>
              <w:pStyle w:val="ListParagraph"/>
              <w:numPr>
                <w:ilvl w:val="0"/>
                <w:numId w:val="0"/>
              </w:numPr>
              <w:ind w:left="720"/>
              <w:rPr>
                <w:rFonts w:ascii="Arial" w:hAnsi="Arial" w:cs="Arial"/>
                <w:snapToGrid w:val="0"/>
              </w:rPr>
            </w:pPr>
          </w:p>
          <w:p w:rsidR="009237EA" w:rsidRPr="00F5555E" w:rsidRDefault="009237EA" w:rsidP="009237EA">
            <w:pPr>
              <w:rPr>
                <w:rFonts w:ascii="Arial" w:hAnsi="Arial" w:cs="Arial"/>
                <w:snapToGrid w:val="0"/>
                <w:sz w:val="22"/>
                <w:szCs w:val="22"/>
                <w:u w:val="single"/>
              </w:rPr>
            </w:pPr>
            <w:r w:rsidRPr="00F5555E">
              <w:rPr>
                <w:rFonts w:ascii="Arial" w:hAnsi="Arial" w:cs="Arial"/>
                <w:snapToGrid w:val="0"/>
                <w:sz w:val="22"/>
                <w:szCs w:val="22"/>
                <w:u w:val="single"/>
              </w:rPr>
              <w:t>Output controls</w:t>
            </w:r>
          </w:p>
          <w:p w:rsidR="009237EA" w:rsidRDefault="009237EA" w:rsidP="00DD0F58">
            <w:pPr>
              <w:pStyle w:val="ListParagraph"/>
              <w:numPr>
                <w:ilvl w:val="0"/>
                <w:numId w:val="32"/>
              </w:numPr>
              <w:rPr>
                <w:rFonts w:ascii="Arial" w:hAnsi="Arial" w:cs="Arial"/>
                <w:snapToGrid w:val="0"/>
              </w:rPr>
            </w:pPr>
            <w:r>
              <w:rPr>
                <w:rFonts w:ascii="Arial" w:hAnsi="Arial" w:cs="Arial"/>
                <w:snapToGrid w:val="0"/>
              </w:rPr>
              <w:t>Trip limits for certain species</w:t>
            </w:r>
          </w:p>
          <w:p w:rsidR="009237EA" w:rsidRDefault="009237EA" w:rsidP="00DD0F58">
            <w:pPr>
              <w:pStyle w:val="ListParagraph"/>
              <w:numPr>
                <w:ilvl w:val="0"/>
                <w:numId w:val="32"/>
              </w:numPr>
              <w:rPr>
                <w:rFonts w:ascii="Arial" w:hAnsi="Arial" w:cs="Arial"/>
                <w:snapToGrid w:val="0"/>
              </w:rPr>
            </w:pPr>
            <w:r>
              <w:rPr>
                <w:rFonts w:ascii="Arial" w:hAnsi="Arial" w:cs="Arial"/>
                <w:snapToGrid w:val="0"/>
              </w:rPr>
              <w:t>Incidental catch limits</w:t>
            </w:r>
          </w:p>
          <w:p w:rsidR="009237EA" w:rsidRPr="009237EA" w:rsidRDefault="009237EA" w:rsidP="00DD0F58">
            <w:pPr>
              <w:pStyle w:val="ListParagraph"/>
              <w:numPr>
                <w:ilvl w:val="0"/>
                <w:numId w:val="32"/>
              </w:numPr>
              <w:rPr>
                <w:rFonts w:ascii="Arial" w:hAnsi="Arial" w:cs="Arial"/>
                <w:snapToGrid w:val="0"/>
              </w:rPr>
            </w:pPr>
            <w:r>
              <w:rPr>
                <w:rFonts w:ascii="Arial" w:hAnsi="Arial" w:cs="Arial"/>
                <w:snapToGrid w:val="0"/>
              </w:rPr>
              <w:t>Prohibition of take of protected species</w:t>
            </w:r>
          </w:p>
          <w:p w:rsidR="00F5555E" w:rsidRDefault="00F5555E" w:rsidP="009237EA">
            <w:pPr>
              <w:rPr>
                <w:rFonts w:ascii="Arial" w:hAnsi="Arial" w:cs="Arial"/>
                <w:snapToGrid w:val="0"/>
                <w:sz w:val="22"/>
                <w:szCs w:val="22"/>
                <w:lang w:val="en-US"/>
              </w:rPr>
            </w:pPr>
          </w:p>
          <w:p w:rsidR="009237EA" w:rsidRDefault="00F5555E" w:rsidP="009237EA">
            <w:pPr>
              <w:rPr>
                <w:rFonts w:ascii="Arial" w:hAnsi="Arial" w:cs="Arial"/>
                <w:snapToGrid w:val="0"/>
                <w:sz w:val="22"/>
                <w:szCs w:val="22"/>
                <w:lang w:val="en-US"/>
              </w:rPr>
            </w:pPr>
            <w:r>
              <w:rPr>
                <w:rFonts w:ascii="Arial" w:hAnsi="Arial" w:cs="Arial"/>
                <w:snapToGrid w:val="0"/>
                <w:sz w:val="22"/>
                <w:szCs w:val="22"/>
                <w:lang w:val="en-US"/>
              </w:rPr>
              <w:t xml:space="preserve">The fishing </w:t>
            </w:r>
            <w:r w:rsidRPr="007C5206">
              <w:rPr>
                <w:rFonts w:ascii="Arial" w:hAnsi="Arial" w:cs="Arial"/>
                <w:snapToGrid w:val="0"/>
                <w:sz w:val="22"/>
                <w:szCs w:val="22"/>
                <w:lang w:val="en-US"/>
              </w:rPr>
              <w:t xml:space="preserve">industry </w:t>
            </w:r>
            <w:r>
              <w:rPr>
                <w:rFonts w:ascii="Arial" w:hAnsi="Arial" w:cs="Arial"/>
                <w:snapToGrid w:val="0"/>
                <w:sz w:val="22"/>
                <w:szCs w:val="22"/>
                <w:lang w:val="en-US"/>
              </w:rPr>
              <w:t xml:space="preserve">also </w:t>
            </w:r>
            <w:r w:rsidRPr="007C5206">
              <w:rPr>
                <w:rFonts w:ascii="Arial" w:hAnsi="Arial" w:cs="Arial"/>
                <w:snapToGrid w:val="0"/>
                <w:sz w:val="22"/>
                <w:szCs w:val="22"/>
                <w:lang w:val="en-US"/>
              </w:rPr>
              <w:t xml:space="preserve">implements </w:t>
            </w:r>
            <w:r>
              <w:rPr>
                <w:rFonts w:ascii="Arial" w:hAnsi="Arial" w:cs="Arial"/>
                <w:snapToGrid w:val="0"/>
                <w:sz w:val="22"/>
                <w:szCs w:val="22"/>
                <w:lang w:val="en-US"/>
              </w:rPr>
              <w:t xml:space="preserve">a number of </w:t>
            </w:r>
            <w:r w:rsidRPr="007C5206">
              <w:rPr>
                <w:rFonts w:ascii="Arial" w:hAnsi="Arial" w:cs="Arial"/>
                <w:snapToGrid w:val="0"/>
                <w:sz w:val="22"/>
                <w:szCs w:val="22"/>
                <w:lang w:val="en-US"/>
              </w:rPr>
              <w:t xml:space="preserve">voluntary measures in co-operation with </w:t>
            </w:r>
            <w:r>
              <w:rPr>
                <w:rFonts w:ascii="Arial" w:hAnsi="Arial" w:cs="Arial"/>
                <w:snapToGrid w:val="0"/>
                <w:sz w:val="22"/>
                <w:szCs w:val="22"/>
                <w:lang w:val="en-US"/>
              </w:rPr>
              <w:t>the Australian Fisheries Management Authority, including</w:t>
            </w:r>
            <w:r w:rsidRPr="007C5206">
              <w:rPr>
                <w:rFonts w:ascii="Arial" w:hAnsi="Arial" w:cs="Arial"/>
                <w:snapToGrid w:val="0"/>
                <w:sz w:val="22"/>
                <w:szCs w:val="22"/>
                <w:lang w:val="en-US"/>
              </w:rPr>
              <w:t xml:space="preserve"> voluntary closures, voluntary gear restrictions and industry Codes of Conduct.</w:t>
            </w:r>
          </w:p>
          <w:p w:rsidR="00F5555E" w:rsidRDefault="00F5555E" w:rsidP="009237EA">
            <w:pPr>
              <w:rPr>
                <w:rFonts w:ascii="Arial" w:hAnsi="Arial" w:cs="Arial"/>
                <w:snapToGrid w:val="0"/>
                <w:sz w:val="22"/>
                <w:szCs w:val="22"/>
                <w:lang w:val="en-US"/>
              </w:rPr>
            </w:pPr>
          </w:p>
          <w:p w:rsidR="00401483" w:rsidRPr="003D0629" w:rsidRDefault="00F5555E" w:rsidP="002D336D">
            <w:pPr>
              <w:rPr>
                <w:rFonts w:ascii="Arial" w:hAnsi="Arial" w:cs="Arial"/>
                <w:snapToGrid w:val="0"/>
              </w:rPr>
            </w:pPr>
            <w:r>
              <w:rPr>
                <w:rFonts w:ascii="Arial" w:hAnsi="Arial" w:cs="Arial"/>
                <w:snapToGrid w:val="0"/>
                <w:sz w:val="22"/>
                <w:szCs w:val="22"/>
                <w:lang w:val="en-US"/>
              </w:rPr>
              <w:t xml:space="preserve">Parts of the </w:t>
            </w:r>
            <w:r w:rsidRPr="007C5206">
              <w:rPr>
                <w:rFonts w:ascii="Arial" w:hAnsi="Arial" w:cs="Arial"/>
                <w:snapToGrid w:val="0"/>
                <w:sz w:val="22"/>
                <w:szCs w:val="22"/>
                <w:lang w:val="en-US"/>
              </w:rPr>
              <w:t>Southern and East</w:t>
            </w:r>
            <w:r>
              <w:rPr>
                <w:rFonts w:ascii="Arial" w:hAnsi="Arial" w:cs="Arial"/>
                <w:snapToGrid w:val="0"/>
                <w:sz w:val="22"/>
                <w:szCs w:val="22"/>
                <w:lang w:val="en-US"/>
              </w:rPr>
              <w:t xml:space="preserve">ern Scalefish and Shark Fishery operate within the Commonwealth Marine Reserve Network of the </w:t>
            </w:r>
            <w:r w:rsidR="00590C81" w:rsidRPr="00590C81">
              <w:rPr>
                <w:rFonts w:ascii="Arial" w:hAnsi="Arial" w:cs="Arial"/>
                <w:snapToGrid w:val="0"/>
                <w:sz w:val="22"/>
                <w:szCs w:val="22"/>
                <w:lang w:val="en-US"/>
              </w:rPr>
              <w:t>Temperate East Marine Region</w:t>
            </w:r>
            <w:r w:rsidRPr="003D0629">
              <w:rPr>
                <w:rFonts w:ascii="Arial" w:hAnsi="Arial" w:cs="Arial"/>
                <w:snapToGrid w:val="0"/>
                <w:sz w:val="22"/>
                <w:szCs w:val="22"/>
                <w:lang w:val="en-US"/>
              </w:rPr>
              <w:t xml:space="preserve">, the </w:t>
            </w:r>
            <w:r w:rsidR="00590C81" w:rsidRPr="00590C81">
              <w:rPr>
                <w:rFonts w:ascii="Arial" w:hAnsi="Arial" w:cs="Arial"/>
                <w:snapToGrid w:val="0"/>
                <w:sz w:val="22"/>
                <w:szCs w:val="22"/>
                <w:lang w:val="en-US"/>
              </w:rPr>
              <w:t>South-east Marine Region</w:t>
            </w:r>
            <w:r w:rsidR="002D336D" w:rsidRPr="003D0629">
              <w:rPr>
                <w:rFonts w:ascii="Arial" w:hAnsi="Arial" w:cs="Arial"/>
                <w:snapToGrid w:val="0"/>
                <w:sz w:val="22"/>
                <w:szCs w:val="22"/>
                <w:lang w:val="en-US"/>
              </w:rPr>
              <w:t xml:space="preserve"> and the </w:t>
            </w:r>
            <w:r w:rsidR="00590C81" w:rsidRPr="00590C81">
              <w:rPr>
                <w:rFonts w:ascii="Arial" w:hAnsi="Arial" w:cs="Arial"/>
                <w:snapToGrid w:val="0"/>
                <w:sz w:val="22"/>
                <w:szCs w:val="22"/>
                <w:lang w:val="en-US"/>
              </w:rPr>
              <w:t>South-west Marine Region</w:t>
            </w:r>
            <w:r w:rsidR="002D336D" w:rsidRPr="003D0629">
              <w:rPr>
                <w:rFonts w:ascii="Arial" w:hAnsi="Arial" w:cs="Arial"/>
                <w:snapToGrid w:val="0"/>
                <w:sz w:val="22"/>
                <w:szCs w:val="22"/>
                <w:lang w:val="en-US"/>
              </w:rPr>
              <w:t>.</w:t>
            </w:r>
          </w:p>
          <w:p w:rsidR="002D336D" w:rsidRPr="002D336D" w:rsidRDefault="002D336D" w:rsidP="002D336D">
            <w:pPr>
              <w:rPr>
                <w:rFonts w:ascii="Arial" w:hAnsi="Arial" w:cs="Arial"/>
                <w:snapToGrid w:val="0"/>
              </w:rPr>
            </w:pP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lastRenderedPageBreak/>
              <w:t>Export</w:t>
            </w:r>
          </w:p>
        </w:tc>
        <w:tc>
          <w:tcPr>
            <w:tcW w:w="7200" w:type="dxa"/>
            <w:tcBorders>
              <w:top w:val="single" w:sz="4" w:space="0" w:color="auto"/>
              <w:left w:val="single" w:sz="4" w:space="0" w:color="auto"/>
              <w:bottom w:val="single" w:sz="4" w:space="0" w:color="auto"/>
              <w:right w:val="single" w:sz="4" w:space="0" w:color="auto"/>
            </w:tcBorders>
          </w:tcPr>
          <w:p w:rsidR="00A1660A" w:rsidRPr="00F6308F" w:rsidRDefault="002D336D" w:rsidP="009723C9">
            <w:pPr>
              <w:spacing w:after="120"/>
              <w:rPr>
                <w:rFonts w:ascii="Arial" w:hAnsi="Arial" w:cs="Arial"/>
                <w:snapToGrid w:val="0"/>
                <w:color w:val="3366FF"/>
              </w:rPr>
            </w:pPr>
            <w:r>
              <w:rPr>
                <w:rFonts w:ascii="Arial" w:hAnsi="Arial" w:cs="Arial"/>
                <w:sz w:val="22"/>
                <w:szCs w:val="22"/>
              </w:rPr>
              <w:t xml:space="preserve">The majority of catch in the </w:t>
            </w:r>
            <w:r w:rsidRPr="007C5206">
              <w:rPr>
                <w:rFonts w:ascii="Arial" w:hAnsi="Arial" w:cs="Arial"/>
                <w:snapToGrid w:val="0"/>
                <w:sz w:val="22"/>
                <w:szCs w:val="22"/>
                <w:lang w:val="en-US"/>
              </w:rPr>
              <w:t>Southern and East</w:t>
            </w:r>
            <w:r>
              <w:rPr>
                <w:rFonts w:ascii="Arial" w:hAnsi="Arial" w:cs="Arial"/>
                <w:snapToGrid w:val="0"/>
                <w:sz w:val="22"/>
                <w:szCs w:val="22"/>
                <w:lang w:val="en-US"/>
              </w:rPr>
              <w:t xml:space="preserve">ern Scalefish and Shark Fishery is sold to domestic markets in Sydney, Melbourne and Perth. Export products include </w:t>
            </w:r>
            <w:r w:rsidR="009723C9">
              <w:rPr>
                <w:rFonts w:ascii="Arial" w:hAnsi="Arial" w:cs="Arial"/>
                <w:snapToGrid w:val="0"/>
                <w:sz w:val="22"/>
                <w:szCs w:val="22"/>
                <w:lang w:val="en-US"/>
              </w:rPr>
              <w:t xml:space="preserve">blue grenadier, orange </w:t>
            </w:r>
            <w:proofErr w:type="spellStart"/>
            <w:r w:rsidR="009723C9">
              <w:rPr>
                <w:rFonts w:ascii="Arial" w:hAnsi="Arial" w:cs="Arial"/>
                <w:snapToGrid w:val="0"/>
                <w:sz w:val="22"/>
                <w:szCs w:val="22"/>
                <w:lang w:val="en-US"/>
              </w:rPr>
              <w:t>roughy</w:t>
            </w:r>
            <w:proofErr w:type="spellEnd"/>
            <w:r w:rsidR="009723C9">
              <w:rPr>
                <w:rFonts w:ascii="Arial" w:hAnsi="Arial" w:cs="Arial"/>
                <w:snapToGrid w:val="0"/>
                <w:sz w:val="22"/>
                <w:szCs w:val="22"/>
                <w:lang w:val="en-US"/>
              </w:rPr>
              <w:t xml:space="preserve"> and </w:t>
            </w:r>
            <w:r>
              <w:rPr>
                <w:rFonts w:ascii="Arial" w:hAnsi="Arial" w:cs="Arial"/>
                <w:snapToGrid w:val="0"/>
                <w:sz w:val="22"/>
                <w:szCs w:val="22"/>
                <w:lang w:val="en-US"/>
              </w:rPr>
              <w:t>shark fin.</w:t>
            </w: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Bycatch</w:t>
            </w:r>
          </w:p>
        </w:tc>
        <w:tc>
          <w:tcPr>
            <w:tcW w:w="7200" w:type="dxa"/>
            <w:tcBorders>
              <w:top w:val="single" w:sz="4" w:space="0" w:color="auto"/>
              <w:left w:val="single" w:sz="4" w:space="0" w:color="auto"/>
              <w:bottom w:val="single" w:sz="4" w:space="0" w:color="auto"/>
              <w:right w:val="single" w:sz="4" w:space="0" w:color="auto"/>
            </w:tcBorders>
          </w:tcPr>
          <w:p w:rsidR="00DA6A89" w:rsidRDefault="002D336D" w:rsidP="00556C12">
            <w:pPr>
              <w:spacing w:after="120"/>
              <w:rPr>
                <w:rFonts w:ascii="Arial" w:hAnsi="Arial" w:cs="Arial"/>
                <w:snapToGrid w:val="0"/>
                <w:sz w:val="22"/>
                <w:szCs w:val="22"/>
                <w:lang w:val="en-US"/>
              </w:rPr>
            </w:pPr>
            <w:r>
              <w:rPr>
                <w:rFonts w:ascii="Arial" w:hAnsi="Arial" w:cs="Arial"/>
                <w:sz w:val="22"/>
                <w:szCs w:val="22"/>
              </w:rPr>
              <w:t xml:space="preserve">Over 300 different species are caught in the </w:t>
            </w:r>
            <w:r w:rsidRPr="007C5206">
              <w:rPr>
                <w:rFonts w:ascii="Arial" w:hAnsi="Arial" w:cs="Arial"/>
                <w:snapToGrid w:val="0"/>
                <w:sz w:val="22"/>
                <w:szCs w:val="22"/>
                <w:lang w:val="en-US"/>
              </w:rPr>
              <w:t>Southern and East</w:t>
            </w:r>
            <w:r>
              <w:rPr>
                <w:rFonts w:ascii="Arial" w:hAnsi="Arial" w:cs="Arial"/>
                <w:snapToGrid w:val="0"/>
                <w:sz w:val="22"/>
                <w:szCs w:val="22"/>
                <w:lang w:val="en-US"/>
              </w:rPr>
              <w:t xml:space="preserve">ern Scalefish and Shark Fishery. These include bycatch species that are </w:t>
            </w:r>
            <w:r w:rsidR="0077441B">
              <w:rPr>
                <w:rFonts w:ascii="Arial" w:hAnsi="Arial" w:cs="Arial"/>
                <w:snapToGrid w:val="0"/>
                <w:sz w:val="22"/>
                <w:szCs w:val="22"/>
                <w:lang w:val="en-US"/>
              </w:rPr>
              <w:t xml:space="preserve">non-marketable </w:t>
            </w:r>
            <w:r>
              <w:rPr>
                <w:rFonts w:ascii="Arial" w:hAnsi="Arial" w:cs="Arial"/>
                <w:snapToGrid w:val="0"/>
                <w:sz w:val="22"/>
                <w:szCs w:val="22"/>
                <w:lang w:val="en-US"/>
              </w:rPr>
              <w:t>or of low value</w:t>
            </w:r>
            <w:r w:rsidR="00E130DC">
              <w:rPr>
                <w:rFonts w:ascii="Arial" w:hAnsi="Arial" w:cs="Arial"/>
                <w:snapToGrid w:val="0"/>
                <w:sz w:val="22"/>
                <w:szCs w:val="22"/>
                <w:lang w:val="en-US"/>
              </w:rPr>
              <w:t xml:space="preserve">, which are generally discarded at sea. </w:t>
            </w:r>
            <w:r w:rsidR="00556C12">
              <w:rPr>
                <w:rFonts w:ascii="Arial" w:hAnsi="Arial" w:cs="Arial"/>
                <w:snapToGrid w:val="0"/>
                <w:sz w:val="22"/>
                <w:szCs w:val="22"/>
                <w:lang w:val="en-US"/>
              </w:rPr>
              <w:lastRenderedPageBreak/>
              <w:t>Trawling is the fishing method with the highest rates of d</w:t>
            </w:r>
            <w:r w:rsidR="00E130DC">
              <w:rPr>
                <w:rFonts w:ascii="Arial" w:hAnsi="Arial" w:cs="Arial"/>
                <w:snapToGrid w:val="0"/>
                <w:sz w:val="22"/>
                <w:szCs w:val="22"/>
                <w:lang w:val="en-US"/>
              </w:rPr>
              <w:t>iscarding. While accurately quantifying discarded bycatch is difficult, it has been estimated to comprise 40</w:t>
            </w:r>
            <w:r w:rsidR="0077441B">
              <w:rPr>
                <w:rFonts w:ascii="Arial" w:hAnsi="Arial" w:cs="Arial"/>
                <w:snapToGrid w:val="0"/>
                <w:sz w:val="22"/>
                <w:szCs w:val="22"/>
                <w:lang w:val="en-US"/>
              </w:rPr>
              <w:t xml:space="preserve"> per cent </w:t>
            </w:r>
            <w:r w:rsidR="00E130DC">
              <w:rPr>
                <w:rFonts w:ascii="Arial" w:hAnsi="Arial" w:cs="Arial"/>
                <w:snapToGrid w:val="0"/>
                <w:sz w:val="22"/>
                <w:szCs w:val="22"/>
                <w:lang w:val="en-US"/>
              </w:rPr>
              <w:t>of the weight of the total haul in some trawl sectors.</w:t>
            </w:r>
          </w:p>
          <w:p w:rsidR="00556C12" w:rsidRPr="00F6308F" w:rsidRDefault="005A25BB" w:rsidP="0077441B">
            <w:pPr>
              <w:spacing w:after="120"/>
              <w:rPr>
                <w:rFonts w:ascii="Arial" w:hAnsi="Arial" w:cs="Arial"/>
                <w:snapToGrid w:val="0"/>
                <w:color w:val="3366FF"/>
              </w:rPr>
            </w:pPr>
            <w:r>
              <w:rPr>
                <w:rFonts w:ascii="Arial" w:hAnsi="Arial" w:cs="Arial"/>
                <w:sz w:val="22"/>
                <w:szCs w:val="22"/>
              </w:rPr>
              <w:t>The Australian Fisheries Management Authority</w:t>
            </w:r>
            <w:r w:rsidR="00086B4F">
              <w:rPr>
                <w:rFonts w:ascii="Arial" w:hAnsi="Arial" w:cs="Arial"/>
                <w:sz w:val="22"/>
                <w:szCs w:val="22"/>
              </w:rPr>
              <w:t xml:space="preserve"> develops and implements Bycatch and Discard Work</w:t>
            </w:r>
            <w:r w:rsidR="00CB21A7">
              <w:rPr>
                <w:rFonts w:ascii="Arial" w:hAnsi="Arial" w:cs="Arial"/>
                <w:sz w:val="22"/>
                <w:szCs w:val="22"/>
              </w:rPr>
              <w:t xml:space="preserve"> </w:t>
            </w:r>
            <w:r w:rsidR="00086B4F">
              <w:rPr>
                <w:rFonts w:ascii="Arial" w:hAnsi="Arial" w:cs="Arial"/>
                <w:sz w:val="22"/>
                <w:szCs w:val="22"/>
              </w:rPr>
              <w:t xml:space="preserve">plans for the four major sectors of the fishery. The plans address bycatch and discarding issues for species identified as high risk in the fishery's Ecological Risk Assessment and are reviewed on a </w:t>
            </w:r>
            <w:r w:rsidR="0077441B">
              <w:rPr>
                <w:rFonts w:ascii="Arial" w:hAnsi="Arial" w:cs="Arial"/>
                <w:sz w:val="22"/>
                <w:szCs w:val="22"/>
              </w:rPr>
              <w:t>biennial</w:t>
            </w:r>
            <w:r w:rsidR="00086B4F">
              <w:rPr>
                <w:rFonts w:ascii="Arial" w:hAnsi="Arial" w:cs="Arial"/>
                <w:sz w:val="22"/>
                <w:szCs w:val="22"/>
              </w:rPr>
              <w:t xml:space="preserve"> basis.</w:t>
            </w: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CA6E62" w:rsidRPr="00A14FF4" w:rsidRDefault="00DA6A89" w:rsidP="00814CC7">
            <w:pPr>
              <w:rPr>
                <w:rFonts w:ascii="Arial" w:hAnsi="Arial" w:cs="Arial"/>
                <w:b/>
                <w:snapToGrid w:val="0"/>
              </w:rPr>
            </w:pPr>
            <w:r w:rsidRPr="00F6308F">
              <w:rPr>
                <w:rFonts w:ascii="Arial" w:hAnsi="Arial" w:cs="Arial"/>
                <w:b/>
                <w:snapToGrid w:val="0"/>
                <w:sz w:val="22"/>
                <w:szCs w:val="22"/>
              </w:rPr>
              <w:lastRenderedPageBreak/>
              <w:t>Interaction with Protected Species</w:t>
            </w:r>
            <w:r w:rsidRPr="00F6308F">
              <w:rPr>
                <w:rStyle w:val="FootnoteReference"/>
                <w:rFonts w:ascii="Arial" w:hAnsi="Arial" w:cs="Arial"/>
                <w:b/>
                <w:snapToGrid w:val="0"/>
                <w:sz w:val="22"/>
                <w:szCs w:val="22"/>
              </w:rPr>
              <w:footnoteReference w:id="1"/>
            </w:r>
          </w:p>
        </w:tc>
        <w:tc>
          <w:tcPr>
            <w:tcW w:w="7200" w:type="dxa"/>
            <w:tcBorders>
              <w:top w:val="single" w:sz="4" w:space="0" w:color="auto"/>
              <w:left w:val="single" w:sz="4" w:space="0" w:color="auto"/>
              <w:bottom w:val="single" w:sz="4" w:space="0" w:color="auto"/>
              <w:right w:val="single" w:sz="4" w:space="0" w:color="auto"/>
            </w:tcBorders>
          </w:tcPr>
          <w:p w:rsidR="00A315A8" w:rsidRDefault="009543CC" w:rsidP="00D91953">
            <w:pPr>
              <w:autoSpaceDE w:val="0"/>
              <w:autoSpaceDN w:val="0"/>
              <w:adjustRightInd w:val="0"/>
              <w:rPr>
                <w:rFonts w:ascii="Arial" w:hAnsi="Arial" w:cs="Arial"/>
                <w:sz w:val="22"/>
                <w:szCs w:val="22"/>
              </w:rPr>
            </w:pPr>
            <w:r>
              <w:rPr>
                <w:rFonts w:ascii="Arial" w:hAnsi="Arial" w:cs="Arial"/>
                <w:sz w:val="22"/>
                <w:szCs w:val="22"/>
              </w:rPr>
              <w:t>Interactions with protected species are reported in logbooks by fishers and by indepe</w:t>
            </w:r>
            <w:r w:rsidR="00042A13">
              <w:rPr>
                <w:rFonts w:ascii="Arial" w:hAnsi="Arial" w:cs="Arial"/>
                <w:sz w:val="22"/>
                <w:szCs w:val="22"/>
              </w:rPr>
              <w:t xml:space="preserve">ndent observers. </w:t>
            </w:r>
            <w:r w:rsidR="00484AD0">
              <w:rPr>
                <w:rFonts w:ascii="Arial" w:hAnsi="Arial" w:cs="Arial"/>
                <w:sz w:val="22"/>
                <w:szCs w:val="22"/>
              </w:rPr>
              <w:t xml:space="preserve">Quarterly reports of protected species interactions are published on the Australian Fisheries Management Authority website. </w:t>
            </w:r>
            <w:r w:rsidR="00C46AFF">
              <w:rPr>
                <w:rFonts w:ascii="Arial" w:hAnsi="Arial" w:cs="Arial"/>
                <w:sz w:val="22"/>
                <w:szCs w:val="22"/>
              </w:rPr>
              <w:t>Protected species that are known to interact with the fishery include Australian sea lions, Australian and New Zealand fur seals, dolphins, seabirds, syngnathids and some shark species.</w:t>
            </w:r>
            <w:r w:rsidR="00A315A8">
              <w:rPr>
                <w:rFonts w:ascii="Arial" w:hAnsi="Arial" w:cs="Arial"/>
                <w:sz w:val="22"/>
                <w:szCs w:val="22"/>
              </w:rPr>
              <w:t xml:space="preserve"> T</w:t>
            </w:r>
            <w:r w:rsidR="00A315A8" w:rsidRPr="00A315A8">
              <w:rPr>
                <w:rFonts w:ascii="Arial" w:hAnsi="Arial" w:cs="Arial"/>
                <w:sz w:val="22"/>
                <w:szCs w:val="22"/>
              </w:rPr>
              <w:t xml:space="preserve">hese interactions are generally </w:t>
            </w:r>
            <w:proofErr w:type="gramStart"/>
            <w:r w:rsidR="00A315A8" w:rsidRPr="00A315A8">
              <w:rPr>
                <w:rFonts w:ascii="Arial" w:hAnsi="Arial" w:cs="Arial"/>
                <w:sz w:val="22"/>
                <w:szCs w:val="22"/>
              </w:rPr>
              <w:t>rare,</w:t>
            </w:r>
            <w:proofErr w:type="gramEnd"/>
            <w:r w:rsidR="00A315A8" w:rsidRPr="00A315A8">
              <w:rPr>
                <w:rFonts w:ascii="Arial" w:hAnsi="Arial" w:cs="Arial"/>
                <w:sz w:val="22"/>
                <w:szCs w:val="22"/>
              </w:rPr>
              <w:t xml:space="preserve"> </w:t>
            </w:r>
            <w:r w:rsidR="00A315A8">
              <w:rPr>
                <w:rFonts w:ascii="Arial" w:hAnsi="Arial" w:cs="Arial"/>
                <w:sz w:val="22"/>
                <w:szCs w:val="22"/>
              </w:rPr>
              <w:t xml:space="preserve">however </w:t>
            </w:r>
            <w:r w:rsidR="00A315A8" w:rsidRPr="00A315A8">
              <w:rPr>
                <w:rFonts w:ascii="Arial" w:hAnsi="Arial" w:cs="Arial"/>
                <w:sz w:val="22"/>
                <w:szCs w:val="22"/>
              </w:rPr>
              <w:t>they can be significant for</w:t>
            </w:r>
            <w:r w:rsidR="00A315A8">
              <w:rPr>
                <w:rFonts w:ascii="Arial" w:hAnsi="Arial" w:cs="Arial"/>
                <w:sz w:val="22"/>
                <w:szCs w:val="22"/>
              </w:rPr>
              <w:t xml:space="preserve"> </w:t>
            </w:r>
            <w:r w:rsidR="00A315A8" w:rsidRPr="00A315A8">
              <w:rPr>
                <w:rFonts w:ascii="Arial" w:hAnsi="Arial" w:cs="Arial"/>
                <w:sz w:val="22"/>
                <w:szCs w:val="22"/>
              </w:rPr>
              <w:t>some species</w:t>
            </w:r>
            <w:r w:rsidR="00A315A8">
              <w:rPr>
                <w:rFonts w:ascii="Arial" w:hAnsi="Arial" w:cs="Arial"/>
                <w:sz w:val="22"/>
                <w:szCs w:val="22"/>
              </w:rPr>
              <w:t xml:space="preserve">. Determining accurate estimates of </w:t>
            </w:r>
            <w:r w:rsidR="00A315A8" w:rsidRPr="00A315A8">
              <w:rPr>
                <w:rFonts w:ascii="Arial" w:hAnsi="Arial" w:cs="Arial"/>
                <w:sz w:val="22"/>
                <w:szCs w:val="22"/>
              </w:rPr>
              <w:t>interaction rates</w:t>
            </w:r>
            <w:r w:rsidR="00A315A8">
              <w:rPr>
                <w:rFonts w:ascii="Arial" w:hAnsi="Arial" w:cs="Arial"/>
                <w:sz w:val="22"/>
                <w:szCs w:val="22"/>
              </w:rPr>
              <w:t xml:space="preserve"> can sometimes be difficult</w:t>
            </w:r>
            <w:r w:rsidR="00A315A8" w:rsidRPr="00A315A8">
              <w:rPr>
                <w:rFonts w:ascii="Arial" w:hAnsi="Arial" w:cs="Arial"/>
                <w:sz w:val="22"/>
                <w:szCs w:val="22"/>
              </w:rPr>
              <w:t>,</w:t>
            </w:r>
            <w:r w:rsidR="00A315A8">
              <w:rPr>
                <w:rFonts w:ascii="Arial" w:hAnsi="Arial" w:cs="Arial"/>
                <w:sz w:val="22"/>
                <w:szCs w:val="22"/>
              </w:rPr>
              <w:t xml:space="preserve"> </w:t>
            </w:r>
            <w:r w:rsidR="00A315A8" w:rsidRPr="00A315A8">
              <w:rPr>
                <w:rFonts w:ascii="Arial" w:hAnsi="Arial" w:cs="Arial"/>
                <w:sz w:val="22"/>
                <w:szCs w:val="22"/>
              </w:rPr>
              <w:t xml:space="preserve">particularly </w:t>
            </w:r>
            <w:r w:rsidR="00A315A8">
              <w:rPr>
                <w:rFonts w:ascii="Arial" w:hAnsi="Arial" w:cs="Arial"/>
                <w:sz w:val="22"/>
                <w:szCs w:val="22"/>
              </w:rPr>
              <w:t xml:space="preserve">where </w:t>
            </w:r>
            <w:r w:rsidR="00A315A8" w:rsidRPr="00A315A8">
              <w:rPr>
                <w:rFonts w:ascii="Arial" w:hAnsi="Arial" w:cs="Arial"/>
                <w:sz w:val="22"/>
                <w:szCs w:val="22"/>
              </w:rPr>
              <w:t>levels of observer coverage</w:t>
            </w:r>
            <w:r w:rsidR="00A315A8">
              <w:rPr>
                <w:rFonts w:ascii="Arial" w:hAnsi="Arial" w:cs="Arial"/>
                <w:sz w:val="22"/>
                <w:szCs w:val="22"/>
              </w:rPr>
              <w:t xml:space="preserve"> are low</w:t>
            </w:r>
            <w:r w:rsidR="00A315A8" w:rsidRPr="00A315A8">
              <w:rPr>
                <w:rFonts w:ascii="Arial" w:hAnsi="Arial" w:cs="Arial"/>
                <w:sz w:val="22"/>
                <w:szCs w:val="22"/>
              </w:rPr>
              <w:t>.</w:t>
            </w:r>
          </w:p>
          <w:p w:rsidR="00C46AFF" w:rsidRDefault="00C46AFF" w:rsidP="00D91953">
            <w:pPr>
              <w:autoSpaceDE w:val="0"/>
              <w:autoSpaceDN w:val="0"/>
              <w:adjustRightInd w:val="0"/>
              <w:rPr>
                <w:rFonts w:ascii="Arial" w:hAnsi="Arial" w:cs="Arial"/>
                <w:sz w:val="22"/>
                <w:szCs w:val="22"/>
              </w:rPr>
            </w:pPr>
          </w:p>
          <w:p w:rsidR="00C46AFF" w:rsidRDefault="00042A13" w:rsidP="00D91953">
            <w:pPr>
              <w:autoSpaceDE w:val="0"/>
              <w:autoSpaceDN w:val="0"/>
              <w:adjustRightInd w:val="0"/>
              <w:rPr>
                <w:rFonts w:ascii="Arial" w:hAnsi="Arial" w:cs="Arial"/>
                <w:sz w:val="22"/>
                <w:szCs w:val="22"/>
              </w:rPr>
            </w:pPr>
            <w:r>
              <w:rPr>
                <w:rFonts w:ascii="Arial" w:hAnsi="Arial" w:cs="Arial"/>
                <w:sz w:val="22"/>
                <w:szCs w:val="22"/>
              </w:rPr>
              <w:t>Data recorded on</w:t>
            </w:r>
            <w:r w:rsidR="009543CC">
              <w:rPr>
                <w:rFonts w:ascii="Arial" w:hAnsi="Arial" w:cs="Arial"/>
                <w:sz w:val="22"/>
                <w:szCs w:val="22"/>
              </w:rPr>
              <w:t xml:space="preserve"> numbers of protected species interactions from 2009-2011 are report</w:t>
            </w:r>
            <w:r>
              <w:rPr>
                <w:rFonts w:ascii="Arial" w:hAnsi="Arial" w:cs="Arial"/>
                <w:sz w:val="22"/>
                <w:szCs w:val="22"/>
              </w:rPr>
              <w:t xml:space="preserve">ed in Tables 12 - 15 of the </w:t>
            </w:r>
            <w:r w:rsidR="009543CC">
              <w:rPr>
                <w:rFonts w:ascii="Arial" w:hAnsi="Arial" w:cs="Arial"/>
                <w:sz w:val="22"/>
                <w:szCs w:val="22"/>
              </w:rPr>
              <w:t>Australian</w:t>
            </w:r>
            <w:r>
              <w:rPr>
                <w:rFonts w:ascii="Arial" w:hAnsi="Arial" w:cs="Arial"/>
                <w:sz w:val="22"/>
                <w:szCs w:val="22"/>
              </w:rPr>
              <w:t xml:space="preserve"> Fisheries Management Authority</w:t>
            </w:r>
            <w:r w:rsidR="0077441B">
              <w:rPr>
                <w:rFonts w:ascii="Arial" w:hAnsi="Arial" w:cs="Arial"/>
                <w:sz w:val="22"/>
                <w:szCs w:val="22"/>
              </w:rPr>
              <w:t>'s</w:t>
            </w:r>
            <w:r w:rsidR="009543CC">
              <w:rPr>
                <w:rFonts w:ascii="Arial" w:hAnsi="Arial" w:cs="Arial"/>
                <w:sz w:val="22"/>
                <w:szCs w:val="22"/>
              </w:rPr>
              <w:t xml:space="preserve"> submission.</w:t>
            </w:r>
            <w:r w:rsidR="00C46AFF">
              <w:rPr>
                <w:rFonts w:ascii="Arial" w:hAnsi="Arial" w:cs="Arial"/>
                <w:sz w:val="22"/>
                <w:szCs w:val="22"/>
              </w:rPr>
              <w:t xml:space="preserve"> </w:t>
            </w:r>
            <w:r w:rsidR="00834F66">
              <w:rPr>
                <w:rFonts w:ascii="Arial" w:hAnsi="Arial" w:cs="Arial"/>
                <w:sz w:val="22"/>
                <w:szCs w:val="22"/>
              </w:rPr>
              <w:t>R</w:t>
            </w:r>
            <w:r>
              <w:rPr>
                <w:rFonts w:ascii="Arial" w:hAnsi="Arial" w:cs="Arial"/>
                <w:sz w:val="22"/>
                <w:szCs w:val="22"/>
              </w:rPr>
              <w:t xml:space="preserve">eported </w:t>
            </w:r>
            <w:r w:rsidR="00834F66">
              <w:rPr>
                <w:rFonts w:ascii="Arial" w:hAnsi="Arial" w:cs="Arial"/>
                <w:sz w:val="22"/>
                <w:szCs w:val="22"/>
              </w:rPr>
              <w:t>interactions for</w:t>
            </w:r>
            <w:r>
              <w:rPr>
                <w:rFonts w:ascii="Arial" w:hAnsi="Arial" w:cs="Arial"/>
                <w:sz w:val="22"/>
                <w:szCs w:val="22"/>
              </w:rPr>
              <w:t xml:space="preserve"> a number of specie</w:t>
            </w:r>
            <w:r w:rsidR="00C46AFF">
              <w:rPr>
                <w:rFonts w:ascii="Arial" w:hAnsi="Arial" w:cs="Arial"/>
                <w:sz w:val="22"/>
                <w:szCs w:val="22"/>
              </w:rPr>
              <w:t xml:space="preserve">s over this three year </w:t>
            </w:r>
            <w:r>
              <w:rPr>
                <w:rFonts w:ascii="Arial" w:hAnsi="Arial" w:cs="Arial"/>
                <w:sz w:val="22"/>
                <w:szCs w:val="22"/>
              </w:rPr>
              <w:t>period</w:t>
            </w:r>
            <w:r w:rsidR="00A13C92">
              <w:rPr>
                <w:rFonts w:ascii="Arial" w:hAnsi="Arial" w:cs="Arial"/>
                <w:sz w:val="22"/>
                <w:szCs w:val="22"/>
              </w:rPr>
              <w:t xml:space="preserve"> have</w:t>
            </w:r>
            <w:r w:rsidR="00834F66">
              <w:rPr>
                <w:rFonts w:ascii="Arial" w:hAnsi="Arial" w:cs="Arial"/>
                <w:sz w:val="22"/>
                <w:szCs w:val="22"/>
              </w:rPr>
              <w:t xml:space="preserve"> increased, h</w:t>
            </w:r>
            <w:r>
              <w:rPr>
                <w:rFonts w:ascii="Arial" w:hAnsi="Arial" w:cs="Arial"/>
                <w:sz w:val="22"/>
                <w:szCs w:val="22"/>
              </w:rPr>
              <w:t xml:space="preserve">owever </w:t>
            </w:r>
            <w:r w:rsidR="00834F66">
              <w:rPr>
                <w:rFonts w:ascii="Arial" w:hAnsi="Arial" w:cs="Arial"/>
                <w:sz w:val="22"/>
                <w:szCs w:val="22"/>
              </w:rPr>
              <w:t xml:space="preserve">this </w:t>
            </w:r>
            <w:r>
              <w:rPr>
                <w:rFonts w:ascii="Arial" w:hAnsi="Arial" w:cs="Arial"/>
                <w:sz w:val="22"/>
                <w:szCs w:val="22"/>
              </w:rPr>
              <w:t xml:space="preserve">may be due to </w:t>
            </w:r>
            <w:r w:rsidR="00834F66">
              <w:rPr>
                <w:rFonts w:ascii="Arial" w:hAnsi="Arial" w:cs="Arial"/>
                <w:sz w:val="22"/>
                <w:szCs w:val="22"/>
              </w:rPr>
              <w:t>improved reporting rather than increased interactions, following a series of education programs and training courses during 2010 and 2011 aimed at improving logbook reporting.</w:t>
            </w:r>
            <w:r w:rsidR="00A13C92">
              <w:rPr>
                <w:rFonts w:ascii="Arial" w:hAnsi="Arial" w:cs="Arial"/>
                <w:sz w:val="22"/>
                <w:szCs w:val="22"/>
              </w:rPr>
              <w:t xml:space="preserve"> </w:t>
            </w:r>
          </w:p>
          <w:p w:rsidR="00C46AFF" w:rsidRDefault="00C46AFF" w:rsidP="00D91953">
            <w:pPr>
              <w:autoSpaceDE w:val="0"/>
              <w:autoSpaceDN w:val="0"/>
              <w:adjustRightInd w:val="0"/>
              <w:rPr>
                <w:rFonts w:ascii="Arial" w:hAnsi="Arial" w:cs="Arial"/>
                <w:sz w:val="22"/>
                <w:szCs w:val="22"/>
              </w:rPr>
            </w:pPr>
          </w:p>
          <w:p w:rsidR="009543CC" w:rsidRDefault="00484AD0" w:rsidP="00D91953">
            <w:pPr>
              <w:autoSpaceDE w:val="0"/>
              <w:autoSpaceDN w:val="0"/>
              <w:adjustRightInd w:val="0"/>
              <w:rPr>
                <w:rFonts w:ascii="Arial" w:hAnsi="Arial" w:cs="Arial"/>
                <w:sz w:val="22"/>
                <w:szCs w:val="22"/>
              </w:rPr>
            </w:pPr>
            <w:r>
              <w:rPr>
                <w:rFonts w:ascii="Arial" w:hAnsi="Arial" w:cs="Arial"/>
                <w:sz w:val="22"/>
                <w:szCs w:val="22"/>
              </w:rPr>
              <w:t>Management measure</w:t>
            </w:r>
            <w:r w:rsidR="00A13C92">
              <w:rPr>
                <w:rFonts w:ascii="Arial" w:hAnsi="Arial" w:cs="Arial"/>
                <w:sz w:val="22"/>
                <w:szCs w:val="22"/>
              </w:rPr>
              <w:t xml:space="preserve">s to </w:t>
            </w:r>
            <w:r w:rsidR="00C46AFF">
              <w:rPr>
                <w:rFonts w:ascii="Arial" w:hAnsi="Arial" w:cs="Arial"/>
                <w:sz w:val="22"/>
                <w:szCs w:val="22"/>
              </w:rPr>
              <w:t>reduce interactions with protected species</w:t>
            </w:r>
            <w:r>
              <w:rPr>
                <w:rFonts w:ascii="Arial" w:hAnsi="Arial" w:cs="Arial"/>
                <w:sz w:val="22"/>
                <w:szCs w:val="22"/>
              </w:rPr>
              <w:t>, such as fishing gear modifications, bycatch reduction devices and prescribed handling techniques,</w:t>
            </w:r>
            <w:r w:rsidR="00C46AFF">
              <w:rPr>
                <w:rFonts w:ascii="Arial" w:hAnsi="Arial" w:cs="Arial"/>
                <w:sz w:val="22"/>
                <w:szCs w:val="22"/>
              </w:rPr>
              <w:t xml:space="preserve"> are under continual review, primarily through the Bycatch and Discard Work</w:t>
            </w:r>
            <w:r w:rsidR="00CB21A7">
              <w:rPr>
                <w:rFonts w:ascii="Arial" w:hAnsi="Arial" w:cs="Arial"/>
                <w:sz w:val="22"/>
                <w:szCs w:val="22"/>
              </w:rPr>
              <w:t xml:space="preserve"> </w:t>
            </w:r>
            <w:r w:rsidR="00C46AFF">
              <w:rPr>
                <w:rFonts w:ascii="Arial" w:hAnsi="Arial" w:cs="Arial"/>
                <w:sz w:val="22"/>
                <w:szCs w:val="22"/>
              </w:rPr>
              <w:t>plan for each sector of t</w:t>
            </w:r>
            <w:r w:rsidR="00A315A8">
              <w:rPr>
                <w:rFonts w:ascii="Arial" w:hAnsi="Arial" w:cs="Arial"/>
                <w:sz w:val="22"/>
                <w:szCs w:val="22"/>
              </w:rPr>
              <w:t>he fishery. In additio</w:t>
            </w:r>
            <w:r>
              <w:rPr>
                <w:rFonts w:ascii="Arial" w:hAnsi="Arial" w:cs="Arial"/>
                <w:sz w:val="22"/>
                <w:szCs w:val="22"/>
              </w:rPr>
              <w:t>n to sectoral measures outlined</w:t>
            </w:r>
            <w:r w:rsidR="00A315A8">
              <w:rPr>
                <w:rFonts w:ascii="Arial" w:hAnsi="Arial" w:cs="Arial"/>
                <w:sz w:val="22"/>
                <w:szCs w:val="22"/>
              </w:rPr>
              <w:t xml:space="preserve"> in these work</w:t>
            </w:r>
            <w:r w:rsidR="001F3864">
              <w:rPr>
                <w:rFonts w:ascii="Arial" w:hAnsi="Arial" w:cs="Arial"/>
                <w:sz w:val="22"/>
                <w:szCs w:val="22"/>
              </w:rPr>
              <w:t xml:space="preserve"> </w:t>
            </w:r>
            <w:r w:rsidR="00A315A8">
              <w:rPr>
                <w:rFonts w:ascii="Arial" w:hAnsi="Arial" w:cs="Arial"/>
                <w:sz w:val="22"/>
                <w:szCs w:val="22"/>
              </w:rPr>
              <w:t>plans</w:t>
            </w:r>
            <w:r>
              <w:rPr>
                <w:rFonts w:ascii="Arial" w:hAnsi="Arial" w:cs="Arial"/>
                <w:sz w:val="22"/>
                <w:szCs w:val="22"/>
              </w:rPr>
              <w:t>,</w:t>
            </w:r>
            <w:r w:rsidR="00A315A8">
              <w:rPr>
                <w:rFonts w:ascii="Arial" w:hAnsi="Arial" w:cs="Arial"/>
                <w:sz w:val="22"/>
                <w:szCs w:val="22"/>
              </w:rPr>
              <w:t xml:space="preserve"> </w:t>
            </w:r>
            <w:r w:rsidR="00C46AFF">
              <w:rPr>
                <w:rFonts w:ascii="Arial" w:hAnsi="Arial" w:cs="Arial"/>
                <w:sz w:val="22"/>
                <w:szCs w:val="22"/>
              </w:rPr>
              <w:t>species specific management strategies have been developed</w:t>
            </w:r>
            <w:r w:rsidR="00A315A8">
              <w:rPr>
                <w:rFonts w:ascii="Arial" w:hAnsi="Arial" w:cs="Arial"/>
                <w:sz w:val="22"/>
                <w:szCs w:val="22"/>
              </w:rPr>
              <w:t xml:space="preserve"> where required. These include</w:t>
            </w:r>
            <w:r w:rsidR="00C46AFF">
              <w:rPr>
                <w:rFonts w:ascii="Arial" w:hAnsi="Arial" w:cs="Arial"/>
                <w:sz w:val="22"/>
                <w:szCs w:val="22"/>
              </w:rPr>
              <w:t xml:space="preserve"> the Australian Sea Lion Management Strategy and mandatory Seabird Management Plans for otter trawl vessels. A number of spatial closures have also been implemented for the </w:t>
            </w:r>
            <w:r w:rsidR="00A315A8">
              <w:rPr>
                <w:rFonts w:ascii="Arial" w:hAnsi="Arial" w:cs="Arial"/>
                <w:sz w:val="22"/>
                <w:szCs w:val="22"/>
              </w:rPr>
              <w:t xml:space="preserve">explicit </w:t>
            </w:r>
            <w:r w:rsidR="00C46AFF">
              <w:rPr>
                <w:rFonts w:ascii="Arial" w:hAnsi="Arial" w:cs="Arial"/>
                <w:sz w:val="22"/>
                <w:szCs w:val="22"/>
              </w:rPr>
              <w:t xml:space="preserve">protection of </w:t>
            </w:r>
            <w:r w:rsidR="00A315A8">
              <w:rPr>
                <w:rFonts w:ascii="Arial" w:hAnsi="Arial" w:cs="Arial"/>
                <w:sz w:val="22"/>
                <w:szCs w:val="22"/>
              </w:rPr>
              <w:t>some species, including:</w:t>
            </w:r>
          </w:p>
          <w:p w:rsidR="00A315A8" w:rsidRDefault="00EB10E7" w:rsidP="00DD0F58">
            <w:pPr>
              <w:pStyle w:val="ListParagraph"/>
              <w:numPr>
                <w:ilvl w:val="0"/>
                <w:numId w:val="33"/>
              </w:numPr>
              <w:autoSpaceDE w:val="0"/>
              <w:autoSpaceDN w:val="0"/>
              <w:adjustRightInd w:val="0"/>
              <w:rPr>
                <w:rFonts w:ascii="Arial" w:hAnsi="Arial" w:cs="Arial"/>
              </w:rPr>
            </w:pPr>
            <w:r>
              <w:rPr>
                <w:rFonts w:ascii="Arial" w:hAnsi="Arial" w:cs="Arial"/>
              </w:rPr>
              <w:t>c</w:t>
            </w:r>
            <w:r w:rsidR="00A315A8">
              <w:rPr>
                <w:rFonts w:ascii="Arial" w:hAnsi="Arial" w:cs="Arial"/>
              </w:rPr>
              <w:t>losures around Australian sea lion colonies</w:t>
            </w:r>
          </w:p>
          <w:p w:rsidR="00A315A8" w:rsidRDefault="00EB10E7" w:rsidP="00DD0F58">
            <w:pPr>
              <w:pStyle w:val="ListParagraph"/>
              <w:numPr>
                <w:ilvl w:val="0"/>
                <w:numId w:val="33"/>
              </w:numPr>
              <w:autoSpaceDE w:val="0"/>
              <w:autoSpaceDN w:val="0"/>
              <w:adjustRightInd w:val="0"/>
              <w:rPr>
                <w:rFonts w:ascii="Arial" w:hAnsi="Arial" w:cs="Arial"/>
              </w:rPr>
            </w:pPr>
            <w:r>
              <w:rPr>
                <w:rFonts w:ascii="Arial" w:hAnsi="Arial" w:cs="Arial"/>
              </w:rPr>
              <w:t>c</w:t>
            </w:r>
            <w:r w:rsidR="00A315A8">
              <w:rPr>
                <w:rFonts w:ascii="Arial" w:hAnsi="Arial" w:cs="Arial"/>
              </w:rPr>
              <w:t>losures around identified important remnant dogfish populations</w:t>
            </w:r>
          </w:p>
          <w:p w:rsidR="00A315A8" w:rsidRDefault="00EB10E7" w:rsidP="00DD0F58">
            <w:pPr>
              <w:pStyle w:val="ListParagraph"/>
              <w:numPr>
                <w:ilvl w:val="0"/>
                <w:numId w:val="33"/>
              </w:numPr>
              <w:autoSpaceDE w:val="0"/>
              <w:autoSpaceDN w:val="0"/>
              <w:adjustRightInd w:val="0"/>
              <w:rPr>
                <w:rFonts w:ascii="Arial" w:hAnsi="Arial" w:cs="Arial"/>
              </w:rPr>
            </w:pPr>
            <w:r>
              <w:rPr>
                <w:rFonts w:ascii="Arial" w:hAnsi="Arial" w:cs="Arial"/>
              </w:rPr>
              <w:t>c</w:t>
            </w:r>
            <w:r w:rsidR="00A315A8">
              <w:rPr>
                <w:rFonts w:ascii="Arial" w:hAnsi="Arial" w:cs="Arial"/>
              </w:rPr>
              <w:t>losures in areas where dolphin interactions were high</w:t>
            </w:r>
            <w:r w:rsidR="0077441B">
              <w:rPr>
                <w:rFonts w:ascii="Arial" w:hAnsi="Arial" w:cs="Arial"/>
              </w:rPr>
              <w:t>, and</w:t>
            </w:r>
          </w:p>
          <w:p w:rsidR="00DA6A89" w:rsidRDefault="00EB10E7" w:rsidP="00DD0F58">
            <w:pPr>
              <w:pStyle w:val="ListParagraph"/>
              <w:numPr>
                <w:ilvl w:val="0"/>
                <w:numId w:val="33"/>
              </w:numPr>
              <w:autoSpaceDE w:val="0"/>
              <w:autoSpaceDN w:val="0"/>
              <w:adjustRightInd w:val="0"/>
              <w:rPr>
                <w:rFonts w:ascii="Arial" w:hAnsi="Arial" w:cs="Arial"/>
              </w:rPr>
            </w:pPr>
            <w:proofErr w:type="gramStart"/>
            <w:r>
              <w:rPr>
                <w:rFonts w:ascii="Arial" w:hAnsi="Arial" w:cs="Arial"/>
              </w:rPr>
              <w:t>d</w:t>
            </w:r>
            <w:r w:rsidR="00A315A8">
              <w:rPr>
                <w:rFonts w:ascii="Arial" w:hAnsi="Arial" w:cs="Arial"/>
              </w:rPr>
              <w:t>epth</w:t>
            </w:r>
            <w:proofErr w:type="gramEnd"/>
            <w:r w:rsidR="00A315A8">
              <w:rPr>
                <w:rFonts w:ascii="Arial" w:hAnsi="Arial" w:cs="Arial"/>
              </w:rPr>
              <w:t xml:space="preserve"> closures to protect orange </w:t>
            </w:r>
            <w:proofErr w:type="spellStart"/>
            <w:r w:rsidR="00A315A8">
              <w:rPr>
                <w:rFonts w:ascii="Arial" w:hAnsi="Arial" w:cs="Arial"/>
              </w:rPr>
              <w:t>roughy</w:t>
            </w:r>
            <w:proofErr w:type="spellEnd"/>
            <w:r w:rsidR="00A315A8">
              <w:rPr>
                <w:rFonts w:ascii="Arial" w:hAnsi="Arial" w:cs="Arial"/>
              </w:rPr>
              <w:t xml:space="preserve"> and school shark</w:t>
            </w:r>
            <w:r w:rsidR="0088740B">
              <w:rPr>
                <w:rFonts w:ascii="Arial" w:hAnsi="Arial" w:cs="Arial"/>
              </w:rPr>
              <w:t>.</w:t>
            </w:r>
          </w:p>
          <w:p w:rsidR="00DA6A89" w:rsidRPr="00AF5734" w:rsidRDefault="00DA6A89" w:rsidP="00814CC7">
            <w:pPr>
              <w:pStyle w:val="BodyTextIndent3"/>
              <w:spacing w:before="120"/>
              <w:ind w:left="0"/>
              <w:rPr>
                <w:rFonts w:ascii="Arial" w:hAnsi="Arial" w:cs="Arial"/>
                <w:sz w:val="22"/>
                <w:szCs w:val="22"/>
              </w:rPr>
            </w:pPr>
            <w:r w:rsidRPr="00AF5734">
              <w:rPr>
                <w:rFonts w:ascii="Arial" w:hAnsi="Arial" w:cs="Arial"/>
                <w:sz w:val="22"/>
                <w:szCs w:val="22"/>
              </w:rPr>
              <w:t xml:space="preserve">Under sections 199, 214, 232 and 256 of the EPBC Act, persons who interact with a protected species must report that interaction within seven days of the incident occurring to </w:t>
            </w:r>
            <w:r w:rsidR="00440B8B" w:rsidRPr="00AF5734">
              <w:rPr>
                <w:rFonts w:ascii="Arial" w:hAnsi="Arial" w:cs="Arial"/>
                <w:sz w:val="22"/>
                <w:szCs w:val="22"/>
              </w:rPr>
              <w:t>the department</w:t>
            </w:r>
            <w:r w:rsidRPr="00AF5734">
              <w:rPr>
                <w:rFonts w:ascii="Arial" w:hAnsi="Arial" w:cs="Arial"/>
                <w:sz w:val="22"/>
                <w:szCs w:val="22"/>
              </w:rPr>
              <w:t>.</w:t>
            </w:r>
          </w:p>
          <w:p w:rsidR="00DA6A89" w:rsidRPr="00CD0A6E" w:rsidRDefault="00DA6A89" w:rsidP="00CD0A6E">
            <w:pPr>
              <w:spacing w:before="120" w:after="120"/>
              <w:rPr>
                <w:rFonts w:ascii="Arial" w:hAnsi="Arial" w:cs="Arial"/>
              </w:rPr>
            </w:pPr>
            <w:r w:rsidRPr="00AF5734">
              <w:rPr>
                <w:rFonts w:ascii="Arial" w:hAnsi="Arial" w:cs="Arial"/>
                <w:sz w:val="22"/>
                <w:szCs w:val="22"/>
              </w:rPr>
              <w:t xml:space="preserve">A Memorandum of Understanding between </w:t>
            </w:r>
            <w:r w:rsidR="00FE7812" w:rsidRPr="00AF5734">
              <w:rPr>
                <w:rFonts w:ascii="Arial" w:hAnsi="Arial" w:cs="Arial"/>
                <w:sz w:val="22"/>
                <w:szCs w:val="22"/>
              </w:rPr>
              <w:t>the Australian Fisheries Management Authority</w:t>
            </w:r>
            <w:r w:rsidRPr="00AF5734">
              <w:rPr>
                <w:rFonts w:ascii="Arial" w:hAnsi="Arial" w:cs="Arial"/>
                <w:sz w:val="22"/>
                <w:szCs w:val="22"/>
              </w:rPr>
              <w:t xml:space="preserve"> and </w:t>
            </w:r>
            <w:r w:rsidR="00440B8B" w:rsidRPr="00AF5734">
              <w:rPr>
                <w:rFonts w:ascii="Arial" w:hAnsi="Arial" w:cs="Arial"/>
                <w:sz w:val="22"/>
                <w:szCs w:val="22"/>
              </w:rPr>
              <w:t>the department</w:t>
            </w:r>
            <w:r w:rsidRPr="00AF5734">
              <w:rPr>
                <w:rFonts w:ascii="Arial" w:hAnsi="Arial" w:cs="Arial"/>
                <w:sz w:val="22"/>
                <w:szCs w:val="22"/>
              </w:rPr>
              <w:t xml:space="preserve"> for the Reporting of Fisheries Interactions with Protected Species (Reporting MOU) is </w:t>
            </w:r>
            <w:r w:rsidR="00FE7812" w:rsidRPr="00AF5734">
              <w:rPr>
                <w:rFonts w:ascii="Arial" w:hAnsi="Arial" w:cs="Arial"/>
                <w:sz w:val="22"/>
                <w:szCs w:val="22"/>
              </w:rPr>
              <w:t>in place. This MOU</w:t>
            </w:r>
            <w:r w:rsidRPr="00AF5734">
              <w:rPr>
                <w:rFonts w:ascii="Arial" w:hAnsi="Arial" w:cs="Arial"/>
                <w:sz w:val="22"/>
                <w:szCs w:val="22"/>
              </w:rPr>
              <w:t xml:space="preserve"> streamline</w:t>
            </w:r>
            <w:r w:rsidR="00FE7812" w:rsidRPr="00AF5734">
              <w:rPr>
                <w:rFonts w:ascii="Arial" w:hAnsi="Arial" w:cs="Arial"/>
                <w:sz w:val="22"/>
                <w:szCs w:val="22"/>
              </w:rPr>
              <w:t>s</w:t>
            </w:r>
            <w:r w:rsidRPr="00AF5734">
              <w:rPr>
                <w:rFonts w:ascii="Arial" w:hAnsi="Arial" w:cs="Arial"/>
                <w:sz w:val="22"/>
                <w:szCs w:val="22"/>
              </w:rPr>
              <w:t xml:space="preserve"> reporting requirements for interactions with protected species, assisting fishers in meeting their requirements under the EPBC Act. As such, the MOU reduces the administrative </w:t>
            </w:r>
            <w:r w:rsidRPr="00AF5734">
              <w:rPr>
                <w:rFonts w:ascii="Arial" w:hAnsi="Arial" w:cs="Arial"/>
                <w:sz w:val="22"/>
                <w:szCs w:val="22"/>
              </w:rPr>
              <w:lastRenderedPageBreak/>
              <w:t>reporting burden on individual fishers and provides for regular reporting of protected species interactions.</w:t>
            </w: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lastRenderedPageBreak/>
              <w:t>Ecosystem Impacts</w:t>
            </w:r>
          </w:p>
        </w:tc>
        <w:tc>
          <w:tcPr>
            <w:tcW w:w="7200" w:type="dxa"/>
            <w:tcBorders>
              <w:top w:val="single" w:sz="4" w:space="0" w:color="auto"/>
              <w:left w:val="single" w:sz="4" w:space="0" w:color="auto"/>
              <w:bottom w:val="single" w:sz="4" w:space="0" w:color="auto"/>
              <w:right w:val="single" w:sz="4" w:space="0" w:color="auto"/>
            </w:tcBorders>
          </w:tcPr>
          <w:p w:rsidR="001115F7" w:rsidRDefault="003F004C" w:rsidP="00814CC7">
            <w:pPr>
              <w:spacing w:after="120"/>
              <w:rPr>
                <w:rFonts w:ascii="Arial" w:hAnsi="Arial" w:cs="Arial"/>
                <w:sz w:val="22"/>
                <w:szCs w:val="22"/>
              </w:rPr>
            </w:pPr>
            <w:r w:rsidRPr="0088740B">
              <w:rPr>
                <w:rFonts w:ascii="Arial" w:hAnsi="Arial" w:cs="Arial"/>
                <w:sz w:val="22"/>
                <w:szCs w:val="22"/>
              </w:rPr>
              <w:t xml:space="preserve">The Marine Bioregional Plan for the </w:t>
            </w:r>
            <w:r w:rsidR="001115F7" w:rsidRPr="0088740B">
              <w:rPr>
                <w:rFonts w:ascii="Arial" w:hAnsi="Arial" w:cs="Arial"/>
                <w:sz w:val="22"/>
                <w:szCs w:val="22"/>
              </w:rPr>
              <w:t>Temperate East</w:t>
            </w:r>
            <w:r w:rsidRPr="0088740B">
              <w:rPr>
                <w:rFonts w:ascii="Arial" w:hAnsi="Arial" w:cs="Arial"/>
                <w:sz w:val="22"/>
                <w:szCs w:val="22"/>
              </w:rPr>
              <w:t xml:space="preserve"> Marine Region 2012 </w:t>
            </w:r>
            <w:r w:rsidR="001115F7" w:rsidRPr="0088740B">
              <w:rPr>
                <w:rFonts w:ascii="Arial" w:hAnsi="Arial" w:cs="Arial"/>
                <w:sz w:val="22"/>
                <w:szCs w:val="22"/>
              </w:rPr>
              <w:t>and the Marine Bioregional Plan for the South-west Marine Region 2012</w:t>
            </w:r>
            <w:r w:rsidR="001115F7">
              <w:rPr>
                <w:rFonts w:ascii="Arial" w:hAnsi="Arial" w:cs="Arial"/>
                <w:sz w:val="22"/>
                <w:szCs w:val="22"/>
              </w:rPr>
              <w:t xml:space="preserve"> identify</w:t>
            </w:r>
            <w:r>
              <w:rPr>
                <w:rFonts w:ascii="Arial" w:hAnsi="Arial" w:cs="Arial"/>
                <w:sz w:val="22"/>
                <w:szCs w:val="22"/>
              </w:rPr>
              <w:t xml:space="preserve"> a number of key ecological features present in the area of the Southern and Eastern Scalefish and Shark Fishery. </w:t>
            </w:r>
            <w:r w:rsidR="001115F7">
              <w:rPr>
                <w:rFonts w:ascii="Arial" w:hAnsi="Arial" w:cs="Arial"/>
                <w:sz w:val="22"/>
                <w:szCs w:val="22"/>
              </w:rPr>
              <w:t xml:space="preserve">The </w:t>
            </w:r>
            <w:proofErr w:type="gramStart"/>
            <w:r w:rsidR="001115F7">
              <w:rPr>
                <w:rFonts w:ascii="Arial" w:hAnsi="Arial" w:cs="Arial"/>
                <w:sz w:val="22"/>
                <w:szCs w:val="22"/>
              </w:rPr>
              <w:t>extraction of living resources and bycatch by commercial fisheries ha</w:t>
            </w:r>
            <w:r w:rsidR="0077441B">
              <w:rPr>
                <w:rFonts w:ascii="Arial" w:hAnsi="Arial" w:cs="Arial"/>
                <w:sz w:val="22"/>
                <w:szCs w:val="22"/>
              </w:rPr>
              <w:t>ve</w:t>
            </w:r>
            <w:proofErr w:type="gramEnd"/>
            <w:r w:rsidR="001115F7">
              <w:rPr>
                <w:rFonts w:ascii="Arial" w:hAnsi="Arial" w:cs="Arial"/>
                <w:sz w:val="22"/>
                <w:szCs w:val="22"/>
              </w:rPr>
              <w:t xml:space="preserve"> been identified as pressure</w:t>
            </w:r>
            <w:r w:rsidR="0077441B">
              <w:rPr>
                <w:rFonts w:ascii="Arial" w:hAnsi="Arial" w:cs="Arial"/>
                <w:sz w:val="22"/>
                <w:szCs w:val="22"/>
              </w:rPr>
              <w:t>s</w:t>
            </w:r>
            <w:r w:rsidR="001115F7">
              <w:rPr>
                <w:rFonts w:ascii="Arial" w:hAnsi="Arial" w:cs="Arial"/>
                <w:sz w:val="22"/>
                <w:szCs w:val="22"/>
              </w:rPr>
              <w:t xml:space="preserve"> of potential concern </w:t>
            </w:r>
            <w:r w:rsidR="0077441B">
              <w:rPr>
                <w:rFonts w:ascii="Arial" w:hAnsi="Arial" w:cs="Arial"/>
                <w:sz w:val="22"/>
                <w:szCs w:val="22"/>
              </w:rPr>
              <w:t xml:space="preserve">to </w:t>
            </w:r>
            <w:r w:rsidR="001115F7">
              <w:rPr>
                <w:rFonts w:ascii="Arial" w:hAnsi="Arial" w:cs="Arial"/>
                <w:sz w:val="22"/>
                <w:szCs w:val="22"/>
              </w:rPr>
              <w:t xml:space="preserve">some of these key ecological features. </w:t>
            </w:r>
            <w:r w:rsidR="001115F7">
              <w:rPr>
                <w:rFonts w:ascii="Arial" w:hAnsi="Arial" w:cs="Arial"/>
                <w:bCs/>
                <w:sz w:val="22"/>
                <w:szCs w:val="22"/>
                <w:lang w:val="en-US"/>
              </w:rPr>
              <w:t>However, the plans also note that these assessments are conservative in</w:t>
            </w:r>
            <w:r w:rsidR="001115F7" w:rsidRPr="003F004C">
              <w:rPr>
                <w:rFonts w:ascii="Arial" w:hAnsi="Arial" w:cs="Arial"/>
                <w:bCs/>
                <w:sz w:val="22"/>
                <w:szCs w:val="22"/>
                <w:lang w:val="en-US"/>
              </w:rPr>
              <w:t xml:space="preserve"> the context of active fisheries management</w:t>
            </w:r>
            <w:r w:rsidR="001115F7">
              <w:rPr>
                <w:rFonts w:ascii="Arial" w:hAnsi="Arial" w:cs="Arial"/>
                <w:bCs/>
                <w:sz w:val="22"/>
                <w:szCs w:val="22"/>
                <w:lang w:val="en-US"/>
              </w:rPr>
              <w:t xml:space="preserve">, particularly when fisheries are managed at an ecosystem level, as in the </w:t>
            </w:r>
            <w:r w:rsidR="001115F7">
              <w:rPr>
                <w:rFonts w:ascii="Arial" w:hAnsi="Arial" w:cs="Arial"/>
                <w:sz w:val="22"/>
                <w:szCs w:val="22"/>
              </w:rPr>
              <w:t>Southern and Eastern Scalefish and Shark Fishery</w:t>
            </w:r>
            <w:r w:rsidR="00F52B0D">
              <w:rPr>
                <w:rFonts w:ascii="Arial" w:hAnsi="Arial" w:cs="Arial"/>
                <w:sz w:val="22"/>
                <w:szCs w:val="22"/>
              </w:rPr>
              <w:t>.</w:t>
            </w:r>
          </w:p>
          <w:p w:rsidR="00CF3D05" w:rsidRPr="00F6308F" w:rsidRDefault="00CF3D05" w:rsidP="00CF3D05">
            <w:pPr>
              <w:spacing w:after="120"/>
              <w:rPr>
                <w:rFonts w:ascii="Arial" w:hAnsi="Arial" w:cs="Arial"/>
                <w:color w:val="3366FF"/>
              </w:rPr>
            </w:pPr>
            <w:r>
              <w:rPr>
                <w:rFonts w:ascii="Arial" w:hAnsi="Arial" w:cs="Arial"/>
                <w:sz w:val="22"/>
                <w:szCs w:val="22"/>
              </w:rPr>
              <w:t xml:space="preserve">The marine bioregional plans also list physical habitat modification as being of potential concern in some key ecological features that </w:t>
            </w:r>
            <w:r w:rsidR="00E22033">
              <w:rPr>
                <w:rFonts w:ascii="Arial" w:hAnsi="Arial" w:cs="Arial"/>
                <w:sz w:val="22"/>
                <w:szCs w:val="22"/>
              </w:rPr>
              <w:t>are found within the area of</w:t>
            </w:r>
            <w:r>
              <w:rPr>
                <w:rFonts w:ascii="Arial" w:hAnsi="Arial" w:cs="Arial"/>
                <w:sz w:val="22"/>
                <w:szCs w:val="22"/>
              </w:rPr>
              <w:t xml:space="preserve"> the Southern and Eastern Scalefish and Shark Fi</w:t>
            </w:r>
            <w:r w:rsidR="00E22033">
              <w:rPr>
                <w:rFonts w:ascii="Arial" w:hAnsi="Arial" w:cs="Arial"/>
                <w:sz w:val="22"/>
                <w:szCs w:val="22"/>
              </w:rPr>
              <w:t>shery. This is a concern</w:t>
            </w:r>
            <w:r>
              <w:rPr>
                <w:rFonts w:ascii="Arial" w:hAnsi="Arial" w:cs="Arial"/>
                <w:sz w:val="22"/>
                <w:szCs w:val="22"/>
              </w:rPr>
              <w:t xml:space="preserve"> where these features are </w:t>
            </w:r>
            <w:r w:rsidRPr="00CF3D05">
              <w:rPr>
                <w:rFonts w:ascii="Arial" w:hAnsi="Arial" w:cs="Arial"/>
                <w:sz w:val="22"/>
                <w:szCs w:val="22"/>
                <w:lang w:val="en-US"/>
              </w:rPr>
              <w:t xml:space="preserve">either subject to bottom trawl activities or are inherently vulnerable to habitat </w:t>
            </w:r>
            <w:r w:rsidR="00E22033">
              <w:rPr>
                <w:rFonts w:ascii="Arial" w:hAnsi="Arial" w:cs="Arial"/>
                <w:sz w:val="22"/>
                <w:szCs w:val="22"/>
                <w:lang w:val="en-US"/>
              </w:rPr>
              <w:t>disturbance</w:t>
            </w:r>
            <w:r w:rsidRPr="00CF3D05">
              <w:rPr>
                <w:rFonts w:ascii="Arial" w:hAnsi="Arial" w:cs="Arial"/>
                <w:sz w:val="22"/>
                <w:szCs w:val="22"/>
                <w:lang w:val="en-US"/>
              </w:rPr>
              <w:t>, including shelf rocky reefs and the canyons on the eastern continental slope.</w:t>
            </w:r>
            <w:r w:rsidRPr="00CF3D05">
              <w:rPr>
                <w:rFonts w:cs="Arial"/>
                <w:color w:val="000000"/>
                <w:sz w:val="20"/>
                <w:szCs w:val="20"/>
                <w:lang w:val="en-US"/>
              </w:rPr>
              <w:t xml:space="preserve"> </w:t>
            </w:r>
            <w:r w:rsidRPr="00CF3D05">
              <w:rPr>
                <w:rFonts w:ascii="Arial" w:hAnsi="Arial" w:cs="Arial"/>
                <w:sz w:val="22"/>
                <w:szCs w:val="22"/>
                <w:lang w:val="en-US"/>
              </w:rPr>
              <w:t>Demersal trawl</w:t>
            </w:r>
            <w:r>
              <w:rPr>
                <w:rFonts w:ascii="Arial" w:hAnsi="Arial" w:cs="Arial"/>
                <w:sz w:val="22"/>
                <w:szCs w:val="22"/>
                <w:lang w:val="en-US"/>
              </w:rPr>
              <w:t xml:space="preserve">ing in the fishery </w:t>
            </w:r>
            <w:r w:rsidRPr="00CF3D05">
              <w:rPr>
                <w:rFonts w:ascii="Arial" w:hAnsi="Arial" w:cs="Arial"/>
                <w:sz w:val="22"/>
                <w:szCs w:val="22"/>
                <w:lang w:val="en-US"/>
              </w:rPr>
              <w:t xml:space="preserve">has the potential to modify </w:t>
            </w:r>
            <w:r>
              <w:rPr>
                <w:rFonts w:ascii="Arial" w:hAnsi="Arial" w:cs="Arial"/>
                <w:sz w:val="22"/>
                <w:szCs w:val="22"/>
                <w:lang w:val="en-US"/>
              </w:rPr>
              <w:t>benthic</w:t>
            </w:r>
            <w:r w:rsidRPr="00CF3D05">
              <w:rPr>
                <w:rFonts w:ascii="Arial" w:hAnsi="Arial" w:cs="Arial"/>
                <w:sz w:val="22"/>
                <w:szCs w:val="22"/>
                <w:lang w:val="en-US"/>
              </w:rPr>
              <w:t xml:space="preserve"> habitats because it involves the removal, modification or disturbance of seabed flora and fauna</w:t>
            </w:r>
            <w:r>
              <w:rPr>
                <w:rFonts w:ascii="Arial" w:hAnsi="Arial" w:cs="Arial"/>
                <w:sz w:val="22"/>
                <w:szCs w:val="22"/>
                <w:lang w:val="en-US"/>
              </w:rPr>
              <w:t>.</w:t>
            </w:r>
            <w:r w:rsidRPr="00CF3D05">
              <w:rPr>
                <w:rFonts w:cs="Arial"/>
                <w:color w:val="000000"/>
                <w:sz w:val="20"/>
                <w:szCs w:val="20"/>
                <w:lang w:val="en-US"/>
              </w:rPr>
              <w:t xml:space="preserve"> </w:t>
            </w:r>
          </w:p>
          <w:p w:rsidR="00DA6A89" w:rsidRPr="00F6308F" w:rsidRDefault="00CF3D05" w:rsidP="00E22033">
            <w:pPr>
              <w:spacing w:after="120"/>
              <w:rPr>
                <w:rFonts w:ascii="Arial" w:hAnsi="Arial" w:cs="Arial"/>
                <w:color w:val="3366FF"/>
                <w:highlight w:val="yellow"/>
              </w:rPr>
            </w:pPr>
            <w:r>
              <w:rPr>
                <w:rFonts w:ascii="Arial" w:hAnsi="Arial" w:cs="Arial"/>
                <w:sz w:val="22"/>
                <w:szCs w:val="22"/>
              </w:rPr>
              <w:t xml:space="preserve">The risks that the Southern and Eastern Scalefish and Shark Fishery poses to the </w:t>
            </w:r>
            <w:r w:rsidR="004550F4">
              <w:rPr>
                <w:rFonts w:ascii="Arial" w:hAnsi="Arial" w:cs="Arial"/>
                <w:sz w:val="22"/>
                <w:szCs w:val="22"/>
              </w:rPr>
              <w:t xml:space="preserve">sustainability of the marine ecosystems in which it operates have been investigated through a series of Ecological Risk Assessments. Actions to address these risks are described in Ecological Risk Management reports for each sector, which are published on the Australian Fisheries Management Authority’s website. While the majority of ecological risk management actions implemented to date have been species based, future reviews of the Ecological Risk Assessment and Ecological Risk Management process are </w:t>
            </w:r>
            <w:r w:rsidR="00E22033">
              <w:rPr>
                <w:rFonts w:ascii="Arial" w:hAnsi="Arial" w:cs="Arial"/>
                <w:sz w:val="22"/>
                <w:szCs w:val="22"/>
              </w:rPr>
              <w:t>expected</w:t>
            </w:r>
            <w:r w:rsidR="004550F4">
              <w:rPr>
                <w:rFonts w:ascii="Arial" w:hAnsi="Arial" w:cs="Arial"/>
                <w:sz w:val="22"/>
                <w:szCs w:val="22"/>
              </w:rPr>
              <w:t xml:space="preserve"> to expand in focus</w:t>
            </w:r>
            <w:r w:rsidR="00E22033">
              <w:rPr>
                <w:rFonts w:ascii="Arial" w:hAnsi="Arial" w:cs="Arial"/>
                <w:sz w:val="22"/>
                <w:szCs w:val="22"/>
              </w:rPr>
              <w:t xml:space="preserve"> to include impact on marine habitats and communities that may be impacted by fishing.</w:t>
            </w:r>
          </w:p>
        </w:tc>
      </w:tr>
    </w:tbl>
    <w:p w:rsidR="00DA6A89" w:rsidRPr="00F6308F" w:rsidRDefault="00DA6A89" w:rsidP="00DA6A89">
      <w:pPr>
        <w:tabs>
          <w:tab w:val="left" w:pos="360"/>
        </w:tabs>
        <w:rPr>
          <w:rFonts w:ascii="Arial" w:hAnsi="Arial" w:cs="Arial"/>
        </w:rPr>
      </w:pPr>
    </w:p>
    <w:p w:rsidR="00DA6A89" w:rsidRPr="00F6308F" w:rsidRDefault="00DA6A89" w:rsidP="00DA6A89">
      <w:pPr>
        <w:rPr>
          <w:rFonts w:ascii="Arial" w:hAnsi="Arial" w:cs="Arial"/>
          <w:b/>
        </w:rPr>
        <w:sectPr w:rsidR="00DA6A89" w:rsidRPr="00F6308F" w:rsidSect="00A14FF4">
          <w:footerReference w:type="default" r:id="rId17"/>
          <w:footerReference w:type="first" r:id="rId18"/>
          <w:pgSz w:w="11906" w:h="16838" w:code="9"/>
          <w:pgMar w:top="1134" w:right="1418" w:bottom="1134" w:left="1418" w:header="709" w:footer="709" w:gutter="0"/>
          <w:pgNumType w:start="1"/>
          <w:cols w:space="708"/>
          <w:titlePg/>
          <w:docGrid w:linePitch="360"/>
        </w:sectPr>
      </w:pPr>
    </w:p>
    <w:p w:rsidR="00DA6A89" w:rsidRPr="00F6308F" w:rsidRDefault="00DA6A89" w:rsidP="00DA6A89">
      <w:pPr>
        <w:pStyle w:val="Heading1"/>
        <w:spacing w:before="0" w:after="120"/>
        <w:ind w:left="-112"/>
        <w:rPr>
          <w:sz w:val="22"/>
          <w:szCs w:val="24"/>
        </w:rPr>
      </w:pPr>
      <w:bookmarkStart w:id="4" w:name="_Toc347702379"/>
      <w:r w:rsidRPr="00F6308F">
        <w:rPr>
          <w:sz w:val="22"/>
          <w:szCs w:val="24"/>
        </w:rPr>
        <w:lastRenderedPageBreak/>
        <w:t xml:space="preserve">Table 2: Progress in implementation of </w:t>
      </w:r>
      <w:r w:rsidR="00B73546" w:rsidRPr="007D7AC5">
        <w:rPr>
          <w:sz w:val="22"/>
          <w:szCs w:val="24"/>
        </w:rPr>
        <w:t>conditions and</w:t>
      </w:r>
      <w:r w:rsidR="00B73546" w:rsidRPr="00F6308F">
        <w:rPr>
          <w:sz w:val="22"/>
          <w:szCs w:val="24"/>
        </w:rPr>
        <w:t xml:space="preserve"> </w:t>
      </w:r>
      <w:r w:rsidRPr="00F6308F">
        <w:rPr>
          <w:sz w:val="22"/>
          <w:szCs w:val="24"/>
        </w:rPr>
        <w:t xml:space="preserve">recommendations made in </w:t>
      </w:r>
      <w:r w:rsidR="0077441B">
        <w:rPr>
          <w:sz w:val="22"/>
          <w:szCs w:val="24"/>
        </w:rPr>
        <w:t xml:space="preserve">the </w:t>
      </w:r>
      <w:r w:rsidR="00B73546" w:rsidRPr="00F6308F">
        <w:rPr>
          <w:sz w:val="22"/>
          <w:szCs w:val="24"/>
        </w:rPr>
        <w:t>previous</w:t>
      </w:r>
      <w:r w:rsidRPr="00F6308F">
        <w:rPr>
          <w:sz w:val="22"/>
          <w:szCs w:val="24"/>
        </w:rPr>
        <w:t xml:space="preserve"> assessment of the </w:t>
      </w:r>
      <w:r w:rsidR="00007197" w:rsidRPr="00AF6BCF">
        <w:rPr>
          <w:sz w:val="22"/>
          <w:szCs w:val="22"/>
        </w:rPr>
        <w:t>Southern and Eastern Scalefish and Shark Fishery</w:t>
      </w:r>
      <w:bookmarkEnd w:id="4"/>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5812"/>
        <w:gridCol w:w="4394"/>
      </w:tblGrid>
      <w:tr w:rsidR="00DA6A89" w:rsidRPr="00F6308F" w:rsidTr="002E0937">
        <w:trPr>
          <w:cantSplit/>
          <w:tblHeader/>
        </w:trPr>
        <w:tc>
          <w:tcPr>
            <w:tcW w:w="4786" w:type="dxa"/>
            <w:tcMar>
              <w:top w:w="57" w:type="dxa"/>
            </w:tcMar>
          </w:tcPr>
          <w:p w:rsidR="00DA6A89" w:rsidRPr="00D47DB9" w:rsidRDefault="002C4F65" w:rsidP="00814CC7">
            <w:pPr>
              <w:rPr>
                <w:rFonts w:ascii="Arial" w:hAnsi="Arial" w:cs="Arial"/>
                <w:b/>
              </w:rPr>
            </w:pPr>
            <w:r w:rsidRPr="00D47DB9">
              <w:rPr>
                <w:rFonts w:ascii="Arial" w:hAnsi="Arial" w:cs="Arial"/>
                <w:b/>
                <w:sz w:val="22"/>
              </w:rPr>
              <w:t>Condition</w:t>
            </w:r>
          </w:p>
        </w:tc>
        <w:tc>
          <w:tcPr>
            <w:tcW w:w="5812" w:type="dxa"/>
            <w:tcMar>
              <w:top w:w="57" w:type="dxa"/>
            </w:tcMar>
          </w:tcPr>
          <w:p w:rsidR="00DA6A89" w:rsidRPr="00F6308F" w:rsidRDefault="00DA6A89" w:rsidP="00814CC7">
            <w:pPr>
              <w:rPr>
                <w:rFonts w:ascii="Arial" w:hAnsi="Arial" w:cs="Arial"/>
                <w:b/>
              </w:rPr>
            </w:pPr>
            <w:r w:rsidRPr="00F6308F">
              <w:rPr>
                <w:rFonts w:ascii="Arial" w:hAnsi="Arial" w:cs="Arial"/>
                <w:b/>
                <w:sz w:val="22"/>
              </w:rPr>
              <w:t>Progress</w:t>
            </w:r>
          </w:p>
        </w:tc>
        <w:tc>
          <w:tcPr>
            <w:tcW w:w="4394" w:type="dxa"/>
            <w:tcMar>
              <w:top w:w="57" w:type="dxa"/>
            </w:tcMar>
          </w:tcPr>
          <w:p w:rsidR="00DA6A89" w:rsidRPr="00F6308F" w:rsidRDefault="00DA6A89" w:rsidP="00814CC7">
            <w:pPr>
              <w:rPr>
                <w:rFonts w:ascii="Arial" w:hAnsi="Arial" w:cs="Arial"/>
                <w:b/>
              </w:rPr>
            </w:pPr>
            <w:r w:rsidRPr="00F6308F">
              <w:rPr>
                <w:rFonts w:ascii="Arial" w:hAnsi="Arial" w:cs="Arial"/>
                <w:b/>
                <w:sz w:val="22"/>
              </w:rPr>
              <w:t>Recommended Action</w:t>
            </w:r>
          </w:p>
        </w:tc>
      </w:tr>
      <w:tr w:rsidR="00DA6A89" w:rsidRPr="00F6308F" w:rsidTr="002E0937">
        <w:trPr>
          <w:cantSplit/>
        </w:trPr>
        <w:tc>
          <w:tcPr>
            <w:tcW w:w="4786" w:type="dxa"/>
            <w:tcMar>
              <w:top w:w="57" w:type="dxa"/>
            </w:tcMar>
          </w:tcPr>
          <w:p w:rsidR="00DA6A89" w:rsidRPr="00D47DB9" w:rsidRDefault="00A24A8A" w:rsidP="002C4F65">
            <w:pPr>
              <w:pStyle w:val="ListNumber"/>
              <w:rPr>
                <w:rFonts w:ascii="Arial" w:hAnsi="Arial" w:cs="Arial"/>
                <w:b/>
                <w:sz w:val="22"/>
                <w:szCs w:val="22"/>
              </w:rPr>
            </w:pPr>
            <w:r w:rsidRPr="00D47DB9">
              <w:rPr>
                <w:rFonts w:ascii="Arial" w:hAnsi="Arial" w:cs="Arial"/>
                <w:sz w:val="22"/>
                <w:szCs w:val="22"/>
              </w:rPr>
              <w:t>Operation</w:t>
            </w:r>
            <w:r w:rsidRPr="00D47DB9">
              <w:rPr>
                <w:rFonts w:ascii="Arial" w:hAnsi="Arial" w:cs="Arial"/>
                <w:b/>
                <w:sz w:val="22"/>
                <w:szCs w:val="22"/>
              </w:rPr>
              <w:t xml:space="preserve"> </w:t>
            </w:r>
            <w:r w:rsidRPr="00D47DB9">
              <w:rPr>
                <w:rFonts w:ascii="Arial" w:hAnsi="Arial" w:cs="Arial"/>
                <w:sz w:val="22"/>
                <w:szCs w:val="22"/>
              </w:rPr>
              <w:t xml:space="preserve">of the fishery will be carried out in accordance with the management arrangements for the Southern and Eastern Scalefish and Shark Fishery (SESSF) in force under the </w:t>
            </w:r>
            <w:r w:rsidRPr="00D47DB9">
              <w:rPr>
                <w:rFonts w:ascii="Arial" w:hAnsi="Arial" w:cs="Arial"/>
                <w:i/>
                <w:iCs/>
                <w:sz w:val="22"/>
                <w:szCs w:val="22"/>
              </w:rPr>
              <w:t>Fisheries Management Act 1991.</w:t>
            </w:r>
          </w:p>
        </w:tc>
        <w:tc>
          <w:tcPr>
            <w:tcW w:w="5812" w:type="dxa"/>
            <w:tcMar>
              <w:top w:w="57" w:type="dxa"/>
            </w:tcMar>
          </w:tcPr>
          <w:p w:rsidR="00DA6A89" w:rsidRPr="00F6308F" w:rsidRDefault="001872FD" w:rsidP="00814CC7">
            <w:pPr>
              <w:rPr>
                <w:rFonts w:ascii="Arial" w:hAnsi="Arial" w:cs="Arial"/>
              </w:rPr>
            </w:pPr>
            <w:r>
              <w:rPr>
                <w:rFonts w:ascii="Arial" w:hAnsi="Arial" w:cs="Arial"/>
                <w:sz w:val="22"/>
              </w:rPr>
              <w:t>The Southern and Eastern Scalefish and Shark Fishery has operated in accordance with the legislated management regime since the last assessment of the fishery in 20</w:t>
            </w:r>
            <w:r w:rsidR="0077441B">
              <w:rPr>
                <w:rFonts w:ascii="Arial" w:hAnsi="Arial" w:cs="Arial"/>
                <w:sz w:val="22"/>
              </w:rPr>
              <w:t>10</w:t>
            </w:r>
            <w:r>
              <w:rPr>
                <w:rFonts w:ascii="Arial" w:hAnsi="Arial" w:cs="Arial"/>
                <w:sz w:val="22"/>
              </w:rPr>
              <w:t>, as reported in annual reports provided to the department by the Australian Fisheries Management Authority.</w:t>
            </w:r>
          </w:p>
          <w:p w:rsidR="00DA6A89" w:rsidRPr="00F6308F" w:rsidRDefault="00DA6A89" w:rsidP="00814CC7">
            <w:pPr>
              <w:rPr>
                <w:rFonts w:ascii="Arial" w:hAnsi="Arial" w:cs="Arial"/>
              </w:rPr>
            </w:pPr>
          </w:p>
          <w:p w:rsidR="00DA6A89" w:rsidRPr="00F6308F" w:rsidRDefault="00DA6A89" w:rsidP="00814CC7">
            <w:pPr>
              <w:rPr>
                <w:rFonts w:ascii="Arial" w:hAnsi="Arial" w:cs="Arial"/>
              </w:rPr>
            </w:pPr>
          </w:p>
        </w:tc>
        <w:tc>
          <w:tcPr>
            <w:tcW w:w="4394" w:type="dxa"/>
            <w:tcMar>
              <w:top w:w="57" w:type="dxa"/>
            </w:tcMar>
          </w:tcPr>
          <w:p w:rsidR="002C4F65" w:rsidRPr="0098010E" w:rsidRDefault="002C4F65" w:rsidP="0098010E">
            <w:pPr>
              <w:spacing w:after="120"/>
              <w:rPr>
                <w:rFonts w:ascii="Arial" w:hAnsi="Arial" w:cs="Arial"/>
              </w:rPr>
            </w:pPr>
            <w:r w:rsidRPr="002C4F65">
              <w:rPr>
                <w:rFonts w:ascii="Arial" w:hAnsi="Arial" w:cs="Arial"/>
                <w:sz w:val="22"/>
                <w:szCs w:val="23"/>
              </w:rPr>
              <w:t xml:space="preserve">The Department of Sustainability, Environment, Water, Population and Communities </w:t>
            </w:r>
            <w:r w:rsidR="001872FD">
              <w:rPr>
                <w:rFonts w:ascii="Arial" w:hAnsi="Arial" w:cs="Arial"/>
                <w:sz w:val="22"/>
                <w:szCs w:val="23"/>
              </w:rPr>
              <w:t xml:space="preserve">(the department) </w:t>
            </w:r>
            <w:r w:rsidRPr="002C4F65">
              <w:rPr>
                <w:rFonts w:ascii="Arial" w:hAnsi="Arial" w:cs="Arial"/>
                <w:sz w:val="22"/>
                <w:szCs w:val="23"/>
              </w:rPr>
              <w:t xml:space="preserve">considers that this condition has been met. </w:t>
            </w:r>
          </w:p>
          <w:p w:rsidR="00DA6A89" w:rsidRPr="005F19B9" w:rsidRDefault="002C4F65" w:rsidP="00C21C8C">
            <w:pPr>
              <w:spacing w:after="120"/>
              <w:rPr>
                <w:rFonts w:ascii="Arial" w:hAnsi="Arial" w:cs="Arial"/>
                <w:color w:val="3366FF"/>
                <w:sz w:val="22"/>
              </w:rPr>
            </w:pPr>
            <w:r w:rsidRPr="002C4F65">
              <w:rPr>
                <w:rFonts w:ascii="Arial" w:hAnsi="Arial" w:cs="Arial"/>
                <w:sz w:val="22"/>
                <w:szCs w:val="23"/>
              </w:rPr>
              <w:t xml:space="preserve">The department </w:t>
            </w:r>
            <w:r>
              <w:rPr>
                <w:rFonts w:ascii="Arial" w:hAnsi="Arial" w:cs="Arial"/>
                <w:sz w:val="22"/>
                <w:szCs w:val="23"/>
              </w:rPr>
              <w:t>considers</w:t>
            </w:r>
            <w:r w:rsidRPr="002C4F65">
              <w:rPr>
                <w:rFonts w:ascii="Arial" w:hAnsi="Arial" w:cs="Arial"/>
                <w:sz w:val="22"/>
                <w:szCs w:val="23"/>
              </w:rPr>
              <w:t xml:space="preserve"> that a new approved wildlife trade operation declaration for the </w:t>
            </w:r>
            <w:r w:rsidR="001872FD">
              <w:rPr>
                <w:rFonts w:ascii="Arial" w:hAnsi="Arial" w:cs="Arial"/>
                <w:sz w:val="22"/>
              </w:rPr>
              <w:t>Southern and Eastern Scalefish and Shark Fishery</w:t>
            </w:r>
            <w:r w:rsidR="001872FD" w:rsidRPr="002C4F65">
              <w:rPr>
                <w:rFonts w:ascii="Arial" w:hAnsi="Arial" w:cs="Arial"/>
                <w:sz w:val="22"/>
                <w:szCs w:val="23"/>
              </w:rPr>
              <w:t xml:space="preserve"> </w:t>
            </w:r>
            <w:r w:rsidRPr="002C4F65">
              <w:rPr>
                <w:rFonts w:ascii="Arial" w:hAnsi="Arial" w:cs="Arial"/>
                <w:sz w:val="22"/>
                <w:szCs w:val="23"/>
              </w:rPr>
              <w:t xml:space="preserve">specify a similar condition (see </w:t>
            </w:r>
            <w:r w:rsidRPr="008E1968">
              <w:rPr>
                <w:rFonts w:ascii="Arial" w:hAnsi="Arial" w:cs="Arial"/>
                <w:b/>
                <w:bCs/>
                <w:sz w:val="22"/>
                <w:szCs w:val="23"/>
              </w:rPr>
              <w:t>Condition 1</w:t>
            </w:r>
            <w:r w:rsidRPr="008E1968">
              <w:rPr>
                <w:rFonts w:ascii="Arial" w:hAnsi="Arial" w:cs="Arial"/>
                <w:b/>
                <w:sz w:val="22"/>
                <w:szCs w:val="23"/>
              </w:rPr>
              <w:t>, Table</w:t>
            </w:r>
            <w:r w:rsidR="00C21C8C">
              <w:rPr>
                <w:rFonts w:ascii="Arial" w:hAnsi="Arial" w:cs="Arial"/>
                <w:b/>
                <w:sz w:val="22"/>
                <w:szCs w:val="23"/>
              </w:rPr>
              <w:t> </w:t>
            </w:r>
            <w:r w:rsidRPr="008E1968">
              <w:rPr>
                <w:rFonts w:ascii="Arial" w:hAnsi="Arial" w:cs="Arial"/>
                <w:b/>
                <w:sz w:val="22"/>
                <w:szCs w:val="23"/>
              </w:rPr>
              <w:t>4</w:t>
            </w:r>
            <w:r w:rsidRPr="002C4F65">
              <w:rPr>
                <w:rFonts w:ascii="Arial" w:hAnsi="Arial" w:cs="Arial"/>
                <w:sz w:val="22"/>
                <w:szCs w:val="23"/>
              </w:rPr>
              <w:t>).</w:t>
            </w:r>
          </w:p>
        </w:tc>
      </w:tr>
      <w:tr w:rsidR="002C4F65" w:rsidRPr="00F6308F" w:rsidTr="002E0937">
        <w:trPr>
          <w:cantSplit/>
        </w:trPr>
        <w:tc>
          <w:tcPr>
            <w:tcW w:w="4786" w:type="dxa"/>
            <w:tcMar>
              <w:top w:w="57" w:type="dxa"/>
            </w:tcMar>
          </w:tcPr>
          <w:p w:rsidR="002C4F65" w:rsidRPr="00D47DB9" w:rsidRDefault="00A24A8A" w:rsidP="002C4F65">
            <w:pPr>
              <w:pStyle w:val="ListNumber"/>
              <w:rPr>
                <w:rFonts w:ascii="Arial" w:hAnsi="Arial" w:cs="Arial"/>
                <w:sz w:val="22"/>
                <w:szCs w:val="22"/>
              </w:rPr>
            </w:pPr>
            <w:r w:rsidRPr="00D47DB9">
              <w:rPr>
                <w:rFonts w:ascii="Arial" w:hAnsi="Arial" w:cs="Arial"/>
                <w:sz w:val="22"/>
                <w:szCs w:val="22"/>
              </w:rPr>
              <w:t>AFMA will inform the Department of the Environment, Water, Heritage and the Arts (DEWHA) of any intended amendments to the SESSF management</w:t>
            </w:r>
            <w:r w:rsidRPr="00D47DB9">
              <w:rPr>
                <w:rFonts w:ascii="Arial" w:hAnsi="Arial" w:cs="Arial"/>
                <w:i/>
                <w:sz w:val="22"/>
                <w:szCs w:val="22"/>
              </w:rPr>
              <w:t xml:space="preserve"> </w:t>
            </w:r>
            <w:r w:rsidRPr="00D47DB9">
              <w:rPr>
                <w:rFonts w:ascii="Arial" w:hAnsi="Arial" w:cs="Arial"/>
                <w:sz w:val="22"/>
                <w:szCs w:val="22"/>
              </w:rPr>
              <w:t xml:space="preserve">arrangements that may affect the assessment of the fishery against the criteria on which the </w:t>
            </w:r>
            <w:r w:rsidR="00590C81" w:rsidRPr="00590C81">
              <w:rPr>
                <w:rFonts w:ascii="Arial" w:hAnsi="Arial" w:cs="Arial"/>
                <w:i/>
                <w:sz w:val="22"/>
                <w:szCs w:val="22"/>
              </w:rPr>
              <w:t>Environment Protection and Biodiversity Conservation Act 1999</w:t>
            </w:r>
            <w:r w:rsidRPr="00D47DB9">
              <w:rPr>
                <w:rFonts w:ascii="Arial" w:hAnsi="Arial" w:cs="Arial"/>
                <w:sz w:val="22"/>
                <w:szCs w:val="22"/>
              </w:rPr>
              <w:t xml:space="preserve"> (EPBC Act) decisions are based.</w:t>
            </w:r>
          </w:p>
        </w:tc>
        <w:tc>
          <w:tcPr>
            <w:tcW w:w="5812" w:type="dxa"/>
            <w:tcMar>
              <w:top w:w="57" w:type="dxa"/>
            </w:tcMar>
          </w:tcPr>
          <w:p w:rsidR="002C4F65" w:rsidRDefault="001872FD" w:rsidP="00814CC7">
            <w:pPr>
              <w:rPr>
                <w:rFonts w:ascii="Arial" w:hAnsi="Arial" w:cs="Arial"/>
                <w:sz w:val="22"/>
              </w:rPr>
            </w:pPr>
            <w:r w:rsidRPr="001872FD">
              <w:rPr>
                <w:rFonts w:ascii="Arial" w:hAnsi="Arial" w:cs="Arial"/>
                <w:sz w:val="22"/>
              </w:rPr>
              <w:t>There have been no changes made</w:t>
            </w:r>
            <w:r>
              <w:rPr>
                <w:rFonts w:ascii="Arial" w:hAnsi="Arial" w:cs="Arial"/>
                <w:sz w:val="22"/>
              </w:rPr>
              <w:t xml:space="preserve"> to the Southern and Eastern Scalefish and Shark Fishery Management Plan 2003 since the last assessment of the fisher</w:t>
            </w:r>
            <w:r w:rsidR="0077441B">
              <w:rPr>
                <w:rFonts w:ascii="Arial" w:hAnsi="Arial" w:cs="Arial"/>
                <w:sz w:val="22"/>
              </w:rPr>
              <w:t>y</w:t>
            </w:r>
            <w:r>
              <w:rPr>
                <w:rFonts w:ascii="Arial" w:hAnsi="Arial" w:cs="Arial"/>
                <w:sz w:val="22"/>
              </w:rPr>
              <w:t xml:space="preserve"> in 20</w:t>
            </w:r>
            <w:r w:rsidR="0077441B">
              <w:rPr>
                <w:rFonts w:ascii="Arial" w:hAnsi="Arial" w:cs="Arial"/>
                <w:sz w:val="22"/>
              </w:rPr>
              <w:t>10</w:t>
            </w:r>
            <w:r>
              <w:rPr>
                <w:rFonts w:ascii="Arial" w:hAnsi="Arial" w:cs="Arial"/>
                <w:sz w:val="22"/>
              </w:rPr>
              <w:t>.</w:t>
            </w:r>
          </w:p>
          <w:p w:rsidR="001872FD" w:rsidRDefault="001872FD" w:rsidP="00814CC7">
            <w:pPr>
              <w:rPr>
                <w:rFonts w:ascii="Arial" w:hAnsi="Arial" w:cs="Arial"/>
                <w:sz w:val="22"/>
              </w:rPr>
            </w:pPr>
          </w:p>
          <w:p w:rsidR="00F67A0E" w:rsidRPr="00F6308F" w:rsidRDefault="00F67A0E" w:rsidP="00814CC7">
            <w:pPr>
              <w:rPr>
                <w:rFonts w:ascii="Arial" w:hAnsi="Arial" w:cs="Arial"/>
                <w:sz w:val="22"/>
                <w:highlight w:val="yellow"/>
              </w:rPr>
            </w:pPr>
            <w:r>
              <w:rPr>
                <w:rFonts w:ascii="Arial" w:hAnsi="Arial" w:cs="Arial"/>
                <w:sz w:val="22"/>
              </w:rPr>
              <w:t>Changes to management arrangements within the existing framework of the management plan have been reported to the department by the Australian Fisheries Management Authority. These include changes to total allowable catch quotas and the development and implementation of specific measures to mitigate the impact of fishing on protected species.</w:t>
            </w:r>
          </w:p>
        </w:tc>
        <w:tc>
          <w:tcPr>
            <w:tcW w:w="4394" w:type="dxa"/>
            <w:tcMar>
              <w:top w:w="57" w:type="dxa"/>
            </w:tcMar>
          </w:tcPr>
          <w:p w:rsidR="0098010E" w:rsidRPr="0098010E" w:rsidRDefault="0098010E" w:rsidP="0098010E">
            <w:pPr>
              <w:pStyle w:val="Default"/>
              <w:spacing w:after="120"/>
              <w:rPr>
                <w:rFonts w:ascii="Arial" w:hAnsi="Arial" w:cs="Arial"/>
                <w:sz w:val="22"/>
                <w:szCs w:val="23"/>
              </w:rPr>
            </w:pPr>
            <w:r w:rsidRPr="0098010E">
              <w:rPr>
                <w:rFonts w:ascii="Arial" w:hAnsi="Arial" w:cs="Arial"/>
                <w:sz w:val="22"/>
                <w:szCs w:val="23"/>
              </w:rPr>
              <w:t xml:space="preserve">The department considers that this condition has been met. </w:t>
            </w:r>
          </w:p>
          <w:p w:rsidR="002C4F65" w:rsidRPr="0098010E" w:rsidRDefault="0098010E" w:rsidP="00C21C8C">
            <w:pPr>
              <w:spacing w:after="120"/>
              <w:rPr>
                <w:rFonts w:ascii="Arial" w:hAnsi="Arial" w:cs="Arial"/>
                <w:sz w:val="22"/>
                <w:highlight w:val="cyan"/>
              </w:rPr>
            </w:pPr>
            <w:r w:rsidRPr="0098010E">
              <w:rPr>
                <w:rFonts w:ascii="Arial" w:hAnsi="Arial" w:cs="Arial"/>
                <w:sz w:val="22"/>
                <w:szCs w:val="23"/>
              </w:rPr>
              <w:t xml:space="preserve">The department considers that a new approved wildlife trade operation declaration for the </w:t>
            </w:r>
            <w:r w:rsidR="00F67A0E">
              <w:rPr>
                <w:rFonts w:ascii="Arial" w:hAnsi="Arial" w:cs="Arial"/>
                <w:sz w:val="22"/>
              </w:rPr>
              <w:t>Southern and Eastern Scalefish and Shark Fishery</w:t>
            </w:r>
            <w:r w:rsidR="00F67A0E" w:rsidRPr="0098010E">
              <w:rPr>
                <w:rFonts w:ascii="Arial" w:hAnsi="Arial" w:cs="Arial"/>
                <w:sz w:val="22"/>
                <w:szCs w:val="23"/>
              </w:rPr>
              <w:t xml:space="preserve"> </w:t>
            </w:r>
            <w:r w:rsidRPr="0098010E">
              <w:rPr>
                <w:rFonts w:ascii="Arial" w:hAnsi="Arial" w:cs="Arial"/>
                <w:sz w:val="22"/>
                <w:szCs w:val="23"/>
              </w:rPr>
              <w:t xml:space="preserve">specify a similar condition (see </w:t>
            </w:r>
            <w:r w:rsidRPr="008E1968">
              <w:rPr>
                <w:rFonts w:ascii="Arial" w:hAnsi="Arial" w:cs="Arial"/>
                <w:b/>
                <w:bCs/>
                <w:sz w:val="22"/>
                <w:szCs w:val="23"/>
              </w:rPr>
              <w:t>Condition 2</w:t>
            </w:r>
            <w:r w:rsidRPr="008E1968">
              <w:rPr>
                <w:rFonts w:ascii="Arial" w:hAnsi="Arial" w:cs="Arial"/>
                <w:b/>
                <w:sz w:val="22"/>
                <w:szCs w:val="23"/>
              </w:rPr>
              <w:t>, Table</w:t>
            </w:r>
            <w:r w:rsidR="00C21C8C">
              <w:rPr>
                <w:rFonts w:ascii="Arial" w:hAnsi="Arial" w:cs="Arial"/>
                <w:b/>
                <w:sz w:val="22"/>
                <w:szCs w:val="23"/>
              </w:rPr>
              <w:t> </w:t>
            </w:r>
            <w:r w:rsidRPr="008E1968">
              <w:rPr>
                <w:rFonts w:ascii="Arial" w:hAnsi="Arial" w:cs="Arial"/>
                <w:b/>
                <w:sz w:val="22"/>
                <w:szCs w:val="23"/>
              </w:rPr>
              <w:t>4</w:t>
            </w:r>
            <w:r w:rsidRPr="0098010E">
              <w:rPr>
                <w:rFonts w:ascii="Arial" w:hAnsi="Arial" w:cs="Arial"/>
                <w:sz w:val="22"/>
                <w:szCs w:val="23"/>
              </w:rPr>
              <w:t xml:space="preserve">). </w:t>
            </w:r>
          </w:p>
        </w:tc>
      </w:tr>
      <w:tr w:rsidR="002C4F65" w:rsidRPr="00F6308F" w:rsidTr="002E0937">
        <w:trPr>
          <w:cantSplit/>
        </w:trPr>
        <w:tc>
          <w:tcPr>
            <w:tcW w:w="4786" w:type="dxa"/>
            <w:tcMar>
              <w:top w:w="57" w:type="dxa"/>
            </w:tcMar>
          </w:tcPr>
          <w:p w:rsidR="002C4F65" w:rsidRPr="00D47DB9" w:rsidRDefault="00A24A8A" w:rsidP="002C4F65">
            <w:pPr>
              <w:pStyle w:val="ListNumber"/>
              <w:rPr>
                <w:rFonts w:ascii="Arial" w:hAnsi="Arial" w:cs="Arial"/>
                <w:sz w:val="22"/>
                <w:szCs w:val="22"/>
              </w:rPr>
            </w:pPr>
            <w:r w:rsidRPr="00D47DB9">
              <w:rPr>
                <w:rFonts w:ascii="Arial" w:hAnsi="Arial" w:cs="Arial"/>
                <w:sz w:val="22"/>
                <w:szCs w:val="22"/>
              </w:rPr>
              <w:t xml:space="preserve">AFMA to produce and present reports to DEWHA annually as per Appendix B to the </w:t>
            </w:r>
            <w:r w:rsidRPr="00D47DB9">
              <w:rPr>
                <w:rFonts w:ascii="Arial" w:hAnsi="Arial" w:cs="Arial"/>
                <w:i/>
                <w:sz w:val="22"/>
                <w:szCs w:val="22"/>
              </w:rPr>
              <w:t>Guidelines for the Ecologically Sustainable Management of Fisheries - 2nd Edition</w:t>
            </w:r>
            <w:r w:rsidRPr="00D47DB9">
              <w:rPr>
                <w:rFonts w:ascii="Arial" w:hAnsi="Arial" w:cs="Arial"/>
                <w:sz w:val="22"/>
                <w:szCs w:val="22"/>
              </w:rPr>
              <w:t xml:space="preserve">, that include a report of progress in completing the work plans contained within the SESSF </w:t>
            </w:r>
            <w:proofErr w:type="spellStart"/>
            <w:r w:rsidRPr="00D47DB9">
              <w:rPr>
                <w:rFonts w:ascii="Arial" w:hAnsi="Arial" w:cs="Arial"/>
                <w:sz w:val="22"/>
                <w:szCs w:val="22"/>
              </w:rPr>
              <w:t>Bycatch</w:t>
            </w:r>
            <w:proofErr w:type="spellEnd"/>
            <w:r w:rsidRPr="00D47DB9">
              <w:rPr>
                <w:rFonts w:ascii="Arial" w:hAnsi="Arial" w:cs="Arial"/>
                <w:sz w:val="22"/>
                <w:szCs w:val="22"/>
              </w:rPr>
              <w:t xml:space="preserve"> and Discard </w:t>
            </w:r>
            <w:proofErr w:type="spellStart"/>
            <w:r w:rsidRPr="00D47DB9">
              <w:rPr>
                <w:rFonts w:ascii="Arial" w:hAnsi="Arial" w:cs="Arial"/>
                <w:sz w:val="22"/>
                <w:szCs w:val="22"/>
              </w:rPr>
              <w:t>Workplans</w:t>
            </w:r>
            <w:proofErr w:type="spellEnd"/>
            <w:r w:rsidRPr="00D47DB9">
              <w:rPr>
                <w:rFonts w:ascii="Arial" w:hAnsi="Arial" w:cs="Arial"/>
                <w:sz w:val="22"/>
                <w:szCs w:val="22"/>
              </w:rPr>
              <w:t>.</w:t>
            </w:r>
          </w:p>
        </w:tc>
        <w:tc>
          <w:tcPr>
            <w:tcW w:w="5812" w:type="dxa"/>
            <w:tcMar>
              <w:top w:w="57" w:type="dxa"/>
            </w:tcMar>
          </w:tcPr>
          <w:p w:rsidR="002C4F65" w:rsidRPr="00F6308F" w:rsidRDefault="00F67A0E" w:rsidP="00334685">
            <w:pPr>
              <w:rPr>
                <w:rFonts w:ascii="Arial" w:hAnsi="Arial" w:cs="Arial"/>
                <w:sz w:val="22"/>
                <w:highlight w:val="yellow"/>
              </w:rPr>
            </w:pPr>
            <w:r w:rsidRPr="00F67A0E">
              <w:rPr>
                <w:rFonts w:ascii="Arial" w:hAnsi="Arial" w:cs="Arial"/>
                <w:sz w:val="22"/>
              </w:rPr>
              <w:t>Annual</w:t>
            </w:r>
            <w:r>
              <w:rPr>
                <w:rFonts w:ascii="Arial" w:hAnsi="Arial" w:cs="Arial"/>
                <w:sz w:val="22"/>
              </w:rPr>
              <w:t xml:space="preserve"> reports for the Southern and Eastern Scalefish and Shark Fishery</w:t>
            </w:r>
            <w:r w:rsidR="00334685">
              <w:rPr>
                <w:rFonts w:ascii="Arial" w:hAnsi="Arial" w:cs="Arial"/>
                <w:sz w:val="22"/>
              </w:rPr>
              <w:t>, including progress reports on the implementation of Bycatch and Discard Work</w:t>
            </w:r>
            <w:r w:rsidR="00E6744F">
              <w:rPr>
                <w:rFonts w:ascii="Arial" w:hAnsi="Arial" w:cs="Arial"/>
                <w:sz w:val="22"/>
              </w:rPr>
              <w:t xml:space="preserve"> </w:t>
            </w:r>
            <w:r w:rsidR="00334685">
              <w:rPr>
                <w:rFonts w:ascii="Arial" w:hAnsi="Arial" w:cs="Arial"/>
                <w:sz w:val="22"/>
              </w:rPr>
              <w:t>plans for the fishery, have been provided to the department</w:t>
            </w:r>
            <w:r w:rsidR="005A3E9C">
              <w:rPr>
                <w:rFonts w:ascii="Arial" w:hAnsi="Arial" w:cs="Arial"/>
                <w:sz w:val="22"/>
              </w:rPr>
              <w:t>.</w:t>
            </w:r>
          </w:p>
        </w:tc>
        <w:tc>
          <w:tcPr>
            <w:tcW w:w="4394" w:type="dxa"/>
            <w:tcMar>
              <w:top w:w="57" w:type="dxa"/>
            </w:tcMar>
          </w:tcPr>
          <w:p w:rsidR="0098010E" w:rsidRPr="0098010E" w:rsidRDefault="0098010E" w:rsidP="0098010E">
            <w:pPr>
              <w:pStyle w:val="Default"/>
              <w:spacing w:after="120"/>
              <w:rPr>
                <w:rFonts w:ascii="Arial" w:hAnsi="Arial" w:cs="Arial"/>
                <w:sz w:val="22"/>
                <w:szCs w:val="23"/>
              </w:rPr>
            </w:pPr>
            <w:r w:rsidRPr="0098010E">
              <w:rPr>
                <w:rFonts w:ascii="Arial" w:hAnsi="Arial" w:cs="Arial"/>
                <w:sz w:val="22"/>
                <w:szCs w:val="23"/>
              </w:rPr>
              <w:t xml:space="preserve">The department considers that this condition has been met. </w:t>
            </w:r>
          </w:p>
          <w:p w:rsidR="002C4F65" w:rsidRPr="00F6308F" w:rsidRDefault="0098010E" w:rsidP="00C21C8C">
            <w:pPr>
              <w:rPr>
                <w:rFonts w:ascii="Arial" w:hAnsi="Arial" w:cs="Arial"/>
                <w:sz w:val="22"/>
                <w:highlight w:val="cyan"/>
              </w:rPr>
            </w:pPr>
            <w:r w:rsidRPr="0098010E">
              <w:rPr>
                <w:rFonts w:ascii="Arial" w:hAnsi="Arial" w:cs="Arial"/>
                <w:sz w:val="22"/>
                <w:szCs w:val="23"/>
              </w:rPr>
              <w:t xml:space="preserve">The department considers that a new approved wildlife trade operation declaration for the </w:t>
            </w:r>
            <w:r w:rsidR="00334685">
              <w:rPr>
                <w:rFonts w:ascii="Arial" w:hAnsi="Arial" w:cs="Arial"/>
                <w:sz w:val="22"/>
              </w:rPr>
              <w:t>Southern and Eastern Scalefish and Shark Fishery</w:t>
            </w:r>
            <w:r w:rsidR="00334685" w:rsidRPr="0098010E">
              <w:rPr>
                <w:rFonts w:ascii="Arial" w:hAnsi="Arial" w:cs="Arial"/>
                <w:sz w:val="22"/>
                <w:szCs w:val="23"/>
              </w:rPr>
              <w:t xml:space="preserve"> </w:t>
            </w:r>
            <w:r w:rsidRPr="0098010E">
              <w:rPr>
                <w:rFonts w:ascii="Arial" w:hAnsi="Arial" w:cs="Arial"/>
                <w:sz w:val="22"/>
                <w:szCs w:val="23"/>
              </w:rPr>
              <w:t xml:space="preserve">specify a similar condition (see </w:t>
            </w:r>
            <w:r w:rsidRPr="008E1968">
              <w:rPr>
                <w:rFonts w:ascii="Arial" w:hAnsi="Arial" w:cs="Arial"/>
                <w:b/>
                <w:bCs/>
                <w:sz w:val="22"/>
                <w:szCs w:val="23"/>
              </w:rPr>
              <w:t>Condition 3</w:t>
            </w:r>
            <w:r w:rsidRPr="008E1968">
              <w:rPr>
                <w:rFonts w:ascii="Arial" w:hAnsi="Arial" w:cs="Arial"/>
                <w:b/>
                <w:sz w:val="22"/>
                <w:szCs w:val="23"/>
              </w:rPr>
              <w:t>, Table</w:t>
            </w:r>
            <w:r w:rsidR="00C21C8C">
              <w:rPr>
                <w:rFonts w:ascii="Arial" w:hAnsi="Arial" w:cs="Arial"/>
                <w:b/>
                <w:sz w:val="22"/>
                <w:szCs w:val="23"/>
              </w:rPr>
              <w:t> </w:t>
            </w:r>
            <w:r w:rsidRPr="008E1968">
              <w:rPr>
                <w:rFonts w:ascii="Arial" w:hAnsi="Arial" w:cs="Arial"/>
                <w:b/>
                <w:sz w:val="22"/>
                <w:szCs w:val="23"/>
              </w:rPr>
              <w:t>4</w:t>
            </w:r>
            <w:r w:rsidRPr="0098010E">
              <w:rPr>
                <w:rFonts w:ascii="Arial" w:hAnsi="Arial" w:cs="Arial"/>
                <w:sz w:val="22"/>
                <w:szCs w:val="23"/>
              </w:rPr>
              <w:t>).</w:t>
            </w:r>
          </w:p>
        </w:tc>
      </w:tr>
      <w:tr w:rsidR="00A24A8A" w:rsidRPr="00F6308F" w:rsidTr="002E0937">
        <w:trPr>
          <w:cantSplit/>
        </w:trPr>
        <w:tc>
          <w:tcPr>
            <w:tcW w:w="4786" w:type="dxa"/>
            <w:tcMar>
              <w:top w:w="57" w:type="dxa"/>
            </w:tcMar>
          </w:tcPr>
          <w:p w:rsidR="00A24A8A" w:rsidRPr="00D47DB9" w:rsidRDefault="00A24A8A" w:rsidP="008D7B4A">
            <w:pPr>
              <w:pStyle w:val="ListNumber"/>
              <w:rPr>
                <w:rFonts w:ascii="Arial" w:hAnsi="Arial" w:cs="Arial"/>
                <w:sz w:val="22"/>
              </w:rPr>
            </w:pPr>
            <w:r w:rsidRPr="00D47DB9">
              <w:rPr>
                <w:rFonts w:ascii="Arial" w:hAnsi="Arial" w:cs="Arial"/>
                <w:sz w:val="22"/>
              </w:rPr>
              <w:lastRenderedPageBreak/>
              <w:t>AFMA to provide final copies of the Ecological Risk Assessment (ERA) and Ecological Risk Management (ERM) reports for all SESSF sectors by 1</w:t>
            </w:r>
            <w:r w:rsidR="008D7B4A">
              <w:rPr>
                <w:rFonts w:ascii="Arial" w:hAnsi="Arial" w:cs="Arial"/>
                <w:sz w:val="22"/>
              </w:rPr>
              <w:t> </w:t>
            </w:r>
            <w:r w:rsidRPr="00D47DB9">
              <w:rPr>
                <w:rFonts w:ascii="Arial" w:hAnsi="Arial" w:cs="Arial"/>
                <w:sz w:val="22"/>
              </w:rPr>
              <w:t>December 2010</w:t>
            </w:r>
            <w:r w:rsidR="004A4979">
              <w:rPr>
                <w:rFonts w:ascii="Arial" w:hAnsi="Arial" w:cs="Arial"/>
                <w:sz w:val="22"/>
              </w:rPr>
              <w:t>.</w:t>
            </w:r>
          </w:p>
        </w:tc>
        <w:tc>
          <w:tcPr>
            <w:tcW w:w="5812" w:type="dxa"/>
            <w:tcMar>
              <w:top w:w="57" w:type="dxa"/>
            </w:tcMar>
          </w:tcPr>
          <w:p w:rsidR="00A24A8A" w:rsidRPr="00F6308F" w:rsidRDefault="005A3E9C" w:rsidP="005A3E9C">
            <w:pPr>
              <w:rPr>
                <w:rFonts w:ascii="Arial" w:hAnsi="Arial" w:cs="Arial"/>
                <w:sz w:val="22"/>
                <w:highlight w:val="yellow"/>
              </w:rPr>
            </w:pPr>
            <w:r>
              <w:rPr>
                <w:rFonts w:ascii="Arial" w:hAnsi="Arial" w:cs="Arial"/>
                <w:sz w:val="22"/>
              </w:rPr>
              <w:t>Final c</w:t>
            </w:r>
            <w:r w:rsidRPr="005A3E9C">
              <w:rPr>
                <w:rFonts w:ascii="Arial" w:hAnsi="Arial" w:cs="Arial"/>
                <w:sz w:val="22"/>
              </w:rPr>
              <w:t xml:space="preserve">opies of </w:t>
            </w:r>
            <w:r>
              <w:rPr>
                <w:rFonts w:ascii="Arial" w:hAnsi="Arial" w:cs="Arial"/>
                <w:sz w:val="22"/>
              </w:rPr>
              <w:t xml:space="preserve">the </w:t>
            </w:r>
            <w:r w:rsidRPr="00D47DB9">
              <w:rPr>
                <w:rFonts w:ascii="Arial" w:hAnsi="Arial" w:cs="Arial"/>
                <w:sz w:val="22"/>
              </w:rPr>
              <w:t>Ecological Risk Assessment and Ecological Risk Management reports</w:t>
            </w:r>
            <w:r>
              <w:rPr>
                <w:rFonts w:ascii="Arial" w:hAnsi="Arial" w:cs="Arial"/>
                <w:sz w:val="22"/>
              </w:rPr>
              <w:t xml:space="preserve"> for all sectors of the Southern and Eastern Scalefish and Shark Fishery were provided to the department in May 2010.</w:t>
            </w:r>
          </w:p>
        </w:tc>
        <w:tc>
          <w:tcPr>
            <w:tcW w:w="4394" w:type="dxa"/>
            <w:tcMar>
              <w:top w:w="57" w:type="dxa"/>
            </w:tcMar>
          </w:tcPr>
          <w:p w:rsidR="005A3E9C" w:rsidRPr="0098010E" w:rsidRDefault="005A3E9C" w:rsidP="005A3E9C">
            <w:pPr>
              <w:pStyle w:val="Default"/>
              <w:spacing w:after="120"/>
              <w:rPr>
                <w:rFonts w:ascii="Arial" w:hAnsi="Arial" w:cs="Arial"/>
                <w:sz w:val="22"/>
                <w:szCs w:val="23"/>
              </w:rPr>
            </w:pPr>
            <w:r w:rsidRPr="0098010E">
              <w:rPr>
                <w:rFonts w:ascii="Arial" w:hAnsi="Arial" w:cs="Arial"/>
                <w:sz w:val="22"/>
                <w:szCs w:val="23"/>
              </w:rPr>
              <w:t xml:space="preserve">The department considers that this condition has been met. </w:t>
            </w:r>
          </w:p>
          <w:p w:rsidR="00A24A8A" w:rsidRPr="0098010E" w:rsidRDefault="005A3E9C" w:rsidP="004577D5">
            <w:pPr>
              <w:pStyle w:val="Default"/>
              <w:spacing w:after="120"/>
              <w:rPr>
                <w:rFonts w:ascii="Arial" w:hAnsi="Arial" w:cs="Arial"/>
                <w:sz w:val="22"/>
                <w:szCs w:val="23"/>
              </w:rPr>
            </w:pPr>
            <w:r w:rsidRPr="0098010E">
              <w:rPr>
                <w:rFonts w:ascii="Arial" w:hAnsi="Arial" w:cs="Arial"/>
                <w:sz w:val="22"/>
                <w:szCs w:val="23"/>
              </w:rPr>
              <w:t xml:space="preserve">The department </w:t>
            </w:r>
            <w:r>
              <w:rPr>
                <w:rFonts w:ascii="Arial" w:hAnsi="Arial" w:cs="Arial"/>
                <w:sz w:val="22"/>
                <w:szCs w:val="23"/>
              </w:rPr>
              <w:t>recommends that the Australian Fisheries Management Authority continue to provide updated Ecological Risk Assessment and Ecological Risk Management reports as these documents are reviewed</w:t>
            </w:r>
            <w:r w:rsidRPr="0098010E">
              <w:rPr>
                <w:rFonts w:ascii="Arial" w:hAnsi="Arial" w:cs="Arial"/>
                <w:sz w:val="22"/>
                <w:szCs w:val="23"/>
              </w:rPr>
              <w:t xml:space="preserve"> </w:t>
            </w:r>
            <w:r w:rsidR="004577D5">
              <w:rPr>
                <w:rFonts w:ascii="Arial" w:hAnsi="Arial" w:cs="Arial"/>
                <w:sz w:val="22"/>
                <w:szCs w:val="23"/>
              </w:rPr>
              <w:t xml:space="preserve">and updated </w:t>
            </w:r>
            <w:r w:rsidRPr="0098010E">
              <w:rPr>
                <w:rFonts w:ascii="Arial" w:hAnsi="Arial" w:cs="Arial"/>
                <w:sz w:val="22"/>
                <w:szCs w:val="23"/>
              </w:rPr>
              <w:t xml:space="preserve">(see </w:t>
            </w:r>
            <w:r>
              <w:rPr>
                <w:rFonts w:ascii="Arial" w:hAnsi="Arial" w:cs="Arial"/>
                <w:b/>
                <w:bCs/>
                <w:sz w:val="22"/>
                <w:szCs w:val="23"/>
              </w:rPr>
              <w:t>Recommendation</w:t>
            </w:r>
            <w:r w:rsidR="004577D5">
              <w:rPr>
                <w:rFonts w:ascii="Arial" w:hAnsi="Arial" w:cs="Arial"/>
                <w:b/>
                <w:bCs/>
                <w:sz w:val="22"/>
                <w:szCs w:val="23"/>
              </w:rPr>
              <w:t xml:space="preserve"> 2</w:t>
            </w:r>
            <w:r w:rsidR="004577D5">
              <w:rPr>
                <w:rFonts w:ascii="Arial" w:hAnsi="Arial" w:cs="Arial"/>
                <w:b/>
                <w:sz w:val="22"/>
                <w:szCs w:val="23"/>
              </w:rPr>
              <w:t>, Table </w:t>
            </w:r>
            <w:r w:rsidRPr="008E1968">
              <w:rPr>
                <w:rFonts w:ascii="Arial" w:hAnsi="Arial" w:cs="Arial"/>
                <w:b/>
                <w:sz w:val="22"/>
                <w:szCs w:val="23"/>
              </w:rPr>
              <w:t>4</w:t>
            </w:r>
            <w:r w:rsidRPr="0098010E">
              <w:rPr>
                <w:rFonts w:ascii="Arial" w:hAnsi="Arial" w:cs="Arial"/>
                <w:sz w:val="22"/>
                <w:szCs w:val="23"/>
              </w:rPr>
              <w:t>).</w:t>
            </w:r>
          </w:p>
        </w:tc>
      </w:tr>
      <w:tr w:rsidR="00A24A8A" w:rsidRPr="00F6308F" w:rsidTr="002E0937">
        <w:trPr>
          <w:cantSplit/>
        </w:trPr>
        <w:tc>
          <w:tcPr>
            <w:tcW w:w="4786" w:type="dxa"/>
            <w:tcMar>
              <w:top w:w="57" w:type="dxa"/>
            </w:tcMar>
          </w:tcPr>
          <w:p w:rsidR="002624E9" w:rsidRPr="00D47DB9" w:rsidRDefault="002624E9" w:rsidP="002624E9">
            <w:pPr>
              <w:pStyle w:val="ListNumber"/>
              <w:rPr>
                <w:rFonts w:ascii="Arial" w:hAnsi="Arial" w:cs="Arial"/>
                <w:bCs/>
                <w:sz w:val="22"/>
              </w:rPr>
            </w:pPr>
            <w:r w:rsidRPr="00D47DB9">
              <w:rPr>
                <w:rFonts w:ascii="Arial" w:hAnsi="Arial" w:cs="Arial"/>
                <w:sz w:val="22"/>
              </w:rPr>
              <w:lastRenderedPageBreak/>
              <w:t>AFMA to:</w:t>
            </w:r>
          </w:p>
          <w:p w:rsidR="002624E9" w:rsidRPr="00D47DB9" w:rsidRDefault="002624E9" w:rsidP="00DD0F58">
            <w:pPr>
              <w:pStyle w:val="ListNumber"/>
              <w:numPr>
                <w:ilvl w:val="0"/>
                <w:numId w:val="28"/>
              </w:numPr>
              <w:rPr>
                <w:rFonts w:ascii="Arial" w:hAnsi="Arial" w:cs="Arial"/>
                <w:bCs/>
                <w:sz w:val="22"/>
              </w:rPr>
            </w:pPr>
            <w:r w:rsidRPr="00D47DB9">
              <w:rPr>
                <w:rFonts w:ascii="Arial" w:hAnsi="Arial" w:cs="Arial"/>
                <w:sz w:val="22"/>
              </w:rPr>
              <w:t>by 1 November 2010, outline a new work</w:t>
            </w:r>
            <w:r w:rsidR="001F3864">
              <w:rPr>
                <w:rFonts w:ascii="Arial" w:hAnsi="Arial" w:cs="Arial"/>
                <w:sz w:val="22"/>
              </w:rPr>
              <w:t xml:space="preserve"> </w:t>
            </w:r>
            <w:r w:rsidRPr="00D47DB9">
              <w:rPr>
                <w:rFonts w:ascii="Arial" w:hAnsi="Arial" w:cs="Arial"/>
                <w:sz w:val="22"/>
              </w:rPr>
              <w:t>plan to reduce bycatch and discards in the Great Australia Bight Trawl sector of the SESSF;</w:t>
            </w:r>
          </w:p>
          <w:p w:rsidR="001B6D9A" w:rsidRPr="00D47DB9" w:rsidRDefault="001B6D9A" w:rsidP="001B6D9A">
            <w:pPr>
              <w:pStyle w:val="ListNumber"/>
              <w:numPr>
                <w:ilvl w:val="0"/>
                <w:numId w:val="0"/>
              </w:numPr>
              <w:ind w:left="360"/>
              <w:rPr>
                <w:rFonts w:ascii="Arial" w:hAnsi="Arial" w:cs="Arial"/>
                <w:bCs/>
                <w:sz w:val="22"/>
              </w:rPr>
            </w:pPr>
          </w:p>
          <w:p w:rsidR="002624E9" w:rsidRPr="00D47DB9" w:rsidRDefault="002624E9" w:rsidP="00DD0F58">
            <w:pPr>
              <w:pStyle w:val="ListNumber"/>
              <w:numPr>
                <w:ilvl w:val="0"/>
                <w:numId w:val="28"/>
              </w:numPr>
              <w:rPr>
                <w:rFonts w:ascii="Arial" w:hAnsi="Arial" w:cs="Arial"/>
                <w:bCs/>
                <w:sz w:val="22"/>
              </w:rPr>
            </w:pPr>
            <w:r w:rsidRPr="00D47DB9">
              <w:rPr>
                <w:rFonts w:ascii="Arial" w:hAnsi="Arial" w:cs="Arial"/>
                <w:sz w:val="22"/>
              </w:rPr>
              <w:t>provide the results of the formal two-year review of the Great Australia Bight Trawl Fishery Bycatch and Discard Work</w:t>
            </w:r>
            <w:r w:rsidR="001F3864">
              <w:rPr>
                <w:rFonts w:ascii="Arial" w:hAnsi="Arial" w:cs="Arial"/>
                <w:sz w:val="22"/>
              </w:rPr>
              <w:t xml:space="preserve"> </w:t>
            </w:r>
            <w:r w:rsidRPr="00D47DB9">
              <w:rPr>
                <w:rFonts w:ascii="Arial" w:hAnsi="Arial" w:cs="Arial"/>
                <w:sz w:val="22"/>
              </w:rPr>
              <w:t>plan to DEWHA by 1 March 2011;</w:t>
            </w:r>
          </w:p>
          <w:p w:rsidR="001B6D9A" w:rsidRPr="00D47DB9" w:rsidRDefault="001B6D9A" w:rsidP="001B6D9A">
            <w:pPr>
              <w:pStyle w:val="ListNumber"/>
              <w:numPr>
                <w:ilvl w:val="0"/>
                <w:numId w:val="0"/>
              </w:numPr>
              <w:ind w:left="360"/>
              <w:rPr>
                <w:rFonts w:ascii="Arial" w:hAnsi="Arial" w:cs="Arial"/>
                <w:bCs/>
                <w:sz w:val="22"/>
              </w:rPr>
            </w:pPr>
          </w:p>
          <w:p w:rsidR="002624E9" w:rsidRPr="00D47DB9" w:rsidRDefault="002624E9" w:rsidP="00DD0F58">
            <w:pPr>
              <w:pStyle w:val="ListNumber"/>
              <w:numPr>
                <w:ilvl w:val="0"/>
                <w:numId w:val="28"/>
              </w:numPr>
              <w:rPr>
                <w:rFonts w:ascii="Arial" w:hAnsi="Arial" w:cs="Arial"/>
                <w:bCs/>
                <w:sz w:val="22"/>
              </w:rPr>
            </w:pPr>
            <w:r w:rsidRPr="00D47DB9">
              <w:rPr>
                <w:rFonts w:ascii="Arial" w:hAnsi="Arial" w:cs="Arial"/>
                <w:sz w:val="22"/>
              </w:rPr>
              <w:t>by 1 July 2011, outline new work</w:t>
            </w:r>
            <w:r w:rsidR="001F3864">
              <w:rPr>
                <w:rFonts w:ascii="Arial" w:hAnsi="Arial" w:cs="Arial"/>
                <w:sz w:val="22"/>
              </w:rPr>
              <w:t xml:space="preserve"> </w:t>
            </w:r>
            <w:r w:rsidRPr="00D47DB9">
              <w:rPr>
                <w:rFonts w:ascii="Arial" w:hAnsi="Arial" w:cs="Arial"/>
                <w:sz w:val="22"/>
              </w:rPr>
              <w:t>plans to reduce bycatch and discards in the Shark Gillnet, Commonwealth Trawl Sector (formerly South East Trawl), and Automatic Longline sectors of the SESSF; and</w:t>
            </w:r>
          </w:p>
          <w:p w:rsidR="001B6D9A" w:rsidRPr="00D47DB9" w:rsidRDefault="001B6D9A" w:rsidP="001B6D9A">
            <w:pPr>
              <w:pStyle w:val="ListNumber"/>
              <w:numPr>
                <w:ilvl w:val="0"/>
                <w:numId w:val="0"/>
              </w:numPr>
              <w:ind w:left="360"/>
              <w:rPr>
                <w:rFonts w:ascii="Arial" w:hAnsi="Arial" w:cs="Arial"/>
                <w:bCs/>
                <w:sz w:val="22"/>
              </w:rPr>
            </w:pPr>
          </w:p>
          <w:p w:rsidR="002624E9" w:rsidRPr="00D47DB9" w:rsidRDefault="002624E9" w:rsidP="00DD0F58">
            <w:pPr>
              <w:pStyle w:val="ListNumber"/>
              <w:numPr>
                <w:ilvl w:val="0"/>
                <w:numId w:val="28"/>
              </w:numPr>
              <w:rPr>
                <w:rFonts w:ascii="Arial" w:hAnsi="Arial" w:cs="Arial"/>
                <w:iCs/>
                <w:sz w:val="22"/>
              </w:rPr>
            </w:pPr>
            <w:proofErr w:type="gramStart"/>
            <w:r w:rsidRPr="00D47DB9">
              <w:rPr>
                <w:rFonts w:ascii="Arial" w:hAnsi="Arial" w:cs="Arial"/>
                <w:sz w:val="22"/>
              </w:rPr>
              <w:t>provide</w:t>
            </w:r>
            <w:proofErr w:type="gramEnd"/>
            <w:r w:rsidRPr="00D47DB9">
              <w:rPr>
                <w:rFonts w:ascii="Arial" w:hAnsi="Arial" w:cs="Arial"/>
                <w:sz w:val="22"/>
              </w:rPr>
              <w:t xml:space="preserve"> the results of the formal two-year review of the Shark Gillnet, Commonwealth Trawl Sector (formerly South East Trawl), and Automatic Longline Bycatch and Discard Work</w:t>
            </w:r>
            <w:r w:rsidR="0076730D">
              <w:rPr>
                <w:rFonts w:ascii="Arial" w:hAnsi="Arial" w:cs="Arial"/>
                <w:sz w:val="22"/>
              </w:rPr>
              <w:t xml:space="preserve"> </w:t>
            </w:r>
            <w:r w:rsidRPr="00D47DB9">
              <w:rPr>
                <w:rFonts w:ascii="Arial" w:hAnsi="Arial" w:cs="Arial"/>
                <w:sz w:val="22"/>
              </w:rPr>
              <w:t>plans to DEWHA by 1 November 2011.</w:t>
            </w:r>
          </w:p>
          <w:p w:rsidR="00A24A8A" w:rsidRDefault="00A24A8A" w:rsidP="002624E9">
            <w:pPr>
              <w:pStyle w:val="ListNumber"/>
              <w:numPr>
                <w:ilvl w:val="0"/>
                <w:numId w:val="0"/>
              </w:numPr>
              <w:ind w:left="360"/>
              <w:rPr>
                <w:rFonts w:ascii="Arial" w:hAnsi="Arial" w:cs="Arial"/>
                <w:sz w:val="22"/>
              </w:rPr>
            </w:pPr>
          </w:p>
          <w:p w:rsidR="00AA2185" w:rsidRDefault="00AA2185" w:rsidP="002624E9">
            <w:pPr>
              <w:pStyle w:val="ListNumber"/>
              <w:numPr>
                <w:ilvl w:val="0"/>
                <w:numId w:val="0"/>
              </w:numPr>
              <w:ind w:left="360"/>
              <w:rPr>
                <w:rFonts w:ascii="Arial" w:hAnsi="Arial" w:cs="Arial"/>
                <w:sz w:val="22"/>
              </w:rPr>
            </w:pPr>
          </w:p>
          <w:p w:rsidR="00DD0F58" w:rsidRPr="00D47DB9" w:rsidRDefault="00DD0F58" w:rsidP="002624E9">
            <w:pPr>
              <w:pStyle w:val="ListNumber"/>
              <w:numPr>
                <w:ilvl w:val="0"/>
                <w:numId w:val="0"/>
              </w:numPr>
              <w:ind w:left="360"/>
              <w:rPr>
                <w:rFonts w:ascii="Arial" w:hAnsi="Arial" w:cs="Arial"/>
                <w:sz w:val="22"/>
              </w:rPr>
            </w:pPr>
          </w:p>
        </w:tc>
        <w:tc>
          <w:tcPr>
            <w:tcW w:w="5812" w:type="dxa"/>
            <w:tcMar>
              <w:top w:w="57" w:type="dxa"/>
            </w:tcMar>
          </w:tcPr>
          <w:p w:rsidR="003C5C59" w:rsidRDefault="003C5C59" w:rsidP="00814CC7">
            <w:pPr>
              <w:rPr>
                <w:rFonts w:ascii="Arial" w:hAnsi="Arial" w:cs="Arial"/>
                <w:sz w:val="22"/>
              </w:rPr>
            </w:pPr>
          </w:p>
          <w:p w:rsidR="003C5C59" w:rsidRDefault="003C5C59" w:rsidP="00DD0F58">
            <w:pPr>
              <w:pStyle w:val="ListParagraph"/>
              <w:numPr>
                <w:ilvl w:val="0"/>
                <w:numId w:val="34"/>
              </w:numPr>
              <w:ind w:left="441"/>
              <w:rPr>
                <w:rFonts w:ascii="Arial" w:hAnsi="Arial" w:cs="Arial"/>
              </w:rPr>
            </w:pPr>
            <w:r w:rsidRPr="003C5C59">
              <w:rPr>
                <w:rFonts w:ascii="Arial" w:hAnsi="Arial" w:cs="Arial"/>
              </w:rPr>
              <w:t>A new work</w:t>
            </w:r>
            <w:r w:rsidR="001F3864">
              <w:rPr>
                <w:rFonts w:ascii="Arial" w:hAnsi="Arial" w:cs="Arial"/>
              </w:rPr>
              <w:t xml:space="preserve"> </w:t>
            </w:r>
            <w:r w:rsidRPr="003C5C59">
              <w:rPr>
                <w:rFonts w:ascii="Arial" w:hAnsi="Arial" w:cs="Arial"/>
              </w:rPr>
              <w:t>plan for the</w:t>
            </w:r>
            <w:r>
              <w:rPr>
                <w:rFonts w:ascii="Arial" w:hAnsi="Arial" w:cs="Arial"/>
              </w:rPr>
              <w:t xml:space="preserve"> </w:t>
            </w:r>
            <w:r w:rsidRPr="003C5C59">
              <w:rPr>
                <w:rFonts w:ascii="Arial" w:hAnsi="Arial" w:cs="Arial"/>
              </w:rPr>
              <w:t>Great Australian Bight Trawl Sector was provided in November 2010.</w:t>
            </w:r>
          </w:p>
          <w:p w:rsidR="00A971FD" w:rsidRPr="003C5C59" w:rsidRDefault="00A971FD" w:rsidP="00A971FD">
            <w:pPr>
              <w:pStyle w:val="ListParagraph"/>
              <w:numPr>
                <w:ilvl w:val="0"/>
                <w:numId w:val="0"/>
              </w:numPr>
              <w:ind w:left="441"/>
              <w:rPr>
                <w:rFonts w:ascii="Arial" w:hAnsi="Arial" w:cs="Arial"/>
              </w:rPr>
            </w:pPr>
          </w:p>
          <w:p w:rsidR="00A971FD" w:rsidRPr="003055AC" w:rsidRDefault="003C5C59" w:rsidP="00A971FD">
            <w:pPr>
              <w:pStyle w:val="ListParagraph"/>
              <w:numPr>
                <w:ilvl w:val="0"/>
                <w:numId w:val="34"/>
              </w:numPr>
              <w:ind w:left="441"/>
              <w:rPr>
                <w:rFonts w:ascii="Arial" w:hAnsi="Arial" w:cs="Arial"/>
              </w:rPr>
            </w:pPr>
            <w:r>
              <w:rPr>
                <w:rFonts w:ascii="Arial" w:hAnsi="Arial" w:cs="Arial"/>
              </w:rPr>
              <w:t>Results for the two year review of the Great Australian Bight Trawl Sector work</w:t>
            </w:r>
            <w:r w:rsidR="001F3864">
              <w:rPr>
                <w:rFonts w:ascii="Arial" w:hAnsi="Arial" w:cs="Arial"/>
              </w:rPr>
              <w:t xml:space="preserve"> </w:t>
            </w:r>
            <w:r>
              <w:rPr>
                <w:rFonts w:ascii="Arial" w:hAnsi="Arial" w:cs="Arial"/>
              </w:rPr>
              <w:t>plan were provided in December 2010.</w:t>
            </w:r>
          </w:p>
          <w:p w:rsidR="00A971FD" w:rsidRDefault="00A971FD" w:rsidP="00A971FD">
            <w:pPr>
              <w:pStyle w:val="ListParagraph"/>
              <w:numPr>
                <w:ilvl w:val="0"/>
                <w:numId w:val="0"/>
              </w:numPr>
              <w:ind w:left="441"/>
              <w:rPr>
                <w:rFonts w:ascii="Arial" w:hAnsi="Arial" w:cs="Arial"/>
              </w:rPr>
            </w:pPr>
          </w:p>
          <w:p w:rsidR="003C5C59" w:rsidRDefault="00622DA5" w:rsidP="00DD0F58">
            <w:pPr>
              <w:pStyle w:val="ListParagraph"/>
              <w:numPr>
                <w:ilvl w:val="0"/>
                <w:numId w:val="34"/>
              </w:numPr>
              <w:ind w:left="441"/>
              <w:rPr>
                <w:rFonts w:ascii="Arial" w:hAnsi="Arial" w:cs="Arial"/>
              </w:rPr>
            </w:pPr>
            <w:r>
              <w:rPr>
                <w:rFonts w:ascii="Arial" w:hAnsi="Arial" w:cs="Arial"/>
              </w:rPr>
              <w:t>A new work</w:t>
            </w:r>
            <w:r w:rsidR="001F3864">
              <w:rPr>
                <w:rFonts w:ascii="Arial" w:hAnsi="Arial" w:cs="Arial"/>
              </w:rPr>
              <w:t xml:space="preserve"> </w:t>
            </w:r>
            <w:r>
              <w:rPr>
                <w:rFonts w:ascii="Arial" w:hAnsi="Arial" w:cs="Arial"/>
              </w:rPr>
              <w:t xml:space="preserve">plan for the Commonwealth Trawl Sector was implemented in July 2011. </w:t>
            </w:r>
            <w:r w:rsidR="00D55956">
              <w:rPr>
                <w:rFonts w:ascii="Arial" w:hAnsi="Arial" w:cs="Arial"/>
              </w:rPr>
              <w:t>U</w:t>
            </w:r>
            <w:r>
              <w:rPr>
                <w:rFonts w:ascii="Arial" w:hAnsi="Arial" w:cs="Arial"/>
              </w:rPr>
              <w:t>pdated work</w:t>
            </w:r>
            <w:r w:rsidR="001F3864">
              <w:rPr>
                <w:rFonts w:ascii="Arial" w:hAnsi="Arial" w:cs="Arial"/>
              </w:rPr>
              <w:t xml:space="preserve"> </w:t>
            </w:r>
            <w:r>
              <w:rPr>
                <w:rFonts w:ascii="Arial" w:hAnsi="Arial" w:cs="Arial"/>
              </w:rPr>
              <w:t xml:space="preserve">plans for the Shark Gillnet Sector and the Automatic Longline Sector </w:t>
            </w:r>
            <w:r w:rsidR="00D55956">
              <w:rPr>
                <w:rFonts w:ascii="Arial" w:hAnsi="Arial" w:cs="Arial"/>
              </w:rPr>
              <w:t>were also drafted in mid-</w:t>
            </w:r>
            <w:proofErr w:type="gramStart"/>
            <w:r w:rsidR="00D55956">
              <w:rPr>
                <w:rFonts w:ascii="Arial" w:hAnsi="Arial" w:cs="Arial"/>
              </w:rPr>
              <w:t>2011,</w:t>
            </w:r>
            <w:proofErr w:type="gramEnd"/>
            <w:r w:rsidR="00D55956">
              <w:rPr>
                <w:rFonts w:ascii="Arial" w:hAnsi="Arial" w:cs="Arial"/>
              </w:rPr>
              <w:t xml:space="preserve"> </w:t>
            </w:r>
            <w:r w:rsidR="00792EFA">
              <w:rPr>
                <w:rFonts w:ascii="Arial" w:hAnsi="Arial" w:cs="Arial"/>
              </w:rPr>
              <w:t>however</w:t>
            </w:r>
            <w:r w:rsidR="00D55956">
              <w:rPr>
                <w:rFonts w:ascii="Arial" w:hAnsi="Arial" w:cs="Arial"/>
              </w:rPr>
              <w:t xml:space="preserve"> clearance through the </w:t>
            </w:r>
            <w:r w:rsidR="00D626B9">
              <w:rPr>
                <w:rFonts w:ascii="Arial" w:hAnsi="Arial" w:cs="Arial"/>
              </w:rPr>
              <w:t>Shark Resource Assessment Group</w:t>
            </w:r>
            <w:r w:rsidR="00A25577">
              <w:rPr>
                <w:rFonts w:ascii="Arial" w:hAnsi="Arial" w:cs="Arial"/>
              </w:rPr>
              <w:t xml:space="preserve"> </w:t>
            </w:r>
            <w:r w:rsidR="00D55956">
              <w:rPr>
                <w:rFonts w:ascii="Arial" w:hAnsi="Arial" w:cs="Arial"/>
              </w:rPr>
              <w:t>was delayed due to competing high priority bycatch issues. The updated work plans were</w:t>
            </w:r>
            <w:r w:rsidR="003B4E72">
              <w:rPr>
                <w:rFonts w:ascii="Arial" w:hAnsi="Arial" w:cs="Arial"/>
              </w:rPr>
              <w:t xml:space="preserve"> finalised in</w:t>
            </w:r>
            <w:r w:rsidR="00D626B9">
              <w:rPr>
                <w:rFonts w:ascii="Arial" w:hAnsi="Arial" w:cs="Arial"/>
              </w:rPr>
              <w:t xml:space="preserve"> </w:t>
            </w:r>
            <w:r w:rsidR="00AF60B2">
              <w:rPr>
                <w:rFonts w:ascii="Arial" w:hAnsi="Arial" w:cs="Arial"/>
              </w:rPr>
              <w:t>April 2012</w:t>
            </w:r>
            <w:r w:rsidR="00D55956">
              <w:rPr>
                <w:rFonts w:ascii="Arial" w:hAnsi="Arial" w:cs="Arial"/>
              </w:rPr>
              <w:t xml:space="preserve"> and </w:t>
            </w:r>
            <w:r w:rsidR="00792EFA">
              <w:rPr>
                <w:rFonts w:ascii="Arial" w:hAnsi="Arial" w:cs="Arial"/>
              </w:rPr>
              <w:t xml:space="preserve">were </w:t>
            </w:r>
            <w:r w:rsidR="00D55956">
              <w:rPr>
                <w:rFonts w:ascii="Arial" w:hAnsi="Arial" w:cs="Arial"/>
              </w:rPr>
              <w:t>provided to the department in May 2012</w:t>
            </w:r>
            <w:r w:rsidR="00AF60B2">
              <w:rPr>
                <w:rFonts w:ascii="Arial" w:hAnsi="Arial" w:cs="Arial"/>
              </w:rPr>
              <w:t>.</w:t>
            </w:r>
          </w:p>
          <w:p w:rsidR="00A971FD" w:rsidRDefault="00A971FD" w:rsidP="00A971FD">
            <w:pPr>
              <w:pStyle w:val="ListParagraph"/>
              <w:numPr>
                <w:ilvl w:val="0"/>
                <w:numId w:val="0"/>
              </w:numPr>
              <w:ind w:left="441"/>
              <w:rPr>
                <w:rFonts w:ascii="Arial" w:hAnsi="Arial" w:cs="Arial"/>
              </w:rPr>
            </w:pPr>
          </w:p>
          <w:p w:rsidR="00622DA5" w:rsidRPr="002100A7" w:rsidRDefault="00AF60B2" w:rsidP="00DD0F58">
            <w:pPr>
              <w:pStyle w:val="ListParagraph"/>
              <w:numPr>
                <w:ilvl w:val="0"/>
                <w:numId w:val="34"/>
              </w:numPr>
              <w:ind w:left="441"/>
              <w:rPr>
                <w:rFonts w:ascii="Arial" w:hAnsi="Arial" w:cs="Arial"/>
              </w:rPr>
            </w:pPr>
            <w:r>
              <w:rPr>
                <w:rFonts w:ascii="Arial" w:hAnsi="Arial" w:cs="Arial"/>
              </w:rPr>
              <w:t>A finalised</w:t>
            </w:r>
            <w:r w:rsidR="004D3FB6" w:rsidRPr="002100A7">
              <w:rPr>
                <w:rFonts w:ascii="Arial" w:hAnsi="Arial" w:cs="Arial"/>
              </w:rPr>
              <w:t xml:space="preserve"> work plan review for the Commonwealth Trawl Sector</w:t>
            </w:r>
            <w:r>
              <w:rPr>
                <w:rFonts w:ascii="Arial" w:hAnsi="Arial" w:cs="Arial"/>
              </w:rPr>
              <w:t xml:space="preserve"> was provided to the department in December 2011. </w:t>
            </w:r>
            <w:r w:rsidR="00D55956">
              <w:rPr>
                <w:rFonts w:ascii="Arial" w:hAnsi="Arial" w:cs="Arial"/>
              </w:rPr>
              <w:t>Clearance of w</w:t>
            </w:r>
            <w:r>
              <w:rPr>
                <w:rFonts w:ascii="Arial" w:hAnsi="Arial" w:cs="Arial"/>
              </w:rPr>
              <w:t xml:space="preserve">ork plan reviews for </w:t>
            </w:r>
            <w:r w:rsidR="004D3FB6" w:rsidRPr="002100A7">
              <w:rPr>
                <w:rFonts w:ascii="Arial" w:hAnsi="Arial" w:cs="Arial"/>
              </w:rPr>
              <w:t xml:space="preserve">the </w:t>
            </w:r>
            <w:r w:rsidR="002100A7" w:rsidRPr="002100A7">
              <w:rPr>
                <w:rFonts w:ascii="Arial" w:hAnsi="Arial" w:cs="Arial"/>
              </w:rPr>
              <w:t xml:space="preserve">Automatic Longline sector and the Shark Gillnet Sector </w:t>
            </w:r>
            <w:r w:rsidR="00D55956">
              <w:rPr>
                <w:rFonts w:ascii="Arial" w:hAnsi="Arial" w:cs="Arial"/>
              </w:rPr>
              <w:t>by the</w:t>
            </w:r>
            <w:r>
              <w:rPr>
                <w:rFonts w:ascii="Arial" w:hAnsi="Arial" w:cs="Arial"/>
              </w:rPr>
              <w:t xml:space="preserve"> Shark Resource Assessment Group</w:t>
            </w:r>
            <w:r w:rsidR="00D55956">
              <w:rPr>
                <w:rFonts w:ascii="Arial" w:hAnsi="Arial" w:cs="Arial"/>
              </w:rPr>
              <w:t xml:space="preserve"> was delayed due to competing bycatch management issues. These work plan reviews were </w:t>
            </w:r>
            <w:r>
              <w:rPr>
                <w:rFonts w:ascii="Arial" w:hAnsi="Arial" w:cs="Arial"/>
              </w:rPr>
              <w:t>finalised in April 2012</w:t>
            </w:r>
            <w:r w:rsidR="00D55956">
              <w:rPr>
                <w:rFonts w:ascii="Arial" w:hAnsi="Arial" w:cs="Arial"/>
              </w:rPr>
              <w:t xml:space="preserve"> and provided to the department in May 2012.</w:t>
            </w:r>
          </w:p>
          <w:p w:rsidR="00D836DD" w:rsidRPr="00F6308F" w:rsidRDefault="00D836DD" w:rsidP="00622DA5">
            <w:pPr>
              <w:rPr>
                <w:rFonts w:ascii="Arial" w:hAnsi="Arial" w:cs="Arial"/>
                <w:sz w:val="22"/>
                <w:highlight w:val="yellow"/>
              </w:rPr>
            </w:pPr>
          </w:p>
        </w:tc>
        <w:tc>
          <w:tcPr>
            <w:tcW w:w="4394" w:type="dxa"/>
            <w:tcMar>
              <w:top w:w="57" w:type="dxa"/>
            </w:tcMar>
          </w:tcPr>
          <w:p w:rsidR="00D836DD" w:rsidRPr="0098010E" w:rsidRDefault="00D836DD" w:rsidP="00D836DD">
            <w:pPr>
              <w:pStyle w:val="Default"/>
              <w:spacing w:after="120"/>
              <w:rPr>
                <w:rFonts w:ascii="Arial" w:hAnsi="Arial" w:cs="Arial"/>
                <w:sz w:val="22"/>
                <w:szCs w:val="23"/>
              </w:rPr>
            </w:pPr>
            <w:r w:rsidRPr="0098010E">
              <w:rPr>
                <w:rFonts w:ascii="Arial" w:hAnsi="Arial" w:cs="Arial"/>
                <w:sz w:val="22"/>
                <w:szCs w:val="23"/>
              </w:rPr>
              <w:t xml:space="preserve">The department considers that this condition has been met. </w:t>
            </w:r>
          </w:p>
          <w:p w:rsidR="00A24A8A" w:rsidRPr="0098010E" w:rsidRDefault="00D836DD" w:rsidP="003C5C59">
            <w:pPr>
              <w:pStyle w:val="Default"/>
              <w:spacing w:after="120"/>
              <w:rPr>
                <w:rFonts w:ascii="Arial" w:hAnsi="Arial" w:cs="Arial"/>
                <w:sz w:val="22"/>
                <w:szCs w:val="23"/>
              </w:rPr>
            </w:pPr>
            <w:r w:rsidRPr="0098010E">
              <w:rPr>
                <w:rFonts w:ascii="Arial" w:hAnsi="Arial" w:cs="Arial"/>
                <w:sz w:val="22"/>
                <w:szCs w:val="23"/>
              </w:rPr>
              <w:t xml:space="preserve">The department </w:t>
            </w:r>
            <w:r>
              <w:rPr>
                <w:rFonts w:ascii="Arial" w:hAnsi="Arial" w:cs="Arial"/>
                <w:sz w:val="22"/>
                <w:szCs w:val="23"/>
              </w:rPr>
              <w:t>recommends that the Australian Fisheries Management Authority continue to regularly review and update Bycatch and Discard Work</w:t>
            </w:r>
            <w:r w:rsidR="001F3864">
              <w:rPr>
                <w:rFonts w:ascii="Arial" w:hAnsi="Arial" w:cs="Arial"/>
                <w:sz w:val="22"/>
                <w:szCs w:val="23"/>
              </w:rPr>
              <w:t xml:space="preserve"> </w:t>
            </w:r>
            <w:r>
              <w:rPr>
                <w:rFonts w:ascii="Arial" w:hAnsi="Arial" w:cs="Arial"/>
                <w:sz w:val="22"/>
                <w:szCs w:val="23"/>
              </w:rPr>
              <w:t xml:space="preserve">plans for each sector </w:t>
            </w:r>
            <w:r w:rsidR="003C5C59">
              <w:rPr>
                <w:rFonts w:ascii="Arial" w:hAnsi="Arial" w:cs="Arial"/>
                <w:sz w:val="22"/>
                <w:szCs w:val="23"/>
              </w:rPr>
              <w:t>and provide revised work</w:t>
            </w:r>
            <w:r w:rsidR="001F3864">
              <w:rPr>
                <w:rFonts w:ascii="Arial" w:hAnsi="Arial" w:cs="Arial"/>
                <w:sz w:val="22"/>
                <w:szCs w:val="23"/>
              </w:rPr>
              <w:t xml:space="preserve"> </w:t>
            </w:r>
            <w:r w:rsidR="003C5C59">
              <w:rPr>
                <w:rFonts w:ascii="Arial" w:hAnsi="Arial" w:cs="Arial"/>
                <w:sz w:val="22"/>
                <w:szCs w:val="23"/>
              </w:rPr>
              <w:t>plans to the department as they arise</w:t>
            </w:r>
            <w:r>
              <w:rPr>
                <w:rFonts w:ascii="Arial" w:hAnsi="Arial" w:cs="Arial"/>
                <w:sz w:val="22"/>
                <w:szCs w:val="23"/>
              </w:rPr>
              <w:t xml:space="preserve"> </w:t>
            </w:r>
            <w:r w:rsidRPr="0098010E">
              <w:rPr>
                <w:rFonts w:ascii="Arial" w:hAnsi="Arial" w:cs="Arial"/>
                <w:sz w:val="22"/>
                <w:szCs w:val="23"/>
              </w:rPr>
              <w:t xml:space="preserve">(see </w:t>
            </w:r>
            <w:r>
              <w:rPr>
                <w:rFonts w:ascii="Arial" w:hAnsi="Arial" w:cs="Arial"/>
                <w:b/>
                <w:bCs/>
                <w:sz w:val="22"/>
                <w:szCs w:val="23"/>
              </w:rPr>
              <w:t xml:space="preserve">Recommendation </w:t>
            </w:r>
            <w:r w:rsidR="00A611EB">
              <w:rPr>
                <w:rFonts w:ascii="Arial" w:hAnsi="Arial" w:cs="Arial"/>
                <w:b/>
                <w:bCs/>
                <w:sz w:val="22"/>
                <w:szCs w:val="23"/>
              </w:rPr>
              <w:t>3</w:t>
            </w:r>
            <w:r>
              <w:rPr>
                <w:rFonts w:ascii="Arial" w:hAnsi="Arial" w:cs="Arial"/>
                <w:b/>
                <w:sz w:val="22"/>
                <w:szCs w:val="23"/>
              </w:rPr>
              <w:t>, Table </w:t>
            </w:r>
            <w:r w:rsidRPr="008E1968">
              <w:rPr>
                <w:rFonts w:ascii="Arial" w:hAnsi="Arial" w:cs="Arial"/>
                <w:b/>
                <w:sz w:val="22"/>
                <w:szCs w:val="23"/>
              </w:rPr>
              <w:t>4</w:t>
            </w:r>
            <w:r w:rsidRPr="0098010E">
              <w:rPr>
                <w:rFonts w:ascii="Arial" w:hAnsi="Arial" w:cs="Arial"/>
                <w:sz w:val="22"/>
                <w:szCs w:val="23"/>
              </w:rPr>
              <w:t>).</w:t>
            </w:r>
          </w:p>
        </w:tc>
      </w:tr>
      <w:tr w:rsidR="00AA2185" w:rsidRPr="00F6308F" w:rsidTr="00AA2185">
        <w:tc>
          <w:tcPr>
            <w:tcW w:w="4786" w:type="dxa"/>
            <w:tcMar>
              <w:top w:w="57" w:type="dxa"/>
            </w:tcMar>
          </w:tcPr>
          <w:p w:rsidR="00AA2185" w:rsidRPr="00D47DB9" w:rsidRDefault="00AA2185" w:rsidP="00AA2185">
            <w:pPr>
              <w:pStyle w:val="ListNumber"/>
              <w:rPr>
                <w:rFonts w:ascii="Arial" w:hAnsi="Arial" w:cs="Arial"/>
                <w:sz w:val="22"/>
                <w:szCs w:val="22"/>
              </w:rPr>
            </w:pPr>
            <w:r w:rsidRPr="00D47DB9">
              <w:rPr>
                <w:rFonts w:ascii="Arial" w:hAnsi="Arial" w:cs="Arial"/>
                <w:sz w:val="22"/>
                <w:szCs w:val="22"/>
              </w:rPr>
              <w:t xml:space="preserve">In accord with the precautionary principle, as outlined in section 391(2) of the </w:t>
            </w:r>
            <w:r w:rsidRPr="00D47DB9">
              <w:rPr>
                <w:rFonts w:ascii="Arial" w:hAnsi="Arial" w:cs="Arial"/>
                <w:i/>
                <w:sz w:val="22"/>
                <w:szCs w:val="22"/>
              </w:rPr>
              <w:t>Environment Protection and Biodiversity Conservation Act 1999</w:t>
            </w:r>
            <w:r>
              <w:rPr>
                <w:rFonts w:ascii="Arial" w:hAnsi="Arial" w:cs="Arial"/>
                <w:sz w:val="22"/>
                <w:szCs w:val="22"/>
              </w:rPr>
              <w:t>,</w:t>
            </w:r>
            <w:r w:rsidRPr="00D47DB9">
              <w:rPr>
                <w:rFonts w:ascii="Arial" w:hAnsi="Arial" w:cs="Arial"/>
                <w:sz w:val="22"/>
                <w:szCs w:val="22"/>
              </w:rPr>
              <w:t>:</w:t>
            </w:r>
          </w:p>
          <w:p w:rsidR="00AA2185" w:rsidRPr="00D47DB9" w:rsidRDefault="00AA2185" w:rsidP="00AA2185">
            <w:pPr>
              <w:pStyle w:val="ListNumber"/>
              <w:numPr>
                <w:ilvl w:val="0"/>
                <w:numId w:val="0"/>
              </w:numPr>
              <w:ind w:left="360"/>
              <w:rPr>
                <w:rFonts w:ascii="Arial" w:hAnsi="Arial" w:cs="Arial"/>
                <w:sz w:val="22"/>
                <w:szCs w:val="22"/>
              </w:rPr>
            </w:pPr>
          </w:p>
          <w:p w:rsidR="00AA2185" w:rsidRPr="00D47DB9" w:rsidRDefault="00AA2185" w:rsidP="00DD0F58">
            <w:pPr>
              <w:pStyle w:val="ListNumber"/>
              <w:numPr>
                <w:ilvl w:val="0"/>
                <w:numId w:val="49"/>
              </w:numPr>
              <w:ind w:left="360"/>
              <w:rPr>
                <w:rFonts w:ascii="Arial" w:hAnsi="Arial" w:cs="Arial"/>
                <w:sz w:val="22"/>
                <w:szCs w:val="22"/>
              </w:rPr>
            </w:pPr>
            <w:r w:rsidRPr="00D47DB9">
              <w:rPr>
                <w:rFonts w:ascii="Arial" w:hAnsi="Arial" w:cs="Arial"/>
                <w:sz w:val="22"/>
                <w:szCs w:val="22"/>
              </w:rPr>
              <w:t xml:space="preserve">AFMA to continue to implement interim management measures, which will include voluntary fishery closures, increased observer coverage in areas adjacent to </w:t>
            </w:r>
            <w:r w:rsidRPr="00D47DB9">
              <w:rPr>
                <w:rFonts w:ascii="Arial" w:hAnsi="Arial" w:cs="Arial"/>
                <w:sz w:val="22"/>
                <w:szCs w:val="22"/>
              </w:rPr>
              <w:lastRenderedPageBreak/>
              <w:t>Australian sea lion colonies and other actions, designed to mitigate the impact of fishing activity on Australian sea lions;</w:t>
            </w:r>
          </w:p>
          <w:p w:rsidR="00AA2185" w:rsidRPr="00D47DB9" w:rsidRDefault="00AA2185" w:rsidP="00DD0F58">
            <w:pPr>
              <w:pStyle w:val="ListNumber"/>
              <w:numPr>
                <w:ilvl w:val="0"/>
                <w:numId w:val="0"/>
              </w:numPr>
              <w:rPr>
                <w:rFonts w:ascii="Arial" w:hAnsi="Arial" w:cs="Arial"/>
                <w:sz w:val="22"/>
                <w:szCs w:val="22"/>
              </w:rPr>
            </w:pPr>
          </w:p>
          <w:p w:rsidR="00AA2185" w:rsidRPr="00D47DB9" w:rsidRDefault="00AA2185" w:rsidP="00DD0F58">
            <w:pPr>
              <w:pStyle w:val="ListNumber"/>
              <w:numPr>
                <w:ilvl w:val="0"/>
                <w:numId w:val="49"/>
              </w:numPr>
              <w:ind w:left="360"/>
              <w:rPr>
                <w:rFonts w:ascii="Arial" w:hAnsi="Arial" w:cs="Arial"/>
                <w:sz w:val="22"/>
                <w:szCs w:val="22"/>
              </w:rPr>
            </w:pPr>
            <w:r w:rsidRPr="00D47DB9">
              <w:rPr>
                <w:rFonts w:ascii="Arial" w:hAnsi="Arial" w:cs="Arial"/>
                <w:sz w:val="22"/>
                <w:szCs w:val="22"/>
              </w:rPr>
              <w:t>by 30 June 2010, taking into account current information and in consultation with marine mammal experts, AFMA to implement long</w:t>
            </w:r>
            <w:r w:rsidRPr="00D47DB9">
              <w:rPr>
                <w:rFonts w:ascii="Arial" w:hAnsi="Arial" w:cs="Arial"/>
                <w:sz w:val="22"/>
                <w:szCs w:val="22"/>
              </w:rPr>
              <w:noBreakHyphen/>
              <w:t>term management measures, including formal fisheries closures and other actions, that will lead to a significant reduction of the impact of fishing activity on Australian sea lions. These measures will be clearly directed towards enabling recovery of the species, including all sub–populations; and</w:t>
            </w:r>
          </w:p>
          <w:p w:rsidR="00AA2185" w:rsidRPr="00D47DB9" w:rsidRDefault="00AA2185" w:rsidP="00DD0F58">
            <w:pPr>
              <w:pStyle w:val="ListNumber"/>
              <w:numPr>
                <w:ilvl w:val="0"/>
                <w:numId w:val="0"/>
              </w:numPr>
              <w:rPr>
                <w:rFonts w:ascii="Arial" w:hAnsi="Arial" w:cs="Arial"/>
                <w:sz w:val="22"/>
                <w:szCs w:val="22"/>
              </w:rPr>
            </w:pPr>
          </w:p>
          <w:p w:rsidR="00AA2185" w:rsidRPr="00D47DB9" w:rsidRDefault="00AA2185" w:rsidP="00DD0F58">
            <w:pPr>
              <w:pStyle w:val="ListNumber"/>
              <w:numPr>
                <w:ilvl w:val="0"/>
                <w:numId w:val="49"/>
              </w:numPr>
              <w:ind w:left="360"/>
              <w:rPr>
                <w:rFonts w:ascii="Arial" w:hAnsi="Arial" w:cs="Arial"/>
                <w:sz w:val="22"/>
                <w:szCs w:val="22"/>
              </w:rPr>
            </w:pPr>
            <w:r w:rsidRPr="00D47DB9">
              <w:rPr>
                <w:rFonts w:ascii="Arial" w:hAnsi="Arial" w:cs="Arial"/>
                <w:sz w:val="22"/>
                <w:szCs w:val="22"/>
              </w:rPr>
              <w:t>AFMA, in consultation with marine mammal experts, will continue to monitor and review the adequacy of management measures towards the objective of avoiding mortality of, or injuries to, Australian Sea Lions so as to enable the recovery of</w:t>
            </w:r>
            <w:r w:rsidRPr="00D47DB9">
              <w:rPr>
                <w:sz w:val="22"/>
                <w:szCs w:val="22"/>
              </w:rPr>
              <w:t xml:space="preserve"> </w:t>
            </w:r>
            <w:r w:rsidRPr="00D47DB9">
              <w:rPr>
                <w:rFonts w:ascii="Arial" w:hAnsi="Arial" w:cs="Arial"/>
                <w:sz w:val="22"/>
                <w:szCs w:val="22"/>
              </w:rPr>
              <w:t>Australian Sea Lion populations, including all sub-populations.</w:t>
            </w:r>
          </w:p>
        </w:tc>
        <w:tc>
          <w:tcPr>
            <w:tcW w:w="5812" w:type="dxa"/>
            <w:tcMar>
              <w:top w:w="57" w:type="dxa"/>
            </w:tcMar>
          </w:tcPr>
          <w:p w:rsidR="00AA2185" w:rsidRPr="00DD0F58" w:rsidRDefault="00AA2185" w:rsidP="00DD0F58">
            <w:pPr>
              <w:rPr>
                <w:rFonts w:ascii="Arial" w:hAnsi="Arial" w:cs="Arial"/>
              </w:rPr>
            </w:pPr>
          </w:p>
          <w:p w:rsidR="00AA2185" w:rsidRPr="00BA78C8" w:rsidRDefault="00AA2185" w:rsidP="00DD0F58">
            <w:pPr>
              <w:pStyle w:val="ListParagraph"/>
              <w:numPr>
                <w:ilvl w:val="0"/>
                <w:numId w:val="47"/>
              </w:numPr>
              <w:rPr>
                <w:rFonts w:ascii="Arial" w:hAnsi="Arial" w:cs="Arial"/>
              </w:rPr>
            </w:pPr>
            <w:r>
              <w:rPr>
                <w:rFonts w:ascii="Arial" w:hAnsi="Arial" w:cs="Arial"/>
              </w:rPr>
              <w:t>Voluntary closures were implemented in the fishery in December 2009.</w:t>
            </w:r>
          </w:p>
          <w:p w:rsidR="00AA2185" w:rsidRPr="00BA78C8" w:rsidRDefault="00AA2185" w:rsidP="00AA2185">
            <w:pPr>
              <w:rPr>
                <w:rFonts w:ascii="Arial" w:hAnsi="Arial" w:cs="Arial"/>
              </w:rPr>
            </w:pPr>
          </w:p>
          <w:p w:rsidR="00AA2185" w:rsidRDefault="00AA2185" w:rsidP="00DD0F58">
            <w:pPr>
              <w:pStyle w:val="ListParagraph"/>
              <w:numPr>
                <w:ilvl w:val="0"/>
                <w:numId w:val="47"/>
              </w:numPr>
              <w:rPr>
                <w:rFonts w:ascii="Arial" w:hAnsi="Arial" w:cs="Arial"/>
              </w:rPr>
            </w:pPr>
            <w:r>
              <w:rPr>
                <w:rFonts w:ascii="Arial" w:hAnsi="Arial" w:cs="Arial"/>
              </w:rPr>
              <w:t xml:space="preserve">A series of larger formal closures </w:t>
            </w:r>
            <w:r w:rsidR="00E4622E">
              <w:rPr>
                <w:rFonts w:ascii="Arial" w:hAnsi="Arial" w:cs="Arial"/>
              </w:rPr>
              <w:t xml:space="preserve">to protect Australian sea lions </w:t>
            </w:r>
            <w:r>
              <w:rPr>
                <w:rFonts w:ascii="Arial" w:hAnsi="Arial" w:cs="Arial"/>
              </w:rPr>
              <w:t xml:space="preserve">and increasing </w:t>
            </w:r>
            <w:r w:rsidR="00E4622E">
              <w:rPr>
                <w:rFonts w:ascii="Arial" w:hAnsi="Arial" w:cs="Arial"/>
              </w:rPr>
              <w:t xml:space="preserve">independent </w:t>
            </w:r>
            <w:r>
              <w:rPr>
                <w:rFonts w:ascii="Arial" w:hAnsi="Arial" w:cs="Arial"/>
              </w:rPr>
              <w:t>observer coverage was implemented</w:t>
            </w:r>
            <w:r w:rsidR="00E27564">
              <w:rPr>
                <w:rFonts w:ascii="Arial" w:hAnsi="Arial" w:cs="Arial"/>
              </w:rPr>
              <w:t xml:space="preserve"> by</w:t>
            </w:r>
            <w:r w:rsidR="0010284B">
              <w:rPr>
                <w:rFonts w:ascii="Arial" w:hAnsi="Arial" w:cs="Arial"/>
              </w:rPr>
              <w:t xml:space="preserve"> the Australian Fisheries Management Authority </w:t>
            </w:r>
            <w:r>
              <w:rPr>
                <w:rFonts w:ascii="Arial" w:hAnsi="Arial" w:cs="Arial"/>
              </w:rPr>
              <w:t xml:space="preserve">from June 2010 through implementation of the Australian Sea Lion </w:t>
            </w:r>
            <w:r>
              <w:rPr>
                <w:rFonts w:ascii="Arial" w:hAnsi="Arial" w:cs="Arial"/>
              </w:rPr>
              <w:lastRenderedPageBreak/>
              <w:t xml:space="preserve">Management Strategy. This strategy was reviewed in 2010 and 2011, with the </w:t>
            </w:r>
            <w:r w:rsidR="00E4622E">
              <w:rPr>
                <w:rFonts w:ascii="Arial" w:hAnsi="Arial" w:cs="Arial"/>
              </w:rPr>
              <w:t>additional</w:t>
            </w:r>
            <w:r>
              <w:rPr>
                <w:rFonts w:ascii="Arial" w:hAnsi="Arial" w:cs="Arial"/>
              </w:rPr>
              <w:t xml:space="preserve"> management arrangements being implemented in November 2011.</w:t>
            </w:r>
          </w:p>
          <w:p w:rsidR="00AA2185" w:rsidRDefault="00AA2185" w:rsidP="00AA2185">
            <w:pPr>
              <w:pStyle w:val="ListParagraph"/>
              <w:numPr>
                <w:ilvl w:val="0"/>
                <w:numId w:val="0"/>
              </w:numPr>
              <w:ind w:left="360"/>
              <w:rPr>
                <w:rFonts w:ascii="Arial" w:hAnsi="Arial" w:cs="Arial"/>
              </w:rPr>
            </w:pPr>
          </w:p>
          <w:p w:rsidR="00AA2185" w:rsidRPr="002E428C" w:rsidRDefault="00AA2185" w:rsidP="00AA2185">
            <w:pPr>
              <w:pStyle w:val="ListParagraph"/>
              <w:numPr>
                <w:ilvl w:val="0"/>
                <w:numId w:val="0"/>
              </w:numPr>
              <w:ind w:left="360"/>
              <w:rPr>
                <w:rFonts w:ascii="Arial" w:hAnsi="Arial" w:cs="Arial"/>
              </w:rPr>
            </w:pPr>
            <w:r w:rsidRPr="00BA78C8">
              <w:rPr>
                <w:rFonts w:ascii="Arial" w:hAnsi="Arial" w:cs="Arial"/>
              </w:rPr>
              <w:t>Management measures currently in force under the Australian Sea Lion Management Strategy include:</w:t>
            </w:r>
          </w:p>
          <w:p w:rsidR="00AA2185" w:rsidRPr="002E428C" w:rsidRDefault="00AA2185" w:rsidP="00AA2185">
            <w:pPr>
              <w:pStyle w:val="ListBullet"/>
              <w:ind w:left="720"/>
              <w:rPr>
                <w:rFonts w:ascii="Arial" w:hAnsi="Arial" w:cs="Arial"/>
                <w:sz w:val="22"/>
                <w:szCs w:val="22"/>
              </w:rPr>
            </w:pPr>
            <w:r w:rsidRPr="002E428C">
              <w:rPr>
                <w:rFonts w:ascii="Arial" w:hAnsi="Arial" w:cs="Arial"/>
                <w:sz w:val="22"/>
                <w:szCs w:val="22"/>
              </w:rPr>
              <w:t>area closures of 18 500 km</w:t>
            </w:r>
            <w:r w:rsidR="00590C81" w:rsidRPr="00590C81">
              <w:rPr>
                <w:rFonts w:ascii="Arial" w:hAnsi="Arial" w:cs="Arial"/>
                <w:sz w:val="22"/>
                <w:szCs w:val="22"/>
                <w:vertAlign w:val="superscript"/>
              </w:rPr>
              <w:t>2</w:t>
            </w:r>
            <w:r w:rsidRPr="00B53A7A">
              <w:rPr>
                <w:rFonts w:ascii="Arial" w:hAnsi="Arial" w:cs="Arial"/>
                <w:sz w:val="22"/>
                <w:szCs w:val="22"/>
              </w:rPr>
              <w:t xml:space="preserve"> </w:t>
            </w:r>
            <w:r w:rsidRPr="002E428C">
              <w:rPr>
                <w:rFonts w:ascii="Arial" w:hAnsi="Arial" w:cs="Arial"/>
                <w:sz w:val="22"/>
                <w:szCs w:val="22"/>
              </w:rPr>
              <w:t>to gillnet fishing around Australian sea lion colonies</w:t>
            </w:r>
          </w:p>
          <w:p w:rsidR="00AA2185" w:rsidRPr="002E428C" w:rsidRDefault="00AA2185" w:rsidP="00AA2185">
            <w:pPr>
              <w:pStyle w:val="ListBullet"/>
              <w:ind w:left="720"/>
              <w:rPr>
                <w:rFonts w:ascii="Arial" w:hAnsi="Arial" w:cs="Arial"/>
                <w:sz w:val="22"/>
                <w:szCs w:val="22"/>
              </w:rPr>
            </w:pPr>
            <w:r w:rsidRPr="002E428C">
              <w:rPr>
                <w:rFonts w:ascii="Arial" w:hAnsi="Arial" w:cs="Arial"/>
                <w:sz w:val="22"/>
                <w:szCs w:val="22"/>
              </w:rPr>
              <w:t>requirement for one hundred per cent coverage of independent monitoring (such as observers</w:t>
            </w:r>
            <w:r>
              <w:rPr>
                <w:rFonts w:ascii="Arial" w:hAnsi="Arial" w:cs="Arial"/>
                <w:sz w:val="22"/>
                <w:szCs w:val="22"/>
              </w:rPr>
              <w:t xml:space="preserve"> or cameras</w:t>
            </w:r>
            <w:r w:rsidRPr="002E428C">
              <w:rPr>
                <w:rFonts w:ascii="Arial" w:hAnsi="Arial" w:cs="Arial"/>
                <w:sz w:val="22"/>
                <w:szCs w:val="22"/>
              </w:rPr>
              <w:t>) for gillnet fishing offshore of South Australia</w:t>
            </w:r>
          </w:p>
          <w:p w:rsidR="00AA2185" w:rsidRPr="002E428C" w:rsidRDefault="00AA2185" w:rsidP="00AA2185">
            <w:pPr>
              <w:pStyle w:val="ListBullet"/>
              <w:ind w:left="720"/>
              <w:rPr>
                <w:rFonts w:ascii="Arial" w:hAnsi="Arial" w:cs="Arial"/>
                <w:sz w:val="22"/>
                <w:szCs w:val="22"/>
              </w:rPr>
            </w:pPr>
            <w:r w:rsidRPr="002E428C">
              <w:rPr>
                <w:rFonts w:ascii="Arial" w:hAnsi="Arial" w:cs="Arial"/>
                <w:sz w:val="22"/>
                <w:szCs w:val="22"/>
              </w:rPr>
              <w:t>requirement for ten per cent coverage of observers for gillnet fishing elsewhere in the fishery</w:t>
            </w:r>
          </w:p>
          <w:p w:rsidR="00AA2185" w:rsidRPr="002E428C" w:rsidRDefault="00AA2185" w:rsidP="00AA2185">
            <w:pPr>
              <w:pStyle w:val="ListBullet"/>
              <w:ind w:left="720"/>
              <w:rPr>
                <w:rFonts w:ascii="Arial" w:hAnsi="Arial" w:cs="Arial"/>
                <w:sz w:val="22"/>
                <w:szCs w:val="22"/>
              </w:rPr>
            </w:pPr>
            <w:r w:rsidRPr="002E428C">
              <w:rPr>
                <w:rFonts w:ascii="Arial" w:hAnsi="Arial" w:cs="Arial"/>
                <w:sz w:val="22"/>
                <w:szCs w:val="22"/>
              </w:rPr>
              <w:t>provisions to allow some gillnet fishers to switch to using hooks off South Australia, including in areas now closed to gillnets</w:t>
            </w:r>
          </w:p>
          <w:p w:rsidR="00AA2185" w:rsidRPr="002E428C" w:rsidRDefault="00AA2185" w:rsidP="00AA2185">
            <w:pPr>
              <w:pStyle w:val="ListBullet"/>
              <w:ind w:left="720"/>
              <w:rPr>
                <w:rFonts w:ascii="Arial" w:hAnsi="Arial" w:cs="Arial"/>
                <w:sz w:val="22"/>
                <w:szCs w:val="22"/>
              </w:rPr>
            </w:pPr>
            <w:r w:rsidRPr="002E428C">
              <w:rPr>
                <w:rFonts w:ascii="Arial" w:hAnsi="Arial" w:cs="Arial"/>
                <w:sz w:val="22"/>
                <w:szCs w:val="22"/>
              </w:rPr>
              <w:t>requirement for ten per cent coverage of observers for shark hook fishing, and</w:t>
            </w:r>
          </w:p>
          <w:p w:rsidR="00AA2185" w:rsidRPr="002E428C" w:rsidRDefault="00AA2185" w:rsidP="00AA2185">
            <w:pPr>
              <w:pStyle w:val="ListBullet"/>
              <w:ind w:left="720"/>
              <w:rPr>
                <w:rFonts w:ascii="Arial" w:hAnsi="Arial" w:cs="Arial"/>
                <w:sz w:val="22"/>
                <w:szCs w:val="22"/>
              </w:rPr>
            </w:pPr>
            <w:proofErr w:type="gramStart"/>
            <w:r w:rsidRPr="002E428C">
              <w:rPr>
                <w:rFonts w:ascii="Arial" w:hAnsi="Arial" w:cs="Arial"/>
                <w:sz w:val="22"/>
                <w:szCs w:val="22"/>
              </w:rPr>
              <w:t>prohibition</w:t>
            </w:r>
            <w:proofErr w:type="gramEnd"/>
            <w:r w:rsidRPr="002E428C">
              <w:rPr>
                <w:rFonts w:ascii="Arial" w:hAnsi="Arial" w:cs="Arial"/>
                <w:sz w:val="22"/>
                <w:szCs w:val="22"/>
              </w:rPr>
              <w:t xml:space="preserve"> to discharge offal from vessels while gillnets are being set and requirement for nets to be cleaned of biological material before being set.</w:t>
            </w:r>
          </w:p>
          <w:p w:rsidR="00AA2185" w:rsidRDefault="00AA2185" w:rsidP="00AA2185">
            <w:pPr>
              <w:pStyle w:val="ListParagraph"/>
              <w:numPr>
                <w:ilvl w:val="0"/>
                <w:numId w:val="0"/>
              </w:numPr>
              <w:ind w:left="360"/>
              <w:rPr>
                <w:rFonts w:ascii="Arial" w:hAnsi="Arial" w:cs="Arial"/>
              </w:rPr>
            </w:pPr>
          </w:p>
          <w:p w:rsidR="00AA2185" w:rsidRDefault="00AA2185" w:rsidP="00AA2185">
            <w:pPr>
              <w:pStyle w:val="ListParagraph"/>
              <w:numPr>
                <w:ilvl w:val="0"/>
                <w:numId w:val="0"/>
              </w:numPr>
              <w:ind w:left="360"/>
              <w:rPr>
                <w:rFonts w:ascii="Arial" w:hAnsi="Arial" w:cs="Arial"/>
              </w:rPr>
            </w:pPr>
            <w:r>
              <w:rPr>
                <w:rFonts w:ascii="Arial" w:hAnsi="Arial" w:cs="Arial"/>
              </w:rPr>
              <w:t>Under the strategy, an Australian Sea Lion Management Zone has been described within the fishery, which has been divided into seven subzones for management purposes. An Australian sea lion bycatch trigger limit has been identified for each subzone, with a total bycatch trigger limit across the whole fishery set at 15 anim</w:t>
            </w:r>
            <w:r w:rsidR="00EB10E7">
              <w:rPr>
                <w:rFonts w:ascii="Arial" w:hAnsi="Arial" w:cs="Arial"/>
              </w:rPr>
              <w:t>als. When a subzone reaches its</w:t>
            </w:r>
            <w:r>
              <w:rPr>
                <w:rFonts w:ascii="Arial" w:hAnsi="Arial" w:cs="Arial"/>
              </w:rPr>
              <w:t xml:space="preserve"> prescribed trigger limit, the zone is closed to gillnet fishing for a period of 18 months, equivalent to a full breeding cycle of Australian sea lions.</w:t>
            </w:r>
          </w:p>
          <w:p w:rsidR="00EE0684" w:rsidRPr="00EE0684" w:rsidRDefault="00EE0684" w:rsidP="00EE0684">
            <w:pPr>
              <w:rPr>
                <w:rFonts w:ascii="Arial" w:hAnsi="Arial" w:cs="Arial"/>
              </w:rPr>
            </w:pPr>
          </w:p>
          <w:p w:rsidR="00AA2185" w:rsidRPr="00AA2185" w:rsidRDefault="00AA2185" w:rsidP="00DD0F58">
            <w:pPr>
              <w:pStyle w:val="ListParagraph"/>
              <w:numPr>
                <w:ilvl w:val="0"/>
                <w:numId w:val="47"/>
              </w:numPr>
              <w:rPr>
                <w:rFonts w:ascii="Arial" w:hAnsi="Arial" w:cs="Arial"/>
              </w:rPr>
            </w:pPr>
            <w:r>
              <w:rPr>
                <w:rFonts w:ascii="Arial" w:hAnsi="Arial" w:cs="Arial"/>
              </w:rPr>
              <w:t xml:space="preserve">The </w:t>
            </w:r>
            <w:r w:rsidRPr="00B53A7A">
              <w:rPr>
                <w:rFonts w:ascii="Arial" w:hAnsi="Arial" w:cs="Arial"/>
              </w:rPr>
              <w:t xml:space="preserve">Australian Sea Lion Working Group met quarterly from October 2010 until February 2012, at which time </w:t>
            </w:r>
            <w:r w:rsidRPr="00B53A7A">
              <w:rPr>
                <w:rFonts w:ascii="Arial" w:hAnsi="Arial" w:cs="Arial"/>
              </w:rPr>
              <w:lastRenderedPageBreak/>
              <w:t>it expanded to include discussion of interactions with other protected species and is now known as the Marine Mammal Working Group. This group includes marine mammal experts and provides ongoing oversight of the suitability of management measures to provide adequate protection for Australian sea lions</w:t>
            </w:r>
            <w:r w:rsidR="006B5B05">
              <w:rPr>
                <w:rFonts w:ascii="Arial" w:hAnsi="Arial" w:cs="Arial"/>
              </w:rPr>
              <w:t>.</w:t>
            </w:r>
          </w:p>
          <w:p w:rsidR="00AA2185" w:rsidRPr="00DD0F58" w:rsidRDefault="00AA2185" w:rsidP="00DD0F58">
            <w:pPr>
              <w:rPr>
                <w:rFonts w:ascii="Arial" w:hAnsi="Arial" w:cs="Arial"/>
              </w:rPr>
            </w:pPr>
          </w:p>
        </w:tc>
        <w:tc>
          <w:tcPr>
            <w:tcW w:w="4394" w:type="dxa"/>
            <w:tcMar>
              <w:top w:w="57" w:type="dxa"/>
            </w:tcMar>
          </w:tcPr>
          <w:p w:rsidR="00DD0F58" w:rsidRPr="0098010E" w:rsidRDefault="00DD0F58" w:rsidP="00DD0F58">
            <w:pPr>
              <w:pStyle w:val="Default"/>
              <w:spacing w:after="120"/>
              <w:rPr>
                <w:rFonts w:ascii="Arial" w:hAnsi="Arial" w:cs="Arial"/>
                <w:sz w:val="22"/>
                <w:szCs w:val="23"/>
              </w:rPr>
            </w:pPr>
            <w:r w:rsidRPr="0098010E">
              <w:rPr>
                <w:rFonts w:ascii="Arial" w:hAnsi="Arial" w:cs="Arial"/>
                <w:sz w:val="22"/>
                <w:szCs w:val="23"/>
              </w:rPr>
              <w:lastRenderedPageBreak/>
              <w:t>The department considers that this condition has been met</w:t>
            </w:r>
            <w:r>
              <w:rPr>
                <w:rFonts w:ascii="Arial" w:hAnsi="Arial" w:cs="Arial"/>
                <w:sz w:val="22"/>
                <w:szCs w:val="23"/>
              </w:rPr>
              <w:t>, although the issues covered by this condition are ongoing</w:t>
            </w:r>
            <w:r w:rsidRPr="0098010E">
              <w:rPr>
                <w:rFonts w:ascii="Arial" w:hAnsi="Arial" w:cs="Arial"/>
                <w:sz w:val="22"/>
                <w:szCs w:val="23"/>
              </w:rPr>
              <w:t xml:space="preserve">. </w:t>
            </w:r>
          </w:p>
          <w:p w:rsidR="00DD0F58" w:rsidRDefault="00DD0F58" w:rsidP="00DD0F58">
            <w:pPr>
              <w:pStyle w:val="Default"/>
              <w:spacing w:after="120"/>
              <w:rPr>
                <w:rFonts w:ascii="Arial" w:hAnsi="Arial" w:cs="Arial"/>
                <w:sz w:val="22"/>
                <w:szCs w:val="23"/>
              </w:rPr>
            </w:pPr>
            <w:r w:rsidRPr="0098010E">
              <w:rPr>
                <w:rFonts w:ascii="Arial" w:hAnsi="Arial" w:cs="Arial"/>
                <w:sz w:val="22"/>
                <w:szCs w:val="23"/>
              </w:rPr>
              <w:t xml:space="preserve">The department considers that a </w:t>
            </w:r>
            <w:r>
              <w:rPr>
                <w:rFonts w:ascii="Arial" w:hAnsi="Arial" w:cs="Arial"/>
                <w:sz w:val="22"/>
                <w:szCs w:val="23"/>
              </w:rPr>
              <w:t xml:space="preserve">similar condition should be specified for a new Part 13 accreditation for the </w:t>
            </w:r>
            <w:r>
              <w:rPr>
                <w:rFonts w:ascii="Arial" w:hAnsi="Arial" w:cs="Arial"/>
                <w:sz w:val="22"/>
              </w:rPr>
              <w:t>Southern and Eastern Scalefish and Shark Fishery</w:t>
            </w:r>
            <w:r w:rsidRPr="0098010E">
              <w:rPr>
                <w:rFonts w:ascii="Arial" w:hAnsi="Arial" w:cs="Arial"/>
                <w:sz w:val="22"/>
                <w:szCs w:val="23"/>
              </w:rPr>
              <w:t xml:space="preserve"> (see </w:t>
            </w:r>
            <w:r>
              <w:rPr>
                <w:rFonts w:ascii="Arial" w:hAnsi="Arial" w:cs="Arial"/>
                <w:b/>
                <w:bCs/>
                <w:sz w:val="22"/>
                <w:szCs w:val="23"/>
              </w:rPr>
              <w:lastRenderedPageBreak/>
              <w:t xml:space="preserve">Condition </w:t>
            </w:r>
            <w:r w:rsidR="00C21C8C">
              <w:rPr>
                <w:rFonts w:ascii="Arial" w:hAnsi="Arial" w:cs="Arial"/>
                <w:b/>
                <w:bCs/>
                <w:sz w:val="22"/>
                <w:szCs w:val="23"/>
              </w:rPr>
              <w:t>A</w:t>
            </w:r>
            <w:r w:rsidRPr="008E1968">
              <w:rPr>
                <w:rFonts w:ascii="Arial" w:hAnsi="Arial" w:cs="Arial"/>
                <w:b/>
                <w:sz w:val="22"/>
                <w:szCs w:val="23"/>
              </w:rPr>
              <w:t>, Table 4</w:t>
            </w:r>
            <w:r w:rsidRPr="0098010E">
              <w:rPr>
                <w:rFonts w:ascii="Arial" w:hAnsi="Arial" w:cs="Arial"/>
                <w:sz w:val="22"/>
                <w:szCs w:val="23"/>
              </w:rPr>
              <w:t>).</w:t>
            </w:r>
          </w:p>
          <w:p w:rsidR="00AA2185" w:rsidRPr="0098010E" w:rsidRDefault="00AA2185" w:rsidP="00A971FD">
            <w:pPr>
              <w:pStyle w:val="Default"/>
              <w:spacing w:after="120"/>
              <w:rPr>
                <w:rFonts w:ascii="Arial" w:hAnsi="Arial" w:cs="Arial"/>
                <w:sz w:val="22"/>
                <w:szCs w:val="23"/>
              </w:rPr>
            </w:pPr>
          </w:p>
        </w:tc>
      </w:tr>
      <w:tr w:rsidR="00AA2185" w:rsidRPr="00F6308F" w:rsidTr="00AA2185">
        <w:tc>
          <w:tcPr>
            <w:tcW w:w="4786" w:type="dxa"/>
            <w:tcMar>
              <w:top w:w="57" w:type="dxa"/>
            </w:tcMar>
          </w:tcPr>
          <w:p w:rsidR="00AA2185" w:rsidRPr="00D47DB9" w:rsidRDefault="00AA2185" w:rsidP="00AA2185">
            <w:pPr>
              <w:pStyle w:val="ListNumber"/>
              <w:rPr>
                <w:rFonts w:ascii="Arial" w:hAnsi="Arial" w:cs="Arial"/>
                <w:sz w:val="22"/>
                <w:szCs w:val="22"/>
              </w:rPr>
            </w:pPr>
            <w:r w:rsidRPr="00D47DB9">
              <w:rPr>
                <w:rFonts w:ascii="Arial" w:hAnsi="Arial" w:cs="Arial"/>
                <w:sz w:val="22"/>
                <w:szCs w:val="22"/>
              </w:rPr>
              <w:lastRenderedPageBreak/>
              <w:t>AFMA to:</w:t>
            </w:r>
          </w:p>
          <w:p w:rsidR="00AA2185" w:rsidRPr="00D47DB9" w:rsidRDefault="00AA2185" w:rsidP="00AA2185">
            <w:pPr>
              <w:pStyle w:val="ListNumber"/>
              <w:numPr>
                <w:ilvl w:val="0"/>
                <w:numId w:val="0"/>
              </w:numPr>
              <w:tabs>
                <w:tab w:val="num" w:pos="360"/>
              </w:tabs>
              <w:ind w:left="360" w:hanging="360"/>
              <w:rPr>
                <w:rFonts w:ascii="Arial" w:hAnsi="Arial" w:cs="Arial"/>
                <w:sz w:val="22"/>
                <w:szCs w:val="22"/>
              </w:rPr>
            </w:pPr>
            <w:r w:rsidRPr="00D47DB9">
              <w:rPr>
                <w:rFonts w:ascii="Arial" w:hAnsi="Arial" w:cs="Arial"/>
                <w:sz w:val="22"/>
                <w:szCs w:val="22"/>
              </w:rPr>
              <w:t xml:space="preserve">a)   </w:t>
            </w:r>
            <w:proofErr w:type="gramStart"/>
            <w:r w:rsidRPr="00D47DB9">
              <w:rPr>
                <w:rFonts w:ascii="Arial" w:hAnsi="Arial" w:cs="Arial"/>
                <w:sz w:val="22"/>
                <w:szCs w:val="22"/>
              </w:rPr>
              <w:t>evaluate</w:t>
            </w:r>
            <w:proofErr w:type="gramEnd"/>
            <w:r w:rsidRPr="00D47DB9">
              <w:rPr>
                <w:rFonts w:ascii="Arial" w:hAnsi="Arial" w:cs="Arial"/>
                <w:sz w:val="22"/>
                <w:szCs w:val="22"/>
              </w:rPr>
              <w:t xml:space="preserve"> the effectiveness of strategies used to mitigate against seabird interactions in the SESSF, using evidence-based criteria to measure performance. The outcome of this evaluation is to be included as part of the annual reporting to DEWHA prescribed in Condition 3; and</w:t>
            </w:r>
          </w:p>
          <w:p w:rsidR="00AA2185" w:rsidRPr="00D47DB9" w:rsidRDefault="00AA2185" w:rsidP="00AA2185">
            <w:pPr>
              <w:pStyle w:val="ListNumber"/>
              <w:numPr>
                <w:ilvl w:val="0"/>
                <w:numId w:val="0"/>
              </w:numPr>
              <w:tabs>
                <w:tab w:val="num" w:pos="360"/>
              </w:tabs>
              <w:ind w:left="360" w:hanging="360"/>
              <w:rPr>
                <w:rFonts w:ascii="Arial" w:hAnsi="Arial" w:cs="Arial"/>
                <w:sz w:val="22"/>
                <w:szCs w:val="22"/>
              </w:rPr>
            </w:pPr>
          </w:p>
          <w:p w:rsidR="00AA2185" w:rsidRPr="00D47DB9" w:rsidRDefault="00AA2185" w:rsidP="00AA2185">
            <w:pPr>
              <w:pStyle w:val="ListNumber"/>
              <w:numPr>
                <w:ilvl w:val="0"/>
                <w:numId w:val="0"/>
              </w:numPr>
              <w:tabs>
                <w:tab w:val="num" w:pos="360"/>
              </w:tabs>
              <w:ind w:left="360" w:hanging="360"/>
              <w:rPr>
                <w:rFonts w:ascii="Arial" w:hAnsi="Arial" w:cs="Arial"/>
                <w:sz w:val="22"/>
                <w:szCs w:val="22"/>
              </w:rPr>
            </w:pPr>
            <w:r w:rsidRPr="00D47DB9">
              <w:rPr>
                <w:rFonts w:ascii="Arial" w:hAnsi="Arial" w:cs="Arial"/>
                <w:sz w:val="22"/>
                <w:szCs w:val="22"/>
              </w:rPr>
              <w:t xml:space="preserve">b)   </w:t>
            </w:r>
            <w:proofErr w:type="gramStart"/>
            <w:r w:rsidRPr="00D47DB9">
              <w:rPr>
                <w:rFonts w:ascii="Arial" w:hAnsi="Arial" w:cs="Arial"/>
                <w:sz w:val="22"/>
                <w:szCs w:val="22"/>
              </w:rPr>
              <w:t>develop</w:t>
            </w:r>
            <w:proofErr w:type="gramEnd"/>
            <w:r w:rsidRPr="00D47DB9">
              <w:rPr>
                <w:rFonts w:ascii="Arial" w:hAnsi="Arial" w:cs="Arial"/>
                <w:sz w:val="22"/>
                <w:szCs w:val="22"/>
              </w:rPr>
              <w:t xml:space="preserve"> and implement appropriate management responses to address the outcomes of each evaluation within 10  months of issues having been identified as part of the annual reporting to DEWHA prescribed in Condition 3.</w:t>
            </w:r>
          </w:p>
          <w:p w:rsidR="00AA2185" w:rsidRPr="00D47DB9" w:rsidRDefault="00AA2185" w:rsidP="00AA2185">
            <w:pPr>
              <w:pStyle w:val="ListNumber"/>
              <w:numPr>
                <w:ilvl w:val="0"/>
                <w:numId w:val="0"/>
              </w:numPr>
              <w:ind w:left="360"/>
              <w:rPr>
                <w:rFonts w:ascii="Arial" w:hAnsi="Arial" w:cs="Arial"/>
                <w:sz w:val="22"/>
                <w:szCs w:val="22"/>
              </w:rPr>
            </w:pPr>
          </w:p>
        </w:tc>
        <w:tc>
          <w:tcPr>
            <w:tcW w:w="5812" w:type="dxa"/>
            <w:tcMar>
              <w:top w:w="57" w:type="dxa"/>
            </w:tcMar>
          </w:tcPr>
          <w:p w:rsidR="00AA2185" w:rsidRPr="00AA2185" w:rsidRDefault="00AA2185" w:rsidP="00AA2185">
            <w:pPr>
              <w:rPr>
                <w:rFonts w:ascii="Arial" w:hAnsi="Arial" w:cs="Arial"/>
                <w:sz w:val="22"/>
                <w:szCs w:val="22"/>
              </w:rPr>
            </w:pPr>
            <w:r w:rsidRPr="00AA2185">
              <w:rPr>
                <w:rFonts w:ascii="Arial" w:hAnsi="Arial" w:cs="Arial"/>
                <w:sz w:val="22"/>
                <w:szCs w:val="22"/>
              </w:rPr>
              <w:t xml:space="preserve">The Australian Fisheries Management Authority has continued to enforce measures to protect seabirds from interactions with long line fishing activity in the fishery </w:t>
            </w:r>
            <w:r w:rsidR="00E4622E">
              <w:rPr>
                <w:rFonts w:ascii="Arial" w:hAnsi="Arial" w:cs="Arial"/>
                <w:sz w:val="22"/>
                <w:szCs w:val="22"/>
              </w:rPr>
              <w:t>consistent</w:t>
            </w:r>
            <w:r w:rsidRPr="00AA2185">
              <w:rPr>
                <w:rFonts w:ascii="Arial" w:hAnsi="Arial" w:cs="Arial"/>
                <w:sz w:val="22"/>
                <w:szCs w:val="22"/>
              </w:rPr>
              <w:t xml:space="preserve"> with the </w:t>
            </w:r>
            <w:r w:rsidR="00590C81" w:rsidRPr="00590C81">
              <w:rPr>
                <w:rFonts w:ascii="Arial" w:hAnsi="Arial" w:cs="Arial"/>
                <w:i/>
                <w:sz w:val="22"/>
                <w:szCs w:val="22"/>
              </w:rPr>
              <w:t xml:space="preserve">Threat Abatement Plan for the incidental catch (or bycatch) of seabirds during oceanic </w:t>
            </w:r>
            <w:proofErr w:type="spellStart"/>
            <w:r w:rsidR="00590C81" w:rsidRPr="00590C81">
              <w:rPr>
                <w:rFonts w:ascii="Arial" w:hAnsi="Arial" w:cs="Arial"/>
                <w:i/>
                <w:sz w:val="22"/>
                <w:szCs w:val="22"/>
              </w:rPr>
              <w:t>longlining</w:t>
            </w:r>
            <w:proofErr w:type="spellEnd"/>
            <w:r w:rsidR="00590C81" w:rsidRPr="00590C81">
              <w:rPr>
                <w:rFonts w:ascii="Arial" w:hAnsi="Arial" w:cs="Arial"/>
                <w:i/>
                <w:sz w:val="22"/>
                <w:szCs w:val="22"/>
              </w:rPr>
              <w:t xml:space="preserve"> operations</w:t>
            </w:r>
            <w:r w:rsidRPr="00AA2185">
              <w:rPr>
                <w:rFonts w:ascii="Arial" w:hAnsi="Arial" w:cs="Arial"/>
                <w:sz w:val="22"/>
                <w:szCs w:val="22"/>
              </w:rPr>
              <w:t xml:space="preserve">. </w:t>
            </w:r>
          </w:p>
          <w:p w:rsidR="00AA2185" w:rsidRDefault="00AA2185" w:rsidP="00AA2185">
            <w:pPr>
              <w:rPr>
                <w:rFonts w:ascii="Arial" w:hAnsi="Arial" w:cs="Arial"/>
                <w:sz w:val="22"/>
                <w:szCs w:val="22"/>
              </w:rPr>
            </w:pPr>
          </w:p>
          <w:p w:rsidR="00AA2185" w:rsidRPr="00AA2185" w:rsidRDefault="00AA2185" w:rsidP="00AA2185">
            <w:pPr>
              <w:rPr>
                <w:rFonts w:ascii="Arial" w:hAnsi="Arial" w:cs="Arial"/>
                <w:sz w:val="22"/>
                <w:szCs w:val="22"/>
              </w:rPr>
            </w:pPr>
            <w:r w:rsidRPr="00AA2185">
              <w:rPr>
                <w:rFonts w:ascii="Arial" w:hAnsi="Arial" w:cs="Arial"/>
                <w:sz w:val="22"/>
                <w:szCs w:val="22"/>
              </w:rPr>
              <w:t>In 2011, the Australian Fisheries Management Authority required all otter trawl vessels in the fishery to implement Seabird Management Plans, to mitigate seabird mortality in the trawl sectors.</w:t>
            </w:r>
          </w:p>
          <w:p w:rsidR="00AA2185" w:rsidRDefault="00AA2185" w:rsidP="00AA2185">
            <w:pPr>
              <w:rPr>
                <w:rFonts w:ascii="Arial" w:hAnsi="Arial" w:cs="Arial"/>
                <w:sz w:val="22"/>
                <w:szCs w:val="22"/>
              </w:rPr>
            </w:pPr>
          </w:p>
          <w:p w:rsidR="00AA2185" w:rsidRPr="00AA2185" w:rsidRDefault="00AA2185" w:rsidP="00AA2185">
            <w:pPr>
              <w:rPr>
                <w:rFonts w:ascii="Arial" w:hAnsi="Arial" w:cs="Arial"/>
                <w:sz w:val="22"/>
                <w:szCs w:val="22"/>
              </w:rPr>
            </w:pPr>
            <w:r w:rsidRPr="00AA2185">
              <w:rPr>
                <w:rFonts w:ascii="Arial" w:hAnsi="Arial" w:cs="Arial"/>
                <w:sz w:val="22"/>
                <w:szCs w:val="22"/>
              </w:rPr>
              <w:t>Evaluation of the effectiveness of these strategies is ongoing. The Australian Fisheries Management Authority has provided the outcomes of relevant evaluations to the department as these arise and through annual reports.</w:t>
            </w:r>
          </w:p>
          <w:p w:rsidR="00AA2185" w:rsidRPr="00AA2185" w:rsidRDefault="00AA2185" w:rsidP="00AA2185">
            <w:pPr>
              <w:rPr>
                <w:rFonts w:ascii="Arial" w:hAnsi="Arial" w:cs="Arial"/>
              </w:rPr>
            </w:pPr>
          </w:p>
        </w:tc>
        <w:tc>
          <w:tcPr>
            <w:tcW w:w="4394" w:type="dxa"/>
            <w:tcMar>
              <w:top w:w="57" w:type="dxa"/>
            </w:tcMar>
          </w:tcPr>
          <w:p w:rsidR="00DD0F58" w:rsidRPr="0098010E" w:rsidRDefault="00DD0F58" w:rsidP="00DD0F58">
            <w:pPr>
              <w:pStyle w:val="Default"/>
              <w:spacing w:after="120"/>
              <w:rPr>
                <w:rFonts w:ascii="Arial" w:hAnsi="Arial" w:cs="Arial"/>
                <w:sz w:val="22"/>
                <w:szCs w:val="23"/>
              </w:rPr>
            </w:pPr>
            <w:r w:rsidRPr="0098010E">
              <w:rPr>
                <w:rFonts w:ascii="Arial" w:hAnsi="Arial" w:cs="Arial"/>
                <w:sz w:val="22"/>
                <w:szCs w:val="23"/>
              </w:rPr>
              <w:t>The department considers that this condition has been met</w:t>
            </w:r>
            <w:r>
              <w:rPr>
                <w:rFonts w:ascii="Arial" w:hAnsi="Arial" w:cs="Arial"/>
                <w:sz w:val="22"/>
                <w:szCs w:val="23"/>
              </w:rPr>
              <w:t>, although the issues covered by this condition are ongoing</w:t>
            </w:r>
            <w:r w:rsidRPr="0098010E">
              <w:rPr>
                <w:rFonts w:ascii="Arial" w:hAnsi="Arial" w:cs="Arial"/>
                <w:sz w:val="22"/>
                <w:szCs w:val="23"/>
              </w:rPr>
              <w:t xml:space="preserve">. </w:t>
            </w:r>
          </w:p>
          <w:p w:rsidR="00DD0F58" w:rsidRDefault="00DD0F58" w:rsidP="00DD0F58">
            <w:pPr>
              <w:pStyle w:val="Default"/>
              <w:spacing w:after="120"/>
              <w:rPr>
                <w:rFonts w:ascii="Arial" w:hAnsi="Arial" w:cs="Arial"/>
                <w:sz w:val="22"/>
                <w:szCs w:val="23"/>
              </w:rPr>
            </w:pPr>
            <w:r w:rsidRPr="0098010E">
              <w:rPr>
                <w:rFonts w:ascii="Arial" w:hAnsi="Arial" w:cs="Arial"/>
                <w:sz w:val="22"/>
                <w:szCs w:val="23"/>
              </w:rPr>
              <w:t xml:space="preserve">The department considers that a new approved </w:t>
            </w:r>
            <w:r w:rsidRPr="004F1AB5">
              <w:rPr>
                <w:rFonts w:ascii="Arial" w:hAnsi="Arial" w:cs="Arial"/>
                <w:sz w:val="22"/>
                <w:szCs w:val="23"/>
              </w:rPr>
              <w:t>wildlife trade operation declaration</w:t>
            </w:r>
            <w:r w:rsidRPr="0098010E">
              <w:rPr>
                <w:rFonts w:ascii="Arial" w:hAnsi="Arial" w:cs="Arial"/>
                <w:sz w:val="22"/>
                <w:szCs w:val="23"/>
              </w:rPr>
              <w:t xml:space="preserve"> for the </w:t>
            </w:r>
            <w:r w:rsidRPr="00E430C9">
              <w:rPr>
                <w:rFonts w:ascii="Arial" w:hAnsi="Arial" w:cs="Arial"/>
                <w:sz w:val="22"/>
                <w:szCs w:val="23"/>
              </w:rPr>
              <w:t>Southern and Eastern Scalefish and Shark Fishery</w:t>
            </w:r>
            <w:r w:rsidRPr="0098010E">
              <w:rPr>
                <w:rFonts w:ascii="Arial" w:hAnsi="Arial" w:cs="Arial"/>
                <w:sz w:val="22"/>
                <w:szCs w:val="23"/>
              </w:rPr>
              <w:t xml:space="preserve"> specify a similar condition (see </w:t>
            </w:r>
            <w:r w:rsidRPr="00DD0F58">
              <w:rPr>
                <w:rFonts w:ascii="Arial" w:hAnsi="Arial" w:cs="Arial"/>
                <w:b/>
                <w:sz w:val="22"/>
                <w:szCs w:val="23"/>
              </w:rPr>
              <w:t xml:space="preserve">Condition </w:t>
            </w:r>
            <w:r w:rsidR="00A611EB">
              <w:rPr>
                <w:rFonts w:ascii="Arial" w:hAnsi="Arial" w:cs="Arial"/>
                <w:b/>
                <w:sz w:val="22"/>
                <w:szCs w:val="23"/>
              </w:rPr>
              <w:t>D</w:t>
            </w:r>
            <w:r w:rsidRPr="00DD0F58">
              <w:rPr>
                <w:rFonts w:ascii="Arial" w:hAnsi="Arial" w:cs="Arial"/>
                <w:b/>
                <w:sz w:val="22"/>
                <w:szCs w:val="23"/>
              </w:rPr>
              <w:t>, Table</w:t>
            </w:r>
            <w:r w:rsidR="00A611EB">
              <w:rPr>
                <w:rFonts w:ascii="Arial" w:hAnsi="Arial" w:cs="Arial"/>
                <w:b/>
                <w:sz w:val="22"/>
                <w:szCs w:val="23"/>
              </w:rPr>
              <w:t> </w:t>
            </w:r>
            <w:r w:rsidRPr="00DD0F58">
              <w:rPr>
                <w:rFonts w:ascii="Arial" w:hAnsi="Arial" w:cs="Arial"/>
                <w:b/>
                <w:sz w:val="22"/>
                <w:szCs w:val="23"/>
              </w:rPr>
              <w:t>4).</w:t>
            </w:r>
          </w:p>
          <w:p w:rsidR="00AA2185" w:rsidRPr="0098010E" w:rsidRDefault="00AA2185" w:rsidP="00A971FD">
            <w:pPr>
              <w:pStyle w:val="Default"/>
              <w:spacing w:after="120"/>
              <w:rPr>
                <w:rFonts w:ascii="Arial" w:hAnsi="Arial" w:cs="Arial"/>
                <w:sz w:val="22"/>
                <w:szCs w:val="23"/>
              </w:rPr>
            </w:pPr>
          </w:p>
        </w:tc>
      </w:tr>
      <w:tr w:rsidR="001B6D9A" w:rsidRPr="00F6308F" w:rsidTr="002E0937">
        <w:trPr>
          <w:cantSplit/>
        </w:trPr>
        <w:tc>
          <w:tcPr>
            <w:tcW w:w="4786" w:type="dxa"/>
            <w:tcMar>
              <w:top w:w="57" w:type="dxa"/>
            </w:tcMar>
          </w:tcPr>
          <w:p w:rsidR="003C752E" w:rsidRPr="00D47DB9" w:rsidRDefault="003C752E" w:rsidP="003C752E">
            <w:pPr>
              <w:pStyle w:val="ListNumber"/>
              <w:rPr>
                <w:rFonts w:ascii="Arial" w:hAnsi="Arial" w:cs="Arial"/>
                <w:sz w:val="22"/>
              </w:rPr>
            </w:pPr>
            <w:r w:rsidRPr="00D47DB9">
              <w:rPr>
                <w:rFonts w:ascii="Arial" w:hAnsi="Arial" w:cs="Arial"/>
                <w:sz w:val="22"/>
                <w:szCs w:val="22"/>
              </w:rPr>
              <w:lastRenderedPageBreak/>
              <w:t>By July 2010, AFMA to:</w:t>
            </w:r>
          </w:p>
          <w:p w:rsidR="003C752E" w:rsidRPr="00D47DB9" w:rsidRDefault="003C752E" w:rsidP="003C752E">
            <w:pPr>
              <w:pStyle w:val="ListNumber"/>
              <w:numPr>
                <w:ilvl w:val="0"/>
                <w:numId w:val="0"/>
              </w:numPr>
              <w:ind w:left="360" w:hanging="360"/>
              <w:rPr>
                <w:rFonts w:ascii="Arial" w:hAnsi="Arial" w:cs="Arial"/>
                <w:sz w:val="22"/>
                <w:szCs w:val="22"/>
              </w:rPr>
            </w:pPr>
            <w:r w:rsidRPr="00D47DB9">
              <w:rPr>
                <w:rFonts w:ascii="Arial" w:hAnsi="Arial" w:cs="Arial"/>
                <w:sz w:val="22"/>
                <w:szCs w:val="22"/>
              </w:rPr>
              <w:t xml:space="preserve">a)   ensure statistically robust levels of ongoing observer effort (or other reliable method) to validate the nature and level of interactions with, and to facilitate a quantification of the effects of fishing on: species that are identified as high risk through ecological risk assessment processes, species listed under the </w:t>
            </w:r>
            <w:r w:rsidRPr="00D47DB9">
              <w:rPr>
                <w:rFonts w:ascii="Arial" w:hAnsi="Arial" w:cs="Arial"/>
                <w:i/>
                <w:sz w:val="22"/>
                <w:szCs w:val="22"/>
              </w:rPr>
              <w:t>Environment Protection and Biodiversity Conservation Act 1999</w:t>
            </w:r>
            <w:r w:rsidRPr="00D47DB9">
              <w:rPr>
                <w:rFonts w:ascii="Arial" w:hAnsi="Arial" w:cs="Arial"/>
                <w:sz w:val="22"/>
                <w:szCs w:val="22"/>
              </w:rPr>
              <w:t xml:space="preserve"> and any other species identified by DEWHA to be of concern; ensuring that scientific observer coverage is representative of each sector of the SESSF, by vessel types, areas and months;</w:t>
            </w:r>
          </w:p>
          <w:p w:rsidR="003C752E" w:rsidRPr="00D47DB9" w:rsidRDefault="003C752E" w:rsidP="003C752E">
            <w:pPr>
              <w:pStyle w:val="ListNumber"/>
              <w:numPr>
                <w:ilvl w:val="0"/>
                <w:numId w:val="0"/>
              </w:numPr>
              <w:ind w:left="360" w:hanging="360"/>
              <w:rPr>
                <w:rFonts w:ascii="Arial" w:hAnsi="Arial" w:cs="Arial"/>
                <w:sz w:val="22"/>
              </w:rPr>
            </w:pPr>
          </w:p>
          <w:p w:rsidR="003C752E" w:rsidRPr="00D47DB9" w:rsidRDefault="003C752E" w:rsidP="003C752E">
            <w:pPr>
              <w:pStyle w:val="ListNumber"/>
              <w:numPr>
                <w:ilvl w:val="0"/>
                <w:numId w:val="0"/>
              </w:numPr>
              <w:ind w:left="360" w:hanging="360"/>
              <w:rPr>
                <w:rFonts w:ascii="Arial" w:hAnsi="Arial" w:cs="Arial"/>
                <w:sz w:val="22"/>
                <w:szCs w:val="22"/>
              </w:rPr>
            </w:pPr>
            <w:r w:rsidRPr="00D47DB9">
              <w:rPr>
                <w:rFonts w:ascii="Arial" w:hAnsi="Arial" w:cs="Arial"/>
                <w:sz w:val="22"/>
                <w:szCs w:val="22"/>
              </w:rPr>
              <w:t xml:space="preserve">b)   report on the level of scientific observer coverage by gear-specific effort </w:t>
            </w:r>
            <w:r w:rsidRPr="00D47DB9">
              <w:rPr>
                <w:rStyle w:val="HTMLAcronym"/>
                <w:rFonts w:ascii="Arial" w:hAnsi="Arial" w:cs="Arial"/>
                <w:sz w:val="22"/>
                <w:szCs w:val="22"/>
              </w:rPr>
              <w:t>as part of the annual reporting to DEWHA prescribed in Condition 3</w:t>
            </w:r>
            <w:r w:rsidRPr="00D47DB9">
              <w:rPr>
                <w:rFonts w:ascii="Arial" w:hAnsi="Arial" w:cs="Arial"/>
                <w:sz w:val="22"/>
                <w:szCs w:val="22"/>
              </w:rPr>
              <w:t>, and make this observer coverage level publicly available; and</w:t>
            </w:r>
          </w:p>
          <w:p w:rsidR="003C752E" w:rsidRPr="00D47DB9" w:rsidRDefault="003C752E" w:rsidP="003C752E">
            <w:pPr>
              <w:pStyle w:val="ListNumber"/>
              <w:numPr>
                <w:ilvl w:val="0"/>
                <w:numId w:val="0"/>
              </w:numPr>
              <w:ind w:left="360" w:hanging="360"/>
              <w:rPr>
                <w:rFonts w:ascii="Arial" w:hAnsi="Arial" w:cs="Arial"/>
                <w:sz w:val="22"/>
              </w:rPr>
            </w:pPr>
          </w:p>
          <w:p w:rsidR="002A430F" w:rsidRPr="002A430F" w:rsidRDefault="003C752E" w:rsidP="003C752E">
            <w:pPr>
              <w:pStyle w:val="ListNumber"/>
              <w:numPr>
                <w:ilvl w:val="0"/>
                <w:numId w:val="0"/>
              </w:numPr>
              <w:ind w:left="360" w:hanging="360"/>
              <w:rPr>
                <w:rFonts w:ascii="Arial" w:hAnsi="Arial" w:cs="Arial"/>
                <w:sz w:val="22"/>
                <w:szCs w:val="22"/>
              </w:rPr>
            </w:pPr>
            <w:r w:rsidRPr="00D47DB9">
              <w:rPr>
                <w:rFonts w:ascii="Arial" w:hAnsi="Arial" w:cs="Arial"/>
                <w:sz w:val="22"/>
                <w:szCs w:val="22"/>
              </w:rPr>
              <w:t xml:space="preserve">c)   </w:t>
            </w:r>
            <w:proofErr w:type="gramStart"/>
            <w:r w:rsidRPr="00D47DB9">
              <w:rPr>
                <w:rFonts w:ascii="Arial" w:hAnsi="Arial" w:cs="Arial"/>
                <w:sz w:val="22"/>
                <w:szCs w:val="22"/>
              </w:rPr>
              <w:t>annually</w:t>
            </w:r>
            <w:proofErr w:type="gramEnd"/>
            <w:r w:rsidRPr="00D47DB9">
              <w:rPr>
                <w:rFonts w:ascii="Arial" w:hAnsi="Arial" w:cs="Arial"/>
                <w:sz w:val="22"/>
                <w:szCs w:val="22"/>
              </w:rPr>
              <w:t xml:space="preserve"> compare observer reports with logbook records for species listed under the </w:t>
            </w:r>
            <w:r w:rsidRPr="00D47DB9">
              <w:rPr>
                <w:rFonts w:ascii="Arial" w:hAnsi="Arial" w:cs="Arial"/>
                <w:i/>
                <w:sz w:val="22"/>
                <w:szCs w:val="22"/>
              </w:rPr>
              <w:t>Environment Protection and Biodiversity Conservation Act 1999</w:t>
            </w:r>
            <w:r w:rsidRPr="00D47DB9">
              <w:rPr>
                <w:rFonts w:ascii="Arial" w:hAnsi="Arial" w:cs="Arial"/>
                <w:sz w:val="22"/>
                <w:szCs w:val="22"/>
              </w:rPr>
              <w:t xml:space="preserve"> and put measures in place to address any inconsistencies.</w:t>
            </w:r>
          </w:p>
        </w:tc>
        <w:tc>
          <w:tcPr>
            <w:tcW w:w="5812" w:type="dxa"/>
            <w:tcMar>
              <w:top w:w="57" w:type="dxa"/>
            </w:tcMar>
          </w:tcPr>
          <w:p w:rsidR="00CA4714" w:rsidRPr="003C5C59" w:rsidRDefault="00CA4714" w:rsidP="00CA4714">
            <w:pPr>
              <w:pStyle w:val="ListParagraph"/>
              <w:numPr>
                <w:ilvl w:val="0"/>
                <w:numId w:val="0"/>
              </w:numPr>
              <w:ind w:left="720"/>
              <w:rPr>
                <w:rFonts w:ascii="Arial" w:hAnsi="Arial" w:cs="Arial"/>
              </w:rPr>
            </w:pPr>
          </w:p>
          <w:p w:rsidR="00A971FD" w:rsidRDefault="00A971FD" w:rsidP="00DD0F58">
            <w:pPr>
              <w:pStyle w:val="ListParagraph"/>
              <w:numPr>
                <w:ilvl w:val="0"/>
                <w:numId w:val="35"/>
              </w:numPr>
              <w:ind w:left="441"/>
              <w:rPr>
                <w:rFonts w:ascii="Arial" w:hAnsi="Arial" w:cs="Arial"/>
              </w:rPr>
            </w:pPr>
            <w:r>
              <w:rPr>
                <w:rFonts w:ascii="Arial" w:hAnsi="Arial" w:cs="Arial"/>
              </w:rPr>
              <w:t xml:space="preserve">The Australian Fisheries Management Authority made substantial progress in developing a robust fishery independent monitoring strategy, through commissioning the </w:t>
            </w:r>
            <w:r>
              <w:rPr>
                <w:rFonts w:ascii="Arial" w:hAnsi="Arial" w:cs="Arial"/>
                <w:i/>
              </w:rPr>
              <w:t>Revised Sampling R</w:t>
            </w:r>
            <w:r w:rsidRPr="003846C4">
              <w:rPr>
                <w:rFonts w:ascii="Arial" w:hAnsi="Arial" w:cs="Arial"/>
                <w:i/>
              </w:rPr>
              <w:t>egime for the SESSF - Final Report 2009</w:t>
            </w:r>
            <w:r>
              <w:rPr>
                <w:rFonts w:ascii="Arial" w:hAnsi="Arial" w:cs="Arial"/>
              </w:rPr>
              <w:t xml:space="preserve"> and using this report to determine appropriate observer levels to detect high-risk species and threatened, endangered and protected species identified in the ecological risk assessment for the fishery.</w:t>
            </w:r>
          </w:p>
          <w:p w:rsidR="00A971FD" w:rsidRDefault="00A971FD" w:rsidP="00A971FD">
            <w:pPr>
              <w:pStyle w:val="ListParagraph"/>
              <w:numPr>
                <w:ilvl w:val="0"/>
                <w:numId w:val="0"/>
              </w:numPr>
              <w:ind w:left="441"/>
              <w:rPr>
                <w:rFonts w:ascii="Arial" w:hAnsi="Arial" w:cs="Arial"/>
              </w:rPr>
            </w:pPr>
          </w:p>
          <w:p w:rsidR="00A971FD" w:rsidRDefault="00A971FD" w:rsidP="00DD0F58">
            <w:pPr>
              <w:pStyle w:val="ListParagraph"/>
              <w:numPr>
                <w:ilvl w:val="0"/>
                <w:numId w:val="35"/>
              </w:numPr>
              <w:ind w:left="441"/>
              <w:rPr>
                <w:rFonts w:ascii="Arial" w:hAnsi="Arial" w:cs="Arial"/>
              </w:rPr>
            </w:pPr>
            <w:r>
              <w:rPr>
                <w:rFonts w:ascii="Arial" w:hAnsi="Arial" w:cs="Arial"/>
              </w:rPr>
              <w:t>Annual reports of observer coverage by gear-specific effort have been provided annually to the department and published on the Australian Fisheries Management Authority</w:t>
            </w:r>
            <w:r w:rsidR="008017F2">
              <w:rPr>
                <w:rFonts w:ascii="Arial" w:hAnsi="Arial" w:cs="Arial"/>
              </w:rPr>
              <w:t>'s</w:t>
            </w:r>
            <w:r>
              <w:rPr>
                <w:rFonts w:ascii="Arial" w:hAnsi="Arial" w:cs="Arial"/>
              </w:rPr>
              <w:t xml:space="preserve"> website.</w:t>
            </w:r>
          </w:p>
          <w:p w:rsidR="00A971FD" w:rsidRPr="00A971FD" w:rsidRDefault="00A971FD" w:rsidP="00A971FD">
            <w:pPr>
              <w:rPr>
                <w:rFonts w:ascii="Arial" w:hAnsi="Arial" w:cs="Arial"/>
              </w:rPr>
            </w:pPr>
          </w:p>
          <w:p w:rsidR="00A971FD" w:rsidRDefault="00A971FD" w:rsidP="00DD0F58">
            <w:pPr>
              <w:pStyle w:val="ListParagraph"/>
              <w:numPr>
                <w:ilvl w:val="0"/>
                <w:numId w:val="35"/>
              </w:numPr>
              <w:ind w:left="441"/>
              <w:rPr>
                <w:rFonts w:ascii="Arial" w:hAnsi="Arial" w:cs="Arial"/>
              </w:rPr>
            </w:pPr>
            <w:r>
              <w:rPr>
                <w:rFonts w:ascii="Arial" w:hAnsi="Arial" w:cs="Arial"/>
              </w:rPr>
              <w:t xml:space="preserve">Logbook data have been periodically compared with observer data and inconsistencies have been followed up. In 2011-12, </w:t>
            </w:r>
            <w:r w:rsidR="00106C3D">
              <w:rPr>
                <w:rFonts w:ascii="Arial" w:hAnsi="Arial" w:cs="Arial"/>
              </w:rPr>
              <w:t xml:space="preserve">the </w:t>
            </w:r>
            <w:r>
              <w:rPr>
                <w:rFonts w:ascii="Arial" w:hAnsi="Arial" w:cs="Arial"/>
              </w:rPr>
              <w:t>Australian Fisheries Management Authority's Compliance Program focused on compliance with reporting requirements for threatened, endangered and protected species in logbooks, in order to improve reporting rates and instigate appropriate compliance action where necessary.</w:t>
            </w:r>
          </w:p>
          <w:p w:rsidR="001B6D9A" w:rsidRPr="00F6308F" w:rsidRDefault="001B6D9A" w:rsidP="00A971FD">
            <w:pPr>
              <w:pStyle w:val="ListBullet"/>
              <w:numPr>
                <w:ilvl w:val="0"/>
                <w:numId w:val="0"/>
              </w:numPr>
              <w:ind w:left="23" w:hanging="23"/>
              <w:rPr>
                <w:rFonts w:ascii="Arial" w:hAnsi="Arial" w:cs="Arial"/>
                <w:sz w:val="22"/>
                <w:highlight w:val="yellow"/>
              </w:rPr>
            </w:pPr>
          </w:p>
        </w:tc>
        <w:tc>
          <w:tcPr>
            <w:tcW w:w="4394" w:type="dxa"/>
            <w:tcMar>
              <w:top w:w="57" w:type="dxa"/>
            </w:tcMar>
          </w:tcPr>
          <w:p w:rsidR="00A971FD" w:rsidRPr="0098010E" w:rsidRDefault="00A971FD" w:rsidP="00A971FD">
            <w:pPr>
              <w:pStyle w:val="Default"/>
              <w:spacing w:after="120"/>
              <w:rPr>
                <w:rFonts w:ascii="Arial" w:hAnsi="Arial" w:cs="Arial"/>
                <w:sz w:val="22"/>
                <w:szCs w:val="23"/>
              </w:rPr>
            </w:pPr>
            <w:r w:rsidRPr="0098010E">
              <w:rPr>
                <w:rFonts w:ascii="Arial" w:hAnsi="Arial" w:cs="Arial"/>
                <w:sz w:val="22"/>
                <w:szCs w:val="23"/>
              </w:rPr>
              <w:t>The department considers that this condition has been met</w:t>
            </w:r>
            <w:r w:rsidR="0028735D">
              <w:rPr>
                <w:rFonts w:ascii="Arial" w:hAnsi="Arial" w:cs="Arial"/>
                <w:sz w:val="22"/>
                <w:szCs w:val="23"/>
              </w:rPr>
              <w:t>, although the issues covered by this condition are ongoing</w:t>
            </w:r>
            <w:r w:rsidRPr="0098010E">
              <w:rPr>
                <w:rFonts w:ascii="Arial" w:hAnsi="Arial" w:cs="Arial"/>
                <w:sz w:val="22"/>
                <w:szCs w:val="23"/>
              </w:rPr>
              <w:t xml:space="preserve">. </w:t>
            </w:r>
          </w:p>
          <w:p w:rsidR="00A971FD" w:rsidRDefault="00A971FD" w:rsidP="00A971FD">
            <w:pPr>
              <w:pStyle w:val="Default"/>
              <w:spacing w:after="120"/>
              <w:rPr>
                <w:rFonts w:ascii="Arial" w:hAnsi="Arial" w:cs="Arial"/>
                <w:sz w:val="22"/>
                <w:szCs w:val="23"/>
              </w:rPr>
            </w:pPr>
            <w:r w:rsidRPr="0098010E">
              <w:rPr>
                <w:rFonts w:ascii="Arial" w:hAnsi="Arial" w:cs="Arial"/>
                <w:sz w:val="22"/>
                <w:szCs w:val="23"/>
              </w:rPr>
              <w:t xml:space="preserve">The department considers that a new approved </w:t>
            </w:r>
            <w:r w:rsidRPr="00A971FD">
              <w:rPr>
                <w:rFonts w:ascii="Arial" w:hAnsi="Arial" w:cs="Arial"/>
                <w:sz w:val="22"/>
                <w:szCs w:val="23"/>
              </w:rPr>
              <w:t>wildlife trade operation declaration</w:t>
            </w:r>
            <w:r w:rsidRPr="0098010E">
              <w:rPr>
                <w:rFonts w:ascii="Arial" w:hAnsi="Arial" w:cs="Arial"/>
                <w:sz w:val="22"/>
                <w:szCs w:val="23"/>
              </w:rPr>
              <w:t xml:space="preserve"> for the </w:t>
            </w:r>
            <w:r>
              <w:rPr>
                <w:rFonts w:ascii="Arial" w:hAnsi="Arial" w:cs="Arial"/>
                <w:sz w:val="22"/>
              </w:rPr>
              <w:t>Southern and Eastern Scalefish and Shark Fishery</w:t>
            </w:r>
            <w:r w:rsidRPr="0098010E">
              <w:rPr>
                <w:rFonts w:ascii="Arial" w:hAnsi="Arial" w:cs="Arial"/>
                <w:sz w:val="22"/>
                <w:szCs w:val="23"/>
              </w:rPr>
              <w:t xml:space="preserve"> specify a similar condition (see </w:t>
            </w:r>
            <w:r w:rsidRPr="008E1968">
              <w:rPr>
                <w:rFonts w:ascii="Arial" w:hAnsi="Arial" w:cs="Arial"/>
                <w:b/>
                <w:bCs/>
                <w:sz w:val="22"/>
                <w:szCs w:val="23"/>
              </w:rPr>
              <w:t>Condition</w:t>
            </w:r>
            <w:r w:rsidR="00D91B48">
              <w:rPr>
                <w:rFonts w:ascii="Arial" w:hAnsi="Arial" w:cs="Arial"/>
                <w:b/>
                <w:bCs/>
                <w:sz w:val="22"/>
                <w:szCs w:val="23"/>
              </w:rPr>
              <w:t> </w:t>
            </w:r>
            <w:r>
              <w:rPr>
                <w:rFonts w:ascii="Arial" w:hAnsi="Arial" w:cs="Arial"/>
                <w:b/>
                <w:bCs/>
                <w:sz w:val="22"/>
                <w:szCs w:val="23"/>
              </w:rPr>
              <w:t>4</w:t>
            </w:r>
            <w:r w:rsidRPr="008E1968">
              <w:rPr>
                <w:rFonts w:ascii="Arial" w:hAnsi="Arial" w:cs="Arial"/>
                <w:b/>
                <w:sz w:val="22"/>
                <w:szCs w:val="23"/>
              </w:rPr>
              <w:t>, Table</w:t>
            </w:r>
            <w:r w:rsidR="00A611EB">
              <w:rPr>
                <w:rFonts w:ascii="Arial" w:hAnsi="Arial" w:cs="Arial"/>
                <w:b/>
                <w:sz w:val="22"/>
                <w:szCs w:val="23"/>
              </w:rPr>
              <w:t> </w:t>
            </w:r>
            <w:r w:rsidRPr="008E1968">
              <w:rPr>
                <w:rFonts w:ascii="Arial" w:hAnsi="Arial" w:cs="Arial"/>
                <w:b/>
                <w:sz w:val="22"/>
                <w:szCs w:val="23"/>
              </w:rPr>
              <w:t>4</w:t>
            </w:r>
            <w:r w:rsidRPr="0098010E">
              <w:rPr>
                <w:rFonts w:ascii="Arial" w:hAnsi="Arial" w:cs="Arial"/>
                <w:sz w:val="22"/>
                <w:szCs w:val="23"/>
              </w:rPr>
              <w:t>).</w:t>
            </w:r>
          </w:p>
          <w:p w:rsidR="001B6D9A" w:rsidRPr="0098010E" w:rsidRDefault="001B6D9A" w:rsidP="0098010E">
            <w:pPr>
              <w:pStyle w:val="Default"/>
              <w:spacing w:after="120"/>
              <w:rPr>
                <w:rFonts w:ascii="Arial" w:hAnsi="Arial" w:cs="Arial"/>
                <w:sz w:val="22"/>
                <w:szCs w:val="23"/>
              </w:rPr>
            </w:pPr>
          </w:p>
        </w:tc>
      </w:tr>
      <w:tr w:rsidR="00370C0A" w:rsidRPr="00F6308F" w:rsidTr="00E64B01">
        <w:tc>
          <w:tcPr>
            <w:tcW w:w="4786" w:type="dxa"/>
            <w:tcMar>
              <w:top w:w="57" w:type="dxa"/>
            </w:tcMar>
          </w:tcPr>
          <w:p w:rsidR="000B13E7" w:rsidRPr="00D47DB9" w:rsidRDefault="000B13E7" w:rsidP="000B13E7">
            <w:pPr>
              <w:pStyle w:val="ListNumber"/>
              <w:rPr>
                <w:rFonts w:ascii="Arial" w:hAnsi="Arial" w:cs="Arial"/>
                <w:sz w:val="22"/>
                <w:szCs w:val="22"/>
              </w:rPr>
            </w:pPr>
            <w:r w:rsidRPr="00D47DB9">
              <w:rPr>
                <w:rFonts w:ascii="Arial" w:hAnsi="Arial" w:cs="Arial"/>
                <w:sz w:val="22"/>
                <w:szCs w:val="22"/>
              </w:rPr>
              <w:t xml:space="preserve">Taking into consideration any recommendations made by the Threatened Species Scientific Committee or listings decisions made by the Minister for the Environment, Heritage and the Arts under Part 13 of the </w:t>
            </w:r>
            <w:r w:rsidRPr="00D47DB9">
              <w:rPr>
                <w:rFonts w:ascii="Arial" w:hAnsi="Arial" w:cs="Arial"/>
                <w:i/>
                <w:sz w:val="22"/>
                <w:szCs w:val="22"/>
              </w:rPr>
              <w:t xml:space="preserve">Environment Protection and Biodiversity Conservation Act </w:t>
            </w:r>
            <w:r w:rsidRPr="00D47DB9">
              <w:rPr>
                <w:rFonts w:ascii="Arial" w:hAnsi="Arial" w:cs="Arial"/>
                <w:sz w:val="22"/>
                <w:szCs w:val="22"/>
              </w:rPr>
              <w:t>1999:</w:t>
            </w:r>
          </w:p>
          <w:p w:rsidR="000B13E7" w:rsidRPr="00D47DB9" w:rsidRDefault="000B13E7" w:rsidP="000B13E7">
            <w:pPr>
              <w:pStyle w:val="ListNumber"/>
              <w:numPr>
                <w:ilvl w:val="0"/>
                <w:numId w:val="0"/>
              </w:numPr>
              <w:ind w:left="360"/>
              <w:rPr>
                <w:rFonts w:ascii="Arial" w:hAnsi="Arial" w:cs="Arial"/>
                <w:sz w:val="22"/>
                <w:szCs w:val="22"/>
              </w:rPr>
            </w:pPr>
          </w:p>
          <w:p w:rsidR="000B13E7" w:rsidRPr="00D47DB9" w:rsidRDefault="000B13E7" w:rsidP="00DD0F58">
            <w:pPr>
              <w:pStyle w:val="ListNumber"/>
              <w:numPr>
                <w:ilvl w:val="0"/>
                <w:numId w:val="29"/>
              </w:numPr>
              <w:rPr>
                <w:rFonts w:ascii="Arial" w:hAnsi="Arial" w:cs="Arial"/>
                <w:sz w:val="22"/>
                <w:szCs w:val="22"/>
              </w:rPr>
            </w:pPr>
            <w:r w:rsidRPr="00D47DB9">
              <w:rPr>
                <w:rFonts w:ascii="Arial" w:hAnsi="Arial" w:cs="Arial"/>
                <w:sz w:val="22"/>
                <w:szCs w:val="22"/>
              </w:rPr>
              <w:t xml:space="preserve">by 30 June 2010, AFMA to implement </w:t>
            </w:r>
            <w:r w:rsidRPr="00D47DB9">
              <w:rPr>
                <w:rFonts w:ascii="Arial" w:hAnsi="Arial" w:cs="Arial"/>
                <w:sz w:val="22"/>
                <w:szCs w:val="22"/>
              </w:rPr>
              <w:lastRenderedPageBreak/>
              <w:t xml:space="preserve">interim management measures, which may include and are not limited to, more precautionary catch limits, fisheries closures, monitoring of improved handling practices, training of AFMA observers and SESSF fishers, improved observer coverage, constraining the expansion of fishing effort and other actions, designed to mitigate the impact of fishing activity on </w:t>
            </w:r>
            <w:proofErr w:type="spellStart"/>
            <w:r w:rsidRPr="00D47DB9">
              <w:rPr>
                <w:rFonts w:ascii="Arial" w:hAnsi="Arial" w:cs="Arial"/>
                <w:sz w:val="22"/>
                <w:szCs w:val="22"/>
              </w:rPr>
              <w:t>Harrisson’s</w:t>
            </w:r>
            <w:proofErr w:type="spellEnd"/>
            <w:r w:rsidRPr="00D47DB9">
              <w:rPr>
                <w:rFonts w:ascii="Arial" w:hAnsi="Arial" w:cs="Arial"/>
                <w:sz w:val="22"/>
                <w:szCs w:val="22"/>
              </w:rPr>
              <w:t xml:space="preserve"> Dogfish, Southern Dogfish, Endeavour Dogfish, and </w:t>
            </w:r>
            <w:proofErr w:type="spellStart"/>
            <w:r w:rsidRPr="00D47DB9">
              <w:rPr>
                <w:rFonts w:ascii="Arial" w:hAnsi="Arial" w:cs="Arial"/>
                <w:sz w:val="22"/>
                <w:szCs w:val="22"/>
              </w:rPr>
              <w:t>Greeneye</w:t>
            </w:r>
            <w:proofErr w:type="spellEnd"/>
            <w:r w:rsidRPr="00D47DB9">
              <w:rPr>
                <w:rFonts w:ascii="Arial" w:hAnsi="Arial" w:cs="Arial"/>
                <w:sz w:val="22"/>
                <w:szCs w:val="22"/>
              </w:rPr>
              <w:t xml:space="preserve"> </w:t>
            </w:r>
            <w:proofErr w:type="spellStart"/>
            <w:r w:rsidRPr="00D47DB9">
              <w:rPr>
                <w:rFonts w:ascii="Arial" w:hAnsi="Arial" w:cs="Arial"/>
                <w:sz w:val="22"/>
                <w:szCs w:val="22"/>
              </w:rPr>
              <w:t>Spurdog</w:t>
            </w:r>
            <w:proofErr w:type="spellEnd"/>
            <w:r w:rsidRPr="00D47DB9">
              <w:rPr>
                <w:rFonts w:ascii="Arial" w:hAnsi="Arial" w:cs="Arial"/>
                <w:sz w:val="22"/>
                <w:szCs w:val="22"/>
              </w:rPr>
              <w:t>;</w:t>
            </w:r>
          </w:p>
          <w:p w:rsidR="00992FB5" w:rsidRPr="00D47DB9" w:rsidRDefault="00992FB5" w:rsidP="00992FB5">
            <w:pPr>
              <w:pStyle w:val="ListNumber"/>
              <w:numPr>
                <w:ilvl w:val="0"/>
                <w:numId w:val="0"/>
              </w:numPr>
              <w:ind w:left="360"/>
              <w:rPr>
                <w:rFonts w:ascii="Arial" w:hAnsi="Arial" w:cs="Arial"/>
                <w:sz w:val="22"/>
                <w:szCs w:val="22"/>
              </w:rPr>
            </w:pPr>
          </w:p>
          <w:p w:rsidR="00D253F7" w:rsidRPr="00D47DB9" w:rsidRDefault="000B13E7" w:rsidP="00DD0F58">
            <w:pPr>
              <w:pStyle w:val="ListNumber"/>
              <w:numPr>
                <w:ilvl w:val="0"/>
                <w:numId w:val="29"/>
              </w:numPr>
              <w:rPr>
                <w:rFonts w:ascii="Arial" w:hAnsi="Arial" w:cs="Arial"/>
                <w:sz w:val="22"/>
                <w:szCs w:val="22"/>
              </w:rPr>
            </w:pPr>
            <w:r w:rsidRPr="00D47DB9">
              <w:rPr>
                <w:rFonts w:ascii="Arial" w:hAnsi="Arial" w:cs="Arial"/>
                <w:sz w:val="22"/>
                <w:szCs w:val="22"/>
              </w:rPr>
              <w:t>by 17 December 2010, taking into account current information and in consultation with relevant experts, AFMA to implement long</w:t>
            </w:r>
            <w:r w:rsidRPr="00D47DB9">
              <w:rPr>
                <w:rFonts w:ascii="Arial" w:hAnsi="Arial" w:cs="Arial"/>
                <w:sz w:val="22"/>
                <w:szCs w:val="22"/>
              </w:rPr>
              <w:noBreakHyphen/>
              <w:t xml:space="preserve">term management measures, including fisheries closures and other actions, that will lead to a significant reduction of the impact of fishing activity on </w:t>
            </w:r>
            <w:proofErr w:type="spellStart"/>
            <w:r w:rsidRPr="00D47DB9">
              <w:rPr>
                <w:rFonts w:ascii="Arial" w:hAnsi="Arial" w:cs="Arial"/>
                <w:sz w:val="22"/>
                <w:szCs w:val="22"/>
              </w:rPr>
              <w:t>Harrisson’s</w:t>
            </w:r>
            <w:proofErr w:type="spellEnd"/>
            <w:r w:rsidRPr="00D47DB9">
              <w:rPr>
                <w:rFonts w:ascii="Arial" w:hAnsi="Arial" w:cs="Arial"/>
                <w:sz w:val="22"/>
                <w:szCs w:val="22"/>
              </w:rPr>
              <w:t xml:space="preserve"> dogfish, southern dogfish, endeavour dogfish, and </w:t>
            </w:r>
            <w:proofErr w:type="spellStart"/>
            <w:r w:rsidRPr="00D47DB9">
              <w:rPr>
                <w:rFonts w:ascii="Arial" w:hAnsi="Arial" w:cs="Arial"/>
                <w:sz w:val="22"/>
                <w:szCs w:val="22"/>
              </w:rPr>
              <w:t>greeneye</w:t>
            </w:r>
            <w:proofErr w:type="spellEnd"/>
            <w:r w:rsidRPr="00D47DB9">
              <w:rPr>
                <w:rFonts w:ascii="Arial" w:hAnsi="Arial" w:cs="Arial"/>
                <w:sz w:val="22"/>
                <w:szCs w:val="22"/>
              </w:rPr>
              <w:t xml:space="preserve"> </w:t>
            </w:r>
            <w:proofErr w:type="spellStart"/>
            <w:r w:rsidRPr="00D47DB9">
              <w:rPr>
                <w:rFonts w:ascii="Arial" w:hAnsi="Arial" w:cs="Arial"/>
                <w:sz w:val="22"/>
                <w:szCs w:val="22"/>
              </w:rPr>
              <w:t>spurdog</w:t>
            </w:r>
            <w:proofErr w:type="spellEnd"/>
            <w:r w:rsidR="008017F2">
              <w:rPr>
                <w:rFonts w:ascii="Arial" w:hAnsi="Arial" w:cs="Arial"/>
                <w:sz w:val="22"/>
                <w:szCs w:val="22"/>
              </w:rPr>
              <w:t>.</w:t>
            </w:r>
          </w:p>
          <w:p w:rsidR="000B13E7" w:rsidRPr="00D47DB9" w:rsidRDefault="000B13E7" w:rsidP="00D253F7">
            <w:pPr>
              <w:pStyle w:val="ListNumber"/>
              <w:numPr>
                <w:ilvl w:val="0"/>
                <w:numId w:val="0"/>
              </w:numPr>
              <w:ind w:left="360"/>
              <w:rPr>
                <w:rFonts w:ascii="Arial" w:hAnsi="Arial" w:cs="Arial"/>
                <w:sz w:val="22"/>
                <w:szCs w:val="22"/>
              </w:rPr>
            </w:pPr>
            <w:r w:rsidRPr="00D47DB9">
              <w:rPr>
                <w:rFonts w:ascii="Arial" w:hAnsi="Arial" w:cs="Arial"/>
                <w:sz w:val="22"/>
                <w:szCs w:val="22"/>
              </w:rPr>
              <w:t xml:space="preserve"> </w:t>
            </w:r>
          </w:p>
          <w:p w:rsidR="00992FB5" w:rsidRPr="00D47DB9" w:rsidRDefault="000B13E7" w:rsidP="00D253F7">
            <w:pPr>
              <w:pStyle w:val="ListNumber"/>
              <w:numPr>
                <w:ilvl w:val="0"/>
                <w:numId w:val="0"/>
              </w:numPr>
              <w:ind w:left="360"/>
              <w:rPr>
                <w:rFonts w:ascii="Arial" w:hAnsi="Arial" w:cs="Arial"/>
                <w:sz w:val="22"/>
                <w:szCs w:val="22"/>
              </w:rPr>
            </w:pPr>
            <w:r w:rsidRPr="00D47DB9">
              <w:rPr>
                <w:rFonts w:ascii="Arial" w:hAnsi="Arial" w:cs="Arial"/>
                <w:sz w:val="22"/>
                <w:szCs w:val="22"/>
              </w:rPr>
              <w:t>These measures will be clearly directed towards stopping the decline of, and supporting the recovery of each species; and</w:t>
            </w:r>
          </w:p>
          <w:p w:rsidR="00992FB5" w:rsidRPr="00D47DB9" w:rsidRDefault="00992FB5" w:rsidP="00D253F7">
            <w:pPr>
              <w:pStyle w:val="ListNumber"/>
              <w:numPr>
                <w:ilvl w:val="0"/>
                <w:numId w:val="0"/>
              </w:numPr>
              <w:ind w:left="360"/>
              <w:rPr>
                <w:rFonts w:ascii="Arial" w:hAnsi="Arial" w:cs="Arial"/>
                <w:sz w:val="22"/>
                <w:szCs w:val="22"/>
              </w:rPr>
            </w:pPr>
          </w:p>
          <w:p w:rsidR="000B13E7" w:rsidRPr="00D47DB9" w:rsidRDefault="000B13E7" w:rsidP="00DD0F58">
            <w:pPr>
              <w:pStyle w:val="ListNumber"/>
              <w:numPr>
                <w:ilvl w:val="0"/>
                <w:numId w:val="29"/>
              </w:numPr>
              <w:rPr>
                <w:rFonts w:ascii="Arial" w:hAnsi="Arial" w:cs="Arial"/>
                <w:sz w:val="22"/>
                <w:szCs w:val="22"/>
              </w:rPr>
            </w:pPr>
            <w:r w:rsidRPr="00D47DB9">
              <w:rPr>
                <w:rFonts w:ascii="Arial" w:hAnsi="Arial" w:cs="Arial"/>
                <w:sz w:val="22"/>
                <w:szCs w:val="22"/>
              </w:rPr>
              <w:t xml:space="preserve">AFMA, in consultation with relevant experts, will continue to monitor and review the adequacy of management measures towards the objective of stopping the decline of, and supporting the recovery of </w:t>
            </w:r>
            <w:proofErr w:type="spellStart"/>
            <w:r w:rsidRPr="00D47DB9">
              <w:rPr>
                <w:rFonts w:ascii="Arial" w:hAnsi="Arial" w:cs="Arial"/>
                <w:sz w:val="22"/>
                <w:szCs w:val="22"/>
              </w:rPr>
              <w:t>Harris</w:t>
            </w:r>
            <w:r w:rsidR="008017F2">
              <w:rPr>
                <w:rFonts w:ascii="Arial" w:hAnsi="Arial" w:cs="Arial"/>
                <w:sz w:val="22"/>
                <w:szCs w:val="22"/>
              </w:rPr>
              <w:t>s</w:t>
            </w:r>
            <w:r w:rsidRPr="00D47DB9">
              <w:rPr>
                <w:rFonts w:ascii="Arial" w:hAnsi="Arial" w:cs="Arial"/>
                <w:sz w:val="22"/>
                <w:szCs w:val="22"/>
              </w:rPr>
              <w:t>on’s</w:t>
            </w:r>
            <w:proofErr w:type="spellEnd"/>
            <w:r w:rsidRPr="00D47DB9">
              <w:rPr>
                <w:rFonts w:ascii="Arial" w:hAnsi="Arial" w:cs="Arial"/>
                <w:sz w:val="22"/>
                <w:szCs w:val="22"/>
              </w:rPr>
              <w:t xml:space="preserve"> dogfish, southern dogfish, endeavour dogfish, and </w:t>
            </w:r>
            <w:proofErr w:type="spellStart"/>
            <w:r w:rsidRPr="00D47DB9">
              <w:rPr>
                <w:rFonts w:ascii="Arial" w:hAnsi="Arial" w:cs="Arial"/>
                <w:sz w:val="22"/>
                <w:szCs w:val="22"/>
              </w:rPr>
              <w:t>greeneye</w:t>
            </w:r>
            <w:proofErr w:type="spellEnd"/>
            <w:r w:rsidRPr="00D47DB9">
              <w:rPr>
                <w:rFonts w:ascii="Arial" w:hAnsi="Arial" w:cs="Arial"/>
                <w:sz w:val="22"/>
                <w:szCs w:val="22"/>
              </w:rPr>
              <w:t xml:space="preserve"> </w:t>
            </w:r>
            <w:proofErr w:type="spellStart"/>
            <w:r w:rsidRPr="00D47DB9">
              <w:rPr>
                <w:rFonts w:ascii="Arial" w:hAnsi="Arial" w:cs="Arial"/>
                <w:sz w:val="22"/>
                <w:szCs w:val="22"/>
              </w:rPr>
              <w:t>spurdog</w:t>
            </w:r>
            <w:proofErr w:type="spellEnd"/>
            <w:r w:rsidRPr="00D47DB9">
              <w:rPr>
                <w:rFonts w:ascii="Arial" w:hAnsi="Arial" w:cs="Arial"/>
                <w:sz w:val="22"/>
                <w:szCs w:val="22"/>
              </w:rPr>
              <w:t>.</w:t>
            </w:r>
          </w:p>
        </w:tc>
        <w:tc>
          <w:tcPr>
            <w:tcW w:w="5812" w:type="dxa"/>
            <w:tcMar>
              <w:top w:w="57" w:type="dxa"/>
            </w:tcMar>
          </w:tcPr>
          <w:p w:rsidR="00A83A28" w:rsidRDefault="00241705" w:rsidP="00A83A28">
            <w:pPr>
              <w:spacing w:after="120"/>
              <w:rPr>
                <w:rFonts w:ascii="Arial" w:hAnsi="Arial" w:cs="Arial"/>
                <w:sz w:val="22"/>
                <w:szCs w:val="22"/>
              </w:rPr>
            </w:pPr>
            <w:r>
              <w:rPr>
                <w:rFonts w:ascii="Arial" w:hAnsi="Arial" w:cs="Arial"/>
                <w:sz w:val="22"/>
                <w:szCs w:val="22"/>
              </w:rPr>
              <w:lastRenderedPageBreak/>
              <w:t>Over the course of 2010 and</w:t>
            </w:r>
            <w:r w:rsidR="00A83A28">
              <w:rPr>
                <w:rFonts w:ascii="Arial" w:hAnsi="Arial" w:cs="Arial"/>
                <w:sz w:val="22"/>
                <w:szCs w:val="22"/>
              </w:rPr>
              <w:t xml:space="preserve"> 2011, </w:t>
            </w:r>
            <w:r w:rsidR="0028735D">
              <w:rPr>
                <w:rFonts w:ascii="Arial" w:hAnsi="Arial" w:cs="Arial"/>
                <w:sz w:val="22"/>
                <w:szCs w:val="22"/>
              </w:rPr>
              <w:t>the Australian Fisheries Management Authority</w:t>
            </w:r>
            <w:r w:rsidR="00A83A28">
              <w:rPr>
                <w:rFonts w:ascii="Arial" w:hAnsi="Arial" w:cs="Arial"/>
                <w:sz w:val="22"/>
                <w:szCs w:val="22"/>
              </w:rPr>
              <w:t xml:space="preserve"> developed and progressively implemented the </w:t>
            </w:r>
            <w:r w:rsidR="00A83A28" w:rsidRPr="00775E07">
              <w:rPr>
                <w:rFonts w:ascii="Arial" w:hAnsi="Arial" w:cs="Arial"/>
                <w:sz w:val="22"/>
                <w:szCs w:val="22"/>
              </w:rPr>
              <w:t>Upper-slope Dogfish Management Strategy</w:t>
            </w:r>
            <w:r w:rsidR="00A83A28">
              <w:rPr>
                <w:rFonts w:ascii="Arial" w:hAnsi="Arial" w:cs="Arial"/>
                <w:sz w:val="22"/>
                <w:szCs w:val="22"/>
              </w:rPr>
              <w:t>, with input from the Threatened Species Scientific Committee, CSIRO and other scientific experts.</w:t>
            </w:r>
          </w:p>
          <w:p w:rsidR="00A83A28" w:rsidRPr="00A83A28" w:rsidRDefault="00A83A28" w:rsidP="00DD0F58">
            <w:pPr>
              <w:pStyle w:val="ListParagraph"/>
              <w:numPr>
                <w:ilvl w:val="0"/>
                <w:numId w:val="36"/>
              </w:numPr>
              <w:spacing w:after="120"/>
              <w:ind w:left="441" w:hanging="425"/>
              <w:rPr>
                <w:rFonts w:ascii="Arial" w:hAnsi="Arial" w:cs="Arial"/>
              </w:rPr>
            </w:pPr>
            <w:r w:rsidRPr="00A83A28">
              <w:rPr>
                <w:rFonts w:ascii="Arial" w:hAnsi="Arial" w:cs="Arial"/>
              </w:rPr>
              <w:t>Stage 1 of the strategy was implemente</w:t>
            </w:r>
            <w:r>
              <w:rPr>
                <w:rFonts w:ascii="Arial" w:hAnsi="Arial" w:cs="Arial"/>
              </w:rPr>
              <w:t>d by 30</w:t>
            </w:r>
            <w:r w:rsidR="008017F2">
              <w:rPr>
                <w:rFonts w:ascii="Arial" w:hAnsi="Arial" w:cs="Arial"/>
              </w:rPr>
              <w:t> </w:t>
            </w:r>
            <w:r>
              <w:rPr>
                <w:rFonts w:ascii="Arial" w:hAnsi="Arial" w:cs="Arial"/>
              </w:rPr>
              <w:t>June</w:t>
            </w:r>
            <w:r w:rsidR="008017F2">
              <w:rPr>
                <w:rFonts w:ascii="Arial" w:hAnsi="Arial" w:cs="Arial"/>
              </w:rPr>
              <w:t> </w:t>
            </w:r>
            <w:r>
              <w:rPr>
                <w:rFonts w:ascii="Arial" w:hAnsi="Arial" w:cs="Arial"/>
              </w:rPr>
              <w:t>2010, and included revised catch limits, a</w:t>
            </w:r>
            <w:r w:rsidR="00241705">
              <w:rPr>
                <w:rFonts w:ascii="Arial" w:hAnsi="Arial" w:cs="Arial"/>
              </w:rPr>
              <w:t>n industry</w:t>
            </w:r>
            <w:r>
              <w:rPr>
                <w:rFonts w:ascii="Arial" w:hAnsi="Arial" w:cs="Arial"/>
              </w:rPr>
              <w:t xml:space="preserve"> Code of Conduct to release </w:t>
            </w:r>
            <w:r w:rsidR="00241705">
              <w:rPr>
                <w:rFonts w:ascii="Arial" w:hAnsi="Arial" w:cs="Arial"/>
              </w:rPr>
              <w:t xml:space="preserve">all live dogfish </w:t>
            </w:r>
            <w:r w:rsidR="00241705">
              <w:rPr>
                <w:rFonts w:ascii="Arial" w:hAnsi="Arial" w:cs="Arial"/>
              </w:rPr>
              <w:lastRenderedPageBreak/>
              <w:t>and a range of closures to protect identified upper-slope dogfish populations.</w:t>
            </w:r>
          </w:p>
          <w:p w:rsidR="00241705" w:rsidRDefault="00A83A28" w:rsidP="00DD0F58">
            <w:pPr>
              <w:pStyle w:val="ListParagraph"/>
              <w:numPr>
                <w:ilvl w:val="0"/>
                <w:numId w:val="36"/>
              </w:numPr>
              <w:spacing w:after="120"/>
              <w:ind w:left="441" w:hanging="425"/>
              <w:rPr>
                <w:rFonts w:ascii="Arial" w:hAnsi="Arial" w:cs="Arial"/>
              </w:rPr>
            </w:pPr>
            <w:r>
              <w:rPr>
                <w:rFonts w:ascii="Arial" w:hAnsi="Arial" w:cs="Arial"/>
              </w:rPr>
              <w:t>Stage 2 of the strategy was implemented on 17</w:t>
            </w:r>
            <w:r w:rsidR="00E64B01">
              <w:rPr>
                <w:rFonts w:ascii="Arial" w:hAnsi="Arial" w:cs="Arial"/>
              </w:rPr>
              <w:t> </w:t>
            </w:r>
            <w:r>
              <w:rPr>
                <w:rFonts w:ascii="Arial" w:hAnsi="Arial" w:cs="Arial"/>
              </w:rPr>
              <w:t>De</w:t>
            </w:r>
            <w:r w:rsidR="00241705">
              <w:rPr>
                <w:rFonts w:ascii="Arial" w:hAnsi="Arial" w:cs="Arial"/>
              </w:rPr>
              <w:t>cember 2010 and included:</w:t>
            </w:r>
          </w:p>
          <w:p w:rsidR="00241705" w:rsidRDefault="00241705" w:rsidP="00DD0F58">
            <w:pPr>
              <w:pStyle w:val="ListParagraph"/>
              <w:numPr>
                <w:ilvl w:val="0"/>
                <w:numId w:val="37"/>
              </w:numPr>
              <w:spacing w:after="120"/>
              <w:rPr>
                <w:rFonts w:ascii="Arial" w:hAnsi="Arial" w:cs="Arial"/>
              </w:rPr>
            </w:pPr>
            <w:r>
              <w:rPr>
                <w:rFonts w:ascii="Arial" w:hAnsi="Arial" w:cs="Arial"/>
              </w:rPr>
              <w:t>a larger network of spatial closures</w:t>
            </w:r>
          </w:p>
          <w:p w:rsidR="00A83A28" w:rsidRDefault="00241705" w:rsidP="00DD0F58">
            <w:pPr>
              <w:pStyle w:val="ListParagraph"/>
              <w:numPr>
                <w:ilvl w:val="0"/>
                <w:numId w:val="37"/>
              </w:numPr>
              <w:spacing w:after="120"/>
              <w:rPr>
                <w:rFonts w:ascii="Arial" w:hAnsi="Arial" w:cs="Arial"/>
              </w:rPr>
            </w:pPr>
            <w:r>
              <w:rPr>
                <w:rFonts w:ascii="Arial" w:hAnsi="Arial" w:cs="Arial"/>
              </w:rPr>
              <w:t>a research zone</w:t>
            </w:r>
          </w:p>
          <w:p w:rsidR="00241705" w:rsidRDefault="00241705" w:rsidP="00DD0F58">
            <w:pPr>
              <w:pStyle w:val="ListParagraph"/>
              <w:numPr>
                <w:ilvl w:val="0"/>
                <w:numId w:val="37"/>
              </w:numPr>
              <w:spacing w:after="120"/>
              <w:rPr>
                <w:rFonts w:ascii="Arial" w:hAnsi="Arial" w:cs="Arial"/>
              </w:rPr>
            </w:pPr>
            <w:r>
              <w:rPr>
                <w:rFonts w:ascii="Arial" w:hAnsi="Arial" w:cs="Arial"/>
              </w:rPr>
              <w:t>catch limits</w:t>
            </w:r>
          </w:p>
          <w:p w:rsidR="00241705" w:rsidRDefault="00241705" w:rsidP="00DD0F58">
            <w:pPr>
              <w:pStyle w:val="ListParagraph"/>
              <w:numPr>
                <w:ilvl w:val="0"/>
                <w:numId w:val="37"/>
              </w:numPr>
              <w:spacing w:after="120"/>
              <w:rPr>
                <w:rFonts w:ascii="Arial" w:hAnsi="Arial" w:cs="Arial"/>
              </w:rPr>
            </w:pPr>
            <w:r>
              <w:rPr>
                <w:rFonts w:ascii="Arial" w:hAnsi="Arial" w:cs="Arial"/>
              </w:rPr>
              <w:t>industry initiatives including skipper training and a code of conduct for handling dogfish</w:t>
            </w:r>
          </w:p>
          <w:p w:rsidR="00241705" w:rsidRDefault="00241705" w:rsidP="00DD0F58">
            <w:pPr>
              <w:pStyle w:val="ListParagraph"/>
              <w:numPr>
                <w:ilvl w:val="0"/>
                <w:numId w:val="37"/>
              </w:numPr>
              <w:spacing w:after="120"/>
              <w:rPr>
                <w:rFonts w:ascii="Arial" w:hAnsi="Arial" w:cs="Arial"/>
              </w:rPr>
            </w:pPr>
            <w:r>
              <w:rPr>
                <w:rFonts w:ascii="Arial" w:hAnsi="Arial" w:cs="Arial"/>
              </w:rPr>
              <w:t>research and monitoring</w:t>
            </w:r>
            <w:r w:rsidR="008017F2">
              <w:rPr>
                <w:rFonts w:ascii="Arial" w:hAnsi="Arial" w:cs="Arial"/>
              </w:rPr>
              <w:t>, and</w:t>
            </w:r>
          </w:p>
          <w:p w:rsidR="00A83A28" w:rsidRPr="007D0147" w:rsidRDefault="00241705" w:rsidP="00DD0F58">
            <w:pPr>
              <w:pStyle w:val="ListParagraph"/>
              <w:numPr>
                <w:ilvl w:val="0"/>
                <w:numId w:val="37"/>
              </w:numPr>
              <w:spacing w:after="120"/>
              <w:rPr>
                <w:rFonts w:ascii="Arial" w:hAnsi="Arial" w:cs="Arial"/>
              </w:rPr>
            </w:pPr>
            <w:proofErr w:type="gramStart"/>
            <w:r>
              <w:rPr>
                <w:rFonts w:ascii="Arial" w:hAnsi="Arial" w:cs="Arial"/>
              </w:rPr>
              <w:t>rebuilding</w:t>
            </w:r>
            <w:proofErr w:type="gramEnd"/>
            <w:r>
              <w:rPr>
                <w:rFonts w:ascii="Arial" w:hAnsi="Arial" w:cs="Arial"/>
              </w:rPr>
              <w:t xml:space="preserve"> targets for closed and managed areas.</w:t>
            </w:r>
          </w:p>
          <w:p w:rsidR="00241705" w:rsidRDefault="00241705" w:rsidP="007D0147">
            <w:pPr>
              <w:spacing w:after="120"/>
              <w:ind w:left="441" w:hanging="425"/>
              <w:rPr>
                <w:rFonts w:ascii="Arial" w:hAnsi="Arial" w:cs="Arial"/>
                <w:sz w:val="22"/>
                <w:szCs w:val="22"/>
              </w:rPr>
            </w:pPr>
            <w:r>
              <w:rPr>
                <w:rFonts w:ascii="Arial" w:hAnsi="Arial" w:cs="Arial"/>
                <w:sz w:val="22"/>
                <w:szCs w:val="22"/>
              </w:rPr>
              <w:t xml:space="preserve">c) </w:t>
            </w:r>
            <w:r w:rsidR="007D0147">
              <w:rPr>
                <w:rFonts w:ascii="Arial" w:hAnsi="Arial" w:cs="Arial"/>
                <w:sz w:val="22"/>
                <w:szCs w:val="22"/>
              </w:rPr>
              <w:t xml:space="preserve">   </w:t>
            </w:r>
            <w:r>
              <w:rPr>
                <w:rFonts w:ascii="Arial" w:hAnsi="Arial" w:cs="Arial"/>
                <w:sz w:val="22"/>
                <w:szCs w:val="22"/>
              </w:rPr>
              <w:t xml:space="preserve">The Upper-slope Dogfish Management Strategy has </w:t>
            </w:r>
            <w:r w:rsidR="008017F2">
              <w:rPr>
                <w:rFonts w:ascii="Arial" w:hAnsi="Arial" w:cs="Arial"/>
                <w:sz w:val="22"/>
                <w:szCs w:val="22"/>
              </w:rPr>
              <w:t>been further developed and refined</w:t>
            </w:r>
            <w:r>
              <w:rPr>
                <w:rFonts w:ascii="Arial" w:hAnsi="Arial" w:cs="Arial"/>
                <w:sz w:val="22"/>
                <w:szCs w:val="22"/>
              </w:rPr>
              <w:t xml:space="preserve"> over 2011 and 2012, in consultation with relevant experts. </w:t>
            </w:r>
            <w:r w:rsidR="007D0147">
              <w:rPr>
                <w:rFonts w:ascii="Arial" w:hAnsi="Arial" w:cs="Arial"/>
                <w:sz w:val="22"/>
                <w:szCs w:val="22"/>
              </w:rPr>
              <w:t xml:space="preserve">The revised strategy aims to halt the decline and support the recovery of </w:t>
            </w:r>
            <w:proofErr w:type="spellStart"/>
            <w:r w:rsidR="008017F2">
              <w:rPr>
                <w:rFonts w:ascii="Arial" w:hAnsi="Arial" w:cs="Arial"/>
                <w:sz w:val="22"/>
                <w:szCs w:val="22"/>
              </w:rPr>
              <w:t>Harrisson's</w:t>
            </w:r>
            <w:proofErr w:type="spellEnd"/>
            <w:r w:rsidR="008017F2">
              <w:rPr>
                <w:rFonts w:ascii="Arial" w:hAnsi="Arial" w:cs="Arial"/>
                <w:sz w:val="22"/>
                <w:szCs w:val="22"/>
              </w:rPr>
              <w:t xml:space="preserve"> and southern dogfish</w:t>
            </w:r>
            <w:r w:rsidR="007D0147">
              <w:rPr>
                <w:rFonts w:ascii="Arial" w:hAnsi="Arial" w:cs="Arial"/>
                <w:sz w:val="22"/>
                <w:szCs w:val="22"/>
              </w:rPr>
              <w:t xml:space="preserve">. </w:t>
            </w:r>
            <w:r>
              <w:rPr>
                <w:rFonts w:ascii="Arial" w:hAnsi="Arial" w:cs="Arial"/>
                <w:sz w:val="22"/>
                <w:szCs w:val="22"/>
              </w:rPr>
              <w:t xml:space="preserve">New measures developed over 2012 include prohibiting all take of </w:t>
            </w:r>
            <w:proofErr w:type="spellStart"/>
            <w:r>
              <w:rPr>
                <w:rFonts w:ascii="Arial" w:hAnsi="Arial" w:cs="Arial"/>
                <w:sz w:val="22"/>
                <w:szCs w:val="22"/>
              </w:rPr>
              <w:t>Harrisson’s</w:t>
            </w:r>
            <w:proofErr w:type="spellEnd"/>
            <w:r>
              <w:rPr>
                <w:rFonts w:ascii="Arial" w:hAnsi="Arial" w:cs="Arial"/>
                <w:sz w:val="22"/>
                <w:szCs w:val="22"/>
              </w:rPr>
              <w:t xml:space="preserve"> and southern dogfish, more spatial closures, the development of limit and target reference points and development of recovery timeframe estimates. </w:t>
            </w:r>
          </w:p>
          <w:p w:rsidR="00EE001A" w:rsidRDefault="000F45FB">
            <w:pPr>
              <w:spacing w:after="120"/>
              <w:ind w:left="34" w:firstLine="18"/>
              <w:rPr>
                <w:rFonts w:ascii="Arial" w:hAnsi="Arial" w:cs="Arial"/>
                <w:sz w:val="22"/>
                <w:highlight w:val="yellow"/>
              </w:rPr>
            </w:pPr>
            <w:r>
              <w:rPr>
                <w:rFonts w:ascii="Arial" w:hAnsi="Arial" w:cs="Arial"/>
                <w:sz w:val="22"/>
                <w:szCs w:val="22"/>
              </w:rPr>
              <w:t xml:space="preserve">While the Upper-slope Dogfish Management Strategy is focused particularly on </w:t>
            </w:r>
            <w:proofErr w:type="spellStart"/>
            <w:r>
              <w:rPr>
                <w:rFonts w:ascii="Arial" w:hAnsi="Arial" w:cs="Arial"/>
                <w:sz w:val="22"/>
                <w:szCs w:val="22"/>
              </w:rPr>
              <w:t>Harrisson's</w:t>
            </w:r>
            <w:proofErr w:type="spellEnd"/>
            <w:r>
              <w:rPr>
                <w:rFonts w:ascii="Arial" w:hAnsi="Arial" w:cs="Arial"/>
                <w:sz w:val="22"/>
                <w:szCs w:val="22"/>
              </w:rPr>
              <w:t xml:space="preserve"> and southern dogfish, the management measures prescribed by the strategy will also provide </w:t>
            </w:r>
            <w:r w:rsidR="006C780E">
              <w:rPr>
                <w:rFonts w:ascii="Arial" w:hAnsi="Arial" w:cs="Arial"/>
                <w:sz w:val="22"/>
                <w:szCs w:val="22"/>
              </w:rPr>
              <w:t xml:space="preserve">protection from fishing activity for endeavour dogfish and </w:t>
            </w:r>
            <w:proofErr w:type="spellStart"/>
            <w:r w:rsidR="006C780E">
              <w:rPr>
                <w:rFonts w:ascii="Arial" w:hAnsi="Arial" w:cs="Arial"/>
                <w:sz w:val="22"/>
                <w:szCs w:val="22"/>
              </w:rPr>
              <w:t>greeneye</w:t>
            </w:r>
            <w:proofErr w:type="spellEnd"/>
            <w:r w:rsidR="006C780E">
              <w:rPr>
                <w:rFonts w:ascii="Arial" w:hAnsi="Arial" w:cs="Arial"/>
                <w:sz w:val="22"/>
                <w:szCs w:val="22"/>
              </w:rPr>
              <w:t xml:space="preserve"> </w:t>
            </w:r>
            <w:proofErr w:type="spellStart"/>
            <w:r w:rsidR="006C780E">
              <w:rPr>
                <w:rFonts w:ascii="Arial" w:hAnsi="Arial" w:cs="Arial"/>
                <w:sz w:val="22"/>
                <w:szCs w:val="22"/>
              </w:rPr>
              <w:t>spurdog</w:t>
            </w:r>
            <w:proofErr w:type="spellEnd"/>
            <w:r w:rsidR="006C780E">
              <w:rPr>
                <w:rFonts w:ascii="Arial" w:hAnsi="Arial" w:cs="Arial"/>
                <w:sz w:val="22"/>
                <w:szCs w:val="22"/>
              </w:rPr>
              <w:t xml:space="preserve">, through spatial closures, catch limits and industry codes of conduct for the handling of all dogfish species. Recovery objectives for endeavour dogfish and </w:t>
            </w:r>
            <w:proofErr w:type="spellStart"/>
            <w:r w:rsidR="006C780E">
              <w:rPr>
                <w:rFonts w:ascii="Arial" w:hAnsi="Arial" w:cs="Arial"/>
                <w:sz w:val="22"/>
                <w:szCs w:val="22"/>
              </w:rPr>
              <w:t>greeneye</w:t>
            </w:r>
            <w:proofErr w:type="spellEnd"/>
            <w:r w:rsidR="006C780E">
              <w:rPr>
                <w:rFonts w:ascii="Arial" w:hAnsi="Arial" w:cs="Arial"/>
                <w:sz w:val="22"/>
                <w:szCs w:val="22"/>
              </w:rPr>
              <w:t xml:space="preserve"> </w:t>
            </w:r>
            <w:proofErr w:type="spellStart"/>
            <w:r w:rsidR="006C780E">
              <w:rPr>
                <w:rFonts w:ascii="Arial" w:hAnsi="Arial" w:cs="Arial"/>
                <w:sz w:val="22"/>
                <w:szCs w:val="22"/>
              </w:rPr>
              <w:t>spurdog</w:t>
            </w:r>
            <w:proofErr w:type="spellEnd"/>
            <w:r w:rsidR="006C780E">
              <w:rPr>
                <w:rFonts w:ascii="Arial" w:hAnsi="Arial" w:cs="Arial"/>
                <w:sz w:val="22"/>
                <w:szCs w:val="22"/>
              </w:rPr>
              <w:t xml:space="preserve"> have not been specified, as these species have not been demonstrated to meet eligibility criteria for listing as threatened species under the EPBC Act.</w:t>
            </w:r>
          </w:p>
        </w:tc>
        <w:tc>
          <w:tcPr>
            <w:tcW w:w="4394" w:type="dxa"/>
            <w:tcMar>
              <w:top w:w="57" w:type="dxa"/>
            </w:tcMar>
          </w:tcPr>
          <w:p w:rsidR="00241705" w:rsidRPr="0098010E" w:rsidRDefault="00241705" w:rsidP="00241705">
            <w:pPr>
              <w:pStyle w:val="Default"/>
              <w:spacing w:after="120"/>
              <w:rPr>
                <w:rFonts w:ascii="Arial" w:hAnsi="Arial" w:cs="Arial"/>
                <w:sz w:val="22"/>
                <w:szCs w:val="23"/>
              </w:rPr>
            </w:pPr>
            <w:r w:rsidRPr="0098010E">
              <w:rPr>
                <w:rFonts w:ascii="Arial" w:hAnsi="Arial" w:cs="Arial"/>
                <w:sz w:val="22"/>
                <w:szCs w:val="23"/>
              </w:rPr>
              <w:lastRenderedPageBreak/>
              <w:t>The department considers that this condition has been met</w:t>
            </w:r>
            <w:r w:rsidR="0028735D">
              <w:rPr>
                <w:rFonts w:ascii="Arial" w:hAnsi="Arial" w:cs="Arial"/>
                <w:sz w:val="22"/>
                <w:szCs w:val="23"/>
              </w:rPr>
              <w:t>, although the issues covered by this condition are ongoing</w:t>
            </w:r>
            <w:r w:rsidRPr="0098010E">
              <w:rPr>
                <w:rFonts w:ascii="Arial" w:hAnsi="Arial" w:cs="Arial"/>
                <w:sz w:val="22"/>
                <w:szCs w:val="23"/>
              </w:rPr>
              <w:t xml:space="preserve">. </w:t>
            </w:r>
          </w:p>
          <w:p w:rsidR="00241705" w:rsidRDefault="00241705" w:rsidP="00241705">
            <w:pPr>
              <w:pStyle w:val="Default"/>
              <w:spacing w:after="120"/>
              <w:rPr>
                <w:rFonts w:ascii="Arial" w:hAnsi="Arial" w:cs="Arial"/>
                <w:sz w:val="22"/>
                <w:szCs w:val="23"/>
              </w:rPr>
            </w:pPr>
            <w:r w:rsidRPr="0098010E">
              <w:rPr>
                <w:rFonts w:ascii="Arial" w:hAnsi="Arial" w:cs="Arial"/>
                <w:sz w:val="22"/>
                <w:szCs w:val="23"/>
              </w:rPr>
              <w:t xml:space="preserve">The department considers that a new approved </w:t>
            </w:r>
            <w:r w:rsidRPr="004F1AB5">
              <w:rPr>
                <w:rFonts w:ascii="Arial" w:hAnsi="Arial" w:cs="Arial"/>
                <w:sz w:val="22"/>
                <w:szCs w:val="23"/>
              </w:rPr>
              <w:t>wildlife trade operation declaration</w:t>
            </w:r>
            <w:r w:rsidRPr="0098010E">
              <w:rPr>
                <w:rFonts w:ascii="Arial" w:hAnsi="Arial" w:cs="Arial"/>
                <w:sz w:val="22"/>
                <w:szCs w:val="23"/>
              </w:rPr>
              <w:t xml:space="preserve"> for the </w:t>
            </w:r>
            <w:r>
              <w:rPr>
                <w:rFonts w:ascii="Arial" w:hAnsi="Arial" w:cs="Arial"/>
                <w:sz w:val="22"/>
              </w:rPr>
              <w:t>Southern and Eastern Scalefish and Shark Fishery</w:t>
            </w:r>
            <w:r w:rsidRPr="0098010E">
              <w:rPr>
                <w:rFonts w:ascii="Arial" w:hAnsi="Arial" w:cs="Arial"/>
                <w:sz w:val="22"/>
                <w:szCs w:val="23"/>
              </w:rPr>
              <w:t xml:space="preserve"> specify a similar condition (see </w:t>
            </w:r>
            <w:r w:rsidRPr="008E1968">
              <w:rPr>
                <w:rFonts w:ascii="Arial" w:hAnsi="Arial" w:cs="Arial"/>
                <w:b/>
                <w:bCs/>
                <w:sz w:val="22"/>
                <w:szCs w:val="23"/>
              </w:rPr>
              <w:t>Condition</w:t>
            </w:r>
            <w:r w:rsidR="003601D6">
              <w:rPr>
                <w:rFonts w:ascii="Arial" w:hAnsi="Arial" w:cs="Arial"/>
                <w:b/>
                <w:bCs/>
                <w:sz w:val="22"/>
                <w:szCs w:val="23"/>
              </w:rPr>
              <w:t> </w:t>
            </w:r>
            <w:r w:rsidR="00A611EB">
              <w:rPr>
                <w:rFonts w:ascii="Arial" w:hAnsi="Arial" w:cs="Arial"/>
                <w:b/>
                <w:bCs/>
                <w:sz w:val="22"/>
                <w:szCs w:val="23"/>
              </w:rPr>
              <w:t>5</w:t>
            </w:r>
            <w:r w:rsidRPr="008E1968">
              <w:rPr>
                <w:rFonts w:ascii="Arial" w:hAnsi="Arial" w:cs="Arial"/>
                <w:b/>
                <w:sz w:val="22"/>
                <w:szCs w:val="23"/>
              </w:rPr>
              <w:t xml:space="preserve">, </w:t>
            </w:r>
            <w:r w:rsidRPr="008E1968">
              <w:rPr>
                <w:rFonts w:ascii="Arial" w:hAnsi="Arial" w:cs="Arial"/>
                <w:b/>
                <w:sz w:val="22"/>
                <w:szCs w:val="23"/>
              </w:rPr>
              <w:lastRenderedPageBreak/>
              <w:t>Table</w:t>
            </w:r>
            <w:r w:rsidR="00A611EB">
              <w:rPr>
                <w:rFonts w:ascii="Arial" w:hAnsi="Arial" w:cs="Arial"/>
                <w:b/>
                <w:sz w:val="22"/>
                <w:szCs w:val="23"/>
              </w:rPr>
              <w:t> </w:t>
            </w:r>
            <w:r w:rsidRPr="008E1968">
              <w:rPr>
                <w:rFonts w:ascii="Arial" w:hAnsi="Arial" w:cs="Arial"/>
                <w:b/>
                <w:sz w:val="22"/>
                <w:szCs w:val="23"/>
              </w:rPr>
              <w:t>4</w:t>
            </w:r>
            <w:r w:rsidRPr="0098010E">
              <w:rPr>
                <w:rFonts w:ascii="Arial" w:hAnsi="Arial" w:cs="Arial"/>
                <w:sz w:val="22"/>
                <w:szCs w:val="23"/>
              </w:rPr>
              <w:t>).</w:t>
            </w:r>
          </w:p>
          <w:p w:rsidR="00370C0A" w:rsidRPr="0098010E" w:rsidRDefault="00370C0A" w:rsidP="00241705">
            <w:pPr>
              <w:pStyle w:val="Default"/>
              <w:spacing w:after="120"/>
              <w:rPr>
                <w:rFonts w:ascii="Arial" w:hAnsi="Arial" w:cs="Arial"/>
                <w:sz w:val="22"/>
                <w:szCs w:val="23"/>
              </w:rPr>
            </w:pPr>
          </w:p>
        </w:tc>
      </w:tr>
    </w:tbl>
    <w:p w:rsidR="00A24A8A" w:rsidRDefault="00A24A8A" w:rsidP="002C4F65">
      <w:pPr>
        <w:rPr>
          <w:rFonts w:ascii="Arial" w:hAnsi="Arial" w:cs="Arial"/>
          <w:sz w:val="22"/>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9"/>
        <w:gridCol w:w="5812"/>
        <w:gridCol w:w="4394"/>
      </w:tblGrid>
      <w:tr w:rsidR="002C4F65" w:rsidRPr="00F6308F" w:rsidTr="00E64B01">
        <w:trPr>
          <w:cantSplit/>
          <w:tblHeader/>
        </w:trPr>
        <w:tc>
          <w:tcPr>
            <w:tcW w:w="4679" w:type="dxa"/>
            <w:tcMar>
              <w:top w:w="57" w:type="dxa"/>
            </w:tcMar>
          </w:tcPr>
          <w:p w:rsidR="002C4F65" w:rsidRPr="00F6308F" w:rsidRDefault="002C4F65" w:rsidP="002C4F65">
            <w:pPr>
              <w:rPr>
                <w:rFonts w:ascii="Arial" w:hAnsi="Arial" w:cs="Arial"/>
              </w:rPr>
            </w:pPr>
            <w:r w:rsidRPr="00F6308F">
              <w:rPr>
                <w:rFonts w:ascii="Arial" w:hAnsi="Arial" w:cs="Arial"/>
                <w:b/>
                <w:sz w:val="22"/>
              </w:rPr>
              <w:t>Recommendation</w:t>
            </w:r>
          </w:p>
        </w:tc>
        <w:tc>
          <w:tcPr>
            <w:tcW w:w="5812" w:type="dxa"/>
            <w:tcMar>
              <w:top w:w="57" w:type="dxa"/>
            </w:tcMar>
          </w:tcPr>
          <w:p w:rsidR="002C4F65" w:rsidRPr="00F6308F" w:rsidRDefault="002C4F65" w:rsidP="00814CC7">
            <w:pPr>
              <w:pStyle w:val="bodytext"/>
              <w:spacing w:line="240" w:lineRule="auto"/>
              <w:jc w:val="left"/>
              <w:rPr>
                <w:rFonts w:cs="Arial"/>
                <w:color w:val="3366FF"/>
                <w:szCs w:val="24"/>
                <w:lang w:eastAsia="en-AU"/>
              </w:rPr>
            </w:pPr>
            <w:r w:rsidRPr="00F6308F">
              <w:rPr>
                <w:rFonts w:cs="Arial"/>
                <w:b/>
              </w:rPr>
              <w:t>Progress</w:t>
            </w:r>
          </w:p>
        </w:tc>
        <w:tc>
          <w:tcPr>
            <w:tcW w:w="4394" w:type="dxa"/>
            <w:tcMar>
              <w:top w:w="57" w:type="dxa"/>
            </w:tcMar>
          </w:tcPr>
          <w:p w:rsidR="002C4F65" w:rsidRPr="00F6308F" w:rsidRDefault="002C4F65" w:rsidP="00814CC7">
            <w:pPr>
              <w:rPr>
                <w:rFonts w:ascii="Arial" w:hAnsi="Arial" w:cs="Arial"/>
                <w:highlight w:val="cyan"/>
              </w:rPr>
            </w:pPr>
            <w:r w:rsidRPr="00F6308F">
              <w:rPr>
                <w:rFonts w:ascii="Arial" w:hAnsi="Arial" w:cs="Arial"/>
                <w:b/>
                <w:sz w:val="22"/>
              </w:rPr>
              <w:t>Recommended Action</w:t>
            </w:r>
          </w:p>
        </w:tc>
      </w:tr>
      <w:tr w:rsidR="002C4F65" w:rsidRPr="00F6308F" w:rsidTr="00E64B01">
        <w:trPr>
          <w:cantSplit/>
        </w:trPr>
        <w:tc>
          <w:tcPr>
            <w:tcW w:w="4679" w:type="dxa"/>
            <w:tcMar>
              <w:top w:w="57" w:type="dxa"/>
            </w:tcMar>
          </w:tcPr>
          <w:p w:rsidR="002C4F65" w:rsidRPr="0059119C" w:rsidRDefault="0059119C" w:rsidP="00DD0F58">
            <w:pPr>
              <w:pStyle w:val="ListNumber"/>
              <w:numPr>
                <w:ilvl w:val="0"/>
                <w:numId w:val="26"/>
              </w:numPr>
              <w:rPr>
                <w:rFonts w:ascii="Arial" w:hAnsi="Arial" w:cs="Arial"/>
              </w:rPr>
            </w:pPr>
            <w:r>
              <w:rPr>
                <w:rFonts w:ascii="Arial" w:hAnsi="Arial" w:cs="Arial"/>
                <w:sz w:val="22"/>
              </w:rPr>
              <w:t>AFMA to:</w:t>
            </w:r>
          </w:p>
          <w:p w:rsidR="0059119C" w:rsidRPr="0059119C" w:rsidRDefault="0059119C" w:rsidP="0059119C">
            <w:pPr>
              <w:ind w:left="284" w:hanging="284"/>
              <w:rPr>
                <w:rFonts w:ascii="Arial" w:hAnsi="Arial" w:cs="Arial"/>
                <w:sz w:val="22"/>
                <w:szCs w:val="22"/>
              </w:rPr>
            </w:pPr>
            <w:r w:rsidRPr="0059119C">
              <w:rPr>
                <w:rFonts w:ascii="Arial" w:hAnsi="Arial" w:cs="Arial"/>
                <w:sz w:val="22"/>
                <w:szCs w:val="22"/>
              </w:rPr>
              <w:t xml:space="preserve">a)  </w:t>
            </w:r>
            <w:proofErr w:type="gramStart"/>
            <w:r w:rsidRPr="0059119C">
              <w:rPr>
                <w:rFonts w:ascii="Arial" w:hAnsi="Arial" w:cs="Arial"/>
                <w:sz w:val="22"/>
                <w:szCs w:val="22"/>
              </w:rPr>
              <w:t>report</w:t>
            </w:r>
            <w:proofErr w:type="gramEnd"/>
            <w:r w:rsidRPr="0059119C">
              <w:rPr>
                <w:rFonts w:ascii="Arial" w:hAnsi="Arial" w:cs="Arial"/>
                <w:sz w:val="22"/>
                <w:szCs w:val="22"/>
              </w:rPr>
              <w:t xml:space="preserve"> on the implementation and success of existing rebuilding strategies for SESSF species that are below their limit reference point (</w:t>
            </w:r>
            <w:proofErr w:type="spellStart"/>
            <w:r w:rsidRPr="0059119C">
              <w:rPr>
                <w:rFonts w:ascii="Arial" w:hAnsi="Arial" w:cs="Arial"/>
                <w:sz w:val="22"/>
                <w:szCs w:val="22"/>
              </w:rPr>
              <w:t>B</w:t>
            </w:r>
            <w:r w:rsidRPr="0059119C">
              <w:rPr>
                <w:rFonts w:ascii="Arial" w:hAnsi="Arial" w:cs="Arial"/>
                <w:sz w:val="22"/>
                <w:szCs w:val="22"/>
                <w:vertAlign w:val="subscript"/>
              </w:rPr>
              <w:t>Lim</w:t>
            </w:r>
            <w:proofErr w:type="spellEnd"/>
            <w:r w:rsidRPr="0059119C">
              <w:rPr>
                <w:rFonts w:ascii="Arial" w:hAnsi="Arial" w:cs="Arial"/>
                <w:sz w:val="22"/>
                <w:szCs w:val="22"/>
              </w:rPr>
              <w:t xml:space="preserve">) </w:t>
            </w:r>
            <w:r w:rsidRPr="0059119C">
              <w:rPr>
                <w:rStyle w:val="HTMLAcronym"/>
                <w:rFonts w:ascii="Arial" w:hAnsi="Arial" w:cs="Arial"/>
                <w:sz w:val="22"/>
                <w:szCs w:val="22"/>
              </w:rPr>
              <w:t>as part of the annual reporting to DEWHA prescribed in Condition 3</w:t>
            </w:r>
            <w:r w:rsidRPr="0059119C">
              <w:rPr>
                <w:rFonts w:ascii="Arial" w:hAnsi="Arial" w:cs="Arial"/>
                <w:sz w:val="22"/>
                <w:szCs w:val="22"/>
              </w:rPr>
              <w:t>. This report should include an assessment of the effectiveness of the rebuilding strategy in meeting its objectives; and</w:t>
            </w:r>
          </w:p>
          <w:p w:rsidR="0059119C" w:rsidRPr="0059119C" w:rsidRDefault="0059119C" w:rsidP="0059119C">
            <w:pPr>
              <w:pStyle w:val="ListNumber"/>
              <w:numPr>
                <w:ilvl w:val="0"/>
                <w:numId w:val="0"/>
              </w:numPr>
              <w:ind w:left="284" w:hanging="284"/>
              <w:rPr>
                <w:rFonts w:ascii="Arial" w:hAnsi="Arial" w:cs="Arial"/>
                <w:sz w:val="22"/>
                <w:szCs w:val="22"/>
              </w:rPr>
            </w:pPr>
          </w:p>
          <w:p w:rsidR="0059119C" w:rsidRPr="00F6308F" w:rsidRDefault="0059119C" w:rsidP="0059119C">
            <w:pPr>
              <w:pStyle w:val="ListNumber"/>
              <w:numPr>
                <w:ilvl w:val="0"/>
                <w:numId w:val="0"/>
              </w:numPr>
              <w:ind w:left="284" w:hanging="284"/>
            </w:pPr>
            <w:r w:rsidRPr="0059119C">
              <w:rPr>
                <w:rFonts w:ascii="Arial" w:hAnsi="Arial" w:cs="Arial"/>
                <w:sz w:val="22"/>
                <w:szCs w:val="22"/>
              </w:rPr>
              <w:t xml:space="preserve">b)  </w:t>
            </w:r>
            <w:proofErr w:type="gramStart"/>
            <w:r w:rsidRPr="0059119C">
              <w:rPr>
                <w:rFonts w:ascii="Arial" w:hAnsi="Arial" w:cs="Arial"/>
                <w:sz w:val="22"/>
                <w:szCs w:val="22"/>
              </w:rPr>
              <w:t>advise</w:t>
            </w:r>
            <w:proofErr w:type="gramEnd"/>
            <w:r w:rsidRPr="0059119C">
              <w:rPr>
                <w:rFonts w:ascii="Arial" w:hAnsi="Arial" w:cs="Arial"/>
                <w:sz w:val="22"/>
                <w:szCs w:val="22"/>
              </w:rPr>
              <w:t xml:space="preserve"> DEWHA of any species/stock or stocks of species identified as potentially being below their limit reference point (</w:t>
            </w:r>
            <w:proofErr w:type="spellStart"/>
            <w:r w:rsidRPr="0059119C">
              <w:rPr>
                <w:rFonts w:ascii="Arial" w:hAnsi="Arial" w:cs="Arial"/>
                <w:sz w:val="22"/>
                <w:szCs w:val="22"/>
              </w:rPr>
              <w:t>B</w:t>
            </w:r>
            <w:r w:rsidRPr="0059119C">
              <w:rPr>
                <w:rFonts w:ascii="Arial" w:hAnsi="Arial" w:cs="Arial"/>
                <w:sz w:val="22"/>
                <w:szCs w:val="22"/>
                <w:vertAlign w:val="subscript"/>
              </w:rPr>
              <w:t>Lim</w:t>
            </w:r>
            <w:proofErr w:type="spellEnd"/>
            <w:r w:rsidRPr="0059119C">
              <w:rPr>
                <w:rFonts w:ascii="Arial" w:hAnsi="Arial" w:cs="Arial"/>
                <w:sz w:val="22"/>
                <w:szCs w:val="22"/>
              </w:rPr>
              <w:t xml:space="preserve">), and therefore possibly requiring the development of a rebuilding strategy consistent with the </w:t>
            </w:r>
            <w:r w:rsidRPr="0059119C">
              <w:rPr>
                <w:rFonts w:ascii="Arial" w:hAnsi="Arial" w:cs="Arial"/>
                <w:i/>
                <w:sz w:val="22"/>
                <w:szCs w:val="22"/>
              </w:rPr>
              <w:t>Commonwealth Fisheries Harvest Strategy Policy</w:t>
            </w:r>
            <w:r w:rsidRPr="0059119C">
              <w:rPr>
                <w:rFonts w:ascii="Arial" w:hAnsi="Arial" w:cs="Arial"/>
                <w:sz w:val="22"/>
                <w:szCs w:val="22"/>
              </w:rPr>
              <w:t>. DEWHA to be advised as soon as the relevant SESSF Research Assessment Group raises such concerns.</w:t>
            </w:r>
          </w:p>
        </w:tc>
        <w:tc>
          <w:tcPr>
            <w:tcW w:w="5812" w:type="dxa"/>
            <w:tcMar>
              <w:top w:w="57" w:type="dxa"/>
            </w:tcMar>
          </w:tcPr>
          <w:p w:rsidR="002C4F65" w:rsidRDefault="0028735D" w:rsidP="00DD0F58">
            <w:pPr>
              <w:pStyle w:val="bodytext"/>
              <w:numPr>
                <w:ilvl w:val="0"/>
                <w:numId w:val="42"/>
              </w:numPr>
              <w:spacing w:line="240" w:lineRule="auto"/>
              <w:ind w:left="441"/>
              <w:jc w:val="left"/>
              <w:rPr>
                <w:rFonts w:cs="Arial"/>
                <w:szCs w:val="22"/>
                <w:lang w:eastAsia="en-AU"/>
              </w:rPr>
            </w:pPr>
            <w:r>
              <w:rPr>
                <w:rFonts w:cs="Arial"/>
                <w:szCs w:val="22"/>
                <w:lang w:eastAsia="en-AU"/>
              </w:rPr>
              <w:t>The Australian Fisheries Management Authority has included reports on the progress of rebuilding strategies for conservation dependent listed species in its annual reports to the department. Similar reports have provided to the Threatened Species Scientific Committee on request.</w:t>
            </w:r>
          </w:p>
          <w:p w:rsidR="0028735D" w:rsidRDefault="0028735D" w:rsidP="00DD0F58">
            <w:pPr>
              <w:pStyle w:val="bodytext"/>
              <w:numPr>
                <w:ilvl w:val="0"/>
                <w:numId w:val="42"/>
              </w:numPr>
              <w:spacing w:line="240" w:lineRule="auto"/>
              <w:ind w:left="441"/>
              <w:jc w:val="left"/>
              <w:rPr>
                <w:rFonts w:cs="Arial"/>
                <w:szCs w:val="22"/>
                <w:lang w:eastAsia="en-AU"/>
              </w:rPr>
            </w:pPr>
            <w:r>
              <w:rPr>
                <w:rFonts w:cs="Arial"/>
                <w:szCs w:val="22"/>
                <w:lang w:eastAsia="en-AU"/>
              </w:rPr>
              <w:t>There have been no stocks in the Southern and Eastern Scalefish and Shark Fishery that have been identified as falling below limit reference points for the first time since the last assessment of the fishery in 2009.</w:t>
            </w:r>
          </w:p>
          <w:p w:rsidR="0028735D" w:rsidRPr="00F6308F" w:rsidRDefault="0028735D" w:rsidP="0028735D">
            <w:pPr>
              <w:pStyle w:val="bodytext"/>
              <w:spacing w:line="240" w:lineRule="auto"/>
              <w:jc w:val="left"/>
              <w:rPr>
                <w:rFonts w:cs="Arial"/>
                <w:color w:val="3366FF"/>
                <w:szCs w:val="24"/>
                <w:lang w:eastAsia="en-AU"/>
              </w:rPr>
            </w:pPr>
          </w:p>
        </w:tc>
        <w:tc>
          <w:tcPr>
            <w:tcW w:w="4394" w:type="dxa"/>
            <w:tcMar>
              <w:top w:w="57" w:type="dxa"/>
            </w:tcMar>
          </w:tcPr>
          <w:p w:rsidR="005F19B9" w:rsidRDefault="005F19B9" w:rsidP="005F19B9">
            <w:pPr>
              <w:rPr>
                <w:rFonts w:ascii="Arial" w:hAnsi="Arial" w:cs="Arial"/>
                <w:sz w:val="22"/>
                <w:highlight w:val="cyan"/>
              </w:rPr>
            </w:pPr>
            <w:r w:rsidRPr="003E0C54">
              <w:rPr>
                <w:rFonts w:ascii="Arial" w:hAnsi="Arial" w:cs="Arial"/>
                <w:sz w:val="22"/>
                <w:szCs w:val="23"/>
              </w:rPr>
              <w:t xml:space="preserve">The </w:t>
            </w:r>
            <w:r w:rsidR="000D12AF">
              <w:rPr>
                <w:rFonts w:ascii="Arial" w:hAnsi="Arial" w:cs="Arial"/>
                <w:sz w:val="22"/>
                <w:szCs w:val="23"/>
              </w:rPr>
              <w:t>d</w:t>
            </w:r>
            <w:r w:rsidR="008E1968" w:rsidRPr="002C4F65">
              <w:rPr>
                <w:rFonts w:ascii="Arial" w:hAnsi="Arial" w:cs="Arial"/>
                <w:sz w:val="22"/>
                <w:szCs w:val="23"/>
              </w:rPr>
              <w:t xml:space="preserve">epartment </w:t>
            </w:r>
            <w:r w:rsidRPr="003E0C54">
              <w:rPr>
                <w:rFonts w:ascii="Arial" w:hAnsi="Arial" w:cs="Arial"/>
                <w:sz w:val="22"/>
                <w:szCs w:val="23"/>
              </w:rPr>
              <w:t>considers th</w:t>
            </w:r>
            <w:r>
              <w:rPr>
                <w:rFonts w:ascii="Arial" w:hAnsi="Arial" w:cs="Arial"/>
                <w:sz w:val="22"/>
                <w:szCs w:val="23"/>
              </w:rPr>
              <w:t>at this recommendation has</w:t>
            </w:r>
            <w:r w:rsidRPr="003E0C54">
              <w:rPr>
                <w:rFonts w:ascii="Arial" w:hAnsi="Arial" w:cs="Arial"/>
                <w:sz w:val="22"/>
                <w:szCs w:val="23"/>
              </w:rPr>
              <w:t xml:space="preserve"> be</w:t>
            </w:r>
            <w:r>
              <w:rPr>
                <w:rFonts w:ascii="Arial" w:hAnsi="Arial" w:cs="Arial"/>
                <w:sz w:val="22"/>
                <w:szCs w:val="23"/>
              </w:rPr>
              <w:t>en met</w:t>
            </w:r>
            <w:r w:rsidR="000D12AF">
              <w:rPr>
                <w:rFonts w:ascii="Arial" w:hAnsi="Arial" w:cs="Arial"/>
                <w:sz w:val="22"/>
                <w:szCs w:val="23"/>
              </w:rPr>
              <w:t>, although the issues covered by this recommendation are ongoing</w:t>
            </w:r>
            <w:r>
              <w:rPr>
                <w:rFonts w:ascii="Arial" w:hAnsi="Arial" w:cs="Arial"/>
                <w:sz w:val="22"/>
                <w:szCs w:val="23"/>
              </w:rPr>
              <w:t>.</w:t>
            </w:r>
          </w:p>
          <w:p w:rsidR="005F19B9" w:rsidRDefault="005F19B9" w:rsidP="005F19B9">
            <w:pPr>
              <w:rPr>
                <w:rFonts w:ascii="Arial" w:hAnsi="Arial" w:cs="Arial"/>
                <w:sz w:val="22"/>
                <w:highlight w:val="cyan"/>
              </w:rPr>
            </w:pPr>
          </w:p>
          <w:p w:rsidR="002C4F65" w:rsidRPr="008E1968" w:rsidRDefault="00165189" w:rsidP="00A611EB">
            <w:pPr>
              <w:spacing w:after="120"/>
              <w:rPr>
                <w:rFonts w:ascii="Arial" w:hAnsi="Arial" w:cs="Arial"/>
              </w:rPr>
            </w:pPr>
            <w:r>
              <w:rPr>
                <w:rFonts w:ascii="Arial" w:hAnsi="Arial" w:cs="Arial"/>
                <w:sz w:val="22"/>
                <w:szCs w:val="23"/>
              </w:rPr>
              <w:t xml:space="preserve">The department </w:t>
            </w:r>
            <w:r w:rsidR="006A5538">
              <w:rPr>
                <w:rFonts w:ascii="Arial" w:hAnsi="Arial" w:cs="Arial"/>
                <w:sz w:val="22"/>
                <w:szCs w:val="23"/>
              </w:rPr>
              <w:t>considers that this recommendation should continue in a modified form, with particular attention to reporting on the effectiveness of rebuilding strategies in meeting their objectives</w:t>
            </w:r>
            <w:r>
              <w:rPr>
                <w:rFonts w:ascii="Arial" w:hAnsi="Arial" w:cs="Arial"/>
                <w:sz w:val="22"/>
                <w:szCs w:val="23"/>
              </w:rPr>
              <w:t xml:space="preserve"> </w:t>
            </w:r>
            <w:r w:rsidRPr="003E0C54">
              <w:rPr>
                <w:rFonts w:ascii="Arial" w:hAnsi="Arial" w:cs="Arial"/>
                <w:sz w:val="22"/>
                <w:szCs w:val="23"/>
              </w:rPr>
              <w:t>(see</w:t>
            </w:r>
            <w:proofErr w:type="gramStart"/>
            <w:r>
              <w:rPr>
                <w:rFonts w:ascii="Arial" w:hAnsi="Arial" w:cs="Arial"/>
                <w:sz w:val="22"/>
                <w:szCs w:val="23"/>
              </w:rPr>
              <w:t> </w:t>
            </w:r>
            <w:r w:rsidR="004F1AB5">
              <w:rPr>
                <w:rFonts w:ascii="Arial" w:hAnsi="Arial" w:cs="Arial"/>
                <w:b/>
                <w:sz w:val="22"/>
                <w:szCs w:val="23"/>
              </w:rPr>
              <w:t xml:space="preserve"> </w:t>
            </w:r>
            <w:r w:rsidR="006A5538">
              <w:rPr>
                <w:rFonts w:ascii="Arial" w:hAnsi="Arial" w:cs="Arial"/>
                <w:b/>
                <w:sz w:val="22"/>
                <w:szCs w:val="23"/>
              </w:rPr>
              <w:t>Condition</w:t>
            </w:r>
            <w:proofErr w:type="gramEnd"/>
            <w:r w:rsidR="006A5538">
              <w:rPr>
                <w:rFonts w:ascii="Arial" w:hAnsi="Arial" w:cs="Arial"/>
                <w:b/>
                <w:sz w:val="22"/>
                <w:szCs w:val="23"/>
              </w:rPr>
              <w:t xml:space="preserve"> </w:t>
            </w:r>
            <w:r w:rsidR="00A611EB">
              <w:rPr>
                <w:rFonts w:ascii="Arial" w:hAnsi="Arial" w:cs="Arial"/>
                <w:b/>
                <w:sz w:val="22"/>
                <w:szCs w:val="23"/>
              </w:rPr>
              <w:t>6</w:t>
            </w:r>
            <w:r w:rsidRPr="00165189">
              <w:rPr>
                <w:rFonts w:ascii="Arial" w:hAnsi="Arial" w:cs="Arial"/>
                <w:b/>
                <w:sz w:val="22"/>
                <w:szCs w:val="23"/>
              </w:rPr>
              <w:t>, Table 4</w:t>
            </w:r>
            <w:r w:rsidRPr="003E0C54">
              <w:rPr>
                <w:rFonts w:ascii="Arial" w:hAnsi="Arial" w:cs="Arial"/>
                <w:sz w:val="22"/>
                <w:szCs w:val="23"/>
              </w:rPr>
              <w:t>).</w:t>
            </w:r>
          </w:p>
        </w:tc>
      </w:tr>
      <w:tr w:rsidR="003E0C54" w:rsidRPr="00F6308F" w:rsidTr="00E64B01">
        <w:trPr>
          <w:cantSplit/>
        </w:trPr>
        <w:tc>
          <w:tcPr>
            <w:tcW w:w="4679" w:type="dxa"/>
            <w:tcMar>
              <w:top w:w="57" w:type="dxa"/>
            </w:tcMar>
          </w:tcPr>
          <w:p w:rsidR="003E0C54" w:rsidRPr="0059119C" w:rsidRDefault="0059119C" w:rsidP="00DD0F58">
            <w:pPr>
              <w:pStyle w:val="ListNumber"/>
              <w:numPr>
                <w:ilvl w:val="0"/>
                <w:numId w:val="26"/>
              </w:numPr>
              <w:rPr>
                <w:rFonts w:ascii="Arial" w:hAnsi="Arial" w:cs="Arial"/>
                <w:sz w:val="22"/>
                <w:szCs w:val="22"/>
              </w:rPr>
            </w:pPr>
            <w:r w:rsidRPr="0059119C">
              <w:rPr>
                <w:rFonts w:ascii="Arial" w:hAnsi="Arial" w:cs="Arial"/>
                <w:sz w:val="22"/>
                <w:szCs w:val="22"/>
              </w:rPr>
              <w:t>AFMA to continue to implement appropriate management responses to address and mitigate risks and impacts for species that are identified as high risk through ERA processes. A review of the effectiveness of management responses to mitigate the interactions outlined in the ERAs should be undertaken at appropriate intervals. Measures to mitigate interactions should be incorporated into AFMA’s management arrangements for the relevant sectors of the fishery.</w:t>
            </w:r>
          </w:p>
        </w:tc>
        <w:tc>
          <w:tcPr>
            <w:tcW w:w="5812" w:type="dxa"/>
            <w:tcMar>
              <w:top w:w="57" w:type="dxa"/>
            </w:tcMar>
          </w:tcPr>
          <w:p w:rsidR="003E0C54" w:rsidRDefault="00040FE4" w:rsidP="00040FE4">
            <w:pPr>
              <w:tabs>
                <w:tab w:val="left" w:pos="360"/>
              </w:tabs>
              <w:spacing w:after="120"/>
              <w:rPr>
                <w:rFonts w:ascii="Arial" w:hAnsi="Arial" w:cs="Arial"/>
                <w:sz w:val="22"/>
                <w:szCs w:val="22"/>
              </w:rPr>
            </w:pPr>
            <w:r>
              <w:rPr>
                <w:rFonts w:ascii="Arial" w:hAnsi="Arial" w:cs="Arial"/>
                <w:sz w:val="22"/>
                <w:szCs w:val="22"/>
              </w:rPr>
              <w:t xml:space="preserve">The Australian Fisheries Management Authority </w:t>
            </w:r>
            <w:r w:rsidR="006A5538">
              <w:rPr>
                <w:rFonts w:ascii="Arial" w:hAnsi="Arial" w:cs="Arial"/>
                <w:sz w:val="22"/>
                <w:szCs w:val="22"/>
              </w:rPr>
              <w:t>developed and implemented an ecological risk assessment and management framework for all sectors of the Southern and Eastern Scalefish and Shark Fishery</w:t>
            </w:r>
            <w:r w:rsidR="006A5538" w:rsidRPr="00B720E2">
              <w:rPr>
                <w:rFonts w:ascii="Arial" w:hAnsi="Arial" w:cs="Arial"/>
                <w:sz w:val="22"/>
                <w:szCs w:val="22"/>
              </w:rPr>
              <w:t>.</w:t>
            </w:r>
            <w:r w:rsidR="006A5538">
              <w:rPr>
                <w:rFonts w:ascii="Arial" w:hAnsi="Arial" w:cs="Arial"/>
                <w:sz w:val="22"/>
                <w:szCs w:val="22"/>
              </w:rPr>
              <w:t xml:space="preserve"> </w:t>
            </w:r>
            <w:r>
              <w:rPr>
                <w:rFonts w:ascii="Arial" w:hAnsi="Arial" w:cs="Arial"/>
                <w:sz w:val="22"/>
                <w:szCs w:val="22"/>
              </w:rPr>
              <w:t>T</w:t>
            </w:r>
            <w:r w:rsidR="006A5538">
              <w:rPr>
                <w:rFonts w:ascii="Arial" w:hAnsi="Arial" w:cs="Arial"/>
                <w:sz w:val="22"/>
                <w:szCs w:val="22"/>
              </w:rPr>
              <w:t>hese assess</w:t>
            </w:r>
            <w:r>
              <w:rPr>
                <w:rFonts w:ascii="Arial" w:hAnsi="Arial" w:cs="Arial"/>
                <w:sz w:val="22"/>
                <w:szCs w:val="22"/>
              </w:rPr>
              <w:t xml:space="preserve">ments have been periodically reviewed, with Ecological Risk Management reports released </w:t>
            </w:r>
            <w:r w:rsidR="0098135B">
              <w:rPr>
                <w:rFonts w:ascii="Arial" w:hAnsi="Arial" w:cs="Arial"/>
                <w:sz w:val="22"/>
                <w:szCs w:val="22"/>
              </w:rPr>
              <w:t xml:space="preserve">in 2010 </w:t>
            </w:r>
            <w:r>
              <w:rPr>
                <w:rFonts w:ascii="Arial" w:hAnsi="Arial" w:cs="Arial"/>
                <w:sz w:val="22"/>
                <w:szCs w:val="22"/>
              </w:rPr>
              <w:t xml:space="preserve">for the Danish seine, otter trawl, auto </w:t>
            </w:r>
            <w:proofErr w:type="spellStart"/>
            <w:r>
              <w:rPr>
                <w:rFonts w:ascii="Arial" w:hAnsi="Arial" w:cs="Arial"/>
                <w:sz w:val="22"/>
                <w:szCs w:val="22"/>
              </w:rPr>
              <w:t>longline</w:t>
            </w:r>
            <w:proofErr w:type="spellEnd"/>
            <w:r>
              <w:rPr>
                <w:rFonts w:ascii="Arial" w:hAnsi="Arial" w:cs="Arial"/>
                <w:sz w:val="22"/>
                <w:szCs w:val="22"/>
              </w:rPr>
              <w:t>, gillnet, hook and trap sectors. A list of priority species to be addressed</w:t>
            </w:r>
            <w:r w:rsidR="0098135B">
              <w:rPr>
                <w:rFonts w:ascii="Arial" w:hAnsi="Arial" w:cs="Arial"/>
                <w:sz w:val="22"/>
                <w:szCs w:val="22"/>
              </w:rPr>
              <w:t>,</w:t>
            </w:r>
            <w:r>
              <w:rPr>
                <w:rFonts w:ascii="Arial" w:hAnsi="Arial" w:cs="Arial"/>
                <w:sz w:val="22"/>
                <w:szCs w:val="22"/>
              </w:rPr>
              <w:t xml:space="preserve"> and management measures in response</w:t>
            </w:r>
            <w:r w:rsidR="0098135B">
              <w:rPr>
                <w:rFonts w:ascii="Arial" w:hAnsi="Arial" w:cs="Arial"/>
                <w:sz w:val="22"/>
                <w:szCs w:val="22"/>
              </w:rPr>
              <w:t>,</w:t>
            </w:r>
            <w:r>
              <w:rPr>
                <w:rFonts w:ascii="Arial" w:hAnsi="Arial" w:cs="Arial"/>
                <w:sz w:val="22"/>
                <w:szCs w:val="22"/>
              </w:rPr>
              <w:t xml:space="preserve"> is included in Table 16 of the Australian Fisheries Management Authority’s submission. </w:t>
            </w:r>
          </w:p>
          <w:p w:rsidR="00040FE4" w:rsidRPr="00F6308F" w:rsidRDefault="00040FE4" w:rsidP="00040FE4">
            <w:pPr>
              <w:tabs>
                <w:tab w:val="left" w:pos="360"/>
              </w:tabs>
              <w:spacing w:after="120"/>
              <w:rPr>
                <w:rFonts w:cs="Arial"/>
                <w:color w:val="3366FF"/>
              </w:rPr>
            </w:pPr>
            <w:r>
              <w:rPr>
                <w:rFonts w:ascii="Arial" w:hAnsi="Arial" w:cs="Arial"/>
                <w:sz w:val="22"/>
                <w:szCs w:val="22"/>
              </w:rPr>
              <w:t>The Australian Fisheries Management A</w:t>
            </w:r>
            <w:r w:rsidR="00886088">
              <w:rPr>
                <w:rFonts w:ascii="Arial" w:hAnsi="Arial" w:cs="Arial"/>
                <w:sz w:val="22"/>
                <w:szCs w:val="22"/>
              </w:rPr>
              <w:t xml:space="preserve">uthority is currently facilitating an update of the Ecological Risk Assessments for </w:t>
            </w:r>
            <w:r w:rsidR="0098135B">
              <w:rPr>
                <w:rFonts w:ascii="Arial" w:hAnsi="Arial" w:cs="Arial"/>
                <w:sz w:val="22"/>
                <w:szCs w:val="22"/>
              </w:rPr>
              <w:t xml:space="preserve">the </w:t>
            </w:r>
            <w:r w:rsidR="00886088">
              <w:rPr>
                <w:rFonts w:ascii="Arial" w:hAnsi="Arial" w:cs="Arial"/>
                <w:sz w:val="22"/>
                <w:szCs w:val="22"/>
              </w:rPr>
              <w:t>Southern and Eastern Scalefish and Shark Fishery sectors.</w:t>
            </w:r>
          </w:p>
        </w:tc>
        <w:tc>
          <w:tcPr>
            <w:tcW w:w="4394" w:type="dxa"/>
            <w:tcMar>
              <w:top w:w="57" w:type="dxa"/>
            </w:tcMar>
          </w:tcPr>
          <w:p w:rsidR="00886088" w:rsidRDefault="00886088" w:rsidP="00886088">
            <w:pPr>
              <w:rPr>
                <w:rFonts w:ascii="Arial" w:hAnsi="Arial" w:cs="Arial"/>
                <w:sz w:val="22"/>
                <w:highlight w:val="cyan"/>
              </w:rPr>
            </w:pPr>
            <w:r w:rsidRPr="003E0C54">
              <w:rPr>
                <w:rFonts w:ascii="Arial" w:hAnsi="Arial" w:cs="Arial"/>
                <w:sz w:val="22"/>
                <w:szCs w:val="23"/>
              </w:rPr>
              <w:t xml:space="preserve">The </w:t>
            </w:r>
            <w:r>
              <w:rPr>
                <w:rFonts w:ascii="Arial" w:hAnsi="Arial" w:cs="Arial"/>
                <w:sz w:val="22"/>
                <w:szCs w:val="23"/>
              </w:rPr>
              <w:t>d</w:t>
            </w:r>
            <w:r w:rsidRPr="002C4F65">
              <w:rPr>
                <w:rFonts w:ascii="Arial" w:hAnsi="Arial" w:cs="Arial"/>
                <w:sz w:val="22"/>
                <w:szCs w:val="23"/>
              </w:rPr>
              <w:t xml:space="preserve">epartment </w:t>
            </w:r>
            <w:r w:rsidRPr="003E0C54">
              <w:rPr>
                <w:rFonts w:ascii="Arial" w:hAnsi="Arial" w:cs="Arial"/>
                <w:sz w:val="22"/>
                <w:szCs w:val="23"/>
              </w:rPr>
              <w:t>considers th</w:t>
            </w:r>
            <w:r>
              <w:rPr>
                <w:rFonts w:ascii="Arial" w:hAnsi="Arial" w:cs="Arial"/>
                <w:sz w:val="22"/>
                <w:szCs w:val="23"/>
              </w:rPr>
              <w:t>at this recommendation has</w:t>
            </w:r>
            <w:r w:rsidRPr="003E0C54">
              <w:rPr>
                <w:rFonts w:ascii="Arial" w:hAnsi="Arial" w:cs="Arial"/>
                <w:sz w:val="22"/>
                <w:szCs w:val="23"/>
              </w:rPr>
              <w:t xml:space="preserve"> be</w:t>
            </w:r>
            <w:r>
              <w:rPr>
                <w:rFonts w:ascii="Arial" w:hAnsi="Arial" w:cs="Arial"/>
                <w:sz w:val="22"/>
                <w:szCs w:val="23"/>
              </w:rPr>
              <w:t>en met, although the issues covered by this recommendation are ongoing.</w:t>
            </w:r>
          </w:p>
          <w:p w:rsidR="00886088" w:rsidRDefault="00886088" w:rsidP="00886088">
            <w:pPr>
              <w:rPr>
                <w:rFonts w:ascii="Arial" w:hAnsi="Arial" w:cs="Arial"/>
                <w:sz w:val="22"/>
                <w:highlight w:val="cyan"/>
              </w:rPr>
            </w:pPr>
          </w:p>
          <w:p w:rsidR="003E0C54" w:rsidRPr="00F6308F" w:rsidRDefault="00886088" w:rsidP="00886088">
            <w:pPr>
              <w:spacing w:after="120"/>
              <w:rPr>
                <w:rFonts w:ascii="Arial" w:hAnsi="Arial" w:cs="Arial"/>
                <w:highlight w:val="cyan"/>
              </w:rPr>
            </w:pPr>
            <w:r>
              <w:rPr>
                <w:rFonts w:ascii="Arial" w:hAnsi="Arial" w:cs="Arial"/>
                <w:sz w:val="22"/>
                <w:szCs w:val="23"/>
              </w:rPr>
              <w:t xml:space="preserve">The department considers that this recommendation should continue in a modified form </w:t>
            </w:r>
            <w:r w:rsidRPr="003E0C54">
              <w:rPr>
                <w:rFonts w:ascii="Arial" w:hAnsi="Arial" w:cs="Arial"/>
                <w:sz w:val="22"/>
                <w:szCs w:val="23"/>
              </w:rPr>
              <w:t>(see</w:t>
            </w:r>
            <w:r>
              <w:rPr>
                <w:rFonts w:ascii="Arial" w:hAnsi="Arial" w:cs="Arial"/>
                <w:sz w:val="22"/>
                <w:szCs w:val="23"/>
              </w:rPr>
              <w:t> </w:t>
            </w:r>
            <w:r>
              <w:rPr>
                <w:rFonts w:ascii="Arial" w:hAnsi="Arial" w:cs="Arial"/>
                <w:b/>
                <w:sz w:val="22"/>
                <w:szCs w:val="23"/>
              </w:rPr>
              <w:t>Recommendation 2</w:t>
            </w:r>
            <w:r w:rsidRPr="00165189">
              <w:rPr>
                <w:rFonts w:ascii="Arial" w:hAnsi="Arial" w:cs="Arial"/>
                <w:b/>
                <w:sz w:val="22"/>
                <w:szCs w:val="23"/>
              </w:rPr>
              <w:t>, Table 4</w:t>
            </w:r>
            <w:r w:rsidRPr="003E0C54">
              <w:rPr>
                <w:rFonts w:ascii="Arial" w:hAnsi="Arial" w:cs="Arial"/>
                <w:sz w:val="22"/>
                <w:szCs w:val="23"/>
              </w:rPr>
              <w:t>).</w:t>
            </w:r>
          </w:p>
        </w:tc>
      </w:tr>
      <w:tr w:rsidR="0059119C" w:rsidRPr="00F6308F" w:rsidTr="00E64B01">
        <w:trPr>
          <w:cantSplit/>
        </w:trPr>
        <w:tc>
          <w:tcPr>
            <w:tcW w:w="4679" w:type="dxa"/>
            <w:tcMar>
              <w:top w:w="57" w:type="dxa"/>
            </w:tcMar>
          </w:tcPr>
          <w:p w:rsidR="0059119C" w:rsidRPr="0059119C" w:rsidRDefault="0059119C" w:rsidP="00DD0F58">
            <w:pPr>
              <w:pStyle w:val="ListNumber"/>
              <w:numPr>
                <w:ilvl w:val="0"/>
                <w:numId w:val="26"/>
              </w:numPr>
              <w:rPr>
                <w:rFonts w:ascii="Arial" w:hAnsi="Arial" w:cs="Arial"/>
                <w:sz w:val="22"/>
                <w:szCs w:val="22"/>
              </w:rPr>
            </w:pPr>
            <w:r w:rsidRPr="0059119C">
              <w:rPr>
                <w:rFonts w:ascii="Arial" w:hAnsi="Arial" w:cs="Arial"/>
                <w:sz w:val="22"/>
                <w:szCs w:val="22"/>
              </w:rPr>
              <w:lastRenderedPageBreak/>
              <w:t>AFMA to ensure Vessel Management Plans are in place for all SESSF trawl licensed boats by 31 December 2011.</w:t>
            </w:r>
          </w:p>
        </w:tc>
        <w:tc>
          <w:tcPr>
            <w:tcW w:w="5812" w:type="dxa"/>
            <w:tcMar>
              <w:top w:w="57" w:type="dxa"/>
            </w:tcMar>
          </w:tcPr>
          <w:p w:rsidR="0059119C" w:rsidRPr="00886088" w:rsidRDefault="00886088" w:rsidP="00814CC7">
            <w:pPr>
              <w:pStyle w:val="bodytext"/>
              <w:spacing w:line="240" w:lineRule="auto"/>
              <w:jc w:val="left"/>
              <w:rPr>
                <w:rFonts w:cs="Arial"/>
                <w:szCs w:val="24"/>
                <w:lang w:eastAsia="en-AU"/>
              </w:rPr>
            </w:pPr>
            <w:r w:rsidRPr="00886088">
              <w:rPr>
                <w:rFonts w:cs="Arial"/>
                <w:szCs w:val="24"/>
                <w:lang w:eastAsia="en-AU"/>
              </w:rPr>
              <w:t>Approved</w:t>
            </w:r>
            <w:r>
              <w:rPr>
                <w:rFonts w:cs="Arial"/>
                <w:szCs w:val="24"/>
                <w:lang w:eastAsia="en-AU"/>
              </w:rPr>
              <w:t xml:space="preserve"> Seabird Management Plans were implemented on all otter trawl vessels in the fishery by November 2011.</w:t>
            </w:r>
          </w:p>
        </w:tc>
        <w:tc>
          <w:tcPr>
            <w:tcW w:w="4394" w:type="dxa"/>
            <w:tcMar>
              <w:top w:w="57" w:type="dxa"/>
            </w:tcMar>
          </w:tcPr>
          <w:p w:rsidR="00886088" w:rsidRDefault="00886088" w:rsidP="00886088">
            <w:pPr>
              <w:rPr>
                <w:rFonts w:ascii="Arial" w:hAnsi="Arial" w:cs="Arial"/>
                <w:sz w:val="22"/>
                <w:highlight w:val="cyan"/>
              </w:rPr>
            </w:pPr>
            <w:r w:rsidRPr="003E0C54">
              <w:rPr>
                <w:rFonts w:ascii="Arial" w:hAnsi="Arial" w:cs="Arial"/>
                <w:sz w:val="22"/>
                <w:szCs w:val="23"/>
              </w:rPr>
              <w:t xml:space="preserve">The </w:t>
            </w:r>
            <w:r>
              <w:rPr>
                <w:rFonts w:ascii="Arial" w:hAnsi="Arial" w:cs="Arial"/>
                <w:sz w:val="22"/>
                <w:szCs w:val="23"/>
              </w:rPr>
              <w:t>d</w:t>
            </w:r>
            <w:r w:rsidRPr="002C4F65">
              <w:rPr>
                <w:rFonts w:ascii="Arial" w:hAnsi="Arial" w:cs="Arial"/>
                <w:sz w:val="22"/>
                <w:szCs w:val="23"/>
              </w:rPr>
              <w:t xml:space="preserve">epartment </w:t>
            </w:r>
            <w:r w:rsidRPr="003E0C54">
              <w:rPr>
                <w:rFonts w:ascii="Arial" w:hAnsi="Arial" w:cs="Arial"/>
                <w:sz w:val="22"/>
                <w:szCs w:val="23"/>
              </w:rPr>
              <w:t>considers th</w:t>
            </w:r>
            <w:r>
              <w:rPr>
                <w:rFonts w:ascii="Arial" w:hAnsi="Arial" w:cs="Arial"/>
                <w:sz w:val="22"/>
                <w:szCs w:val="23"/>
              </w:rPr>
              <w:t>at this recommendation has</w:t>
            </w:r>
            <w:r w:rsidRPr="003E0C54">
              <w:rPr>
                <w:rFonts w:ascii="Arial" w:hAnsi="Arial" w:cs="Arial"/>
                <w:sz w:val="22"/>
                <w:szCs w:val="23"/>
              </w:rPr>
              <w:t xml:space="preserve"> be</w:t>
            </w:r>
            <w:r>
              <w:rPr>
                <w:rFonts w:ascii="Arial" w:hAnsi="Arial" w:cs="Arial"/>
                <w:sz w:val="22"/>
                <w:szCs w:val="23"/>
              </w:rPr>
              <w:t>en met, although the issues covered by this recommendation are ongoing.</w:t>
            </w:r>
          </w:p>
          <w:p w:rsidR="00886088" w:rsidRDefault="00886088" w:rsidP="00886088">
            <w:pPr>
              <w:rPr>
                <w:rFonts w:ascii="Arial" w:hAnsi="Arial" w:cs="Arial"/>
                <w:sz w:val="22"/>
                <w:highlight w:val="cyan"/>
              </w:rPr>
            </w:pPr>
          </w:p>
          <w:p w:rsidR="0059119C" w:rsidRPr="00F6308F" w:rsidRDefault="00886088" w:rsidP="00A611EB">
            <w:pPr>
              <w:spacing w:after="120"/>
              <w:rPr>
                <w:rFonts w:ascii="Arial" w:hAnsi="Arial" w:cs="Arial"/>
                <w:highlight w:val="cyan"/>
              </w:rPr>
            </w:pPr>
            <w:r>
              <w:rPr>
                <w:rFonts w:ascii="Arial" w:hAnsi="Arial" w:cs="Arial"/>
                <w:sz w:val="22"/>
                <w:szCs w:val="23"/>
              </w:rPr>
              <w:t xml:space="preserve">The department considers that this recommendation should continue in a modified form, with particular attention to ensuring effective management measures are in place to minimise seabird mortality in all sectors of the fishery </w:t>
            </w:r>
            <w:r w:rsidRPr="003E0C54">
              <w:rPr>
                <w:rFonts w:ascii="Arial" w:hAnsi="Arial" w:cs="Arial"/>
                <w:sz w:val="22"/>
                <w:szCs w:val="23"/>
              </w:rPr>
              <w:t>(see</w:t>
            </w:r>
            <w:r>
              <w:rPr>
                <w:rFonts w:ascii="Arial" w:hAnsi="Arial" w:cs="Arial"/>
                <w:sz w:val="22"/>
                <w:szCs w:val="23"/>
              </w:rPr>
              <w:t> </w:t>
            </w:r>
            <w:r w:rsidR="004F1AB5">
              <w:rPr>
                <w:rFonts w:ascii="Arial" w:hAnsi="Arial" w:cs="Arial"/>
                <w:b/>
                <w:sz w:val="22"/>
                <w:szCs w:val="23"/>
              </w:rPr>
              <w:t xml:space="preserve"> Condition </w:t>
            </w:r>
            <w:r w:rsidR="00A611EB">
              <w:rPr>
                <w:rFonts w:ascii="Arial" w:hAnsi="Arial" w:cs="Arial"/>
                <w:b/>
                <w:sz w:val="22"/>
                <w:szCs w:val="23"/>
              </w:rPr>
              <w:t>D</w:t>
            </w:r>
            <w:r w:rsidRPr="00165189">
              <w:rPr>
                <w:rFonts w:ascii="Arial" w:hAnsi="Arial" w:cs="Arial"/>
                <w:b/>
                <w:sz w:val="22"/>
                <w:szCs w:val="23"/>
              </w:rPr>
              <w:t>, Table 4</w:t>
            </w:r>
            <w:r w:rsidRPr="003E0C54">
              <w:rPr>
                <w:rFonts w:ascii="Arial" w:hAnsi="Arial" w:cs="Arial"/>
                <w:sz w:val="22"/>
                <w:szCs w:val="23"/>
              </w:rPr>
              <w:t>).</w:t>
            </w:r>
          </w:p>
        </w:tc>
      </w:tr>
      <w:tr w:rsidR="00103051" w:rsidRPr="00F6308F" w:rsidTr="00E64B01">
        <w:trPr>
          <w:cantSplit/>
        </w:trPr>
        <w:tc>
          <w:tcPr>
            <w:tcW w:w="4679" w:type="dxa"/>
            <w:tcMar>
              <w:top w:w="57" w:type="dxa"/>
            </w:tcMar>
          </w:tcPr>
          <w:p w:rsidR="00103051" w:rsidRPr="0059119C" w:rsidRDefault="00103051" w:rsidP="00DD0F58">
            <w:pPr>
              <w:pStyle w:val="ListNumber"/>
              <w:numPr>
                <w:ilvl w:val="0"/>
                <w:numId w:val="26"/>
              </w:numPr>
              <w:rPr>
                <w:rFonts w:ascii="Arial" w:hAnsi="Arial" w:cs="Arial"/>
                <w:sz w:val="22"/>
                <w:szCs w:val="22"/>
              </w:rPr>
            </w:pPr>
            <w:r w:rsidRPr="0059119C">
              <w:rPr>
                <w:rFonts w:ascii="Arial" w:hAnsi="Arial" w:cs="Arial"/>
                <w:sz w:val="22"/>
                <w:szCs w:val="22"/>
              </w:rPr>
              <w:t>AFMA to investigate methods for improving data collection on seabird interactions for vessels that use trawl gear in the SESSF, including the ability or necessity to collect data by means other than logbooks and the SESSF observer program.</w:t>
            </w:r>
          </w:p>
        </w:tc>
        <w:tc>
          <w:tcPr>
            <w:tcW w:w="5812" w:type="dxa"/>
            <w:tcMar>
              <w:top w:w="57" w:type="dxa"/>
            </w:tcMar>
          </w:tcPr>
          <w:p w:rsidR="00103051" w:rsidRPr="00103051" w:rsidRDefault="00103051" w:rsidP="0098135B">
            <w:pPr>
              <w:pStyle w:val="bodytext"/>
              <w:spacing w:line="240" w:lineRule="auto"/>
              <w:jc w:val="left"/>
              <w:rPr>
                <w:rFonts w:cs="Arial"/>
                <w:szCs w:val="24"/>
                <w:lang w:eastAsia="en-AU"/>
              </w:rPr>
            </w:pPr>
            <w:r w:rsidRPr="00103051">
              <w:rPr>
                <w:rFonts w:cs="Arial"/>
                <w:szCs w:val="24"/>
                <w:lang w:eastAsia="en-AU"/>
              </w:rPr>
              <w:t xml:space="preserve">The Australian Fisheries Management Authority has liaised with </w:t>
            </w:r>
            <w:r w:rsidR="0098135B" w:rsidRPr="00103051">
              <w:rPr>
                <w:rFonts w:cs="Arial"/>
                <w:szCs w:val="24"/>
                <w:lang w:eastAsia="en-AU"/>
              </w:rPr>
              <w:t xml:space="preserve">Birdlife International </w:t>
            </w:r>
            <w:r w:rsidR="0098135B">
              <w:rPr>
                <w:rFonts w:cs="Arial"/>
                <w:szCs w:val="24"/>
                <w:lang w:eastAsia="en-AU"/>
              </w:rPr>
              <w:t xml:space="preserve">and </w:t>
            </w:r>
            <w:r w:rsidRPr="00103051">
              <w:rPr>
                <w:rFonts w:cs="Arial"/>
                <w:szCs w:val="24"/>
                <w:lang w:eastAsia="en-AU"/>
              </w:rPr>
              <w:t xml:space="preserve">the </w:t>
            </w:r>
            <w:r w:rsidR="0098135B">
              <w:rPr>
                <w:rFonts w:cs="Arial"/>
                <w:szCs w:val="24"/>
                <w:lang w:eastAsia="en-AU"/>
              </w:rPr>
              <w:t xml:space="preserve">department's </w:t>
            </w:r>
            <w:r w:rsidRPr="00103051">
              <w:rPr>
                <w:rFonts w:cs="Arial"/>
                <w:szCs w:val="24"/>
                <w:lang w:eastAsia="en-AU"/>
              </w:rPr>
              <w:t>Australian Antarctic Division to seek advice on effective ways to mitigate interactions of seabirds with trawl gear and to improve data collection. In 2011, new observer protocols were introduced to improve data collection on seabird warp strike interactions. Investigations are still underway to determine whether e-monitoring through on board cameras may also be effective at detecting seabird interactions.</w:t>
            </w:r>
          </w:p>
        </w:tc>
        <w:tc>
          <w:tcPr>
            <w:tcW w:w="4394" w:type="dxa"/>
            <w:tcMar>
              <w:top w:w="57" w:type="dxa"/>
            </w:tcMar>
          </w:tcPr>
          <w:p w:rsidR="00103051" w:rsidRDefault="00103051" w:rsidP="00103051">
            <w:pPr>
              <w:rPr>
                <w:rFonts w:ascii="Arial" w:hAnsi="Arial" w:cs="Arial"/>
                <w:sz w:val="22"/>
                <w:highlight w:val="cyan"/>
              </w:rPr>
            </w:pPr>
            <w:r w:rsidRPr="003E0C54">
              <w:rPr>
                <w:rFonts w:ascii="Arial" w:hAnsi="Arial" w:cs="Arial"/>
                <w:sz w:val="22"/>
                <w:szCs w:val="23"/>
              </w:rPr>
              <w:t xml:space="preserve">The </w:t>
            </w:r>
            <w:r>
              <w:rPr>
                <w:rFonts w:ascii="Arial" w:hAnsi="Arial" w:cs="Arial"/>
                <w:sz w:val="22"/>
                <w:szCs w:val="23"/>
              </w:rPr>
              <w:t>d</w:t>
            </w:r>
            <w:r w:rsidRPr="002C4F65">
              <w:rPr>
                <w:rFonts w:ascii="Arial" w:hAnsi="Arial" w:cs="Arial"/>
                <w:sz w:val="22"/>
                <w:szCs w:val="23"/>
              </w:rPr>
              <w:t xml:space="preserve">epartment </w:t>
            </w:r>
            <w:r w:rsidRPr="003E0C54">
              <w:rPr>
                <w:rFonts w:ascii="Arial" w:hAnsi="Arial" w:cs="Arial"/>
                <w:sz w:val="22"/>
                <w:szCs w:val="23"/>
              </w:rPr>
              <w:t>considers th</w:t>
            </w:r>
            <w:r>
              <w:rPr>
                <w:rFonts w:ascii="Arial" w:hAnsi="Arial" w:cs="Arial"/>
                <w:sz w:val="22"/>
                <w:szCs w:val="23"/>
              </w:rPr>
              <w:t>at this recommendation has</w:t>
            </w:r>
            <w:r w:rsidRPr="003E0C54">
              <w:rPr>
                <w:rFonts w:ascii="Arial" w:hAnsi="Arial" w:cs="Arial"/>
                <w:sz w:val="22"/>
                <w:szCs w:val="23"/>
              </w:rPr>
              <w:t xml:space="preserve"> be</w:t>
            </w:r>
            <w:r>
              <w:rPr>
                <w:rFonts w:ascii="Arial" w:hAnsi="Arial" w:cs="Arial"/>
                <w:sz w:val="22"/>
                <w:szCs w:val="23"/>
              </w:rPr>
              <w:t>en met, although the issues covered by this recommendation are ongoing.</w:t>
            </w:r>
          </w:p>
          <w:p w:rsidR="00103051" w:rsidRDefault="00103051" w:rsidP="00103051">
            <w:pPr>
              <w:rPr>
                <w:rFonts w:ascii="Arial" w:hAnsi="Arial" w:cs="Arial"/>
                <w:sz w:val="22"/>
                <w:highlight w:val="cyan"/>
              </w:rPr>
            </w:pPr>
          </w:p>
          <w:p w:rsidR="00103051" w:rsidRPr="00F6308F" w:rsidRDefault="00103051" w:rsidP="00A611EB">
            <w:pPr>
              <w:spacing w:after="120"/>
              <w:rPr>
                <w:rFonts w:ascii="Arial" w:hAnsi="Arial" w:cs="Arial"/>
                <w:highlight w:val="cyan"/>
              </w:rPr>
            </w:pPr>
            <w:r>
              <w:rPr>
                <w:rFonts w:ascii="Arial" w:hAnsi="Arial" w:cs="Arial"/>
                <w:sz w:val="22"/>
                <w:szCs w:val="23"/>
              </w:rPr>
              <w:t xml:space="preserve">The department considers that this recommendation should continue in a modified form </w:t>
            </w:r>
            <w:r w:rsidRPr="003E0C54">
              <w:rPr>
                <w:rFonts w:ascii="Arial" w:hAnsi="Arial" w:cs="Arial"/>
                <w:sz w:val="22"/>
                <w:szCs w:val="23"/>
              </w:rPr>
              <w:t>(see</w:t>
            </w:r>
            <w:r w:rsidR="004F1AB5">
              <w:rPr>
                <w:rFonts w:ascii="Arial" w:hAnsi="Arial" w:cs="Arial"/>
                <w:b/>
                <w:sz w:val="22"/>
                <w:szCs w:val="23"/>
              </w:rPr>
              <w:t xml:space="preserve"> Condition </w:t>
            </w:r>
            <w:r w:rsidR="00A611EB">
              <w:rPr>
                <w:rFonts w:ascii="Arial" w:hAnsi="Arial" w:cs="Arial"/>
                <w:b/>
                <w:sz w:val="22"/>
                <w:szCs w:val="23"/>
              </w:rPr>
              <w:t>D</w:t>
            </w:r>
            <w:r w:rsidRPr="00165189">
              <w:rPr>
                <w:rFonts w:ascii="Arial" w:hAnsi="Arial" w:cs="Arial"/>
                <w:b/>
                <w:sz w:val="22"/>
                <w:szCs w:val="23"/>
              </w:rPr>
              <w:t>, Table 4</w:t>
            </w:r>
            <w:r w:rsidRPr="003E0C54">
              <w:rPr>
                <w:rFonts w:ascii="Arial" w:hAnsi="Arial" w:cs="Arial"/>
                <w:sz w:val="22"/>
                <w:szCs w:val="23"/>
              </w:rPr>
              <w:t>).</w:t>
            </w:r>
          </w:p>
        </w:tc>
      </w:tr>
      <w:tr w:rsidR="00103051" w:rsidRPr="00F6308F" w:rsidTr="00E64B01">
        <w:trPr>
          <w:cantSplit/>
        </w:trPr>
        <w:tc>
          <w:tcPr>
            <w:tcW w:w="4679" w:type="dxa"/>
            <w:tcMar>
              <w:top w:w="57" w:type="dxa"/>
            </w:tcMar>
          </w:tcPr>
          <w:p w:rsidR="00103051" w:rsidRPr="0059119C" w:rsidRDefault="00103051" w:rsidP="00DD0F58">
            <w:pPr>
              <w:pStyle w:val="ListNumber"/>
              <w:numPr>
                <w:ilvl w:val="0"/>
                <w:numId w:val="26"/>
              </w:numPr>
              <w:rPr>
                <w:rFonts w:ascii="Arial" w:hAnsi="Arial" w:cs="Arial"/>
                <w:sz w:val="22"/>
                <w:szCs w:val="22"/>
              </w:rPr>
            </w:pPr>
            <w:r>
              <w:rPr>
                <w:rFonts w:ascii="Arial" w:hAnsi="Arial" w:cs="Arial"/>
                <w:sz w:val="22"/>
                <w:szCs w:val="22"/>
              </w:rPr>
              <w:t>AFMA is encouraged to maintain ongoing liaison and joint stock assessments with bordering jurisdictions to en</w:t>
            </w:r>
            <w:r w:rsidR="0098135B">
              <w:rPr>
                <w:rFonts w:ascii="Arial" w:hAnsi="Arial" w:cs="Arial"/>
                <w:sz w:val="22"/>
                <w:szCs w:val="22"/>
              </w:rPr>
              <w:t>s</w:t>
            </w:r>
            <w:r>
              <w:rPr>
                <w:rFonts w:ascii="Arial" w:hAnsi="Arial" w:cs="Arial"/>
                <w:sz w:val="22"/>
                <w:szCs w:val="22"/>
              </w:rPr>
              <w:t>ure resour</w:t>
            </w:r>
            <w:r w:rsidR="00B76E56">
              <w:rPr>
                <w:rFonts w:ascii="Arial" w:hAnsi="Arial" w:cs="Arial"/>
                <w:sz w:val="22"/>
                <w:szCs w:val="22"/>
              </w:rPr>
              <w:t>c</w:t>
            </w:r>
            <w:r>
              <w:rPr>
                <w:rFonts w:ascii="Arial" w:hAnsi="Arial" w:cs="Arial"/>
                <w:sz w:val="22"/>
                <w:szCs w:val="22"/>
              </w:rPr>
              <w:t>es are mana</w:t>
            </w:r>
            <w:r w:rsidR="00B76E56">
              <w:rPr>
                <w:rFonts w:ascii="Arial" w:hAnsi="Arial" w:cs="Arial"/>
                <w:sz w:val="22"/>
                <w:szCs w:val="22"/>
              </w:rPr>
              <w:t>g</w:t>
            </w:r>
            <w:r>
              <w:rPr>
                <w:rFonts w:ascii="Arial" w:hAnsi="Arial" w:cs="Arial"/>
                <w:sz w:val="22"/>
                <w:szCs w:val="22"/>
              </w:rPr>
              <w:t>ed on a whole of fishery basis</w:t>
            </w:r>
            <w:r w:rsidR="00B76E56">
              <w:rPr>
                <w:rFonts w:ascii="Arial" w:hAnsi="Arial" w:cs="Arial"/>
                <w:sz w:val="22"/>
                <w:szCs w:val="22"/>
              </w:rPr>
              <w:t>. AFMA to advise DEWHA of the outcomes of these deliberations as they occur.</w:t>
            </w:r>
          </w:p>
        </w:tc>
        <w:tc>
          <w:tcPr>
            <w:tcW w:w="5812" w:type="dxa"/>
            <w:tcMar>
              <w:top w:w="57" w:type="dxa"/>
            </w:tcMar>
          </w:tcPr>
          <w:p w:rsidR="00103051" w:rsidRPr="00FF5033" w:rsidRDefault="00B76E56" w:rsidP="00FF5033">
            <w:pPr>
              <w:pStyle w:val="Header"/>
              <w:tabs>
                <w:tab w:val="clear" w:pos="4153"/>
                <w:tab w:val="clear" w:pos="8306"/>
              </w:tabs>
              <w:spacing w:after="120"/>
              <w:rPr>
                <w:rFonts w:ascii="Arial" w:hAnsi="Arial" w:cs="Arial"/>
                <w:sz w:val="22"/>
                <w:lang w:val="en-AU" w:eastAsia="en-AU"/>
              </w:rPr>
            </w:pPr>
            <w:r w:rsidRPr="00B76E56">
              <w:rPr>
                <w:rFonts w:ascii="Arial" w:hAnsi="Arial" w:cs="Arial"/>
                <w:sz w:val="22"/>
                <w:lang w:val="en-AU" w:eastAsia="en-AU"/>
              </w:rPr>
              <w:t xml:space="preserve">The Australian Fisheries Management Authority has liaised with relevant jurisdictions as appropriate for the management of joint stocks. </w:t>
            </w:r>
            <w:r>
              <w:rPr>
                <w:rFonts w:ascii="Arial" w:hAnsi="Arial" w:cs="Arial"/>
                <w:sz w:val="22"/>
                <w:lang w:val="en-AU" w:eastAsia="en-AU"/>
              </w:rPr>
              <w:t>In accordance with</w:t>
            </w:r>
            <w:r w:rsidR="0098135B">
              <w:rPr>
                <w:rFonts w:ascii="Arial" w:hAnsi="Arial" w:cs="Arial"/>
                <w:sz w:val="22"/>
                <w:lang w:val="en-AU" w:eastAsia="en-AU"/>
              </w:rPr>
              <w:t xml:space="preserve"> the</w:t>
            </w:r>
            <w:r>
              <w:rPr>
                <w:rFonts w:ascii="Arial" w:hAnsi="Arial" w:cs="Arial"/>
                <w:sz w:val="22"/>
                <w:lang w:val="en-AU" w:eastAsia="en-AU"/>
              </w:rPr>
              <w:t xml:space="preserve"> requirements of the Commonwealth</w:t>
            </w:r>
            <w:r w:rsidRPr="00B76E56">
              <w:rPr>
                <w:rFonts w:ascii="Arial" w:hAnsi="Arial" w:cs="Arial"/>
                <w:sz w:val="22"/>
                <w:lang w:val="en-AU" w:eastAsia="en-AU"/>
              </w:rPr>
              <w:t xml:space="preserve"> Fisheries Harvest Strategy Policy 2007</w:t>
            </w:r>
            <w:r>
              <w:rPr>
                <w:rFonts w:ascii="Arial" w:hAnsi="Arial" w:cs="Arial"/>
                <w:sz w:val="22"/>
                <w:lang w:val="en-AU" w:eastAsia="en-AU"/>
              </w:rPr>
              <w:t>, the</w:t>
            </w:r>
            <w:r w:rsidRPr="00B76E56">
              <w:rPr>
                <w:rFonts w:ascii="Arial" w:hAnsi="Arial" w:cs="Arial"/>
                <w:sz w:val="22"/>
                <w:lang w:val="en-AU" w:eastAsia="en-AU"/>
              </w:rPr>
              <w:t xml:space="preserve"> Australian Fisheries Management Authority </w:t>
            </w:r>
            <w:r>
              <w:rPr>
                <w:rFonts w:ascii="Arial" w:hAnsi="Arial" w:cs="Arial"/>
                <w:sz w:val="22"/>
                <w:lang w:val="en-AU" w:eastAsia="en-AU"/>
              </w:rPr>
              <w:t xml:space="preserve">has </w:t>
            </w:r>
            <w:r w:rsidRPr="00B76E56">
              <w:rPr>
                <w:rFonts w:ascii="Arial" w:hAnsi="Arial" w:cs="Arial"/>
                <w:sz w:val="22"/>
                <w:lang w:val="en-AU" w:eastAsia="en-AU"/>
              </w:rPr>
              <w:t>take</w:t>
            </w:r>
            <w:r>
              <w:rPr>
                <w:rFonts w:ascii="Arial" w:hAnsi="Arial" w:cs="Arial"/>
                <w:sz w:val="22"/>
                <w:lang w:val="en-AU" w:eastAsia="en-AU"/>
              </w:rPr>
              <w:t>n</w:t>
            </w:r>
            <w:r w:rsidRPr="00B76E56">
              <w:rPr>
                <w:rFonts w:ascii="Arial" w:hAnsi="Arial" w:cs="Arial"/>
                <w:sz w:val="22"/>
                <w:lang w:val="en-AU" w:eastAsia="en-AU"/>
              </w:rPr>
              <w:t xml:space="preserve"> account of state catches (where known) when setting the annual total allowable catch allocations for quota species.</w:t>
            </w:r>
          </w:p>
        </w:tc>
        <w:tc>
          <w:tcPr>
            <w:tcW w:w="4394" w:type="dxa"/>
            <w:tcMar>
              <w:top w:w="57" w:type="dxa"/>
            </w:tcMar>
          </w:tcPr>
          <w:p w:rsidR="00B76E56" w:rsidRDefault="00B76E56" w:rsidP="00B76E56">
            <w:pPr>
              <w:rPr>
                <w:rFonts w:ascii="Arial" w:hAnsi="Arial" w:cs="Arial"/>
                <w:sz w:val="22"/>
                <w:highlight w:val="cyan"/>
              </w:rPr>
            </w:pPr>
            <w:r w:rsidRPr="003E0C54">
              <w:rPr>
                <w:rFonts w:ascii="Arial" w:hAnsi="Arial" w:cs="Arial"/>
                <w:sz w:val="22"/>
                <w:szCs w:val="23"/>
              </w:rPr>
              <w:t xml:space="preserve">The </w:t>
            </w:r>
            <w:r>
              <w:rPr>
                <w:rFonts w:ascii="Arial" w:hAnsi="Arial" w:cs="Arial"/>
                <w:sz w:val="22"/>
                <w:szCs w:val="23"/>
              </w:rPr>
              <w:t>d</w:t>
            </w:r>
            <w:r w:rsidRPr="002C4F65">
              <w:rPr>
                <w:rFonts w:ascii="Arial" w:hAnsi="Arial" w:cs="Arial"/>
                <w:sz w:val="22"/>
                <w:szCs w:val="23"/>
              </w:rPr>
              <w:t xml:space="preserve">epartment </w:t>
            </w:r>
            <w:r w:rsidRPr="003E0C54">
              <w:rPr>
                <w:rFonts w:ascii="Arial" w:hAnsi="Arial" w:cs="Arial"/>
                <w:sz w:val="22"/>
                <w:szCs w:val="23"/>
              </w:rPr>
              <w:t>considers th</w:t>
            </w:r>
            <w:r>
              <w:rPr>
                <w:rFonts w:ascii="Arial" w:hAnsi="Arial" w:cs="Arial"/>
                <w:sz w:val="22"/>
                <w:szCs w:val="23"/>
              </w:rPr>
              <w:t>at this recommendation has</w:t>
            </w:r>
            <w:r w:rsidRPr="003E0C54">
              <w:rPr>
                <w:rFonts w:ascii="Arial" w:hAnsi="Arial" w:cs="Arial"/>
                <w:sz w:val="22"/>
                <w:szCs w:val="23"/>
              </w:rPr>
              <w:t xml:space="preserve"> be</w:t>
            </w:r>
            <w:r>
              <w:rPr>
                <w:rFonts w:ascii="Arial" w:hAnsi="Arial" w:cs="Arial"/>
                <w:sz w:val="22"/>
                <w:szCs w:val="23"/>
              </w:rPr>
              <w:t>en met, although the issues covered by this recommendation are ongoing.</w:t>
            </w:r>
          </w:p>
          <w:p w:rsidR="00B76E56" w:rsidRDefault="00B76E56" w:rsidP="00B76E56">
            <w:pPr>
              <w:rPr>
                <w:rFonts w:ascii="Arial" w:hAnsi="Arial" w:cs="Arial"/>
                <w:sz w:val="22"/>
                <w:highlight w:val="cyan"/>
              </w:rPr>
            </w:pPr>
          </w:p>
          <w:p w:rsidR="00103051" w:rsidRPr="003E0C54" w:rsidRDefault="00B76E56" w:rsidP="00B76E56">
            <w:pPr>
              <w:rPr>
                <w:rFonts w:ascii="Arial" w:hAnsi="Arial" w:cs="Arial"/>
                <w:sz w:val="22"/>
                <w:szCs w:val="23"/>
              </w:rPr>
            </w:pPr>
            <w:r>
              <w:rPr>
                <w:rFonts w:ascii="Arial" w:hAnsi="Arial" w:cs="Arial"/>
                <w:sz w:val="22"/>
                <w:szCs w:val="23"/>
              </w:rPr>
              <w:t xml:space="preserve">The department considers that this recommendation should continue in a modified form </w:t>
            </w:r>
            <w:r w:rsidRPr="003E0C54">
              <w:rPr>
                <w:rFonts w:ascii="Arial" w:hAnsi="Arial" w:cs="Arial"/>
                <w:sz w:val="22"/>
                <w:szCs w:val="23"/>
              </w:rPr>
              <w:t>(see</w:t>
            </w:r>
            <w:r>
              <w:rPr>
                <w:rFonts w:ascii="Arial" w:hAnsi="Arial" w:cs="Arial"/>
                <w:sz w:val="22"/>
                <w:szCs w:val="23"/>
              </w:rPr>
              <w:t> </w:t>
            </w:r>
            <w:r>
              <w:rPr>
                <w:rFonts w:ascii="Arial" w:hAnsi="Arial" w:cs="Arial"/>
                <w:b/>
                <w:sz w:val="22"/>
                <w:szCs w:val="23"/>
              </w:rPr>
              <w:t>Recommendation 4</w:t>
            </w:r>
            <w:r w:rsidRPr="00165189">
              <w:rPr>
                <w:rFonts w:ascii="Arial" w:hAnsi="Arial" w:cs="Arial"/>
                <w:b/>
                <w:sz w:val="22"/>
                <w:szCs w:val="23"/>
              </w:rPr>
              <w:t>, Table 4</w:t>
            </w:r>
            <w:r w:rsidRPr="003E0C54">
              <w:rPr>
                <w:rFonts w:ascii="Arial" w:hAnsi="Arial" w:cs="Arial"/>
                <w:sz w:val="22"/>
                <w:szCs w:val="23"/>
              </w:rPr>
              <w:t>).</w:t>
            </w:r>
          </w:p>
        </w:tc>
      </w:tr>
    </w:tbl>
    <w:p w:rsidR="008E1968" w:rsidRDefault="008E1968" w:rsidP="008E1968">
      <w:pPr>
        <w:tabs>
          <w:tab w:val="left" w:pos="3480"/>
        </w:tabs>
        <w:rPr>
          <w:rFonts w:ascii="Arial" w:hAnsi="Arial" w:cs="Arial"/>
          <w:sz w:val="22"/>
        </w:rPr>
      </w:pPr>
    </w:p>
    <w:p w:rsidR="00DA6A89" w:rsidRPr="00F6308F" w:rsidRDefault="00DA6A89" w:rsidP="00DA6A89">
      <w:pPr>
        <w:rPr>
          <w:rFonts w:ascii="Arial" w:hAnsi="Arial" w:cs="Arial"/>
          <w:sz w:val="22"/>
        </w:rPr>
      </w:pPr>
      <w:r w:rsidRPr="008E1968">
        <w:rPr>
          <w:rFonts w:ascii="Arial" w:hAnsi="Arial" w:cs="Arial"/>
          <w:sz w:val="22"/>
        </w:rPr>
        <w:br w:type="page"/>
      </w:r>
    </w:p>
    <w:p w:rsidR="00DA6A89" w:rsidRPr="00F6308F" w:rsidRDefault="00DA6A89" w:rsidP="00DA6A89">
      <w:pPr>
        <w:pStyle w:val="Heading1"/>
        <w:spacing w:before="0" w:after="0"/>
        <w:rPr>
          <w:sz w:val="22"/>
          <w:szCs w:val="24"/>
        </w:rPr>
      </w:pPr>
      <w:bookmarkStart w:id="5" w:name="_Toc347702380"/>
      <w:r w:rsidRPr="00F6308F">
        <w:rPr>
          <w:sz w:val="22"/>
          <w:szCs w:val="24"/>
        </w:rPr>
        <w:lastRenderedPageBreak/>
        <w:t>Table 3: The Department of Sustainability, Environment, Water, Population and Communities</w:t>
      </w:r>
      <w:r w:rsidR="00FA6A2C" w:rsidRPr="00F6308F">
        <w:rPr>
          <w:sz w:val="22"/>
          <w:szCs w:val="24"/>
        </w:rPr>
        <w:t>’</w:t>
      </w:r>
      <w:r w:rsidRPr="00F6308F">
        <w:rPr>
          <w:sz w:val="22"/>
          <w:szCs w:val="24"/>
        </w:rPr>
        <w:t xml:space="preserve"> assessment of the </w:t>
      </w:r>
      <w:r w:rsidR="00007197" w:rsidRPr="00AF6BCF">
        <w:rPr>
          <w:sz w:val="22"/>
          <w:szCs w:val="22"/>
        </w:rPr>
        <w:t xml:space="preserve">Southern and Eastern Scalefish and Shark Fishery </w:t>
      </w:r>
      <w:r w:rsidRPr="00F6308F">
        <w:rPr>
          <w:sz w:val="22"/>
          <w:szCs w:val="24"/>
        </w:rPr>
        <w:t xml:space="preserve">against the requirements of the EPBC Act related to decisions made under </w:t>
      </w:r>
      <w:r w:rsidRPr="00007197">
        <w:rPr>
          <w:sz w:val="22"/>
          <w:szCs w:val="24"/>
        </w:rPr>
        <w:t>Parts 13</w:t>
      </w:r>
      <w:r w:rsidRPr="00F6308F">
        <w:rPr>
          <w:sz w:val="22"/>
          <w:szCs w:val="24"/>
        </w:rPr>
        <w:t xml:space="preserve"> and 13A.</w:t>
      </w:r>
      <w:bookmarkEnd w:id="5"/>
    </w:p>
    <w:p w:rsidR="00DA6A89" w:rsidRPr="00F6308F" w:rsidRDefault="00DA6A89" w:rsidP="00DA6A89">
      <w:pPr>
        <w:rPr>
          <w:rFonts w:ascii="Arial" w:hAnsi="Arial" w:cs="Arial"/>
          <w:b/>
          <w:sz w:val="22"/>
        </w:rPr>
      </w:pPr>
    </w:p>
    <w:p w:rsidR="00DA6A89" w:rsidRPr="00F6308F" w:rsidRDefault="00DA6A89" w:rsidP="00DA6A89">
      <w:pPr>
        <w:rPr>
          <w:rFonts w:ascii="Arial" w:hAnsi="Arial" w:cs="Arial"/>
          <w:sz w:val="22"/>
        </w:rPr>
      </w:pPr>
      <w:r w:rsidRPr="00F6308F">
        <w:rPr>
          <w:rFonts w:ascii="Arial" w:hAnsi="Arial" w:cs="Arial"/>
          <w:b/>
          <w:sz w:val="22"/>
        </w:rPr>
        <w:t xml:space="preserve">Please Note </w:t>
      </w:r>
      <w:r w:rsidRPr="00F6308F">
        <w:rPr>
          <w:rFonts w:ascii="Arial" w:hAnsi="Arial" w:cs="Arial"/>
          <w:sz w:val="22"/>
        </w:rPr>
        <w:t xml:space="preserve">– the table below is not a complete or exact representation of the EPBC Act. It is intended as a summary of relevant sections and components of the EPBC Act to provide advice on the fishery in relation to decisions under </w:t>
      </w:r>
      <w:r w:rsidRPr="002458D5">
        <w:rPr>
          <w:rFonts w:ascii="Arial" w:hAnsi="Arial" w:cs="Arial"/>
          <w:sz w:val="22"/>
        </w:rPr>
        <w:t>Parts 13</w:t>
      </w:r>
      <w:r w:rsidR="004005C5">
        <w:rPr>
          <w:rFonts w:ascii="Arial" w:hAnsi="Arial" w:cs="Arial"/>
          <w:sz w:val="22"/>
        </w:rPr>
        <w:t xml:space="preserve"> and </w:t>
      </w:r>
      <w:r w:rsidRPr="00F6308F">
        <w:rPr>
          <w:rFonts w:ascii="Arial" w:hAnsi="Arial" w:cs="Arial"/>
          <w:sz w:val="22"/>
        </w:rPr>
        <w:t>13A</w:t>
      </w:r>
      <w:r w:rsidR="00DF467C">
        <w:rPr>
          <w:rFonts w:ascii="Arial" w:hAnsi="Arial" w:cs="Arial"/>
          <w:sz w:val="22"/>
        </w:rPr>
        <w:t xml:space="preserve">. </w:t>
      </w:r>
      <w:r w:rsidR="00D42317">
        <w:rPr>
          <w:rFonts w:ascii="Arial" w:hAnsi="Arial" w:cs="Arial"/>
          <w:sz w:val="22"/>
        </w:rPr>
        <w:t>A complete version of the EPBC </w:t>
      </w:r>
      <w:r w:rsidRPr="00F6308F">
        <w:rPr>
          <w:rFonts w:ascii="Arial" w:hAnsi="Arial" w:cs="Arial"/>
          <w:sz w:val="22"/>
        </w:rPr>
        <w:t xml:space="preserve">Act can be found on </w:t>
      </w:r>
      <w:r w:rsidR="00440B8B" w:rsidRPr="00F6308F">
        <w:rPr>
          <w:rFonts w:ascii="Arial" w:hAnsi="Arial" w:cs="Arial"/>
          <w:sz w:val="22"/>
        </w:rPr>
        <w:t xml:space="preserve">the department’s </w:t>
      </w:r>
      <w:r w:rsidRPr="00F6308F">
        <w:rPr>
          <w:rFonts w:ascii="Arial" w:hAnsi="Arial" w:cs="Arial"/>
          <w:sz w:val="22"/>
        </w:rPr>
        <w:t>website.</w:t>
      </w:r>
    </w:p>
    <w:p w:rsidR="00DA6A89" w:rsidRPr="00F6308F" w:rsidRDefault="00DA6A89" w:rsidP="00DA6A89">
      <w:pPr>
        <w:rPr>
          <w:rFonts w:ascii="Arial" w:hAnsi="Arial" w:cs="Arial"/>
          <w:b/>
          <w:sz w:val="22"/>
        </w:rPr>
      </w:pPr>
    </w:p>
    <w:p w:rsidR="00DA6A89" w:rsidRPr="00F6308F" w:rsidRDefault="00DA6A89" w:rsidP="00DA6A89">
      <w:pPr>
        <w:rPr>
          <w:rFonts w:ascii="Arial" w:hAnsi="Arial" w:cs="Arial"/>
          <w:b/>
          <w:sz w:val="22"/>
        </w:rPr>
      </w:pPr>
      <w:r w:rsidRPr="00F6308F">
        <w:rPr>
          <w:rFonts w:ascii="Arial" w:hAnsi="Arial" w:cs="Arial"/>
          <w:b/>
          <w:sz w:val="22"/>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F6308F" w:rsidTr="00814CC7">
        <w:tc>
          <w:tcPr>
            <w:tcW w:w="7087" w:type="dxa"/>
          </w:tcPr>
          <w:p w:rsidR="00DA6A89" w:rsidRPr="00F6308F" w:rsidRDefault="00DA6A89" w:rsidP="00891C3F">
            <w:pPr>
              <w:spacing w:before="60"/>
              <w:rPr>
                <w:rFonts w:ascii="Arial" w:hAnsi="Arial" w:cs="Arial"/>
                <w:b/>
              </w:rPr>
            </w:pPr>
            <w:r w:rsidRPr="00F6308F">
              <w:rPr>
                <w:rFonts w:ascii="Arial" w:hAnsi="Arial" w:cs="Arial"/>
                <w:b/>
                <w:sz w:val="22"/>
              </w:rPr>
              <w:t>Division 1 Listed threatened species</w:t>
            </w:r>
          </w:p>
          <w:p w:rsidR="00DA6A89" w:rsidRPr="00F6308F" w:rsidRDefault="00DA6A89" w:rsidP="00891C3F">
            <w:pPr>
              <w:spacing w:after="60"/>
              <w:rPr>
                <w:rFonts w:ascii="Arial" w:hAnsi="Arial" w:cs="Arial"/>
                <w:b/>
              </w:rPr>
            </w:pPr>
            <w:r w:rsidRPr="00F6308F">
              <w:rPr>
                <w:rFonts w:ascii="Arial" w:hAnsi="Arial" w:cs="Arial"/>
                <w:b/>
                <w:sz w:val="22"/>
              </w:rPr>
              <w:t>Section 208A Minister may accredit plans or regimes</w:t>
            </w:r>
          </w:p>
        </w:tc>
        <w:tc>
          <w:tcPr>
            <w:tcW w:w="7087" w:type="dxa"/>
          </w:tcPr>
          <w:p w:rsidR="00DA6A89" w:rsidRPr="00F6308F" w:rsidRDefault="00B73546" w:rsidP="00891C3F">
            <w:pPr>
              <w:spacing w:before="60" w:after="60"/>
              <w:rPr>
                <w:rFonts w:ascii="Arial" w:hAnsi="Arial" w:cs="Arial"/>
                <w:b/>
              </w:rPr>
            </w:pPr>
            <w:r w:rsidRPr="00F6308F">
              <w:rPr>
                <w:rFonts w:ascii="Arial" w:hAnsi="Arial" w:cs="Arial"/>
                <w:b/>
                <w:sz w:val="22"/>
              </w:rPr>
              <w:t xml:space="preserve">The department’s </w:t>
            </w:r>
            <w:r w:rsidR="00DA6A89" w:rsidRPr="00F6308F">
              <w:rPr>
                <w:rFonts w:ascii="Arial" w:hAnsi="Arial" w:cs="Arial"/>
                <w:b/>
                <w:sz w:val="22"/>
              </w:rPr>
              <w:t xml:space="preserve">assessment of the </w:t>
            </w:r>
            <w:r w:rsidR="002458D5" w:rsidRPr="002458D5">
              <w:rPr>
                <w:rFonts w:ascii="Arial" w:hAnsi="Arial" w:cs="Arial"/>
                <w:b/>
                <w:sz w:val="22"/>
                <w:szCs w:val="22"/>
              </w:rPr>
              <w:t>Southern and Eastern Scalefish and Shark Fishery</w:t>
            </w:r>
          </w:p>
        </w:tc>
      </w:tr>
      <w:tr w:rsidR="00DA6A89" w:rsidRPr="00F6308F" w:rsidTr="0098158E">
        <w:trPr>
          <w:trHeight w:val="3247"/>
        </w:trPr>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814CC7">
            <w:pPr>
              <w:ind w:left="360" w:hanging="360"/>
              <w:rPr>
                <w:rFonts w:ascii="Arial" w:hAnsi="Arial" w:cs="Arial"/>
                <w:sz w:val="22"/>
                <w:szCs w:val="22"/>
              </w:rPr>
            </w:pPr>
          </w:p>
          <w:p w:rsidR="00DA6A89" w:rsidRPr="002A476F" w:rsidRDefault="00DA6A89" w:rsidP="00814CC7">
            <w:pPr>
              <w:tabs>
                <w:tab w:val="left" w:pos="1080"/>
              </w:tabs>
              <w:ind w:left="1080" w:hanging="720"/>
              <w:rPr>
                <w:rFonts w:ascii="Arial" w:hAnsi="Arial" w:cs="Arial"/>
                <w:sz w:val="22"/>
                <w:szCs w:val="22"/>
              </w:rPr>
            </w:pPr>
            <w:r w:rsidRPr="002A476F">
              <w:rPr>
                <w:rFonts w:ascii="Arial" w:hAnsi="Arial" w:cs="Arial"/>
                <w:sz w:val="22"/>
                <w:szCs w:val="22"/>
              </w:rPr>
              <w:t>(a)</w:t>
            </w:r>
            <w:r w:rsidRPr="002A476F">
              <w:rPr>
                <w:rFonts w:ascii="Arial" w:hAnsi="Arial" w:cs="Arial"/>
                <w:sz w:val="22"/>
                <w:szCs w:val="22"/>
              </w:rPr>
              <w:tab/>
              <w:t xml:space="preserve">a plan of management within the meaning of section 17 of the </w:t>
            </w:r>
            <w:r w:rsidRPr="002A476F">
              <w:rPr>
                <w:rFonts w:ascii="Arial" w:hAnsi="Arial" w:cs="Arial"/>
                <w:i/>
                <w:sz w:val="22"/>
                <w:szCs w:val="22"/>
              </w:rPr>
              <w:t>Fisheries Management Act 1991</w:t>
            </w:r>
            <w:r w:rsidRPr="002A476F">
              <w:rPr>
                <w:rFonts w:ascii="Arial" w:hAnsi="Arial" w:cs="Arial"/>
                <w:sz w:val="22"/>
                <w:szCs w:val="22"/>
              </w:rPr>
              <w:t>;</w:t>
            </w:r>
          </w:p>
          <w:p w:rsidR="00DA6A89" w:rsidRPr="002A476F" w:rsidRDefault="00DA6A89" w:rsidP="00814CC7">
            <w:pPr>
              <w:tabs>
                <w:tab w:val="left" w:pos="1080"/>
              </w:tabs>
              <w:ind w:left="1080" w:hanging="720"/>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B76E56">
            <w:pPr>
              <w:numPr>
                <w:ilvl w:val="0"/>
                <w:numId w:val="13"/>
              </w:numPr>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DA6A89" w:rsidRDefault="00DA6A89" w:rsidP="002458D5">
            <w:pPr>
              <w:rPr>
                <w:rFonts w:ascii="Arial" w:hAnsi="Arial" w:cs="Arial"/>
                <w:sz w:val="22"/>
                <w:szCs w:val="22"/>
              </w:rPr>
            </w:pPr>
          </w:p>
          <w:p w:rsidR="00605BBD" w:rsidRDefault="00605BBD" w:rsidP="002458D5">
            <w:pPr>
              <w:rPr>
                <w:rFonts w:ascii="Arial" w:hAnsi="Arial" w:cs="Arial"/>
                <w:sz w:val="22"/>
                <w:szCs w:val="22"/>
              </w:rPr>
            </w:pPr>
          </w:p>
          <w:p w:rsidR="00605BBD" w:rsidRDefault="00605BBD" w:rsidP="002458D5">
            <w:pPr>
              <w:rPr>
                <w:rFonts w:ascii="Arial" w:hAnsi="Arial" w:cs="Arial"/>
                <w:sz w:val="22"/>
                <w:szCs w:val="22"/>
              </w:rPr>
            </w:pPr>
          </w:p>
          <w:p w:rsidR="00605BBD" w:rsidRDefault="00605BBD" w:rsidP="002458D5">
            <w:pPr>
              <w:rPr>
                <w:rFonts w:ascii="Arial" w:hAnsi="Arial" w:cs="Arial"/>
                <w:sz w:val="22"/>
                <w:szCs w:val="22"/>
              </w:rPr>
            </w:pPr>
          </w:p>
          <w:p w:rsidR="00605BBD" w:rsidRDefault="00605BBD" w:rsidP="002458D5">
            <w:pPr>
              <w:rPr>
                <w:rFonts w:ascii="Arial" w:hAnsi="Arial" w:cs="Arial"/>
                <w:sz w:val="22"/>
                <w:szCs w:val="22"/>
              </w:rPr>
            </w:pPr>
          </w:p>
          <w:p w:rsidR="00605BBD" w:rsidRDefault="00605BBD" w:rsidP="002458D5">
            <w:pPr>
              <w:rPr>
                <w:rFonts w:ascii="Arial" w:hAnsi="Arial" w:cs="Arial"/>
                <w:sz w:val="22"/>
                <w:szCs w:val="22"/>
              </w:rPr>
            </w:pPr>
          </w:p>
          <w:p w:rsidR="00605BBD" w:rsidRDefault="00605BBD" w:rsidP="002458D5">
            <w:pPr>
              <w:rPr>
                <w:rFonts w:ascii="Arial" w:hAnsi="Arial" w:cs="Arial"/>
                <w:sz w:val="22"/>
                <w:szCs w:val="22"/>
              </w:rPr>
            </w:pPr>
          </w:p>
          <w:p w:rsidR="00605BBD" w:rsidRDefault="00605BBD" w:rsidP="002458D5">
            <w:pPr>
              <w:rPr>
                <w:rFonts w:ascii="Arial" w:hAnsi="Arial" w:cs="Arial"/>
                <w:sz w:val="22"/>
                <w:szCs w:val="22"/>
              </w:rPr>
            </w:pPr>
          </w:p>
          <w:p w:rsidR="0041208E" w:rsidRDefault="0041208E" w:rsidP="002458D5">
            <w:pPr>
              <w:rPr>
                <w:rFonts w:ascii="Arial" w:hAnsi="Arial" w:cs="Arial"/>
                <w:sz w:val="22"/>
                <w:szCs w:val="22"/>
              </w:rPr>
            </w:pPr>
          </w:p>
          <w:p w:rsidR="00605BBD" w:rsidRPr="002A476F" w:rsidRDefault="00605BBD" w:rsidP="002458D5">
            <w:pPr>
              <w:rPr>
                <w:rFonts w:ascii="Arial" w:hAnsi="Arial" w:cs="Arial"/>
                <w:sz w:val="22"/>
                <w:szCs w:val="22"/>
              </w:rPr>
            </w:pPr>
          </w:p>
          <w:p w:rsidR="00DA6A89" w:rsidRPr="002A476F" w:rsidRDefault="00DA6A89" w:rsidP="00814CC7">
            <w:pPr>
              <w:tabs>
                <w:tab w:val="num" w:pos="1080"/>
              </w:tabs>
              <w:ind w:hanging="1080"/>
              <w:rPr>
                <w:rFonts w:ascii="Arial" w:hAnsi="Arial" w:cs="Arial"/>
                <w:sz w:val="22"/>
                <w:szCs w:val="22"/>
              </w:rPr>
            </w:pPr>
          </w:p>
          <w:p w:rsidR="00DA6A89" w:rsidRPr="002A476F" w:rsidRDefault="00DA6A89" w:rsidP="00BB7413">
            <w:pPr>
              <w:numPr>
                <w:ilvl w:val="1"/>
                <w:numId w:val="6"/>
              </w:numPr>
              <w:tabs>
                <w:tab w:val="clear" w:pos="1440"/>
                <w:tab w:val="num" w:pos="1080"/>
              </w:tabs>
              <w:ind w:left="1080" w:hanging="720"/>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fishery to which the plan, regime or policy relates does not, or is not likely to, adversely affect the survival or recovery in nature of the species.</w:t>
            </w:r>
          </w:p>
          <w:p w:rsidR="00DA6A89" w:rsidRPr="002A476F" w:rsidRDefault="00DA6A89" w:rsidP="00814CC7">
            <w:pPr>
              <w:tabs>
                <w:tab w:val="left" w:pos="1080"/>
              </w:tabs>
              <w:rPr>
                <w:rFonts w:ascii="Arial" w:hAnsi="Arial" w:cs="Arial"/>
                <w:sz w:val="22"/>
                <w:szCs w:val="22"/>
              </w:rPr>
            </w:pPr>
          </w:p>
        </w:tc>
        <w:tc>
          <w:tcPr>
            <w:tcW w:w="7087" w:type="dxa"/>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9A4A96" w:rsidP="00814CC7">
            <w:pPr>
              <w:rPr>
                <w:rFonts w:ascii="Arial" w:hAnsi="Arial" w:cs="Arial"/>
                <w:sz w:val="22"/>
                <w:szCs w:val="22"/>
              </w:rPr>
            </w:pPr>
            <w:r>
              <w:rPr>
                <w:rFonts w:ascii="Arial" w:hAnsi="Arial" w:cs="Arial"/>
                <w:sz w:val="22"/>
                <w:szCs w:val="22"/>
              </w:rPr>
              <w:t xml:space="preserve">The Southern and Eastern Scalefish and Shark Fishery will be managed under the </w:t>
            </w:r>
            <w:r w:rsidR="00C36410" w:rsidRPr="00C36410">
              <w:rPr>
                <w:rFonts w:ascii="Arial" w:hAnsi="Arial" w:cs="Arial"/>
                <w:sz w:val="22"/>
                <w:szCs w:val="22"/>
              </w:rPr>
              <w:t>Southern and Eastern Scalefish</w:t>
            </w:r>
            <w:r w:rsidR="00EB10E7">
              <w:rPr>
                <w:rFonts w:ascii="Arial" w:hAnsi="Arial" w:cs="Arial"/>
                <w:sz w:val="22"/>
                <w:szCs w:val="22"/>
              </w:rPr>
              <w:t xml:space="preserve"> and Shark Fishery</w:t>
            </w:r>
            <w:r w:rsidR="00C36410" w:rsidRPr="00C36410">
              <w:rPr>
                <w:rFonts w:ascii="Arial" w:hAnsi="Arial" w:cs="Arial"/>
                <w:sz w:val="22"/>
                <w:szCs w:val="22"/>
              </w:rPr>
              <w:t xml:space="preserve"> Management Plan 2003</w:t>
            </w:r>
            <w:r>
              <w:rPr>
                <w:rFonts w:ascii="Arial" w:hAnsi="Arial" w:cs="Arial"/>
                <w:i/>
                <w:sz w:val="22"/>
                <w:szCs w:val="22"/>
              </w:rPr>
              <w:t xml:space="preserve"> </w:t>
            </w:r>
            <w:r w:rsidRPr="009A4A96">
              <w:rPr>
                <w:rFonts w:ascii="Arial" w:hAnsi="Arial" w:cs="Arial"/>
                <w:sz w:val="22"/>
                <w:szCs w:val="22"/>
              </w:rPr>
              <w:t>(the Management Plan),</w:t>
            </w:r>
            <w:r>
              <w:rPr>
                <w:rFonts w:ascii="Arial" w:hAnsi="Arial" w:cs="Arial"/>
                <w:sz w:val="22"/>
                <w:szCs w:val="22"/>
              </w:rPr>
              <w:t xml:space="preserve"> in force under the </w:t>
            </w:r>
            <w:r w:rsidRPr="009A4A96">
              <w:rPr>
                <w:rFonts w:ascii="Arial" w:hAnsi="Arial" w:cs="Arial"/>
                <w:i/>
                <w:sz w:val="22"/>
                <w:szCs w:val="22"/>
              </w:rPr>
              <w:t>Fisheries Management Act 1991</w:t>
            </w:r>
            <w:r>
              <w:rPr>
                <w:rFonts w:ascii="Arial" w:hAnsi="Arial" w:cs="Arial"/>
                <w:sz w:val="22"/>
                <w:szCs w:val="22"/>
              </w:rPr>
              <w:t>.</w:t>
            </w:r>
          </w:p>
          <w:p w:rsidR="00DA6A89" w:rsidRPr="002A476F" w:rsidRDefault="00DA6A89" w:rsidP="00814CC7">
            <w:pPr>
              <w:rPr>
                <w:rFonts w:ascii="Arial" w:hAnsi="Arial" w:cs="Arial"/>
                <w:sz w:val="22"/>
                <w:szCs w:val="22"/>
                <w:highlight w:val="cyan"/>
              </w:rPr>
            </w:pPr>
          </w:p>
          <w:p w:rsidR="00333982" w:rsidRDefault="009A4A96" w:rsidP="00333982">
            <w:pPr>
              <w:rPr>
                <w:rFonts w:ascii="Arial" w:hAnsi="Arial" w:cs="Arial"/>
                <w:sz w:val="22"/>
                <w:szCs w:val="22"/>
              </w:rPr>
            </w:pPr>
            <w:r>
              <w:rPr>
                <w:rFonts w:ascii="Arial" w:hAnsi="Arial" w:cs="Arial"/>
                <w:sz w:val="22"/>
                <w:szCs w:val="22"/>
              </w:rPr>
              <w:t xml:space="preserve">The Management Plan </w:t>
            </w:r>
            <w:r w:rsidR="00DA6A89" w:rsidRPr="002A476F">
              <w:rPr>
                <w:rFonts w:ascii="Arial" w:hAnsi="Arial" w:cs="Arial"/>
                <w:sz w:val="22"/>
                <w:szCs w:val="22"/>
              </w:rPr>
              <w:t xml:space="preserve">was </w:t>
            </w:r>
            <w:r w:rsidR="001C6E8E">
              <w:rPr>
                <w:rFonts w:ascii="Arial" w:hAnsi="Arial" w:cs="Arial"/>
                <w:sz w:val="22"/>
                <w:szCs w:val="22"/>
              </w:rPr>
              <w:t xml:space="preserve">last </w:t>
            </w:r>
            <w:r w:rsidR="00DA6A89" w:rsidRPr="002A476F">
              <w:rPr>
                <w:rFonts w:ascii="Arial" w:hAnsi="Arial" w:cs="Arial"/>
                <w:sz w:val="22"/>
                <w:szCs w:val="22"/>
              </w:rPr>
              <w:t xml:space="preserve">accredited in </w:t>
            </w:r>
            <w:r w:rsidR="00927B49">
              <w:rPr>
                <w:rFonts w:ascii="Arial" w:hAnsi="Arial" w:cs="Arial"/>
                <w:sz w:val="22"/>
                <w:szCs w:val="22"/>
              </w:rPr>
              <w:t>August 2010.</w:t>
            </w:r>
            <w:r w:rsidR="00DA6A89" w:rsidRPr="00927B49">
              <w:rPr>
                <w:rFonts w:ascii="Arial" w:hAnsi="Arial" w:cs="Arial"/>
                <w:sz w:val="22"/>
                <w:szCs w:val="22"/>
              </w:rPr>
              <w:t xml:space="preserve"> The management arrangements </w:t>
            </w:r>
            <w:r w:rsidR="001C6E8E">
              <w:rPr>
                <w:rFonts w:ascii="Arial" w:hAnsi="Arial" w:cs="Arial"/>
                <w:sz w:val="22"/>
                <w:szCs w:val="22"/>
              </w:rPr>
              <w:t xml:space="preserve">relating </w:t>
            </w:r>
            <w:r w:rsidR="00605BBD">
              <w:rPr>
                <w:rFonts w:ascii="Arial" w:hAnsi="Arial" w:cs="Arial"/>
                <w:sz w:val="22"/>
                <w:szCs w:val="22"/>
              </w:rPr>
              <w:t xml:space="preserve">to mitigating </w:t>
            </w:r>
            <w:r w:rsidR="001C6E8E">
              <w:rPr>
                <w:rFonts w:ascii="Arial" w:hAnsi="Arial" w:cs="Arial"/>
                <w:sz w:val="22"/>
                <w:szCs w:val="22"/>
              </w:rPr>
              <w:t xml:space="preserve">the impact of fishing on threatened species </w:t>
            </w:r>
            <w:r w:rsidR="00333982">
              <w:rPr>
                <w:rFonts w:ascii="Arial" w:hAnsi="Arial" w:cs="Arial"/>
                <w:sz w:val="22"/>
                <w:szCs w:val="22"/>
              </w:rPr>
              <w:t xml:space="preserve">in </w:t>
            </w:r>
            <w:r w:rsidR="00DA6A89" w:rsidRPr="00927B49">
              <w:rPr>
                <w:rFonts w:ascii="Arial" w:hAnsi="Arial" w:cs="Arial"/>
                <w:sz w:val="22"/>
                <w:szCs w:val="22"/>
              </w:rPr>
              <w:t xml:space="preserve">the </w:t>
            </w:r>
            <w:r w:rsidR="00605BBD">
              <w:rPr>
                <w:rFonts w:ascii="Arial" w:hAnsi="Arial" w:cs="Arial"/>
                <w:sz w:val="22"/>
                <w:szCs w:val="22"/>
              </w:rPr>
              <w:t xml:space="preserve">fishery </w:t>
            </w:r>
            <w:r w:rsidR="00DA6A89" w:rsidRPr="00927B49">
              <w:rPr>
                <w:rFonts w:ascii="Arial" w:hAnsi="Arial" w:cs="Arial"/>
                <w:sz w:val="22"/>
                <w:szCs w:val="22"/>
              </w:rPr>
              <w:t xml:space="preserve">have significantly </w:t>
            </w:r>
            <w:r w:rsidR="001C6E8E">
              <w:rPr>
                <w:rFonts w:ascii="Arial" w:hAnsi="Arial" w:cs="Arial"/>
                <w:sz w:val="22"/>
                <w:szCs w:val="22"/>
              </w:rPr>
              <w:t>improved</w:t>
            </w:r>
            <w:r w:rsidR="001C6E8E" w:rsidRPr="00927B49">
              <w:rPr>
                <w:rFonts w:ascii="Arial" w:hAnsi="Arial" w:cs="Arial"/>
                <w:sz w:val="22"/>
                <w:szCs w:val="22"/>
              </w:rPr>
              <w:t xml:space="preserve"> </w:t>
            </w:r>
            <w:r w:rsidR="00DA6A89" w:rsidRPr="00927B49">
              <w:rPr>
                <w:rFonts w:ascii="Arial" w:hAnsi="Arial" w:cs="Arial"/>
                <w:sz w:val="22"/>
                <w:szCs w:val="22"/>
              </w:rPr>
              <w:t>since this accreditation was granted</w:t>
            </w:r>
            <w:r w:rsidR="001C6E8E">
              <w:rPr>
                <w:rFonts w:ascii="Arial" w:hAnsi="Arial" w:cs="Arial"/>
                <w:sz w:val="22"/>
                <w:szCs w:val="22"/>
              </w:rPr>
              <w:t xml:space="preserve">. </w:t>
            </w:r>
          </w:p>
          <w:p w:rsidR="00333982" w:rsidRDefault="00333982" w:rsidP="00333982">
            <w:pPr>
              <w:rPr>
                <w:rFonts w:ascii="Arial" w:hAnsi="Arial" w:cs="Arial"/>
                <w:sz w:val="22"/>
                <w:szCs w:val="22"/>
              </w:rPr>
            </w:pPr>
          </w:p>
          <w:p w:rsidR="00927B49" w:rsidRDefault="00333982" w:rsidP="00333982">
            <w:pPr>
              <w:rPr>
                <w:rFonts w:ascii="Arial" w:hAnsi="Arial" w:cs="Arial"/>
                <w:sz w:val="22"/>
                <w:szCs w:val="22"/>
              </w:rPr>
            </w:pPr>
            <w:r>
              <w:rPr>
                <w:rFonts w:ascii="Arial" w:hAnsi="Arial" w:cs="Arial"/>
                <w:sz w:val="22"/>
                <w:szCs w:val="22"/>
              </w:rPr>
              <w:t>Management measures to protect listed threatened species are continually being refined</w:t>
            </w:r>
            <w:r w:rsidR="00DA6A89" w:rsidRPr="00927B49">
              <w:rPr>
                <w:rFonts w:ascii="Arial" w:hAnsi="Arial" w:cs="Arial"/>
                <w:sz w:val="22"/>
                <w:szCs w:val="22"/>
              </w:rPr>
              <w:t>.</w:t>
            </w:r>
            <w:r>
              <w:rPr>
                <w:rFonts w:ascii="Arial" w:hAnsi="Arial" w:cs="Arial"/>
                <w:sz w:val="22"/>
                <w:szCs w:val="22"/>
              </w:rPr>
              <w:t xml:space="preserve"> Current measures are listed in Table 1 and include the Australian Sea Lion Management Strategy and mandatory Seabird Management Plans on trawl vessels.</w:t>
            </w:r>
            <w:r w:rsidR="00DA6A89" w:rsidRPr="00927B49">
              <w:rPr>
                <w:rFonts w:ascii="Arial" w:hAnsi="Arial" w:cs="Arial"/>
                <w:sz w:val="22"/>
                <w:szCs w:val="22"/>
              </w:rPr>
              <w:t xml:space="preserve"> </w:t>
            </w:r>
          </w:p>
          <w:p w:rsidR="001C6E8E" w:rsidRDefault="001C6E8E" w:rsidP="00814CC7">
            <w:pPr>
              <w:rPr>
                <w:rFonts w:ascii="Arial" w:hAnsi="Arial" w:cs="Arial"/>
                <w:sz w:val="22"/>
                <w:szCs w:val="22"/>
              </w:rPr>
            </w:pPr>
          </w:p>
          <w:p w:rsidR="00333982" w:rsidRDefault="00333982" w:rsidP="00814CC7">
            <w:pPr>
              <w:rPr>
                <w:rFonts w:ascii="Arial" w:hAnsi="Arial" w:cs="Arial"/>
                <w:sz w:val="22"/>
                <w:szCs w:val="22"/>
              </w:rPr>
            </w:pPr>
            <w:r>
              <w:rPr>
                <w:rFonts w:ascii="Arial" w:hAnsi="Arial" w:cs="Arial"/>
                <w:sz w:val="22"/>
                <w:szCs w:val="22"/>
              </w:rPr>
              <w:t xml:space="preserve">Subject to these measures remaining in place, as required by proposed </w:t>
            </w:r>
            <w:r w:rsidR="00605BBD" w:rsidRPr="00605BBD">
              <w:rPr>
                <w:rFonts w:ascii="Arial" w:hAnsi="Arial" w:cs="Arial"/>
                <w:b/>
                <w:sz w:val="22"/>
                <w:szCs w:val="22"/>
              </w:rPr>
              <w:t>Conditions A</w:t>
            </w:r>
            <w:r w:rsidR="006D44A8" w:rsidRPr="006D44A8">
              <w:rPr>
                <w:rFonts w:ascii="Arial" w:hAnsi="Arial" w:cs="Arial"/>
                <w:b/>
                <w:sz w:val="22"/>
                <w:szCs w:val="22"/>
              </w:rPr>
              <w:t xml:space="preserve"> and D</w:t>
            </w:r>
            <w:r>
              <w:rPr>
                <w:rFonts w:ascii="Arial" w:hAnsi="Arial" w:cs="Arial"/>
                <w:sz w:val="22"/>
                <w:szCs w:val="22"/>
              </w:rPr>
              <w:t xml:space="preserve"> (Table 4), the department considers that the fishery’s Management Plan continues to require persons fishing in accordance with the plan to take all reasonable steps to ensure listed threatened species are not killed or injured as a result of fishing. </w:t>
            </w:r>
          </w:p>
          <w:p w:rsidR="0041208E" w:rsidRDefault="0041208E" w:rsidP="00814CC7">
            <w:pPr>
              <w:rPr>
                <w:rFonts w:ascii="Arial" w:hAnsi="Arial" w:cs="Arial"/>
                <w:sz w:val="22"/>
                <w:szCs w:val="22"/>
              </w:rPr>
            </w:pPr>
          </w:p>
          <w:p w:rsidR="00927B49" w:rsidRDefault="00927B49" w:rsidP="00814CC7">
            <w:pPr>
              <w:rPr>
                <w:rFonts w:ascii="Arial" w:hAnsi="Arial" w:cs="Arial"/>
                <w:sz w:val="22"/>
                <w:szCs w:val="22"/>
              </w:rPr>
            </w:pPr>
            <w:r w:rsidRPr="002458D5">
              <w:rPr>
                <w:rFonts w:ascii="Arial" w:hAnsi="Arial" w:cs="Arial"/>
                <w:sz w:val="22"/>
                <w:szCs w:val="22"/>
              </w:rPr>
              <w:t>While the Southern and Eastern Scalefish and Shark Fishery is known to interact with some listed threatened species (including Australian sea lions, grey nurse sharks, white sharks</w:t>
            </w:r>
            <w:r w:rsidR="00DD74B1">
              <w:rPr>
                <w:rFonts w:ascii="Arial" w:hAnsi="Arial" w:cs="Arial"/>
                <w:sz w:val="22"/>
                <w:szCs w:val="22"/>
              </w:rPr>
              <w:t xml:space="preserve"> and</w:t>
            </w:r>
            <w:r w:rsidRPr="002458D5">
              <w:rPr>
                <w:rFonts w:ascii="Arial" w:hAnsi="Arial" w:cs="Arial"/>
                <w:sz w:val="22"/>
                <w:szCs w:val="22"/>
              </w:rPr>
              <w:t xml:space="preserve"> </w:t>
            </w:r>
            <w:r w:rsidR="002458D5">
              <w:rPr>
                <w:rFonts w:ascii="Arial" w:hAnsi="Arial" w:cs="Arial"/>
                <w:sz w:val="22"/>
                <w:szCs w:val="22"/>
              </w:rPr>
              <w:t>seabird</w:t>
            </w:r>
            <w:r w:rsidRPr="002458D5">
              <w:rPr>
                <w:rFonts w:ascii="Arial" w:hAnsi="Arial" w:cs="Arial"/>
                <w:sz w:val="22"/>
                <w:szCs w:val="22"/>
              </w:rPr>
              <w:t xml:space="preserve"> species) </w:t>
            </w:r>
            <w:r w:rsidRPr="002458D5">
              <w:rPr>
                <w:rFonts w:ascii="Arial" w:hAnsi="Arial" w:cs="Arial"/>
                <w:sz w:val="22"/>
                <w:szCs w:val="22"/>
              </w:rPr>
              <w:lastRenderedPageBreak/>
              <w:t xml:space="preserve">evidence suggests that these interactions are </w:t>
            </w:r>
            <w:r w:rsidR="00605BBD">
              <w:rPr>
                <w:rFonts w:ascii="Arial" w:hAnsi="Arial" w:cs="Arial"/>
                <w:sz w:val="22"/>
                <w:szCs w:val="22"/>
              </w:rPr>
              <w:t>low</w:t>
            </w:r>
            <w:r w:rsidR="00605BBD" w:rsidRPr="002458D5">
              <w:rPr>
                <w:rFonts w:ascii="Arial" w:hAnsi="Arial" w:cs="Arial"/>
                <w:sz w:val="22"/>
                <w:szCs w:val="22"/>
              </w:rPr>
              <w:t xml:space="preserve"> </w:t>
            </w:r>
            <w:r w:rsidRPr="002458D5">
              <w:rPr>
                <w:rFonts w:ascii="Arial" w:hAnsi="Arial" w:cs="Arial"/>
                <w:sz w:val="22"/>
                <w:szCs w:val="22"/>
              </w:rPr>
              <w:t xml:space="preserve">under the current arrangements. </w:t>
            </w:r>
          </w:p>
          <w:p w:rsidR="00605BBD" w:rsidRDefault="00605BBD" w:rsidP="00814CC7">
            <w:pPr>
              <w:rPr>
                <w:rFonts w:ascii="Arial" w:hAnsi="Arial" w:cs="Arial"/>
                <w:sz w:val="22"/>
                <w:szCs w:val="22"/>
              </w:rPr>
            </w:pPr>
          </w:p>
          <w:p w:rsidR="00605BBD" w:rsidRPr="002458D5" w:rsidRDefault="00605BBD" w:rsidP="00814CC7">
            <w:pPr>
              <w:rPr>
                <w:rFonts w:ascii="Arial" w:hAnsi="Arial" w:cs="Arial"/>
                <w:sz w:val="22"/>
                <w:szCs w:val="22"/>
              </w:rPr>
            </w:pPr>
            <w:r>
              <w:rPr>
                <w:rFonts w:ascii="Arial" w:hAnsi="Arial" w:cs="Arial"/>
                <w:sz w:val="22"/>
                <w:szCs w:val="22"/>
              </w:rPr>
              <w:t>The Australian Fisheries Management Authority has in place management strategies, including the Australian Sea Lion Management Strategy, which has objectives to support the recovery of listed threatened species.</w:t>
            </w:r>
          </w:p>
          <w:p w:rsidR="00EB10E7" w:rsidRDefault="00EB10E7" w:rsidP="00814CC7">
            <w:pPr>
              <w:rPr>
                <w:rFonts w:ascii="Arial" w:hAnsi="Arial" w:cs="Arial"/>
                <w:sz w:val="22"/>
                <w:szCs w:val="22"/>
              </w:rPr>
            </w:pPr>
          </w:p>
          <w:p w:rsidR="000423F2" w:rsidRPr="002458D5" w:rsidRDefault="000423F2" w:rsidP="00814CC7">
            <w:pPr>
              <w:rPr>
                <w:rFonts w:ascii="Arial" w:hAnsi="Arial" w:cs="Arial"/>
                <w:sz w:val="22"/>
                <w:szCs w:val="22"/>
              </w:rPr>
            </w:pPr>
            <w:r w:rsidRPr="002458D5">
              <w:rPr>
                <w:rFonts w:ascii="Arial" w:hAnsi="Arial" w:cs="Arial"/>
                <w:sz w:val="22"/>
                <w:szCs w:val="22"/>
              </w:rPr>
              <w:t>Therefore, the department considers the operation of the fishery is not likely to adversely affect the survival or recovery in nature of any listed threatened species</w:t>
            </w:r>
            <w:r>
              <w:rPr>
                <w:rFonts w:ascii="Arial" w:hAnsi="Arial" w:cs="Arial"/>
                <w:sz w:val="22"/>
                <w:szCs w:val="22"/>
              </w:rPr>
              <w:t xml:space="preserve"> as long as the current, effective management measures remain in place, as required by proposed </w:t>
            </w:r>
            <w:r w:rsidRPr="00605BBD">
              <w:rPr>
                <w:rFonts w:ascii="Arial" w:hAnsi="Arial" w:cs="Arial"/>
                <w:b/>
                <w:sz w:val="22"/>
                <w:szCs w:val="22"/>
              </w:rPr>
              <w:t>Conditions A</w:t>
            </w:r>
            <w:r w:rsidRPr="00B84662">
              <w:rPr>
                <w:rFonts w:ascii="Arial" w:hAnsi="Arial" w:cs="Arial"/>
                <w:b/>
                <w:sz w:val="22"/>
                <w:szCs w:val="22"/>
              </w:rPr>
              <w:t xml:space="preserve"> and D</w:t>
            </w:r>
            <w:r>
              <w:rPr>
                <w:rFonts w:ascii="Arial" w:hAnsi="Arial" w:cs="Arial"/>
                <w:sz w:val="22"/>
                <w:szCs w:val="22"/>
              </w:rPr>
              <w:t xml:space="preserve"> (Table 4)</w:t>
            </w:r>
            <w:r w:rsidRPr="002458D5">
              <w:rPr>
                <w:rFonts w:ascii="Arial" w:hAnsi="Arial" w:cs="Arial"/>
                <w:sz w:val="22"/>
                <w:szCs w:val="22"/>
              </w:rPr>
              <w:t>.</w:t>
            </w:r>
          </w:p>
          <w:p w:rsidR="00DA6A89" w:rsidRPr="002A476F" w:rsidRDefault="00DA6A89" w:rsidP="00927B49">
            <w:pPr>
              <w:rPr>
                <w:rFonts w:ascii="Arial" w:hAnsi="Arial" w:cs="Arial"/>
                <w:sz w:val="22"/>
                <w:szCs w:val="22"/>
              </w:rPr>
            </w:pPr>
          </w:p>
        </w:tc>
      </w:tr>
    </w:tbl>
    <w:p w:rsidR="00DA6A89" w:rsidRPr="00F6308F" w:rsidRDefault="00DA6A89" w:rsidP="00DA6A89">
      <w:pPr>
        <w:rPr>
          <w:rFonts w:ascii="Arial" w:hAnsi="Arial" w:cs="Arial"/>
          <w:highlight w:val="cyan"/>
        </w:rPr>
      </w:pPr>
    </w:p>
    <w:p w:rsidR="00CA6E62" w:rsidRPr="00F6308F" w:rsidRDefault="00CA6E62" w:rsidP="00DA6A89">
      <w:pPr>
        <w:rPr>
          <w:rFonts w:ascii="Arial" w:hAnsi="Arial" w:cs="Arial"/>
          <w:highlight w:val="cyan"/>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proofErr w:type="gramStart"/>
      <w:r w:rsidRPr="00F6308F">
        <w:rPr>
          <w:rFonts w:ascii="Arial" w:hAnsi="Arial" w:cs="Arial"/>
          <w:b/>
          <w:sz w:val="22"/>
        </w:rPr>
        <w:lastRenderedPageBreak/>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91C3F">
            <w:pPr>
              <w:spacing w:before="60"/>
              <w:rPr>
                <w:rFonts w:ascii="Arial" w:hAnsi="Arial" w:cs="Arial"/>
                <w:b/>
              </w:rPr>
            </w:pPr>
            <w:r w:rsidRPr="00F6308F">
              <w:rPr>
                <w:rFonts w:ascii="Arial" w:hAnsi="Arial" w:cs="Arial"/>
                <w:b/>
                <w:sz w:val="22"/>
              </w:rPr>
              <w:t>Division 2 Migratory species</w:t>
            </w:r>
          </w:p>
          <w:p w:rsidR="00B73546" w:rsidRPr="00F6308F" w:rsidRDefault="00B73546" w:rsidP="00891C3F">
            <w:pPr>
              <w:spacing w:after="60"/>
              <w:rPr>
                <w:rFonts w:ascii="Arial" w:hAnsi="Arial" w:cs="Arial"/>
                <w:b/>
              </w:rPr>
            </w:pPr>
            <w:r w:rsidRPr="00F6308F">
              <w:rPr>
                <w:rFonts w:ascii="Arial" w:hAnsi="Arial" w:cs="Arial"/>
                <w:b/>
                <w:sz w:val="22"/>
              </w:rPr>
              <w:t>Section 222A Minister may accredit plans or regimes</w:t>
            </w:r>
          </w:p>
        </w:tc>
        <w:tc>
          <w:tcPr>
            <w:tcW w:w="7087" w:type="dxa"/>
          </w:tcPr>
          <w:p w:rsidR="00B73546" w:rsidRPr="00F6308F" w:rsidRDefault="00B73546" w:rsidP="00891C3F">
            <w:pPr>
              <w:spacing w:before="60" w:after="60"/>
              <w:rPr>
                <w:rFonts w:ascii="Arial" w:hAnsi="Arial" w:cs="Arial"/>
                <w:b/>
              </w:rPr>
            </w:pPr>
            <w:r w:rsidRPr="00F6308F">
              <w:rPr>
                <w:rFonts w:ascii="Arial" w:hAnsi="Arial" w:cs="Arial"/>
                <w:b/>
                <w:sz w:val="22"/>
              </w:rPr>
              <w:t xml:space="preserve">The department’s assessment of the </w:t>
            </w:r>
            <w:r w:rsidR="002458D5" w:rsidRPr="002458D5">
              <w:rPr>
                <w:rFonts w:ascii="Arial" w:hAnsi="Arial" w:cs="Arial"/>
                <w:b/>
                <w:sz w:val="22"/>
                <w:szCs w:val="22"/>
              </w:rPr>
              <w:t>Southern and Eastern Scalefish and Shark Fishery</w:t>
            </w:r>
          </w:p>
        </w:tc>
      </w:tr>
      <w:tr w:rsidR="00DA6A89" w:rsidRPr="00F6308F" w:rsidTr="0098158E">
        <w:trPr>
          <w:trHeight w:val="8731"/>
        </w:trPr>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814CC7">
            <w:pPr>
              <w:ind w:left="360" w:hanging="360"/>
              <w:rPr>
                <w:rFonts w:ascii="Arial" w:hAnsi="Arial" w:cs="Arial"/>
                <w:sz w:val="22"/>
                <w:szCs w:val="22"/>
              </w:rPr>
            </w:pPr>
          </w:p>
          <w:p w:rsidR="00DA6A89" w:rsidRPr="002A476F" w:rsidRDefault="00DA6A89" w:rsidP="00814CC7">
            <w:pPr>
              <w:ind w:left="1080" w:hanging="720"/>
              <w:rPr>
                <w:rFonts w:ascii="Arial" w:hAnsi="Arial" w:cs="Arial"/>
                <w:sz w:val="22"/>
                <w:szCs w:val="22"/>
              </w:rPr>
            </w:pPr>
            <w:r w:rsidRPr="002A476F">
              <w:rPr>
                <w:rFonts w:ascii="Arial" w:hAnsi="Arial" w:cs="Arial"/>
                <w:sz w:val="22"/>
                <w:szCs w:val="22"/>
              </w:rPr>
              <w:t>(a)</w:t>
            </w:r>
            <w:r w:rsidRPr="002A476F">
              <w:rPr>
                <w:rFonts w:ascii="Arial" w:hAnsi="Arial" w:cs="Arial"/>
                <w:sz w:val="22"/>
                <w:szCs w:val="22"/>
              </w:rPr>
              <w:tab/>
              <w:t xml:space="preserve">a plan of management within the meaning of section 17 of the </w:t>
            </w:r>
            <w:r w:rsidRPr="002A476F">
              <w:rPr>
                <w:rFonts w:ascii="Arial" w:hAnsi="Arial" w:cs="Arial"/>
                <w:i/>
                <w:sz w:val="22"/>
                <w:szCs w:val="22"/>
              </w:rPr>
              <w:t>Fisheries Management Act 1991</w:t>
            </w:r>
            <w:r w:rsidRPr="002A476F">
              <w:rPr>
                <w:rFonts w:ascii="Arial" w:hAnsi="Arial" w:cs="Arial"/>
                <w:sz w:val="22"/>
                <w:szCs w:val="22"/>
              </w:rPr>
              <w:t>;</w:t>
            </w:r>
          </w:p>
          <w:p w:rsidR="00DA6A89" w:rsidRPr="002A476F" w:rsidRDefault="00DA6A89" w:rsidP="002458D5">
            <w:pPr>
              <w:tabs>
                <w:tab w:val="left" w:pos="1080"/>
              </w:tabs>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DD0F58">
            <w:pPr>
              <w:numPr>
                <w:ilvl w:val="0"/>
                <w:numId w:val="17"/>
              </w:numPr>
              <w:tabs>
                <w:tab w:val="clear" w:pos="1500"/>
                <w:tab w:val="num" w:pos="1080"/>
              </w:tabs>
              <w:ind w:left="1080"/>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migratory species are not killed or injured as a result of the fishing; and</w:t>
            </w:r>
          </w:p>
          <w:p w:rsidR="00DA6A89" w:rsidRPr="002A476F" w:rsidRDefault="00DA6A89" w:rsidP="00814CC7">
            <w:pPr>
              <w:ind w:left="360"/>
              <w:rPr>
                <w:rFonts w:ascii="Arial" w:hAnsi="Arial" w:cs="Arial"/>
                <w:sz w:val="22"/>
                <w:szCs w:val="22"/>
              </w:rPr>
            </w:pPr>
          </w:p>
          <w:p w:rsidR="00DA6A89" w:rsidRPr="002A476F" w:rsidRDefault="00DA6A89" w:rsidP="00814CC7">
            <w:pPr>
              <w:ind w:left="360"/>
              <w:rPr>
                <w:rFonts w:ascii="Arial" w:hAnsi="Arial" w:cs="Arial"/>
                <w:sz w:val="22"/>
                <w:szCs w:val="22"/>
              </w:rPr>
            </w:pPr>
          </w:p>
          <w:p w:rsidR="00DA6A89" w:rsidRDefault="00DA6A89" w:rsidP="00814CC7">
            <w:pPr>
              <w:ind w:left="360"/>
              <w:rPr>
                <w:rFonts w:ascii="Arial" w:hAnsi="Arial" w:cs="Arial"/>
                <w:sz w:val="22"/>
                <w:szCs w:val="22"/>
              </w:rPr>
            </w:pPr>
          </w:p>
          <w:p w:rsidR="0098158E" w:rsidRDefault="0098158E" w:rsidP="00814CC7">
            <w:pPr>
              <w:ind w:left="360"/>
              <w:rPr>
                <w:rFonts w:ascii="Arial" w:hAnsi="Arial" w:cs="Arial"/>
                <w:sz w:val="22"/>
                <w:szCs w:val="22"/>
              </w:rPr>
            </w:pPr>
          </w:p>
          <w:p w:rsidR="0098158E" w:rsidRDefault="0098158E" w:rsidP="00814CC7">
            <w:pPr>
              <w:ind w:left="360"/>
              <w:rPr>
                <w:rFonts w:ascii="Arial" w:hAnsi="Arial" w:cs="Arial"/>
                <w:sz w:val="22"/>
                <w:szCs w:val="22"/>
              </w:rPr>
            </w:pPr>
          </w:p>
          <w:p w:rsidR="0098158E" w:rsidRDefault="0098158E" w:rsidP="00814CC7">
            <w:pPr>
              <w:ind w:left="360"/>
              <w:rPr>
                <w:rFonts w:ascii="Arial" w:hAnsi="Arial" w:cs="Arial"/>
                <w:sz w:val="22"/>
                <w:szCs w:val="22"/>
              </w:rPr>
            </w:pPr>
          </w:p>
          <w:p w:rsidR="0098158E" w:rsidRDefault="0098158E" w:rsidP="00814CC7">
            <w:pPr>
              <w:ind w:left="360"/>
              <w:rPr>
                <w:rFonts w:ascii="Arial" w:hAnsi="Arial" w:cs="Arial"/>
                <w:sz w:val="22"/>
                <w:szCs w:val="22"/>
              </w:rPr>
            </w:pPr>
          </w:p>
          <w:p w:rsidR="0098158E" w:rsidRDefault="0098158E" w:rsidP="00814CC7">
            <w:pPr>
              <w:ind w:left="360"/>
              <w:rPr>
                <w:rFonts w:ascii="Arial" w:hAnsi="Arial" w:cs="Arial"/>
                <w:sz w:val="22"/>
                <w:szCs w:val="22"/>
              </w:rPr>
            </w:pPr>
          </w:p>
          <w:p w:rsidR="0098158E" w:rsidRDefault="0098158E" w:rsidP="00814CC7">
            <w:pPr>
              <w:ind w:left="360"/>
              <w:rPr>
                <w:rFonts w:ascii="Arial" w:hAnsi="Arial" w:cs="Arial"/>
                <w:sz w:val="22"/>
                <w:szCs w:val="22"/>
              </w:rPr>
            </w:pPr>
          </w:p>
          <w:p w:rsidR="0098158E" w:rsidRDefault="0098158E" w:rsidP="00814CC7">
            <w:pPr>
              <w:ind w:left="360"/>
              <w:rPr>
                <w:rFonts w:ascii="Arial" w:hAnsi="Arial" w:cs="Arial"/>
                <w:sz w:val="22"/>
                <w:szCs w:val="22"/>
              </w:rPr>
            </w:pPr>
          </w:p>
          <w:p w:rsidR="0098158E" w:rsidRDefault="0098158E" w:rsidP="00814CC7">
            <w:pPr>
              <w:ind w:left="360"/>
              <w:rPr>
                <w:rFonts w:ascii="Arial" w:hAnsi="Arial" w:cs="Arial"/>
                <w:sz w:val="22"/>
                <w:szCs w:val="22"/>
              </w:rPr>
            </w:pPr>
          </w:p>
          <w:p w:rsidR="0098158E" w:rsidRPr="002A476F" w:rsidRDefault="0098158E" w:rsidP="00814CC7">
            <w:pPr>
              <w:ind w:left="360"/>
              <w:rPr>
                <w:rFonts w:ascii="Arial" w:hAnsi="Arial" w:cs="Arial"/>
                <w:sz w:val="22"/>
                <w:szCs w:val="22"/>
              </w:rPr>
            </w:pPr>
          </w:p>
          <w:p w:rsidR="00DA6A89" w:rsidRPr="002A476F" w:rsidRDefault="00DA6A89" w:rsidP="00814CC7">
            <w:pPr>
              <w:numPr>
                <w:ilvl w:val="2"/>
                <w:numId w:val="1"/>
              </w:numPr>
              <w:tabs>
                <w:tab w:val="clear" w:pos="2160"/>
                <w:tab w:val="num" w:pos="1080"/>
              </w:tabs>
              <w:ind w:left="1077" w:hanging="357"/>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fishery to which the plan, regime or policy relates does not, or is not likely to, adversely affect the conservation status of a listed migratory species or a population of that species.</w:t>
            </w:r>
          </w:p>
          <w:p w:rsidR="00DA6A89" w:rsidRPr="002A476F" w:rsidRDefault="00DA6A89" w:rsidP="00814CC7">
            <w:pPr>
              <w:ind w:left="1080" w:hanging="720"/>
              <w:rPr>
                <w:rFonts w:ascii="Arial" w:hAnsi="Arial" w:cs="Arial"/>
                <w:sz w:val="22"/>
                <w:szCs w:val="22"/>
              </w:rPr>
            </w:pPr>
          </w:p>
        </w:tc>
        <w:tc>
          <w:tcPr>
            <w:tcW w:w="7087" w:type="dxa"/>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2458D5" w:rsidRPr="002A476F" w:rsidRDefault="002458D5" w:rsidP="002458D5">
            <w:pPr>
              <w:rPr>
                <w:rFonts w:ascii="Arial" w:hAnsi="Arial" w:cs="Arial"/>
                <w:sz w:val="22"/>
                <w:szCs w:val="22"/>
              </w:rPr>
            </w:pPr>
            <w:r>
              <w:rPr>
                <w:rFonts w:ascii="Arial" w:hAnsi="Arial" w:cs="Arial"/>
                <w:sz w:val="22"/>
                <w:szCs w:val="22"/>
              </w:rPr>
              <w:t xml:space="preserve">The Southern and Eastern Scalefish and Shark Fishery will be managed under the </w:t>
            </w:r>
            <w:r w:rsidR="00C36410" w:rsidRPr="00C36410">
              <w:rPr>
                <w:rFonts w:ascii="Arial" w:hAnsi="Arial" w:cs="Arial"/>
                <w:sz w:val="22"/>
                <w:szCs w:val="22"/>
              </w:rPr>
              <w:t>Southern and Eastern Scalefish</w:t>
            </w:r>
            <w:r w:rsidR="00EB10E7">
              <w:rPr>
                <w:rFonts w:ascii="Arial" w:hAnsi="Arial" w:cs="Arial"/>
                <w:sz w:val="22"/>
                <w:szCs w:val="22"/>
              </w:rPr>
              <w:t xml:space="preserve"> and Shark Fishery</w:t>
            </w:r>
            <w:r w:rsidR="00C36410" w:rsidRPr="00C36410">
              <w:rPr>
                <w:rFonts w:ascii="Arial" w:hAnsi="Arial" w:cs="Arial"/>
                <w:sz w:val="22"/>
                <w:szCs w:val="22"/>
              </w:rPr>
              <w:t xml:space="preserve"> Management Plan 2003</w:t>
            </w:r>
            <w:r>
              <w:rPr>
                <w:rFonts w:ascii="Arial" w:hAnsi="Arial" w:cs="Arial"/>
                <w:i/>
                <w:sz w:val="22"/>
                <w:szCs w:val="22"/>
              </w:rPr>
              <w:t xml:space="preserve"> </w:t>
            </w:r>
            <w:r w:rsidRPr="009A4A96">
              <w:rPr>
                <w:rFonts w:ascii="Arial" w:hAnsi="Arial" w:cs="Arial"/>
                <w:sz w:val="22"/>
                <w:szCs w:val="22"/>
              </w:rPr>
              <w:t>(the Management Plan),</w:t>
            </w:r>
            <w:r>
              <w:rPr>
                <w:rFonts w:ascii="Arial" w:hAnsi="Arial" w:cs="Arial"/>
                <w:sz w:val="22"/>
                <w:szCs w:val="22"/>
              </w:rPr>
              <w:t xml:space="preserve"> in force under the </w:t>
            </w:r>
            <w:r w:rsidRPr="009A4A96">
              <w:rPr>
                <w:rFonts w:ascii="Arial" w:hAnsi="Arial" w:cs="Arial"/>
                <w:i/>
                <w:sz w:val="22"/>
                <w:szCs w:val="22"/>
              </w:rPr>
              <w:t>Fisheries Management Act 1991</w:t>
            </w:r>
            <w:r>
              <w:rPr>
                <w:rFonts w:ascii="Arial" w:hAnsi="Arial" w:cs="Arial"/>
                <w:sz w:val="22"/>
                <w:szCs w:val="22"/>
              </w:rPr>
              <w:t>.</w:t>
            </w:r>
          </w:p>
          <w:p w:rsidR="002458D5" w:rsidRPr="002A476F" w:rsidRDefault="002458D5" w:rsidP="002458D5">
            <w:pPr>
              <w:rPr>
                <w:rFonts w:ascii="Arial" w:hAnsi="Arial" w:cs="Arial"/>
                <w:sz w:val="22"/>
                <w:szCs w:val="22"/>
                <w:highlight w:val="cyan"/>
              </w:rPr>
            </w:pPr>
          </w:p>
          <w:p w:rsidR="0098158E" w:rsidRDefault="0098158E" w:rsidP="0098158E">
            <w:pPr>
              <w:rPr>
                <w:rFonts w:ascii="Arial" w:hAnsi="Arial" w:cs="Arial"/>
                <w:sz w:val="22"/>
                <w:szCs w:val="22"/>
              </w:rPr>
            </w:pPr>
            <w:r>
              <w:rPr>
                <w:rFonts w:ascii="Arial" w:hAnsi="Arial" w:cs="Arial"/>
                <w:sz w:val="22"/>
                <w:szCs w:val="22"/>
              </w:rPr>
              <w:t xml:space="preserve">The Management Plan </w:t>
            </w:r>
            <w:r w:rsidRPr="002A476F">
              <w:rPr>
                <w:rFonts w:ascii="Arial" w:hAnsi="Arial" w:cs="Arial"/>
                <w:sz w:val="22"/>
                <w:szCs w:val="22"/>
              </w:rPr>
              <w:t xml:space="preserve">was </w:t>
            </w:r>
            <w:r>
              <w:rPr>
                <w:rFonts w:ascii="Arial" w:hAnsi="Arial" w:cs="Arial"/>
                <w:sz w:val="22"/>
                <w:szCs w:val="22"/>
              </w:rPr>
              <w:t xml:space="preserve">last </w:t>
            </w:r>
            <w:r w:rsidRPr="002A476F">
              <w:rPr>
                <w:rFonts w:ascii="Arial" w:hAnsi="Arial" w:cs="Arial"/>
                <w:sz w:val="22"/>
                <w:szCs w:val="22"/>
              </w:rPr>
              <w:t xml:space="preserve">accredited in </w:t>
            </w:r>
            <w:r>
              <w:rPr>
                <w:rFonts w:ascii="Arial" w:hAnsi="Arial" w:cs="Arial"/>
                <w:sz w:val="22"/>
                <w:szCs w:val="22"/>
              </w:rPr>
              <w:t>August 2010.</w:t>
            </w:r>
            <w:r w:rsidRPr="00927B49">
              <w:rPr>
                <w:rFonts w:ascii="Arial" w:hAnsi="Arial" w:cs="Arial"/>
                <w:sz w:val="22"/>
                <w:szCs w:val="22"/>
              </w:rPr>
              <w:t xml:space="preserve"> The management arrangements </w:t>
            </w:r>
            <w:r>
              <w:rPr>
                <w:rFonts w:ascii="Arial" w:hAnsi="Arial" w:cs="Arial"/>
                <w:sz w:val="22"/>
                <w:szCs w:val="22"/>
              </w:rPr>
              <w:t xml:space="preserve">relating to mitigating the impact of fishing on listed migratory species in </w:t>
            </w:r>
            <w:r w:rsidRPr="00927B49">
              <w:rPr>
                <w:rFonts w:ascii="Arial" w:hAnsi="Arial" w:cs="Arial"/>
                <w:sz w:val="22"/>
                <w:szCs w:val="22"/>
              </w:rPr>
              <w:t xml:space="preserve">the </w:t>
            </w:r>
            <w:r>
              <w:rPr>
                <w:rFonts w:ascii="Arial" w:hAnsi="Arial" w:cs="Arial"/>
                <w:sz w:val="22"/>
                <w:szCs w:val="22"/>
              </w:rPr>
              <w:t xml:space="preserve">fishery </w:t>
            </w:r>
            <w:r w:rsidRPr="00927B49">
              <w:rPr>
                <w:rFonts w:ascii="Arial" w:hAnsi="Arial" w:cs="Arial"/>
                <w:sz w:val="22"/>
                <w:szCs w:val="22"/>
              </w:rPr>
              <w:t xml:space="preserve">have </w:t>
            </w:r>
            <w:r>
              <w:rPr>
                <w:rFonts w:ascii="Arial" w:hAnsi="Arial" w:cs="Arial"/>
                <w:sz w:val="22"/>
                <w:szCs w:val="22"/>
              </w:rPr>
              <w:t>improved</w:t>
            </w:r>
            <w:r w:rsidRPr="00927B49">
              <w:rPr>
                <w:rFonts w:ascii="Arial" w:hAnsi="Arial" w:cs="Arial"/>
                <w:sz w:val="22"/>
                <w:szCs w:val="22"/>
              </w:rPr>
              <w:t xml:space="preserve"> since this accreditation was granted</w:t>
            </w:r>
            <w:r>
              <w:rPr>
                <w:rFonts w:ascii="Arial" w:hAnsi="Arial" w:cs="Arial"/>
                <w:sz w:val="22"/>
                <w:szCs w:val="22"/>
              </w:rPr>
              <w:t xml:space="preserve">. </w:t>
            </w:r>
          </w:p>
          <w:p w:rsidR="0098158E" w:rsidRDefault="0098158E" w:rsidP="0098158E">
            <w:pPr>
              <w:rPr>
                <w:rFonts w:ascii="Arial" w:hAnsi="Arial" w:cs="Arial"/>
                <w:sz w:val="22"/>
                <w:szCs w:val="22"/>
              </w:rPr>
            </w:pPr>
          </w:p>
          <w:p w:rsidR="0098158E" w:rsidRDefault="0098158E" w:rsidP="0098158E">
            <w:pPr>
              <w:rPr>
                <w:rFonts w:ascii="Arial" w:hAnsi="Arial" w:cs="Arial"/>
                <w:sz w:val="22"/>
                <w:szCs w:val="22"/>
              </w:rPr>
            </w:pPr>
            <w:r>
              <w:rPr>
                <w:rFonts w:ascii="Arial" w:hAnsi="Arial" w:cs="Arial"/>
                <w:sz w:val="22"/>
                <w:szCs w:val="22"/>
              </w:rPr>
              <w:t>Management measures to protect listed migratory species are continually being refined</w:t>
            </w:r>
            <w:r w:rsidRPr="00927B49">
              <w:rPr>
                <w:rFonts w:ascii="Arial" w:hAnsi="Arial" w:cs="Arial"/>
                <w:sz w:val="22"/>
                <w:szCs w:val="22"/>
              </w:rPr>
              <w:t>.</w:t>
            </w:r>
            <w:r>
              <w:rPr>
                <w:rFonts w:ascii="Arial" w:hAnsi="Arial" w:cs="Arial"/>
                <w:sz w:val="22"/>
                <w:szCs w:val="22"/>
              </w:rPr>
              <w:t xml:space="preserve"> Current measures are listed in Table 1 and include mandatory Seabird Management Plans on trawl vessels and the actions articulated in the Bycatch and Discard Work Plans for each sector of the fishery.</w:t>
            </w:r>
            <w:r w:rsidRPr="00927B49">
              <w:rPr>
                <w:rFonts w:ascii="Arial" w:hAnsi="Arial" w:cs="Arial"/>
                <w:sz w:val="22"/>
                <w:szCs w:val="22"/>
              </w:rPr>
              <w:t xml:space="preserve"> </w:t>
            </w:r>
          </w:p>
          <w:p w:rsidR="0098158E" w:rsidRDefault="0098158E" w:rsidP="0098158E">
            <w:pPr>
              <w:rPr>
                <w:rFonts w:ascii="Arial" w:hAnsi="Arial" w:cs="Arial"/>
                <w:sz w:val="22"/>
                <w:szCs w:val="22"/>
              </w:rPr>
            </w:pPr>
          </w:p>
          <w:p w:rsidR="0098158E" w:rsidRDefault="0098158E" w:rsidP="0098158E">
            <w:pPr>
              <w:rPr>
                <w:rFonts w:ascii="Arial" w:hAnsi="Arial" w:cs="Arial"/>
                <w:sz w:val="22"/>
                <w:szCs w:val="22"/>
              </w:rPr>
            </w:pPr>
            <w:r>
              <w:rPr>
                <w:rFonts w:ascii="Arial" w:hAnsi="Arial" w:cs="Arial"/>
                <w:sz w:val="22"/>
                <w:szCs w:val="22"/>
              </w:rPr>
              <w:t xml:space="preserve">Subject to these measures remaining in place, as required by proposed </w:t>
            </w:r>
            <w:r>
              <w:rPr>
                <w:rFonts w:ascii="Arial" w:hAnsi="Arial" w:cs="Arial"/>
                <w:b/>
                <w:sz w:val="22"/>
                <w:szCs w:val="22"/>
              </w:rPr>
              <w:t xml:space="preserve">Condition </w:t>
            </w:r>
            <w:r w:rsidRPr="00B84662">
              <w:rPr>
                <w:rFonts w:ascii="Arial" w:hAnsi="Arial" w:cs="Arial"/>
                <w:b/>
                <w:sz w:val="22"/>
                <w:szCs w:val="22"/>
              </w:rPr>
              <w:t>D</w:t>
            </w:r>
            <w:r>
              <w:rPr>
                <w:rFonts w:ascii="Arial" w:hAnsi="Arial" w:cs="Arial"/>
                <w:sz w:val="22"/>
                <w:szCs w:val="22"/>
              </w:rPr>
              <w:t xml:space="preserve"> (Table 4), the department considers that the fishery’s Management Plan continues to require persons fishing in accordance with the plan to take all reasonable steps to ensure listed migratory species are not killed or injured as a result of fishing. </w:t>
            </w:r>
          </w:p>
          <w:p w:rsidR="002458D5" w:rsidRDefault="002458D5" w:rsidP="002458D5">
            <w:pPr>
              <w:rPr>
                <w:rFonts w:ascii="Arial" w:hAnsi="Arial" w:cs="Arial"/>
                <w:sz w:val="22"/>
                <w:szCs w:val="22"/>
              </w:rPr>
            </w:pPr>
          </w:p>
          <w:p w:rsidR="00DA6A89" w:rsidRPr="002A476F" w:rsidRDefault="002458D5" w:rsidP="00350F38">
            <w:pPr>
              <w:rPr>
                <w:rFonts w:ascii="Arial" w:hAnsi="Arial" w:cs="Arial"/>
                <w:sz w:val="22"/>
                <w:szCs w:val="22"/>
              </w:rPr>
            </w:pPr>
            <w:r w:rsidRPr="002458D5">
              <w:rPr>
                <w:rFonts w:ascii="Arial" w:hAnsi="Arial" w:cs="Arial"/>
                <w:sz w:val="22"/>
                <w:szCs w:val="22"/>
              </w:rPr>
              <w:t xml:space="preserve">While the Southern and Eastern Scalefish and Shark Fishery is known to interact with some listed </w:t>
            </w:r>
            <w:r>
              <w:rPr>
                <w:rFonts w:ascii="Arial" w:hAnsi="Arial" w:cs="Arial"/>
                <w:sz w:val="22"/>
                <w:szCs w:val="22"/>
              </w:rPr>
              <w:t>migratory species</w:t>
            </w:r>
            <w:r w:rsidRPr="002458D5">
              <w:rPr>
                <w:rFonts w:ascii="Arial" w:hAnsi="Arial" w:cs="Arial"/>
                <w:sz w:val="22"/>
                <w:szCs w:val="22"/>
              </w:rPr>
              <w:t xml:space="preserve"> (including white sharks,</w:t>
            </w:r>
            <w:r>
              <w:rPr>
                <w:rFonts w:ascii="Arial" w:hAnsi="Arial" w:cs="Arial"/>
                <w:sz w:val="22"/>
                <w:szCs w:val="22"/>
              </w:rPr>
              <w:t xml:space="preserve"> </w:t>
            </w:r>
            <w:proofErr w:type="spellStart"/>
            <w:r>
              <w:rPr>
                <w:rFonts w:ascii="Arial" w:hAnsi="Arial" w:cs="Arial"/>
                <w:sz w:val="22"/>
                <w:szCs w:val="22"/>
              </w:rPr>
              <w:t>porbeagle</w:t>
            </w:r>
            <w:proofErr w:type="spellEnd"/>
            <w:r>
              <w:rPr>
                <w:rFonts w:ascii="Arial" w:hAnsi="Arial" w:cs="Arial"/>
                <w:sz w:val="22"/>
                <w:szCs w:val="22"/>
              </w:rPr>
              <w:t xml:space="preserve"> sharks, </w:t>
            </w:r>
            <w:proofErr w:type="spellStart"/>
            <w:r>
              <w:rPr>
                <w:rFonts w:ascii="Arial" w:hAnsi="Arial" w:cs="Arial"/>
                <w:sz w:val="22"/>
                <w:szCs w:val="22"/>
              </w:rPr>
              <w:t>shortfin</w:t>
            </w:r>
            <w:proofErr w:type="spellEnd"/>
            <w:r>
              <w:rPr>
                <w:rFonts w:ascii="Arial" w:hAnsi="Arial" w:cs="Arial"/>
                <w:sz w:val="22"/>
                <w:szCs w:val="22"/>
              </w:rPr>
              <w:t xml:space="preserve"> </w:t>
            </w:r>
            <w:proofErr w:type="spellStart"/>
            <w:r>
              <w:rPr>
                <w:rFonts w:ascii="Arial" w:hAnsi="Arial" w:cs="Arial"/>
                <w:sz w:val="22"/>
                <w:szCs w:val="22"/>
              </w:rPr>
              <w:t>mako</w:t>
            </w:r>
            <w:proofErr w:type="spellEnd"/>
            <w:r>
              <w:rPr>
                <w:rFonts w:ascii="Arial" w:hAnsi="Arial" w:cs="Arial"/>
                <w:sz w:val="22"/>
                <w:szCs w:val="22"/>
              </w:rPr>
              <w:t xml:space="preserve"> sharks and</w:t>
            </w:r>
            <w:r w:rsidRPr="002458D5">
              <w:rPr>
                <w:rFonts w:ascii="Arial" w:hAnsi="Arial" w:cs="Arial"/>
                <w:sz w:val="22"/>
                <w:szCs w:val="22"/>
              </w:rPr>
              <w:t xml:space="preserve"> </w:t>
            </w:r>
            <w:r>
              <w:rPr>
                <w:rFonts w:ascii="Arial" w:hAnsi="Arial" w:cs="Arial"/>
                <w:sz w:val="22"/>
                <w:szCs w:val="22"/>
              </w:rPr>
              <w:t>seabird</w:t>
            </w:r>
            <w:r w:rsidRPr="002458D5">
              <w:rPr>
                <w:rFonts w:ascii="Arial" w:hAnsi="Arial" w:cs="Arial"/>
                <w:sz w:val="22"/>
                <w:szCs w:val="22"/>
              </w:rPr>
              <w:t xml:space="preserve"> species) evidence suggests that these interactions are </w:t>
            </w:r>
            <w:r w:rsidR="0098158E">
              <w:rPr>
                <w:rFonts w:ascii="Arial" w:hAnsi="Arial" w:cs="Arial"/>
                <w:sz w:val="22"/>
                <w:szCs w:val="22"/>
              </w:rPr>
              <w:t>low</w:t>
            </w:r>
            <w:r w:rsidR="0098158E" w:rsidRPr="002458D5">
              <w:rPr>
                <w:rFonts w:ascii="Arial" w:hAnsi="Arial" w:cs="Arial"/>
                <w:sz w:val="22"/>
                <w:szCs w:val="22"/>
              </w:rPr>
              <w:t xml:space="preserve"> </w:t>
            </w:r>
            <w:r w:rsidRPr="002458D5">
              <w:rPr>
                <w:rFonts w:ascii="Arial" w:hAnsi="Arial" w:cs="Arial"/>
                <w:sz w:val="22"/>
                <w:szCs w:val="22"/>
              </w:rPr>
              <w:t xml:space="preserve">under the current arrangements. Therefore, the department considers the operation of the fishery is not likely to adversely affect the </w:t>
            </w:r>
            <w:r>
              <w:rPr>
                <w:rFonts w:ascii="Arial" w:hAnsi="Arial" w:cs="Arial"/>
                <w:sz w:val="22"/>
                <w:szCs w:val="22"/>
              </w:rPr>
              <w:t>conservation status of a listed migratory species or a population of that species</w:t>
            </w:r>
            <w:r w:rsidR="00715514">
              <w:rPr>
                <w:rFonts w:ascii="Arial" w:hAnsi="Arial" w:cs="Arial"/>
                <w:sz w:val="22"/>
                <w:szCs w:val="22"/>
              </w:rPr>
              <w:t xml:space="preserve"> as long as the current, effective management measures remain in place</w:t>
            </w:r>
            <w:r w:rsidR="0098158E">
              <w:rPr>
                <w:rFonts w:ascii="Arial" w:hAnsi="Arial" w:cs="Arial"/>
                <w:sz w:val="22"/>
                <w:szCs w:val="22"/>
              </w:rPr>
              <w:t xml:space="preserve">, as required by proposed </w:t>
            </w:r>
            <w:r w:rsidR="0098158E">
              <w:rPr>
                <w:rFonts w:ascii="Arial" w:hAnsi="Arial" w:cs="Arial"/>
                <w:b/>
                <w:sz w:val="22"/>
                <w:szCs w:val="22"/>
              </w:rPr>
              <w:t xml:space="preserve">Condition </w:t>
            </w:r>
            <w:r w:rsidR="0098158E" w:rsidRPr="00B84662">
              <w:rPr>
                <w:rFonts w:ascii="Arial" w:hAnsi="Arial" w:cs="Arial"/>
                <w:b/>
                <w:sz w:val="22"/>
                <w:szCs w:val="22"/>
              </w:rPr>
              <w:t>D</w:t>
            </w:r>
            <w:r w:rsidR="0098158E">
              <w:rPr>
                <w:rFonts w:ascii="Arial" w:hAnsi="Arial" w:cs="Arial"/>
                <w:sz w:val="22"/>
                <w:szCs w:val="22"/>
              </w:rPr>
              <w:t xml:space="preserve"> (Table 4)</w:t>
            </w:r>
            <w:r w:rsidRPr="002458D5">
              <w:rPr>
                <w:rFonts w:ascii="Arial" w:hAnsi="Arial" w:cs="Arial"/>
                <w:sz w:val="22"/>
                <w:szCs w:val="22"/>
              </w:rPr>
              <w:t>.</w:t>
            </w:r>
          </w:p>
        </w:tc>
      </w:tr>
    </w:tbl>
    <w:p w:rsidR="00DA6A89" w:rsidRPr="00F6308F" w:rsidRDefault="00DA6A89" w:rsidP="00DA6A89">
      <w:pPr>
        <w:rPr>
          <w:rFonts w:ascii="Arial" w:hAnsi="Arial" w:cs="Arial"/>
          <w:highlight w:val="cyan"/>
        </w:rPr>
      </w:pPr>
    </w:p>
    <w:p w:rsidR="00CA6E62" w:rsidRPr="00F6308F" w:rsidRDefault="00CA6E62" w:rsidP="00DA6A89">
      <w:pPr>
        <w:rPr>
          <w:rFonts w:ascii="Arial" w:hAnsi="Arial" w:cs="Arial"/>
          <w:highlight w:val="cyan"/>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proofErr w:type="gramStart"/>
      <w:r w:rsidRPr="00F6308F">
        <w:rPr>
          <w:rFonts w:ascii="Arial" w:hAnsi="Arial" w:cs="Arial"/>
          <w:b/>
          <w:sz w:val="22"/>
        </w:rPr>
        <w:lastRenderedPageBreak/>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91C3F">
            <w:pPr>
              <w:spacing w:before="60"/>
              <w:rPr>
                <w:rFonts w:ascii="Arial" w:hAnsi="Arial" w:cs="Arial"/>
                <w:b/>
              </w:rPr>
            </w:pPr>
            <w:r w:rsidRPr="00F6308F">
              <w:rPr>
                <w:rFonts w:ascii="Arial" w:hAnsi="Arial" w:cs="Arial"/>
                <w:b/>
                <w:sz w:val="22"/>
              </w:rPr>
              <w:t>Division 3 Whales and other cetaceans</w:t>
            </w:r>
          </w:p>
          <w:p w:rsidR="00B73546" w:rsidRPr="00F6308F" w:rsidRDefault="00B73546" w:rsidP="00891C3F">
            <w:pPr>
              <w:spacing w:after="60"/>
              <w:rPr>
                <w:rFonts w:ascii="Arial" w:hAnsi="Arial" w:cs="Arial"/>
                <w:b/>
              </w:rPr>
            </w:pPr>
            <w:r w:rsidRPr="00F6308F">
              <w:rPr>
                <w:rFonts w:ascii="Arial" w:hAnsi="Arial" w:cs="Arial"/>
                <w:b/>
                <w:sz w:val="22"/>
              </w:rPr>
              <w:t>Section 245 Minister may accredit plans or regimes</w:t>
            </w:r>
          </w:p>
        </w:tc>
        <w:tc>
          <w:tcPr>
            <w:tcW w:w="7087" w:type="dxa"/>
          </w:tcPr>
          <w:p w:rsidR="00B73546" w:rsidRPr="00F6308F" w:rsidRDefault="00B73546" w:rsidP="00891C3F">
            <w:pPr>
              <w:spacing w:before="60" w:after="60"/>
              <w:rPr>
                <w:rFonts w:ascii="Arial" w:hAnsi="Arial" w:cs="Arial"/>
                <w:b/>
              </w:rPr>
            </w:pPr>
            <w:r w:rsidRPr="00F6308F">
              <w:rPr>
                <w:rFonts w:ascii="Arial" w:hAnsi="Arial" w:cs="Arial"/>
                <w:b/>
                <w:sz w:val="22"/>
              </w:rPr>
              <w:t xml:space="preserve">The department’s assessment of the </w:t>
            </w:r>
            <w:r w:rsidR="002458D5" w:rsidRPr="002458D5">
              <w:rPr>
                <w:rFonts w:ascii="Arial" w:hAnsi="Arial" w:cs="Arial"/>
                <w:b/>
                <w:sz w:val="22"/>
                <w:szCs w:val="22"/>
              </w:rPr>
              <w:t>Southern and Eastern Scalefish and Shark Fishery</w:t>
            </w:r>
          </w:p>
        </w:tc>
      </w:tr>
      <w:tr w:rsidR="00DA6A89" w:rsidRPr="00F6308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814CC7">
            <w:pPr>
              <w:ind w:left="360" w:hanging="360"/>
              <w:rPr>
                <w:rFonts w:ascii="Arial" w:hAnsi="Arial" w:cs="Arial"/>
                <w:sz w:val="22"/>
                <w:szCs w:val="22"/>
              </w:rPr>
            </w:pPr>
          </w:p>
          <w:p w:rsidR="00DA6A89" w:rsidRPr="002A476F" w:rsidRDefault="00DA6A89" w:rsidP="00814CC7">
            <w:pPr>
              <w:ind w:left="1080" w:hanging="720"/>
              <w:rPr>
                <w:rFonts w:ascii="Arial" w:hAnsi="Arial" w:cs="Arial"/>
                <w:sz w:val="22"/>
                <w:szCs w:val="22"/>
              </w:rPr>
            </w:pPr>
            <w:r w:rsidRPr="002A476F">
              <w:rPr>
                <w:rFonts w:ascii="Arial" w:hAnsi="Arial" w:cs="Arial"/>
                <w:sz w:val="22"/>
                <w:szCs w:val="22"/>
              </w:rPr>
              <w:t>(a)</w:t>
            </w:r>
            <w:r w:rsidRPr="002A476F">
              <w:rPr>
                <w:rFonts w:ascii="Arial" w:hAnsi="Arial" w:cs="Arial"/>
                <w:sz w:val="22"/>
                <w:szCs w:val="22"/>
              </w:rPr>
              <w:tab/>
              <w:t xml:space="preserve">a plan of management within the meaning of section 17 of the </w:t>
            </w:r>
            <w:r w:rsidRPr="002A476F">
              <w:rPr>
                <w:rFonts w:ascii="Arial" w:hAnsi="Arial" w:cs="Arial"/>
                <w:i/>
                <w:sz w:val="22"/>
                <w:szCs w:val="22"/>
              </w:rPr>
              <w:t>Fisheries Management Act 1991</w:t>
            </w:r>
            <w:r w:rsidRPr="002A476F">
              <w:rPr>
                <w:rFonts w:ascii="Arial" w:hAnsi="Arial" w:cs="Arial"/>
                <w:sz w:val="22"/>
                <w:szCs w:val="22"/>
              </w:rPr>
              <w:t>;</w:t>
            </w:r>
          </w:p>
          <w:p w:rsidR="002458D5" w:rsidRDefault="002458D5" w:rsidP="00814CC7">
            <w:pPr>
              <w:rPr>
                <w:rFonts w:ascii="Arial" w:hAnsi="Arial" w:cs="Arial"/>
                <w:sz w:val="22"/>
                <w:szCs w:val="22"/>
              </w:rPr>
            </w:pPr>
          </w:p>
          <w:p w:rsidR="00F57274" w:rsidRDefault="00F57274" w:rsidP="00814CC7">
            <w:pPr>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BB7413">
            <w:pPr>
              <w:numPr>
                <w:ilvl w:val="0"/>
                <w:numId w:val="7"/>
              </w:numPr>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cetaceans are not killed or injured as a result of the fishing; and</w:t>
            </w:r>
          </w:p>
          <w:p w:rsidR="00DA6A89" w:rsidRPr="002A476F" w:rsidRDefault="00DA6A89" w:rsidP="00814CC7">
            <w:pPr>
              <w:ind w:left="360"/>
              <w:rPr>
                <w:rFonts w:ascii="Arial" w:hAnsi="Arial" w:cs="Arial"/>
                <w:sz w:val="22"/>
                <w:szCs w:val="22"/>
              </w:rPr>
            </w:pPr>
          </w:p>
          <w:p w:rsidR="00DA6A89" w:rsidRDefault="00DA6A89" w:rsidP="00814CC7">
            <w:pPr>
              <w:ind w:left="360"/>
              <w:rPr>
                <w:rFonts w:ascii="Arial" w:hAnsi="Arial" w:cs="Arial"/>
                <w:sz w:val="22"/>
                <w:szCs w:val="22"/>
              </w:rPr>
            </w:pPr>
          </w:p>
          <w:p w:rsidR="0063586D" w:rsidRDefault="0063586D" w:rsidP="00814CC7">
            <w:pPr>
              <w:ind w:left="360"/>
              <w:rPr>
                <w:rFonts w:ascii="Arial" w:hAnsi="Arial" w:cs="Arial"/>
                <w:sz w:val="22"/>
                <w:szCs w:val="22"/>
              </w:rPr>
            </w:pPr>
          </w:p>
          <w:p w:rsidR="0063586D" w:rsidRDefault="0063586D" w:rsidP="00814CC7">
            <w:pPr>
              <w:ind w:left="360"/>
              <w:rPr>
                <w:rFonts w:ascii="Arial" w:hAnsi="Arial" w:cs="Arial"/>
                <w:sz w:val="22"/>
                <w:szCs w:val="22"/>
              </w:rPr>
            </w:pPr>
          </w:p>
          <w:p w:rsidR="0063586D" w:rsidRDefault="0063586D" w:rsidP="00814CC7">
            <w:pPr>
              <w:ind w:left="360"/>
              <w:rPr>
                <w:rFonts w:ascii="Arial" w:hAnsi="Arial" w:cs="Arial"/>
                <w:sz w:val="22"/>
                <w:szCs w:val="22"/>
              </w:rPr>
            </w:pPr>
          </w:p>
          <w:p w:rsidR="0063586D" w:rsidRDefault="0063586D" w:rsidP="00814CC7">
            <w:pPr>
              <w:ind w:left="360"/>
              <w:rPr>
                <w:rFonts w:ascii="Arial" w:hAnsi="Arial" w:cs="Arial"/>
                <w:sz w:val="22"/>
                <w:szCs w:val="22"/>
              </w:rPr>
            </w:pPr>
          </w:p>
          <w:p w:rsidR="0063586D" w:rsidRDefault="0063586D" w:rsidP="00814CC7">
            <w:pPr>
              <w:ind w:left="360"/>
              <w:rPr>
                <w:rFonts w:ascii="Arial" w:hAnsi="Arial" w:cs="Arial"/>
                <w:sz w:val="22"/>
                <w:szCs w:val="22"/>
              </w:rPr>
            </w:pPr>
          </w:p>
          <w:p w:rsidR="0063586D" w:rsidRDefault="0063586D" w:rsidP="00814CC7">
            <w:pPr>
              <w:ind w:left="360"/>
              <w:rPr>
                <w:rFonts w:ascii="Arial" w:hAnsi="Arial" w:cs="Arial"/>
                <w:sz w:val="22"/>
                <w:szCs w:val="22"/>
              </w:rPr>
            </w:pPr>
          </w:p>
          <w:p w:rsidR="0063586D" w:rsidRDefault="0063586D" w:rsidP="00814CC7">
            <w:pPr>
              <w:ind w:left="360"/>
              <w:rPr>
                <w:rFonts w:ascii="Arial" w:hAnsi="Arial" w:cs="Arial"/>
                <w:sz w:val="22"/>
                <w:szCs w:val="22"/>
              </w:rPr>
            </w:pPr>
          </w:p>
          <w:p w:rsidR="0063586D" w:rsidRDefault="0063586D" w:rsidP="00814CC7">
            <w:pPr>
              <w:ind w:left="360"/>
              <w:rPr>
                <w:rFonts w:ascii="Arial" w:hAnsi="Arial" w:cs="Arial"/>
                <w:sz w:val="22"/>
                <w:szCs w:val="22"/>
              </w:rPr>
            </w:pPr>
          </w:p>
          <w:p w:rsidR="0063586D" w:rsidRDefault="0063586D" w:rsidP="00814CC7">
            <w:pPr>
              <w:ind w:left="360"/>
              <w:rPr>
                <w:rFonts w:ascii="Arial" w:hAnsi="Arial" w:cs="Arial"/>
                <w:sz w:val="22"/>
                <w:szCs w:val="22"/>
              </w:rPr>
            </w:pPr>
          </w:p>
          <w:p w:rsidR="0063586D" w:rsidRDefault="0063586D" w:rsidP="00814CC7">
            <w:pPr>
              <w:ind w:left="360"/>
              <w:rPr>
                <w:rFonts w:ascii="Arial" w:hAnsi="Arial" w:cs="Arial"/>
                <w:sz w:val="22"/>
                <w:szCs w:val="22"/>
              </w:rPr>
            </w:pPr>
          </w:p>
          <w:p w:rsidR="00F57274" w:rsidRPr="002A476F" w:rsidRDefault="00F57274" w:rsidP="00814CC7">
            <w:pPr>
              <w:ind w:left="360"/>
              <w:rPr>
                <w:rFonts w:ascii="Arial" w:hAnsi="Arial" w:cs="Arial"/>
                <w:sz w:val="22"/>
                <w:szCs w:val="22"/>
              </w:rPr>
            </w:pPr>
          </w:p>
          <w:p w:rsidR="00DA6A89" w:rsidRPr="002A476F" w:rsidRDefault="00DA6A89" w:rsidP="00814CC7">
            <w:pPr>
              <w:ind w:left="360"/>
              <w:rPr>
                <w:rFonts w:ascii="Arial" w:hAnsi="Arial" w:cs="Arial"/>
                <w:sz w:val="22"/>
                <w:szCs w:val="22"/>
              </w:rPr>
            </w:pPr>
          </w:p>
          <w:p w:rsidR="00DA6A89" w:rsidRPr="002A476F" w:rsidRDefault="00DA6A89" w:rsidP="00B76E56">
            <w:pPr>
              <w:numPr>
                <w:ilvl w:val="0"/>
                <w:numId w:val="14"/>
              </w:numPr>
              <w:tabs>
                <w:tab w:val="clear" w:pos="1440"/>
                <w:tab w:val="num" w:pos="1080"/>
              </w:tabs>
              <w:ind w:left="1080" w:hanging="720"/>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fishery to which the plan, regime or policy relates does not, or is not likely to, adversely affect the conservation status of a species of cetacean or a population of that species.</w:t>
            </w:r>
          </w:p>
          <w:p w:rsidR="00DA6A89" w:rsidRPr="002A476F" w:rsidRDefault="00DA6A89" w:rsidP="00814CC7">
            <w:pPr>
              <w:rPr>
                <w:rFonts w:ascii="Arial" w:hAnsi="Arial" w:cs="Arial"/>
                <w:sz w:val="22"/>
                <w:szCs w:val="22"/>
              </w:rPr>
            </w:pPr>
          </w:p>
        </w:tc>
        <w:tc>
          <w:tcPr>
            <w:tcW w:w="7087" w:type="dxa"/>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2458D5" w:rsidRPr="002A476F" w:rsidRDefault="002458D5" w:rsidP="002458D5">
            <w:pPr>
              <w:rPr>
                <w:rFonts w:ascii="Arial" w:hAnsi="Arial" w:cs="Arial"/>
                <w:sz w:val="22"/>
                <w:szCs w:val="22"/>
              </w:rPr>
            </w:pPr>
            <w:r>
              <w:rPr>
                <w:rFonts w:ascii="Arial" w:hAnsi="Arial" w:cs="Arial"/>
                <w:sz w:val="22"/>
                <w:szCs w:val="22"/>
              </w:rPr>
              <w:t xml:space="preserve">The Southern and Eastern Scalefish and Shark Fishery will be managed under the </w:t>
            </w:r>
            <w:r w:rsidR="00C36410" w:rsidRPr="00C36410">
              <w:rPr>
                <w:rFonts w:ascii="Arial" w:hAnsi="Arial" w:cs="Arial"/>
                <w:sz w:val="22"/>
                <w:szCs w:val="22"/>
              </w:rPr>
              <w:t>Southern and Eastern Scalefish</w:t>
            </w:r>
            <w:r w:rsidR="00EB10E7">
              <w:rPr>
                <w:rFonts w:ascii="Arial" w:hAnsi="Arial" w:cs="Arial"/>
                <w:sz w:val="22"/>
                <w:szCs w:val="22"/>
              </w:rPr>
              <w:t xml:space="preserve"> and Shark Fishery</w:t>
            </w:r>
            <w:r w:rsidR="00C36410" w:rsidRPr="00C36410">
              <w:rPr>
                <w:rFonts w:ascii="Arial" w:hAnsi="Arial" w:cs="Arial"/>
                <w:sz w:val="22"/>
                <w:szCs w:val="22"/>
              </w:rPr>
              <w:t xml:space="preserve"> Management Plan 2003</w:t>
            </w:r>
            <w:r>
              <w:rPr>
                <w:rFonts w:ascii="Arial" w:hAnsi="Arial" w:cs="Arial"/>
                <w:i/>
                <w:sz w:val="22"/>
                <w:szCs w:val="22"/>
              </w:rPr>
              <w:t xml:space="preserve"> </w:t>
            </w:r>
            <w:r w:rsidRPr="009A4A96">
              <w:rPr>
                <w:rFonts w:ascii="Arial" w:hAnsi="Arial" w:cs="Arial"/>
                <w:sz w:val="22"/>
                <w:szCs w:val="22"/>
              </w:rPr>
              <w:t>(the Management Plan),</w:t>
            </w:r>
            <w:r>
              <w:rPr>
                <w:rFonts w:ascii="Arial" w:hAnsi="Arial" w:cs="Arial"/>
                <w:sz w:val="22"/>
                <w:szCs w:val="22"/>
              </w:rPr>
              <w:t xml:space="preserve"> in force under the </w:t>
            </w:r>
            <w:r w:rsidRPr="009A4A96">
              <w:rPr>
                <w:rFonts w:ascii="Arial" w:hAnsi="Arial" w:cs="Arial"/>
                <w:i/>
                <w:sz w:val="22"/>
                <w:szCs w:val="22"/>
              </w:rPr>
              <w:t>Fisheries Management Act 1991</w:t>
            </w:r>
            <w:r>
              <w:rPr>
                <w:rFonts w:ascii="Arial" w:hAnsi="Arial" w:cs="Arial"/>
                <w:sz w:val="22"/>
                <w:szCs w:val="22"/>
              </w:rPr>
              <w:t>.</w:t>
            </w:r>
          </w:p>
          <w:p w:rsidR="002458D5" w:rsidRPr="002A476F" w:rsidRDefault="002458D5" w:rsidP="002458D5">
            <w:pPr>
              <w:rPr>
                <w:rFonts w:ascii="Arial" w:hAnsi="Arial" w:cs="Arial"/>
                <w:sz w:val="22"/>
                <w:szCs w:val="22"/>
                <w:highlight w:val="cyan"/>
              </w:rPr>
            </w:pPr>
          </w:p>
          <w:p w:rsidR="00D93C4C" w:rsidRDefault="00D93C4C" w:rsidP="00D93C4C">
            <w:pPr>
              <w:rPr>
                <w:rFonts w:ascii="Arial" w:hAnsi="Arial" w:cs="Arial"/>
                <w:sz w:val="22"/>
                <w:szCs w:val="22"/>
              </w:rPr>
            </w:pPr>
            <w:r>
              <w:rPr>
                <w:rFonts w:ascii="Arial" w:hAnsi="Arial" w:cs="Arial"/>
                <w:sz w:val="22"/>
                <w:szCs w:val="22"/>
              </w:rPr>
              <w:t xml:space="preserve">The Management Plan </w:t>
            </w:r>
            <w:r w:rsidRPr="002A476F">
              <w:rPr>
                <w:rFonts w:ascii="Arial" w:hAnsi="Arial" w:cs="Arial"/>
                <w:sz w:val="22"/>
                <w:szCs w:val="22"/>
              </w:rPr>
              <w:t xml:space="preserve">was </w:t>
            </w:r>
            <w:r>
              <w:rPr>
                <w:rFonts w:ascii="Arial" w:hAnsi="Arial" w:cs="Arial"/>
                <w:sz w:val="22"/>
                <w:szCs w:val="22"/>
              </w:rPr>
              <w:t xml:space="preserve">last </w:t>
            </w:r>
            <w:r w:rsidRPr="002A476F">
              <w:rPr>
                <w:rFonts w:ascii="Arial" w:hAnsi="Arial" w:cs="Arial"/>
                <w:sz w:val="22"/>
                <w:szCs w:val="22"/>
              </w:rPr>
              <w:t xml:space="preserve">accredited in </w:t>
            </w:r>
            <w:r>
              <w:rPr>
                <w:rFonts w:ascii="Arial" w:hAnsi="Arial" w:cs="Arial"/>
                <w:sz w:val="22"/>
                <w:szCs w:val="22"/>
              </w:rPr>
              <w:t>August 2010.</w:t>
            </w:r>
            <w:r w:rsidRPr="00927B49">
              <w:rPr>
                <w:rFonts w:ascii="Arial" w:hAnsi="Arial" w:cs="Arial"/>
                <w:sz w:val="22"/>
                <w:szCs w:val="22"/>
              </w:rPr>
              <w:t xml:space="preserve"> The management arrangements </w:t>
            </w:r>
            <w:r>
              <w:rPr>
                <w:rFonts w:ascii="Arial" w:hAnsi="Arial" w:cs="Arial"/>
                <w:sz w:val="22"/>
                <w:szCs w:val="22"/>
              </w:rPr>
              <w:t xml:space="preserve">relating to mitigating the impact of fishing on cetaceans in </w:t>
            </w:r>
            <w:r w:rsidRPr="00927B49">
              <w:rPr>
                <w:rFonts w:ascii="Arial" w:hAnsi="Arial" w:cs="Arial"/>
                <w:sz w:val="22"/>
                <w:szCs w:val="22"/>
              </w:rPr>
              <w:t xml:space="preserve">the </w:t>
            </w:r>
            <w:r>
              <w:rPr>
                <w:rFonts w:ascii="Arial" w:hAnsi="Arial" w:cs="Arial"/>
                <w:sz w:val="22"/>
                <w:szCs w:val="22"/>
              </w:rPr>
              <w:t xml:space="preserve">fishery </w:t>
            </w:r>
            <w:r w:rsidRPr="00927B49">
              <w:rPr>
                <w:rFonts w:ascii="Arial" w:hAnsi="Arial" w:cs="Arial"/>
                <w:sz w:val="22"/>
                <w:szCs w:val="22"/>
              </w:rPr>
              <w:t xml:space="preserve">have </w:t>
            </w:r>
            <w:r>
              <w:rPr>
                <w:rFonts w:ascii="Arial" w:hAnsi="Arial" w:cs="Arial"/>
                <w:sz w:val="22"/>
                <w:szCs w:val="22"/>
              </w:rPr>
              <w:t>improved</w:t>
            </w:r>
            <w:r w:rsidRPr="00927B49">
              <w:rPr>
                <w:rFonts w:ascii="Arial" w:hAnsi="Arial" w:cs="Arial"/>
                <w:sz w:val="22"/>
                <w:szCs w:val="22"/>
              </w:rPr>
              <w:t xml:space="preserve"> since this accreditation was granted</w:t>
            </w:r>
            <w:r>
              <w:rPr>
                <w:rFonts w:ascii="Arial" w:hAnsi="Arial" w:cs="Arial"/>
                <w:sz w:val="22"/>
                <w:szCs w:val="22"/>
              </w:rPr>
              <w:t xml:space="preserve">. </w:t>
            </w:r>
          </w:p>
          <w:p w:rsidR="00D93C4C" w:rsidRDefault="00D93C4C" w:rsidP="00D93C4C">
            <w:pPr>
              <w:rPr>
                <w:rFonts w:ascii="Arial" w:hAnsi="Arial" w:cs="Arial"/>
                <w:sz w:val="22"/>
                <w:szCs w:val="22"/>
              </w:rPr>
            </w:pPr>
          </w:p>
          <w:p w:rsidR="00D93C4C" w:rsidRDefault="00D93C4C" w:rsidP="00D93C4C">
            <w:pPr>
              <w:rPr>
                <w:rFonts w:ascii="Arial" w:hAnsi="Arial" w:cs="Arial"/>
                <w:sz w:val="22"/>
                <w:szCs w:val="22"/>
              </w:rPr>
            </w:pPr>
            <w:r>
              <w:rPr>
                <w:rFonts w:ascii="Arial" w:hAnsi="Arial" w:cs="Arial"/>
                <w:sz w:val="22"/>
                <w:szCs w:val="22"/>
              </w:rPr>
              <w:t>Management measures to protect cetacean species are continually being refined</w:t>
            </w:r>
            <w:r w:rsidRPr="00927B49">
              <w:rPr>
                <w:rFonts w:ascii="Arial" w:hAnsi="Arial" w:cs="Arial"/>
                <w:sz w:val="22"/>
                <w:szCs w:val="22"/>
              </w:rPr>
              <w:t>.</w:t>
            </w:r>
            <w:r>
              <w:rPr>
                <w:rFonts w:ascii="Arial" w:hAnsi="Arial" w:cs="Arial"/>
                <w:sz w:val="22"/>
                <w:szCs w:val="22"/>
              </w:rPr>
              <w:t xml:space="preserve"> Current measures are listed in Table 1 </w:t>
            </w:r>
            <w:r w:rsidR="008E2C31">
              <w:rPr>
                <w:rFonts w:ascii="Arial" w:hAnsi="Arial" w:cs="Arial"/>
                <w:sz w:val="22"/>
                <w:szCs w:val="22"/>
              </w:rPr>
              <w:t xml:space="preserve">and Table 4 </w:t>
            </w:r>
            <w:r>
              <w:rPr>
                <w:rFonts w:ascii="Arial" w:hAnsi="Arial" w:cs="Arial"/>
                <w:sz w:val="22"/>
                <w:szCs w:val="22"/>
              </w:rPr>
              <w:t xml:space="preserve">and include large closures to protect dolphins from interactions with gillnets and </w:t>
            </w:r>
            <w:r w:rsidR="008E2C31">
              <w:rPr>
                <w:rFonts w:ascii="Arial" w:hAnsi="Arial" w:cs="Arial"/>
                <w:sz w:val="22"/>
                <w:szCs w:val="22"/>
              </w:rPr>
              <w:t xml:space="preserve">a Dolphin Observation Zone to ensure interactions are accurately monitored, as well as relevant </w:t>
            </w:r>
            <w:r>
              <w:rPr>
                <w:rFonts w:ascii="Arial" w:hAnsi="Arial" w:cs="Arial"/>
                <w:sz w:val="22"/>
                <w:szCs w:val="22"/>
              </w:rPr>
              <w:t>actions articulated in the Bycatch and Discard Work Plans for each sector of the fishery.</w:t>
            </w:r>
            <w:r w:rsidRPr="00927B49">
              <w:rPr>
                <w:rFonts w:ascii="Arial" w:hAnsi="Arial" w:cs="Arial"/>
                <w:sz w:val="22"/>
                <w:szCs w:val="22"/>
              </w:rPr>
              <w:t xml:space="preserve"> </w:t>
            </w:r>
          </w:p>
          <w:p w:rsidR="00D93C4C" w:rsidRDefault="00D93C4C" w:rsidP="00D93C4C">
            <w:pPr>
              <w:rPr>
                <w:rFonts w:ascii="Arial" w:hAnsi="Arial" w:cs="Arial"/>
                <w:sz w:val="22"/>
                <w:szCs w:val="22"/>
              </w:rPr>
            </w:pPr>
          </w:p>
          <w:p w:rsidR="0063586D" w:rsidRDefault="00D93C4C" w:rsidP="00D93C4C">
            <w:pPr>
              <w:rPr>
                <w:rFonts w:ascii="Arial" w:hAnsi="Arial" w:cs="Arial"/>
                <w:sz w:val="22"/>
                <w:szCs w:val="22"/>
              </w:rPr>
            </w:pPr>
            <w:r>
              <w:rPr>
                <w:rFonts w:ascii="Arial" w:hAnsi="Arial" w:cs="Arial"/>
                <w:sz w:val="22"/>
                <w:szCs w:val="22"/>
              </w:rPr>
              <w:t xml:space="preserve">Subject to these measures remaining in place, as required by proposed </w:t>
            </w:r>
            <w:r>
              <w:rPr>
                <w:rFonts w:ascii="Arial" w:hAnsi="Arial" w:cs="Arial"/>
                <w:b/>
                <w:sz w:val="22"/>
                <w:szCs w:val="22"/>
              </w:rPr>
              <w:t xml:space="preserve">Condition </w:t>
            </w:r>
            <w:r w:rsidR="008E2C31">
              <w:rPr>
                <w:rFonts w:ascii="Arial" w:hAnsi="Arial" w:cs="Arial"/>
                <w:b/>
                <w:sz w:val="22"/>
                <w:szCs w:val="22"/>
              </w:rPr>
              <w:t>B</w:t>
            </w:r>
            <w:r>
              <w:rPr>
                <w:rFonts w:ascii="Arial" w:hAnsi="Arial" w:cs="Arial"/>
                <w:sz w:val="22"/>
                <w:szCs w:val="22"/>
              </w:rPr>
              <w:t xml:space="preserve"> (Table 4), the department considers that the fishery’s Management Plan continues to require persons fishing in accordance with the plan to take all reasonable steps to ensure </w:t>
            </w:r>
            <w:r w:rsidR="0063586D">
              <w:rPr>
                <w:rFonts w:ascii="Arial" w:hAnsi="Arial" w:cs="Arial"/>
                <w:sz w:val="22"/>
                <w:szCs w:val="22"/>
              </w:rPr>
              <w:t>cetaceans</w:t>
            </w:r>
            <w:r>
              <w:rPr>
                <w:rFonts w:ascii="Arial" w:hAnsi="Arial" w:cs="Arial"/>
                <w:sz w:val="22"/>
                <w:szCs w:val="22"/>
              </w:rPr>
              <w:t xml:space="preserve"> are not killed or injured as a result of fishing.</w:t>
            </w:r>
          </w:p>
          <w:p w:rsidR="002458D5" w:rsidRDefault="002458D5" w:rsidP="002458D5">
            <w:pPr>
              <w:rPr>
                <w:rFonts w:ascii="Arial" w:hAnsi="Arial" w:cs="Arial"/>
                <w:sz w:val="22"/>
                <w:szCs w:val="22"/>
              </w:rPr>
            </w:pPr>
          </w:p>
          <w:p w:rsidR="00DA6A89" w:rsidRDefault="002458D5" w:rsidP="00350F38">
            <w:pPr>
              <w:rPr>
                <w:rFonts w:ascii="Arial" w:hAnsi="Arial" w:cs="Arial"/>
                <w:sz w:val="22"/>
                <w:szCs w:val="22"/>
              </w:rPr>
            </w:pPr>
            <w:r w:rsidRPr="002458D5">
              <w:rPr>
                <w:rFonts w:ascii="Arial" w:hAnsi="Arial" w:cs="Arial"/>
                <w:sz w:val="22"/>
                <w:szCs w:val="22"/>
              </w:rPr>
              <w:t xml:space="preserve">While </w:t>
            </w:r>
            <w:r w:rsidR="00F57274">
              <w:rPr>
                <w:rFonts w:ascii="Arial" w:hAnsi="Arial" w:cs="Arial"/>
                <w:sz w:val="22"/>
                <w:szCs w:val="22"/>
              </w:rPr>
              <w:t>some sectors of the</w:t>
            </w:r>
            <w:r w:rsidRPr="002458D5">
              <w:rPr>
                <w:rFonts w:ascii="Arial" w:hAnsi="Arial" w:cs="Arial"/>
                <w:sz w:val="22"/>
                <w:szCs w:val="22"/>
              </w:rPr>
              <w:t xml:space="preserve"> Southern and Eastern Scalefish and Shark Fishery </w:t>
            </w:r>
            <w:r w:rsidR="00842A30">
              <w:rPr>
                <w:rFonts w:ascii="Arial" w:hAnsi="Arial" w:cs="Arial"/>
                <w:sz w:val="22"/>
                <w:szCs w:val="22"/>
              </w:rPr>
              <w:t>are</w:t>
            </w:r>
            <w:r w:rsidRPr="002458D5">
              <w:rPr>
                <w:rFonts w:ascii="Arial" w:hAnsi="Arial" w:cs="Arial"/>
                <w:sz w:val="22"/>
                <w:szCs w:val="22"/>
              </w:rPr>
              <w:t xml:space="preserve"> known to interact with </w:t>
            </w:r>
            <w:r w:rsidR="00F57274">
              <w:rPr>
                <w:rFonts w:ascii="Arial" w:hAnsi="Arial" w:cs="Arial"/>
                <w:sz w:val="22"/>
                <w:szCs w:val="22"/>
              </w:rPr>
              <w:t xml:space="preserve">cetaceans </w:t>
            </w:r>
            <w:r w:rsidRPr="002458D5">
              <w:rPr>
                <w:rFonts w:ascii="Arial" w:hAnsi="Arial" w:cs="Arial"/>
                <w:sz w:val="22"/>
                <w:szCs w:val="22"/>
              </w:rPr>
              <w:t>(</w:t>
            </w:r>
            <w:r w:rsidR="00F57274">
              <w:rPr>
                <w:rFonts w:ascii="Arial" w:hAnsi="Arial" w:cs="Arial"/>
                <w:sz w:val="22"/>
                <w:szCs w:val="22"/>
              </w:rPr>
              <w:t>dolphin</w:t>
            </w:r>
            <w:r w:rsidRPr="002458D5">
              <w:rPr>
                <w:rFonts w:ascii="Arial" w:hAnsi="Arial" w:cs="Arial"/>
                <w:sz w:val="22"/>
                <w:szCs w:val="22"/>
              </w:rPr>
              <w:t xml:space="preserve"> species) evidence suggests that these interactions are </w:t>
            </w:r>
            <w:r w:rsidR="0063586D">
              <w:rPr>
                <w:rFonts w:ascii="Arial" w:hAnsi="Arial" w:cs="Arial"/>
                <w:sz w:val="22"/>
                <w:szCs w:val="22"/>
              </w:rPr>
              <w:t>low</w:t>
            </w:r>
            <w:r w:rsidR="0063586D" w:rsidRPr="002458D5">
              <w:rPr>
                <w:rFonts w:ascii="Arial" w:hAnsi="Arial" w:cs="Arial"/>
                <w:sz w:val="22"/>
                <w:szCs w:val="22"/>
              </w:rPr>
              <w:t xml:space="preserve"> </w:t>
            </w:r>
            <w:r w:rsidRPr="002458D5">
              <w:rPr>
                <w:rFonts w:ascii="Arial" w:hAnsi="Arial" w:cs="Arial"/>
                <w:sz w:val="22"/>
                <w:szCs w:val="22"/>
              </w:rPr>
              <w:t xml:space="preserve">under the current arrangements. Therefore, the department considers the operation of the fishery is not likely to adversely affect the </w:t>
            </w:r>
            <w:r>
              <w:rPr>
                <w:rFonts w:ascii="Arial" w:hAnsi="Arial" w:cs="Arial"/>
                <w:sz w:val="22"/>
                <w:szCs w:val="22"/>
              </w:rPr>
              <w:t>conservation status of</w:t>
            </w:r>
            <w:r w:rsidR="00842A30">
              <w:rPr>
                <w:rFonts w:ascii="Arial" w:hAnsi="Arial" w:cs="Arial"/>
                <w:sz w:val="22"/>
                <w:szCs w:val="22"/>
              </w:rPr>
              <w:t xml:space="preserve"> a</w:t>
            </w:r>
            <w:r>
              <w:rPr>
                <w:rFonts w:ascii="Arial" w:hAnsi="Arial" w:cs="Arial"/>
                <w:sz w:val="22"/>
                <w:szCs w:val="22"/>
              </w:rPr>
              <w:t xml:space="preserve"> </w:t>
            </w:r>
            <w:r w:rsidR="00F57274">
              <w:rPr>
                <w:rFonts w:ascii="Arial" w:hAnsi="Arial" w:cs="Arial"/>
                <w:sz w:val="22"/>
                <w:szCs w:val="22"/>
              </w:rPr>
              <w:t>cetacean</w:t>
            </w:r>
            <w:r>
              <w:rPr>
                <w:rFonts w:ascii="Arial" w:hAnsi="Arial" w:cs="Arial"/>
                <w:sz w:val="22"/>
                <w:szCs w:val="22"/>
              </w:rPr>
              <w:t xml:space="preserve"> or a population of that species</w:t>
            </w:r>
            <w:r w:rsidR="00715514">
              <w:rPr>
                <w:rFonts w:ascii="Arial" w:hAnsi="Arial" w:cs="Arial"/>
                <w:sz w:val="22"/>
                <w:szCs w:val="22"/>
              </w:rPr>
              <w:t xml:space="preserve"> as long as the current, effective management measures remain in place</w:t>
            </w:r>
            <w:r w:rsidR="0063586D">
              <w:rPr>
                <w:rFonts w:ascii="Arial" w:hAnsi="Arial" w:cs="Arial"/>
                <w:sz w:val="22"/>
                <w:szCs w:val="22"/>
              </w:rPr>
              <w:t xml:space="preserve">, as required by proposed </w:t>
            </w:r>
            <w:r w:rsidR="0063586D">
              <w:rPr>
                <w:rFonts w:ascii="Arial" w:hAnsi="Arial" w:cs="Arial"/>
                <w:b/>
                <w:sz w:val="22"/>
                <w:szCs w:val="22"/>
              </w:rPr>
              <w:t>Condition B</w:t>
            </w:r>
            <w:r w:rsidR="0063586D">
              <w:rPr>
                <w:rFonts w:ascii="Arial" w:hAnsi="Arial" w:cs="Arial"/>
                <w:sz w:val="22"/>
                <w:szCs w:val="22"/>
              </w:rPr>
              <w:t xml:space="preserve"> (Table 4)</w:t>
            </w:r>
            <w:r w:rsidRPr="002458D5">
              <w:rPr>
                <w:rFonts w:ascii="Arial" w:hAnsi="Arial" w:cs="Arial"/>
                <w:sz w:val="22"/>
                <w:szCs w:val="22"/>
              </w:rPr>
              <w:t>.</w:t>
            </w:r>
          </w:p>
          <w:p w:rsidR="0063586D" w:rsidRPr="002A476F" w:rsidRDefault="0063586D" w:rsidP="00350F38">
            <w:pPr>
              <w:rPr>
                <w:rFonts w:ascii="Arial" w:hAnsi="Arial" w:cs="Arial"/>
                <w:sz w:val="22"/>
                <w:szCs w:val="22"/>
              </w:rPr>
            </w:pPr>
          </w:p>
        </w:tc>
      </w:tr>
    </w:tbl>
    <w:p w:rsidR="00CA6E62" w:rsidRPr="00F6308F" w:rsidRDefault="00CA6E62" w:rsidP="00DA6A89">
      <w:pPr>
        <w:rPr>
          <w:rFonts w:ascii="Arial" w:hAnsi="Arial" w:cs="Arial"/>
          <w:highlight w:val="cyan"/>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proofErr w:type="gramStart"/>
      <w:r w:rsidRPr="00F6308F">
        <w:rPr>
          <w:rFonts w:ascii="Arial" w:hAnsi="Arial" w:cs="Arial"/>
          <w:b/>
          <w:sz w:val="22"/>
        </w:rPr>
        <w:lastRenderedPageBreak/>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891C3F">
            <w:pPr>
              <w:spacing w:before="60"/>
              <w:rPr>
                <w:rFonts w:ascii="Arial" w:hAnsi="Arial" w:cs="Arial"/>
                <w:b/>
              </w:rPr>
            </w:pPr>
            <w:r w:rsidRPr="00F6308F">
              <w:rPr>
                <w:rFonts w:ascii="Arial" w:hAnsi="Arial" w:cs="Arial"/>
                <w:b/>
                <w:sz w:val="22"/>
              </w:rPr>
              <w:t>Division 4 Listed marine species</w:t>
            </w:r>
          </w:p>
          <w:p w:rsidR="00B73546" w:rsidRPr="00F6308F" w:rsidRDefault="00B73546" w:rsidP="00891C3F">
            <w:pPr>
              <w:spacing w:after="60"/>
              <w:rPr>
                <w:rFonts w:ascii="Arial" w:hAnsi="Arial" w:cs="Arial"/>
                <w:b/>
              </w:rPr>
            </w:pPr>
            <w:r w:rsidRPr="00F6308F">
              <w:rPr>
                <w:rFonts w:ascii="Arial" w:hAnsi="Arial" w:cs="Arial"/>
                <w:b/>
                <w:sz w:val="22"/>
              </w:rPr>
              <w:t>Section 265 Minister may accredit plans or regimes</w:t>
            </w:r>
          </w:p>
        </w:tc>
        <w:tc>
          <w:tcPr>
            <w:tcW w:w="7087" w:type="dxa"/>
          </w:tcPr>
          <w:p w:rsidR="00B73546" w:rsidRPr="00F6308F" w:rsidRDefault="00B73546" w:rsidP="00891C3F">
            <w:pPr>
              <w:spacing w:before="60" w:after="60"/>
              <w:rPr>
                <w:rFonts w:ascii="Arial" w:hAnsi="Arial" w:cs="Arial"/>
                <w:b/>
              </w:rPr>
            </w:pPr>
            <w:r w:rsidRPr="00F6308F">
              <w:rPr>
                <w:rFonts w:ascii="Arial" w:hAnsi="Arial" w:cs="Arial"/>
                <w:b/>
                <w:sz w:val="22"/>
              </w:rPr>
              <w:t xml:space="preserve">The department’s assessment of the </w:t>
            </w:r>
            <w:r w:rsidR="002458D5" w:rsidRPr="002458D5">
              <w:rPr>
                <w:rFonts w:ascii="Arial" w:hAnsi="Arial" w:cs="Arial"/>
                <w:b/>
                <w:sz w:val="22"/>
                <w:szCs w:val="22"/>
              </w:rPr>
              <w:t>Southern and Eastern Scalefish and Shark Fishery</w:t>
            </w:r>
          </w:p>
        </w:tc>
      </w:tr>
      <w:tr w:rsidR="00DA6A89" w:rsidRPr="00F6308F" w:rsidTr="00B16F39">
        <w:trPr>
          <w:trHeight w:val="9014"/>
        </w:trPr>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814CC7">
            <w:pPr>
              <w:ind w:left="360" w:hanging="360"/>
              <w:rPr>
                <w:rFonts w:ascii="Arial" w:hAnsi="Arial" w:cs="Arial"/>
                <w:sz w:val="22"/>
                <w:szCs w:val="22"/>
              </w:rPr>
            </w:pPr>
          </w:p>
          <w:p w:rsidR="00DA6A89" w:rsidRPr="002A476F" w:rsidRDefault="00DA6A89" w:rsidP="00F57274">
            <w:pPr>
              <w:ind w:left="1080" w:hanging="720"/>
              <w:rPr>
                <w:rFonts w:ascii="Arial" w:hAnsi="Arial" w:cs="Arial"/>
                <w:sz w:val="22"/>
                <w:szCs w:val="22"/>
              </w:rPr>
            </w:pPr>
            <w:r w:rsidRPr="002A476F">
              <w:rPr>
                <w:rFonts w:ascii="Arial" w:hAnsi="Arial" w:cs="Arial"/>
                <w:sz w:val="22"/>
                <w:szCs w:val="22"/>
              </w:rPr>
              <w:t>(a)</w:t>
            </w:r>
            <w:r w:rsidRPr="002A476F">
              <w:rPr>
                <w:rFonts w:ascii="Arial" w:hAnsi="Arial" w:cs="Arial"/>
                <w:sz w:val="22"/>
                <w:szCs w:val="22"/>
              </w:rPr>
              <w:tab/>
              <w:t xml:space="preserve">a plan of management within the meaning of section 17 of the </w:t>
            </w:r>
            <w:r w:rsidRPr="002A476F">
              <w:rPr>
                <w:rFonts w:ascii="Arial" w:hAnsi="Arial" w:cs="Arial"/>
                <w:i/>
                <w:sz w:val="22"/>
                <w:szCs w:val="22"/>
              </w:rPr>
              <w:t>Fisheries Management Act 1991</w:t>
            </w:r>
            <w:r w:rsidRPr="002A476F">
              <w:rPr>
                <w:rFonts w:ascii="Arial" w:hAnsi="Arial" w:cs="Arial"/>
                <w:sz w:val="22"/>
                <w:szCs w:val="22"/>
              </w:rPr>
              <w:t>;</w:t>
            </w:r>
          </w:p>
          <w:p w:rsidR="00DA6A89" w:rsidRPr="002A476F" w:rsidRDefault="00DA6A89" w:rsidP="00F57274">
            <w:pPr>
              <w:tabs>
                <w:tab w:val="left" w:pos="1080"/>
              </w:tabs>
              <w:ind w:left="1080" w:hanging="720"/>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B76E56">
            <w:pPr>
              <w:numPr>
                <w:ilvl w:val="0"/>
                <w:numId w:val="15"/>
              </w:numPr>
              <w:tabs>
                <w:tab w:val="clear" w:pos="720"/>
                <w:tab w:val="num" w:pos="1080"/>
              </w:tabs>
              <w:ind w:left="1080" w:hanging="720"/>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marine species are not killed or injured as a result of the fishing; and</w:t>
            </w:r>
          </w:p>
          <w:p w:rsidR="00DA6A89" w:rsidRPr="002A476F" w:rsidRDefault="00DA6A89" w:rsidP="00814CC7">
            <w:pPr>
              <w:ind w:left="360"/>
              <w:rPr>
                <w:rFonts w:ascii="Arial" w:hAnsi="Arial" w:cs="Arial"/>
                <w:sz w:val="22"/>
                <w:szCs w:val="22"/>
              </w:rPr>
            </w:pPr>
          </w:p>
          <w:p w:rsidR="00DA6A89" w:rsidRDefault="00DA6A89" w:rsidP="00F57274">
            <w:pPr>
              <w:rPr>
                <w:rFonts w:ascii="Arial" w:hAnsi="Arial" w:cs="Arial"/>
                <w:sz w:val="22"/>
                <w:szCs w:val="22"/>
              </w:rPr>
            </w:pPr>
          </w:p>
          <w:p w:rsidR="002A430F" w:rsidRDefault="002A430F" w:rsidP="00F57274">
            <w:pPr>
              <w:rPr>
                <w:rFonts w:ascii="Arial" w:hAnsi="Arial" w:cs="Arial"/>
                <w:sz w:val="22"/>
                <w:szCs w:val="22"/>
              </w:rPr>
            </w:pPr>
          </w:p>
          <w:p w:rsidR="002A430F" w:rsidRDefault="002A430F" w:rsidP="00F57274">
            <w:pPr>
              <w:rPr>
                <w:rFonts w:ascii="Arial" w:hAnsi="Arial" w:cs="Arial"/>
                <w:sz w:val="22"/>
                <w:szCs w:val="22"/>
              </w:rPr>
            </w:pPr>
          </w:p>
          <w:p w:rsidR="002A430F" w:rsidRDefault="002A430F" w:rsidP="00F57274">
            <w:pPr>
              <w:rPr>
                <w:rFonts w:ascii="Arial" w:hAnsi="Arial" w:cs="Arial"/>
                <w:sz w:val="22"/>
                <w:szCs w:val="22"/>
              </w:rPr>
            </w:pPr>
          </w:p>
          <w:p w:rsidR="002A430F" w:rsidRDefault="002A430F" w:rsidP="00F57274">
            <w:pPr>
              <w:rPr>
                <w:rFonts w:ascii="Arial" w:hAnsi="Arial" w:cs="Arial"/>
                <w:sz w:val="22"/>
                <w:szCs w:val="22"/>
              </w:rPr>
            </w:pPr>
          </w:p>
          <w:p w:rsidR="002A430F" w:rsidRDefault="002A430F" w:rsidP="00F57274">
            <w:pPr>
              <w:rPr>
                <w:rFonts w:ascii="Arial" w:hAnsi="Arial" w:cs="Arial"/>
                <w:sz w:val="22"/>
                <w:szCs w:val="22"/>
              </w:rPr>
            </w:pPr>
          </w:p>
          <w:p w:rsidR="002A430F" w:rsidRDefault="002A430F" w:rsidP="00F57274">
            <w:pPr>
              <w:rPr>
                <w:rFonts w:ascii="Arial" w:hAnsi="Arial" w:cs="Arial"/>
                <w:sz w:val="22"/>
                <w:szCs w:val="22"/>
              </w:rPr>
            </w:pPr>
          </w:p>
          <w:p w:rsidR="002A430F" w:rsidRDefault="002A430F" w:rsidP="00F57274">
            <w:pPr>
              <w:rPr>
                <w:rFonts w:ascii="Arial" w:hAnsi="Arial" w:cs="Arial"/>
                <w:sz w:val="22"/>
                <w:szCs w:val="22"/>
              </w:rPr>
            </w:pPr>
          </w:p>
          <w:p w:rsidR="002A430F" w:rsidRDefault="002A430F" w:rsidP="00F57274">
            <w:pPr>
              <w:rPr>
                <w:rFonts w:ascii="Arial" w:hAnsi="Arial" w:cs="Arial"/>
                <w:sz w:val="22"/>
                <w:szCs w:val="22"/>
              </w:rPr>
            </w:pPr>
          </w:p>
          <w:p w:rsidR="002A430F" w:rsidRDefault="002A430F" w:rsidP="00F57274">
            <w:pPr>
              <w:rPr>
                <w:rFonts w:ascii="Arial" w:hAnsi="Arial" w:cs="Arial"/>
                <w:sz w:val="22"/>
                <w:szCs w:val="22"/>
              </w:rPr>
            </w:pPr>
          </w:p>
          <w:p w:rsidR="002A430F" w:rsidRPr="002A476F" w:rsidRDefault="002A430F" w:rsidP="00F57274">
            <w:pPr>
              <w:rPr>
                <w:rFonts w:ascii="Arial" w:hAnsi="Arial" w:cs="Arial"/>
                <w:sz w:val="22"/>
                <w:szCs w:val="22"/>
              </w:rPr>
            </w:pPr>
          </w:p>
          <w:p w:rsidR="00DA6A89" w:rsidRPr="002A476F" w:rsidRDefault="00DA6A89" w:rsidP="00814CC7">
            <w:pPr>
              <w:ind w:left="360"/>
              <w:rPr>
                <w:rFonts w:ascii="Arial" w:hAnsi="Arial" w:cs="Arial"/>
                <w:sz w:val="22"/>
                <w:szCs w:val="22"/>
              </w:rPr>
            </w:pPr>
          </w:p>
          <w:p w:rsidR="00DA6A89" w:rsidRPr="002A476F" w:rsidRDefault="00DA6A89" w:rsidP="00B76E56">
            <w:pPr>
              <w:numPr>
                <w:ilvl w:val="0"/>
                <w:numId w:val="16"/>
              </w:numPr>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fishery to which the plan, regime or policy relates does not, or is not likely to, adversely affect the conservation status of a listed marine species or a population of that species.</w:t>
            </w:r>
          </w:p>
          <w:p w:rsidR="00DA6A89" w:rsidRPr="002A476F" w:rsidRDefault="00DA6A89" w:rsidP="00814CC7">
            <w:pPr>
              <w:rPr>
                <w:rFonts w:ascii="Arial" w:hAnsi="Arial" w:cs="Arial"/>
                <w:sz w:val="22"/>
                <w:szCs w:val="22"/>
              </w:rPr>
            </w:pPr>
          </w:p>
        </w:tc>
        <w:tc>
          <w:tcPr>
            <w:tcW w:w="7087" w:type="dxa"/>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F57274" w:rsidRPr="002A476F" w:rsidRDefault="00F57274" w:rsidP="00F57274">
            <w:pPr>
              <w:rPr>
                <w:rFonts w:ascii="Arial" w:hAnsi="Arial" w:cs="Arial"/>
                <w:sz w:val="22"/>
                <w:szCs w:val="22"/>
              </w:rPr>
            </w:pPr>
            <w:r>
              <w:rPr>
                <w:rFonts w:ascii="Arial" w:hAnsi="Arial" w:cs="Arial"/>
                <w:sz w:val="22"/>
                <w:szCs w:val="22"/>
              </w:rPr>
              <w:t xml:space="preserve">The Southern and Eastern Scalefish and Shark Fishery will be managed under the </w:t>
            </w:r>
            <w:r w:rsidR="00C36410" w:rsidRPr="00C36410">
              <w:rPr>
                <w:rFonts w:ascii="Arial" w:hAnsi="Arial" w:cs="Arial"/>
                <w:sz w:val="22"/>
                <w:szCs w:val="22"/>
              </w:rPr>
              <w:t>Southern and Eastern Scalefish</w:t>
            </w:r>
            <w:r w:rsidR="00EB10E7">
              <w:rPr>
                <w:rFonts w:ascii="Arial" w:hAnsi="Arial" w:cs="Arial"/>
                <w:sz w:val="22"/>
                <w:szCs w:val="22"/>
              </w:rPr>
              <w:t xml:space="preserve"> and Shark Fishery</w:t>
            </w:r>
            <w:r w:rsidR="00C36410" w:rsidRPr="00C36410">
              <w:rPr>
                <w:rFonts w:ascii="Arial" w:hAnsi="Arial" w:cs="Arial"/>
                <w:sz w:val="22"/>
                <w:szCs w:val="22"/>
              </w:rPr>
              <w:t xml:space="preserve"> Management Plan 2003</w:t>
            </w:r>
            <w:r>
              <w:rPr>
                <w:rFonts w:ascii="Arial" w:hAnsi="Arial" w:cs="Arial"/>
                <w:i/>
                <w:sz w:val="22"/>
                <w:szCs w:val="22"/>
              </w:rPr>
              <w:t xml:space="preserve"> </w:t>
            </w:r>
            <w:r w:rsidRPr="009A4A96">
              <w:rPr>
                <w:rFonts w:ascii="Arial" w:hAnsi="Arial" w:cs="Arial"/>
                <w:sz w:val="22"/>
                <w:szCs w:val="22"/>
              </w:rPr>
              <w:t>(the Management Plan),</w:t>
            </w:r>
            <w:r>
              <w:rPr>
                <w:rFonts w:ascii="Arial" w:hAnsi="Arial" w:cs="Arial"/>
                <w:sz w:val="22"/>
                <w:szCs w:val="22"/>
              </w:rPr>
              <w:t xml:space="preserve"> in force under the </w:t>
            </w:r>
            <w:r w:rsidRPr="009A4A96">
              <w:rPr>
                <w:rFonts w:ascii="Arial" w:hAnsi="Arial" w:cs="Arial"/>
                <w:i/>
                <w:sz w:val="22"/>
                <w:szCs w:val="22"/>
              </w:rPr>
              <w:t>Fisheries Management Act 1991</w:t>
            </w:r>
            <w:r>
              <w:rPr>
                <w:rFonts w:ascii="Arial" w:hAnsi="Arial" w:cs="Arial"/>
                <w:sz w:val="22"/>
                <w:szCs w:val="22"/>
              </w:rPr>
              <w:t>.</w:t>
            </w:r>
          </w:p>
          <w:p w:rsidR="00F57274" w:rsidRPr="002A476F" w:rsidRDefault="00F57274" w:rsidP="00F57274">
            <w:pPr>
              <w:rPr>
                <w:rFonts w:ascii="Arial" w:hAnsi="Arial" w:cs="Arial"/>
                <w:sz w:val="22"/>
                <w:szCs w:val="22"/>
                <w:highlight w:val="cyan"/>
              </w:rPr>
            </w:pPr>
          </w:p>
          <w:p w:rsidR="0063586D" w:rsidRDefault="0063586D" w:rsidP="0063586D">
            <w:pPr>
              <w:rPr>
                <w:rFonts w:ascii="Arial" w:hAnsi="Arial" w:cs="Arial"/>
                <w:sz w:val="22"/>
                <w:szCs w:val="22"/>
              </w:rPr>
            </w:pPr>
            <w:r>
              <w:rPr>
                <w:rFonts w:ascii="Arial" w:hAnsi="Arial" w:cs="Arial"/>
                <w:sz w:val="22"/>
                <w:szCs w:val="22"/>
              </w:rPr>
              <w:t xml:space="preserve">The Management Plan </w:t>
            </w:r>
            <w:r w:rsidRPr="002A476F">
              <w:rPr>
                <w:rFonts w:ascii="Arial" w:hAnsi="Arial" w:cs="Arial"/>
                <w:sz w:val="22"/>
                <w:szCs w:val="22"/>
              </w:rPr>
              <w:t xml:space="preserve">was </w:t>
            </w:r>
            <w:r>
              <w:rPr>
                <w:rFonts w:ascii="Arial" w:hAnsi="Arial" w:cs="Arial"/>
                <w:sz w:val="22"/>
                <w:szCs w:val="22"/>
              </w:rPr>
              <w:t xml:space="preserve">last </w:t>
            </w:r>
            <w:r w:rsidRPr="002A476F">
              <w:rPr>
                <w:rFonts w:ascii="Arial" w:hAnsi="Arial" w:cs="Arial"/>
                <w:sz w:val="22"/>
                <w:szCs w:val="22"/>
              </w:rPr>
              <w:t xml:space="preserve">accredited in </w:t>
            </w:r>
            <w:r>
              <w:rPr>
                <w:rFonts w:ascii="Arial" w:hAnsi="Arial" w:cs="Arial"/>
                <w:sz w:val="22"/>
                <w:szCs w:val="22"/>
              </w:rPr>
              <w:t>August 2010.</w:t>
            </w:r>
            <w:r w:rsidRPr="00927B49">
              <w:rPr>
                <w:rFonts w:ascii="Arial" w:hAnsi="Arial" w:cs="Arial"/>
                <w:sz w:val="22"/>
                <w:szCs w:val="22"/>
              </w:rPr>
              <w:t xml:space="preserve"> The management arrangements </w:t>
            </w:r>
            <w:r>
              <w:rPr>
                <w:rFonts w:ascii="Arial" w:hAnsi="Arial" w:cs="Arial"/>
                <w:sz w:val="22"/>
                <w:szCs w:val="22"/>
              </w:rPr>
              <w:t xml:space="preserve">relating to mitigating the impact of fishing on listed marine species in </w:t>
            </w:r>
            <w:r w:rsidRPr="00927B49">
              <w:rPr>
                <w:rFonts w:ascii="Arial" w:hAnsi="Arial" w:cs="Arial"/>
                <w:sz w:val="22"/>
                <w:szCs w:val="22"/>
              </w:rPr>
              <w:t xml:space="preserve">the </w:t>
            </w:r>
            <w:r>
              <w:rPr>
                <w:rFonts w:ascii="Arial" w:hAnsi="Arial" w:cs="Arial"/>
                <w:sz w:val="22"/>
                <w:szCs w:val="22"/>
              </w:rPr>
              <w:t xml:space="preserve">fishery </w:t>
            </w:r>
            <w:r w:rsidRPr="00927B49">
              <w:rPr>
                <w:rFonts w:ascii="Arial" w:hAnsi="Arial" w:cs="Arial"/>
                <w:sz w:val="22"/>
                <w:szCs w:val="22"/>
              </w:rPr>
              <w:t xml:space="preserve">have </w:t>
            </w:r>
            <w:r>
              <w:rPr>
                <w:rFonts w:ascii="Arial" w:hAnsi="Arial" w:cs="Arial"/>
                <w:sz w:val="22"/>
                <w:szCs w:val="22"/>
              </w:rPr>
              <w:t>improved</w:t>
            </w:r>
            <w:r w:rsidRPr="00927B49">
              <w:rPr>
                <w:rFonts w:ascii="Arial" w:hAnsi="Arial" w:cs="Arial"/>
                <w:sz w:val="22"/>
                <w:szCs w:val="22"/>
              </w:rPr>
              <w:t xml:space="preserve"> since this accreditation was granted</w:t>
            </w:r>
            <w:r>
              <w:rPr>
                <w:rFonts w:ascii="Arial" w:hAnsi="Arial" w:cs="Arial"/>
                <w:sz w:val="22"/>
                <w:szCs w:val="22"/>
              </w:rPr>
              <w:t xml:space="preserve">. </w:t>
            </w:r>
          </w:p>
          <w:p w:rsidR="0063586D" w:rsidRDefault="0063586D" w:rsidP="0063586D">
            <w:pPr>
              <w:rPr>
                <w:rFonts w:ascii="Arial" w:hAnsi="Arial" w:cs="Arial"/>
                <w:sz w:val="22"/>
                <w:szCs w:val="22"/>
              </w:rPr>
            </w:pPr>
          </w:p>
          <w:p w:rsidR="0063586D" w:rsidRDefault="0063586D" w:rsidP="0063586D">
            <w:pPr>
              <w:rPr>
                <w:rFonts w:ascii="Arial" w:hAnsi="Arial" w:cs="Arial"/>
                <w:sz w:val="22"/>
                <w:szCs w:val="22"/>
              </w:rPr>
            </w:pPr>
            <w:r>
              <w:rPr>
                <w:rFonts w:ascii="Arial" w:hAnsi="Arial" w:cs="Arial"/>
                <w:sz w:val="22"/>
                <w:szCs w:val="22"/>
              </w:rPr>
              <w:t>Management measures to protect listed marine species are continually being refined</w:t>
            </w:r>
            <w:r w:rsidRPr="00927B49">
              <w:rPr>
                <w:rFonts w:ascii="Arial" w:hAnsi="Arial" w:cs="Arial"/>
                <w:sz w:val="22"/>
                <w:szCs w:val="22"/>
              </w:rPr>
              <w:t>.</w:t>
            </w:r>
            <w:r>
              <w:rPr>
                <w:rFonts w:ascii="Arial" w:hAnsi="Arial" w:cs="Arial"/>
                <w:sz w:val="22"/>
                <w:szCs w:val="22"/>
              </w:rPr>
              <w:t xml:space="preserve"> Current measures are listed in Table 1 and Table 4 and include mandatory Seabird Management Plans on trawl vessels, bycatch reduction devices, and additional actions articulated in the Bycatch and Discard Work Plans for each sector of the fishery.</w:t>
            </w:r>
            <w:r w:rsidRPr="00927B49">
              <w:rPr>
                <w:rFonts w:ascii="Arial" w:hAnsi="Arial" w:cs="Arial"/>
                <w:sz w:val="22"/>
                <w:szCs w:val="22"/>
              </w:rPr>
              <w:t xml:space="preserve"> </w:t>
            </w:r>
          </w:p>
          <w:p w:rsidR="0063586D" w:rsidRDefault="0063586D" w:rsidP="0063586D">
            <w:pPr>
              <w:rPr>
                <w:rFonts w:ascii="Arial" w:hAnsi="Arial" w:cs="Arial"/>
                <w:sz w:val="22"/>
                <w:szCs w:val="22"/>
              </w:rPr>
            </w:pPr>
          </w:p>
          <w:p w:rsidR="00F57274" w:rsidRDefault="0063586D" w:rsidP="00F57274">
            <w:pPr>
              <w:rPr>
                <w:rFonts w:ascii="Arial" w:hAnsi="Arial" w:cs="Arial"/>
                <w:sz w:val="22"/>
                <w:szCs w:val="22"/>
              </w:rPr>
            </w:pPr>
            <w:r>
              <w:rPr>
                <w:rFonts w:ascii="Arial" w:hAnsi="Arial" w:cs="Arial"/>
                <w:sz w:val="22"/>
                <w:szCs w:val="22"/>
              </w:rPr>
              <w:t xml:space="preserve">Subject to these measures remaining in place, as required by proposed </w:t>
            </w:r>
            <w:r>
              <w:rPr>
                <w:rFonts w:ascii="Arial" w:hAnsi="Arial" w:cs="Arial"/>
                <w:b/>
                <w:sz w:val="22"/>
                <w:szCs w:val="22"/>
              </w:rPr>
              <w:t>Conditions C and D</w:t>
            </w:r>
            <w:r>
              <w:rPr>
                <w:rFonts w:ascii="Arial" w:hAnsi="Arial" w:cs="Arial"/>
                <w:sz w:val="22"/>
                <w:szCs w:val="22"/>
              </w:rPr>
              <w:t xml:space="preserve"> (Table 4), the department considers that the fishery’s Management Plan continues to require persons fishing in accordance with the plan to take all reasonable steps to ensure listed marine species are not killed or injured as a result of fishing.</w:t>
            </w:r>
          </w:p>
          <w:p w:rsidR="00F57274" w:rsidRDefault="00F57274" w:rsidP="00F57274">
            <w:pPr>
              <w:rPr>
                <w:rFonts w:ascii="Arial" w:hAnsi="Arial" w:cs="Arial"/>
                <w:sz w:val="22"/>
                <w:szCs w:val="22"/>
              </w:rPr>
            </w:pPr>
          </w:p>
          <w:p w:rsidR="00DA6A89" w:rsidRPr="002A476F" w:rsidRDefault="00F57274" w:rsidP="00814CC7">
            <w:pPr>
              <w:rPr>
                <w:rFonts w:ascii="Arial" w:hAnsi="Arial" w:cs="Arial"/>
                <w:sz w:val="22"/>
                <w:szCs w:val="22"/>
              </w:rPr>
            </w:pPr>
            <w:r w:rsidRPr="002458D5">
              <w:rPr>
                <w:rFonts w:ascii="Arial" w:hAnsi="Arial" w:cs="Arial"/>
                <w:sz w:val="22"/>
                <w:szCs w:val="22"/>
              </w:rPr>
              <w:t xml:space="preserve">While the Southern and Eastern Scalefish and Shark Fishery </w:t>
            </w:r>
            <w:proofErr w:type="gramStart"/>
            <w:r w:rsidRPr="002458D5">
              <w:rPr>
                <w:rFonts w:ascii="Arial" w:hAnsi="Arial" w:cs="Arial"/>
                <w:sz w:val="22"/>
                <w:szCs w:val="22"/>
              </w:rPr>
              <w:t>is</w:t>
            </w:r>
            <w:proofErr w:type="gramEnd"/>
            <w:r w:rsidRPr="002458D5">
              <w:rPr>
                <w:rFonts w:ascii="Arial" w:hAnsi="Arial" w:cs="Arial"/>
                <w:sz w:val="22"/>
                <w:szCs w:val="22"/>
              </w:rPr>
              <w:t xml:space="preserve"> known to interact with some listed </w:t>
            </w:r>
            <w:r>
              <w:rPr>
                <w:rFonts w:ascii="Arial" w:hAnsi="Arial" w:cs="Arial"/>
                <w:sz w:val="22"/>
                <w:szCs w:val="22"/>
              </w:rPr>
              <w:t>marine species</w:t>
            </w:r>
            <w:r w:rsidRPr="002458D5">
              <w:rPr>
                <w:rFonts w:ascii="Arial" w:hAnsi="Arial" w:cs="Arial"/>
                <w:sz w:val="22"/>
                <w:szCs w:val="22"/>
              </w:rPr>
              <w:t xml:space="preserve"> (including </w:t>
            </w:r>
            <w:proofErr w:type="spellStart"/>
            <w:r>
              <w:rPr>
                <w:rFonts w:ascii="Arial" w:hAnsi="Arial" w:cs="Arial"/>
                <w:sz w:val="22"/>
                <w:szCs w:val="22"/>
              </w:rPr>
              <w:t>pinnipeds</w:t>
            </w:r>
            <w:proofErr w:type="spellEnd"/>
            <w:r>
              <w:rPr>
                <w:rFonts w:ascii="Arial" w:hAnsi="Arial" w:cs="Arial"/>
                <w:sz w:val="22"/>
                <w:szCs w:val="22"/>
              </w:rPr>
              <w:t xml:space="preserve">, </w:t>
            </w:r>
            <w:proofErr w:type="spellStart"/>
            <w:r>
              <w:rPr>
                <w:rFonts w:ascii="Arial" w:hAnsi="Arial" w:cs="Arial"/>
                <w:sz w:val="22"/>
                <w:szCs w:val="22"/>
              </w:rPr>
              <w:t>syngnathids</w:t>
            </w:r>
            <w:proofErr w:type="spellEnd"/>
            <w:r>
              <w:rPr>
                <w:rFonts w:ascii="Arial" w:hAnsi="Arial" w:cs="Arial"/>
                <w:sz w:val="22"/>
                <w:szCs w:val="22"/>
              </w:rPr>
              <w:t xml:space="preserve"> and</w:t>
            </w:r>
            <w:r w:rsidRPr="002458D5">
              <w:rPr>
                <w:rFonts w:ascii="Arial" w:hAnsi="Arial" w:cs="Arial"/>
                <w:sz w:val="22"/>
                <w:szCs w:val="22"/>
              </w:rPr>
              <w:t xml:space="preserve"> </w:t>
            </w:r>
            <w:r>
              <w:rPr>
                <w:rFonts w:ascii="Arial" w:hAnsi="Arial" w:cs="Arial"/>
                <w:sz w:val="22"/>
                <w:szCs w:val="22"/>
              </w:rPr>
              <w:t>seabird</w:t>
            </w:r>
            <w:r w:rsidRPr="002458D5">
              <w:rPr>
                <w:rFonts w:ascii="Arial" w:hAnsi="Arial" w:cs="Arial"/>
                <w:sz w:val="22"/>
                <w:szCs w:val="22"/>
              </w:rPr>
              <w:t xml:space="preserve"> species) evidence suggests that these interactions are </w:t>
            </w:r>
            <w:r w:rsidR="0063586D">
              <w:rPr>
                <w:rFonts w:ascii="Arial" w:hAnsi="Arial" w:cs="Arial"/>
                <w:sz w:val="22"/>
                <w:szCs w:val="22"/>
              </w:rPr>
              <w:t>low</w:t>
            </w:r>
            <w:r w:rsidR="0063586D" w:rsidRPr="002458D5">
              <w:rPr>
                <w:rFonts w:ascii="Arial" w:hAnsi="Arial" w:cs="Arial"/>
                <w:sz w:val="22"/>
                <w:szCs w:val="22"/>
              </w:rPr>
              <w:t xml:space="preserve"> </w:t>
            </w:r>
            <w:r w:rsidRPr="002458D5">
              <w:rPr>
                <w:rFonts w:ascii="Arial" w:hAnsi="Arial" w:cs="Arial"/>
                <w:sz w:val="22"/>
                <w:szCs w:val="22"/>
              </w:rPr>
              <w:t xml:space="preserve">under the current arrangements. Therefore, the department considers the operation of the fishery is not likely to adversely affect the </w:t>
            </w:r>
            <w:r>
              <w:rPr>
                <w:rFonts w:ascii="Arial" w:hAnsi="Arial" w:cs="Arial"/>
                <w:sz w:val="22"/>
                <w:szCs w:val="22"/>
              </w:rPr>
              <w:t>conservation status of a listed marine species or a population of that species</w:t>
            </w:r>
            <w:r w:rsidR="00715514">
              <w:rPr>
                <w:rFonts w:ascii="Arial" w:hAnsi="Arial" w:cs="Arial"/>
                <w:sz w:val="22"/>
                <w:szCs w:val="22"/>
              </w:rPr>
              <w:t xml:space="preserve"> as long as the current, effective management measures remain in place</w:t>
            </w:r>
            <w:r w:rsidR="0063586D">
              <w:rPr>
                <w:rFonts w:ascii="Arial" w:hAnsi="Arial" w:cs="Arial"/>
                <w:sz w:val="22"/>
                <w:szCs w:val="22"/>
              </w:rPr>
              <w:t xml:space="preserve">, as required by proposed </w:t>
            </w:r>
            <w:r w:rsidR="0063586D">
              <w:rPr>
                <w:rFonts w:ascii="Arial" w:hAnsi="Arial" w:cs="Arial"/>
                <w:b/>
                <w:sz w:val="22"/>
                <w:szCs w:val="22"/>
              </w:rPr>
              <w:t>Conditions C and D</w:t>
            </w:r>
            <w:r w:rsidR="0063586D">
              <w:rPr>
                <w:rFonts w:ascii="Arial" w:hAnsi="Arial" w:cs="Arial"/>
                <w:sz w:val="22"/>
                <w:szCs w:val="22"/>
              </w:rPr>
              <w:t xml:space="preserve"> (Table 4)</w:t>
            </w:r>
          </w:p>
        </w:tc>
      </w:tr>
    </w:tbl>
    <w:p w:rsidR="00CA6E62" w:rsidRPr="00F6308F" w:rsidRDefault="00CA6E62" w:rsidP="00DA6A89">
      <w:pPr>
        <w:rPr>
          <w:rFonts w:ascii="Arial" w:hAnsi="Arial" w:cs="Arial"/>
          <w:highlight w:val="cyan"/>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proofErr w:type="gramStart"/>
      <w:r w:rsidRPr="00F6308F">
        <w:rPr>
          <w:rFonts w:ascii="Arial" w:hAnsi="Arial" w:cs="Arial"/>
          <w:b/>
          <w:sz w:val="22"/>
        </w:rPr>
        <w:lastRenderedPageBreak/>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73546" w:rsidRPr="00F6308F" w:rsidTr="00814CC7">
        <w:tc>
          <w:tcPr>
            <w:tcW w:w="7166" w:type="dxa"/>
          </w:tcPr>
          <w:p w:rsidR="00B73546" w:rsidRPr="00F6308F" w:rsidRDefault="00B73546" w:rsidP="00891C3F">
            <w:pPr>
              <w:spacing w:before="60" w:after="60"/>
              <w:rPr>
                <w:rFonts w:ascii="Arial" w:hAnsi="Arial" w:cs="Arial"/>
                <w:b/>
              </w:rPr>
            </w:pPr>
            <w:r w:rsidRPr="00F6308F">
              <w:rPr>
                <w:rFonts w:ascii="Arial" w:hAnsi="Arial" w:cs="Arial"/>
                <w:b/>
                <w:sz w:val="22"/>
              </w:rPr>
              <w:t>Section 303AA Conditions relating to accreditation of plans, regimes and policies</w:t>
            </w:r>
          </w:p>
        </w:tc>
        <w:tc>
          <w:tcPr>
            <w:tcW w:w="7166" w:type="dxa"/>
          </w:tcPr>
          <w:p w:rsidR="00B73546" w:rsidRPr="00F6308F" w:rsidRDefault="00B73546" w:rsidP="00891C3F">
            <w:pPr>
              <w:spacing w:before="60" w:after="60"/>
              <w:rPr>
                <w:rFonts w:ascii="Arial" w:hAnsi="Arial" w:cs="Arial"/>
                <w:b/>
              </w:rPr>
            </w:pPr>
            <w:r w:rsidRPr="00F6308F">
              <w:rPr>
                <w:rFonts w:ascii="Arial" w:hAnsi="Arial" w:cs="Arial"/>
                <w:b/>
                <w:sz w:val="22"/>
              </w:rPr>
              <w:t xml:space="preserve">The department’s assessment of the </w:t>
            </w:r>
            <w:r w:rsidR="002458D5" w:rsidRPr="002458D5">
              <w:rPr>
                <w:rFonts w:ascii="Arial" w:hAnsi="Arial" w:cs="Arial"/>
                <w:b/>
                <w:sz w:val="22"/>
                <w:szCs w:val="22"/>
              </w:rPr>
              <w:t>Southern and Eastern Scalefish and Shark Fishery</w:t>
            </w:r>
          </w:p>
        </w:tc>
      </w:tr>
      <w:tr w:rsidR="00DA6A89" w:rsidRPr="00F6308F" w:rsidTr="00814CC7">
        <w:tc>
          <w:tcPr>
            <w:tcW w:w="7166" w:type="dxa"/>
            <w:tcMar>
              <w:top w:w="57" w:type="dxa"/>
              <w:bottom w:w="57" w:type="dxa"/>
            </w:tcMar>
          </w:tcPr>
          <w:p w:rsidR="00DA6A89" w:rsidRPr="001B2CE2" w:rsidRDefault="00DA6A89" w:rsidP="00814CC7">
            <w:pPr>
              <w:ind w:left="540" w:hanging="540"/>
              <w:rPr>
                <w:rFonts w:ascii="Arial" w:hAnsi="Arial" w:cs="Arial"/>
                <w:sz w:val="22"/>
                <w:szCs w:val="22"/>
              </w:rPr>
            </w:pPr>
            <w:r w:rsidRPr="001B2CE2">
              <w:rPr>
                <w:rFonts w:ascii="Arial" w:hAnsi="Arial" w:cs="Arial"/>
                <w:sz w:val="22"/>
                <w:szCs w:val="22"/>
              </w:rPr>
              <w:t>(1)</w:t>
            </w:r>
            <w:r w:rsidRPr="001B2CE2">
              <w:rPr>
                <w:rFonts w:ascii="Arial" w:hAnsi="Arial" w:cs="Arial"/>
                <w:sz w:val="22"/>
                <w:szCs w:val="22"/>
              </w:rPr>
              <w:tab/>
              <w:t>This section applies to an accreditation of a plan, regime or policy under section 208A, 222A, 245 or 265.</w:t>
            </w:r>
          </w:p>
        </w:tc>
        <w:tc>
          <w:tcPr>
            <w:tcW w:w="7166" w:type="dxa"/>
            <w:tcMar>
              <w:top w:w="57" w:type="dxa"/>
              <w:bottom w:w="57" w:type="dxa"/>
            </w:tcMar>
          </w:tcPr>
          <w:p w:rsidR="00DA6A89" w:rsidRPr="001B2CE2" w:rsidRDefault="00624E31" w:rsidP="001B2CE2">
            <w:pPr>
              <w:spacing w:after="120"/>
              <w:rPr>
                <w:rFonts w:ascii="Arial" w:hAnsi="Arial" w:cs="Arial"/>
                <w:sz w:val="22"/>
                <w:szCs w:val="22"/>
              </w:rPr>
            </w:pPr>
            <w:r w:rsidRPr="001B2CE2">
              <w:rPr>
                <w:rFonts w:ascii="Arial" w:hAnsi="Arial" w:cs="Arial"/>
                <w:sz w:val="22"/>
                <w:szCs w:val="22"/>
              </w:rPr>
              <w:t>The department</w:t>
            </w:r>
            <w:r w:rsidR="00DA6A89" w:rsidRPr="001B2CE2">
              <w:rPr>
                <w:rFonts w:ascii="Arial" w:hAnsi="Arial" w:cs="Arial"/>
                <w:sz w:val="22"/>
                <w:szCs w:val="22"/>
              </w:rPr>
              <w:t xml:space="preserve"> recommends that</w:t>
            </w:r>
            <w:r w:rsidRPr="001B2CE2">
              <w:rPr>
                <w:rFonts w:ascii="Arial" w:hAnsi="Arial" w:cs="Arial"/>
                <w:sz w:val="22"/>
                <w:szCs w:val="22"/>
              </w:rPr>
              <w:t xml:space="preserve"> the management </w:t>
            </w:r>
            <w:r w:rsidR="007574AF">
              <w:rPr>
                <w:rFonts w:ascii="Arial" w:hAnsi="Arial" w:cs="Arial"/>
                <w:sz w:val="22"/>
                <w:szCs w:val="22"/>
              </w:rPr>
              <w:t>plan</w:t>
            </w:r>
            <w:r w:rsidRPr="001B2CE2">
              <w:rPr>
                <w:rFonts w:ascii="Arial" w:hAnsi="Arial" w:cs="Arial"/>
                <w:sz w:val="22"/>
                <w:szCs w:val="22"/>
              </w:rPr>
              <w:t xml:space="preserve"> for the</w:t>
            </w:r>
            <w:r w:rsidR="00DA6A89" w:rsidRPr="001B2CE2">
              <w:rPr>
                <w:rFonts w:ascii="Arial" w:hAnsi="Arial" w:cs="Arial"/>
                <w:sz w:val="22"/>
                <w:szCs w:val="22"/>
              </w:rPr>
              <w:t xml:space="preserve"> </w:t>
            </w:r>
            <w:r w:rsidR="00F57274" w:rsidRPr="002458D5">
              <w:rPr>
                <w:rFonts w:ascii="Arial" w:hAnsi="Arial" w:cs="Arial"/>
                <w:sz w:val="22"/>
                <w:szCs w:val="22"/>
              </w:rPr>
              <w:t xml:space="preserve">Southern and Eastern Scalefish and Shark Fishery </w:t>
            </w:r>
            <w:r w:rsidR="00DA6A89" w:rsidRPr="001B2CE2">
              <w:rPr>
                <w:rFonts w:ascii="Arial" w:hAnsi="Arial" w:cs="Arial"/>
                <w:sz w:val="22"/>
                <w:szCs w:val="22"/>
              </w:rPr>
              <w:t>be accredited under sections 208A, 222A, 245 and 265.</w:t>
            </w:r>
          </w:p>
        </w:tc>
      </w:tr>
      <w:tr w:rsidR="00DA6A89" w:rsidRPr="00F6308F" w:rsidTr="00814CC7">
        <w:tc>
          <w:tcPr>
            <w:tcW w:w="7166" w:type="dxa"/>
            <w:tcMar>
              <w:top w:w="57" w:type="dxa"/>
              <w:bottom w:w="57" w:type="dxa"/>
            </w:tcMar>
          </w:tcPr>
          <w:p w:rsidR="00DA6A89" w:rsidRPr="001B2CE2" w:rsidRDefault="00DA6A89" w:rsidP="00814CC7">
            <w:pPr>
              <w:ind w:left="540" w:hanging="540"/>
              <w:rPr>
                <w:rFonts w:ascii="Arial" w:hAnsi="Arial" w:cs="Arial"/>
                <w:sz w:val="22"/>
                <w:szCs w:val="22"/>
              </w:rPr>
            </w:pPr>
            <w:r w:rsidRPr="001B2CE2">
              <w:rPr>
                <w:rFonts w:ascii="Arial" w:hAnsi="Arial" w:cs="Arial"/>
                <w:sz w:val="22"/>
                <w:szCs w:val="22"/>
              </w:rPr>
              <w:t>(2)</w:t>
            </w:r>
            <w:r w:rsidRPr="001B2CE2">
              <w:rPr>
                <w:rFonts w:ascii="Arial" w:hAnsi="Arial" w:cs="Arial"/>
                <w:sz w:val="22"/>
                <w:szCs w:val="22"/>
              </w:rPr>
              <w:tab/>
              <w:t>The Minister may accredit a plan, regime or policy under that section even though he or she considers that the plan, regime or policy should be accredited only:</w:t>
            </w:r>
          </w:p>
          <w:p w:rsidR="00DA6A89" w:rsidRPr="001B2CE2" w:rsidRDefault="00DA6A89" w:rsidP="00DD0F58">
            <w:pPr>
              <w:numPr>
                <w:ilvl w:val="0"/>
                <w:numId w:val="18"/>
              </w:numPr>
              <w:tabs>
                <w:tab w:val="clear" w:pos="360"/>
              </w:tabs>
              <w:ind w:left="540" w:firstLine="360"/>
              <w:rPr>
                <w:rFonts w:ascii="Arial" w:hAnsi="Arial" w:cs="Arial"/>
                <w:sz w:val="22"/>
                <w:szCs w:val="22"/>
              </w:rPr>
            </w:pPr>
            <w:r w:rsidRPr="001B2CE2">
              <w:rPr>
                <w:rFonts w:ascii="Arial" w:hAnsi="Arial" w:cs="Arial"/>
                <w:sz w:val="22"/>
                <w:szCs w:val="22"/>
              </w:rPr>
              <w:t>during a particular period; or</w:t>
            </w:r>
          </w:p>
          <w:p w:rsidR="00DA6A89" w:rsidRPr="001B2CE2" w:rsidRDefault="00DA6A89" w:rsidP="00DD0F58">
            <w:pPr>
              <w:numPr>
                <w:ilvl w:val="0"/>
                <w:numId w:val="18"/>
              </w:numPr>
              <w:tabs>
                <w:tab w:val="clear" w:pos="360"/>
              </w:tabs>
              <w:ind w:left="540" w:firstLine="360"/>
              <w:rPr>
                <w:rFonts w:ascii="Arial" w:hAnsi="Arial" w:cs="Arial"/>
                <w:sz w:val="22"/>
                <w:szCs w:val="22"/>
              </w:rPr>
            </w:pPr>
            <w:r w:rsidRPr="001B2CE2">
              <w:rPr>
                <w:rFonts w:ascii="Arial" w:hAnsi="Arial" w:cs="Arial"/>
                <w:sz w:val="22"/>
                <w:szCs w:val="22"/>
              </w:rPr>
              <w:t>while certain circumstances exist; or</w:t>
            </w:r>
          </w:p>
          <w:p w:rsidR="00DA6A89" w:rsidRPr="001B2CE2" w:rsidRDefault="00DA6A89" w:rsidP="00DD0F58">
            <w:pPr>
              <w:numPr>
                <w:ilvl w:val="0"/>
                <w:numId w:val="18"/>
              </w:numPr>
              <w:tabs>
                <w:tab w:val="clear" w:pos="360"/>
              </w:tabs>
              <w:ind w:left="540" w:firstLine="360"/>
              <w:rPr>
                <w:rFonts w:ascii="Arial" w:hAnsi="Arial" w:cs="Arial"/>
                <w:sz w:val="22"/>
                <w:szCs w:val="22"/>
              </w:rPr>
            </w:pPr>
            <w:proofErr w:type="gramStart"/>
            <w:r w:rsidRPr="001B2CE2">
              <w:rPr>
                <w:rFonts w:ascii="Arial" w:hAnsi="Arial" w:cs="Arial"/>
                <w:sz w:val="22"/>
                <w:szCs w:val="22"/>
              </w:rPr>
              <w:t>while</w:t>
            </w:r>
            <w:proofErr w:type="gramEnd"/>
            <w:r w:rsidRPr="001B2CE2">
              <w:rPr>
                <w:rFonts w:ascii="Arial" w:hAnsi="Arial" w:cs="Arial"/>
                <w:sz w:val="22"/>
                <w:szCs w:val="22"/>
              </w:rPr>
              <w:t xml:space="preserve"> a certain condition is complied with.</w:t>
            </w:r>
          </w:p>
          <w:p w:rsidR="00DA6A89" w:rsidRPr="001B2CE2" w:rsidRDefault="00DA6A89" w:rsidP="00814CC7">
            <w:pPr>
              <w:ind w:left="540"/>
              <w:rPr>
                <w:rFonts w:ascii="Arial" w:hAnsi="Arial" w:cs="Arial"/>
                <w:sz w:val="22"/>
                <w:szCs w:val="22"/>
              </w:rPr>
            </w:pPr>
            <w:r w:rsidRPr="001B2CE2">
              <w:rPr>
                <w:rFonts w:ascii="Arial" w:hAnsi="Arial" w:cs="Arial"/>
                <w:sz w:val="22"/>
                <w:szCs w:val="22"/>
              </w:rPr>
              <w:t>In such a case, the instrument of accreditation is to specify the period, circumstances or condition.</w:t>
            </w:r>
          </w:p>
        </w:tc>
        <w:tc>
          <w:tcPr>
            <w:tcW w:w="7166" w:type="dxa"/>
            <w:tcMar>
              <w:top w:w="57" w:type="dxa"/>
              <w:bottom w:w="57" w:type="dxa"/>
            </w:tcMar>
          </w:tcPr>
          <w:p w:rsidR="00BE2D75" w:rsidRDefault="00DA6A89" w:rsidP="00814CC7">
            <w:pPr>
              <w:rPr>
                <w:rFonts w:ascii="Arial" w:hAnsi="Arial" w:cs="Arial"/>
                <w:sz w:val="22"/>
                <w:szCs w:val="22"/>
              </w:rPr>
            </w:pPr>
            <w:r w:rsidRPr="00BE2D75">
              <w:rPr>
                <w:rFonts w:ascii="Arial" w:hAnsi="Arial" w:cs="Arial"/>
                <w:sz w:val="22"/>
                <w:szCs w:val="22"/>
              </w:rPr>
              <w:t>To satisfy the requirements of section 208A</w:t>
            </w:r>
            <w:r w:rsidR="0076730D">
              <w:rPr>
                <w:rFonts w:ascii="Arial" w:hAnsi="Arial" w:cs="Arial"/>
                <w:sz w:val="22"/>
                <w:szCs w:val="22"/>
              </w:rPr>
              <w:t xml:space="preserve">, </w:t>
            </w:r>
            <w:r w:rsidR="0076730D" w:rsidRPr="001B2CE2">
              <w:rPr>
                <w:rFonts w:ascii="Arial" w:hAnsi="Arial" w:cs="Arial"/>
                <w:sz w:val="22"/>
                <w:szCs w:val="22"/>
              </w:rPr>
              <w:t>222A, 245 and 265</w:t>
            </w:r>
            <w:r w:rsidRPr="00BE2D75">
              <w:rPr>
                <w:rFonts w:ascii="Arial" w:hAnsi="Arial" w:cs="Arial"/>
                <w:sz w:val="22"/>
                <w:szCs w:val="22"/>
              </w:rPr>
              <w:t xml:space="preserve"> we recommend that </w:t>
            </w:r>
            <w:r w:rsidR="00624E31" w:rsidRPr="00BE2D75">
              <w:rPr>
                <w:rFonts w:ascii="Arial" w:hAnsi="Arial" w:cs="Arial"/>
                <w:sz w:val="22"/>
                <w:szCs w:val="22"/>
              </w:rPr>
              <w:t xml:space="preserve">the </w:t>
            </w:r>
            <w:r w:rsidR="004F1AB5" w:rsidRPr="00BE2D75">
              <w:rPr>
                <w:rFonts w:ascii="Arial" w:hAnsi="Arial" w:cs="Arial"/>
                <w:sz w:val="22"/>
                <w:szCs w:val="22"/>
              </w:rPr>
              <w:t xml:space="preserve">Southern and Eastern Scalefish and Shark Fishery </w:t>
            </w:r>
            <w:r w:rsidRPr="00BE2D75">
              <w:rPr>
                <w:rFonts w:ascii="Arial" w:hAnsi="Arial" w:cs="Arial"/>
                <w:sz w:val="22"/>
                <w:szCs w:val="22"/>
              </w:rPr>
              <w:t xml:space="preserve">be accredited under Part 13 subject to </w:t>
            </w:r>
            <w:r w:rsidR="00177E07">
              <w:rPr>
                <w:rFonts w:ascii="Arial" w:hAnsi="Arial" w:cs="Arial"/>
                <w:sz w:val="22"/>
                <w:szCs w:val="22"/>
              </w:rPr>
              <w:t>four</w:t>
            </w:r>
            <w:r w:rsidRPr="00BE2D75">
              <w:rPr>
                <w:rFonts w:ascii="Arial" w:hAnsi="Arial" w:cs="Arial"/>
                <w:sz w:val="22"/>
                <w:szCs w:val="22"/>
              </w:rPr>
              <w:t xml:space="preserve"> condition</w:t>
            </w:r>
            <w:r w:rsidR="004F1AB5" w:rsidRPr="00BE2D75">
              <w:rPr>
                <w:rFonts w:ascii="Arial" w:hAnsi="Arial" w:cs="Arial"/>
                <w:sz w:val="22"/>
                <w:szCs w:val="22"/>
              </w:rPr>
              <w:t>s</w:t>
            </w:r>
            <w:r w:rsidRPr="00BE2D75">
              <w:rPr>
                <w:rFonts w:ascii="Arial" w:hAnsi="Arial" w:cs="Arial"/>
                <w:sz w:val="22"/>
                <w:szCs w:val="22"/>
              </w:rPr>
              <w:t xml:space="preserve"> that requires </w:t>
            </w:r>
            <w:r w:rsidR="00BE2D75" w:rsidRPr="00BE2D75">
              <w:rPr>
                <w:rFonts w:ascii="Arial" w:hAnsi="Arial" w:cs="Arial"/>
                <w:sz w:val="22"/>
                <w:szCs w:val="22"/>
              </w:rPr>
              <w:t xml:space="preserve">the Australian Fisheries Management Authority </w:t>
            </w:r>
            <w:r w:rsidRPr="00BE2D75">
              <w:rPr>
                <w:rFonts w:ascii="Arial" w:hAnsi="Arial" w:cs="Arial"/>
                <w:sz w:val="22"/>
                <w:szCs w:val="22"/>
              </w:rPr>
              <w:t>to</w:t>
            </w:r>
            <w:r w:rsidR="00BE2D75" w:rsidRPr="00BE2D75">
              <w:rPr>
                <w:rFonts w:ascii="Arial" w:hAnsi="Arial" w:cs="Arial"/>
                <w:sz w:val="22"/>
                <w:szCs w:val="22"/>
              </w:rPr>
              <w:t>:</w:t>
            </w:r>
          </w:p>
          <w:p w:rsidR="00BE2D75" w:rsidRPr="00BE2D75" w:rsidRDefault="00BE2D75" w:rsidP="00814CC7">
            <w:pPr>
              <w:rPr>
                <w:rFonts w:ascii="Arial" w:hAnsi="Arial" w:cs="Arial"/>
                <w:sz w:val="22"/>
                <w:szCs w:val="22"/>
              </w:rPr>
            </w:pPr>
          </w:p>
          <w:p w:rsidR="00BE2D75" w:rsidRDefault="00BE2D75" w:rsidP="00BE2D75">
            <w:pPr>
              <w:pStyle w:val="ListParagraph"/>
              <w:spacing w:after="120"/>
              <w:ind w:left="772"/>
              <w:rPr>
                <w:rFonts w:ascii="Arial" w:hAnsi="Arial" w:cs="Arial"/>
              </w:rPr>
            </w:pPr>
            <w:r>
              <w:rPr>
                <w:rFonts w:ascii="Arial" w:hAnsi="Arial" w:cs="Arial"/>
              </w:rPr>
              <w:t xml:space="preserve">a) Maintain </w:t>
            </w:r>
            <w:r w:rsidRPr="00617D96">
              <w:rPr>
                <w:rFonts w:ascii="Arial" w:hAnsi="Arial" w:cs="Arial"/>
              </w:rPr>
              <w:t>management measures clearly directed toward limiting the impact of fishing activity on Australian sea lions to levels which will assist in enabling the recovery of the species, including all subpopulations</w:t>
            </w:r>
            <w:r>
              <w:rPr>
                <w:rFonts w:ascii="Arial" w:hAnsi="Arial" w:cs="Arial"/>
              </w:rPr>
              <w:t>.</w:t>
            </w:r>
          </w:p>
          <w:p w:rsidR="00BE2D75" w:rsidRDefault="00BE2D75" w:rsidP="00BE2D75">
            <w:pPr>
              <w:pStyle w:val="ListParagraph"/>
              <w:numPr>
                <w:ilvl w:val="0"/>
                <w:numId w:val="0"/>
              </w:numPr>
              <w:spacing w:after="120"/>
              <w:ind w:left="772"/>
              <w:rPr>
                <w:rFonts w:ascii="Arial" w:hAnsi="Arial" w:cs="Arial"/>
              </w:rPr>
            </w:pPr>
            <w:r>
              <w:rPr>
                <w:rFonts w:ascii="Arial" w:hAnsi="Arial" w:cs="Arial"/>
              </w:rPr>
              <w:t xml:space="preserve">b) In consultation </w:t>
            </w:r>
            <w:r w:rsidRPr="00617D96">
              <w:rPr>
                <w:rFonts w:ascii="Arial" w:hAnsi="Arial" w:cs="Arial"/>
              </w:rPr>
              <w:t>with marine mammal experts, continue to monitor and review on an annual basis the adequacy of its Australian sea lion management measures</w:t>
            </w:r>
            <w:r>
              <w:rPr>
                <w:rFonts w:ascii="Arial" w:hAnsi="Arial" w:cs="Arial"/>
              </w:rPr>
              <w:t>.</w:t>
            </w:r>
          </w:p>
          <w:p w:rsidR="00BE2D75" w:rsidRDefault="00BE2D75" w:rsidP="00BE2D75">
            <w:pPr>
              <w:pStyle w:val="ListParagraph"/>
              <w:spacing w:after="120"/>
              <w:rPr>
                <w:rFonts w:ascii="Arial" w:hAnsi="Arial" w:cs="Arial"/>
              </w:rPr>
            </w:pPr>
            <w:r>
              <w:rPr>
                <w:rFonts w:ascii="Arial" w:hAnsi="Arial" w:cs="Arial"/>
              </w:rPr>
              <w:t xml:space="preserve">Determine </w:t>
            </w:r>
            <w:r w:rsidRPr="00617D96">
              <w:rPr>
                <w:rFonts w:ascii="Arial" w:hAnsi="Arial" w:cs="Arial"/>
              </w:rPr>
              <w:t>the extent of the impact of fishing on dolphins, including identifying the species impacted, and develop appropriate management measures to minimise the impact. This should include ongoing monitoring and appropriate review of these measures, in consultation with marine mammal experts</w:t>
            </w:r>
            <w:r>
              <w:rPr>
                <w:rFonts w:ascii="Arial" w:hAnsi="Arial" w:cs="Arial"/>
              </w:rPr>
              <w:t>.</w:t>
            </w:r>
          </w:p>
          <w:p w:rsidR="00DA6A89" w:rsidRDefault="00BE2D75" w:rsidP="00BE2D75">
            <w:pPr>
              <w:pStyle w:val="ListParagraph"/>
              <w:spacing w:after="120"/>
              <w:rPr>
                <w:rFonts w:ascii="Arial" w:hAnsi="Arial" w:cs="Arial"/>
              </w:rPr>
            </w:pPr>
            <w:r>
              <w:rPr>
                <w:rFonts w:ascii="Arial" w:hAnsi="Arial" w:cs="Arial"/>
              </w:rPr>
              <w:t xml:space="preserve">Continue </w:t>
            </w:r>
            <w:r w:rsidRPr="00617D96">
              <w:rPr>
                <w:rFonts w:ascii="Arial" w:hAnsi="Arial" w:cs="Arial"/>
              </w:rPr>
              <w:t>to develop and implement management measures to minimise mortality of seals in the Commonwealth Trawl Sector of the fishery</w:t>
            </w:r>
            <w:r>
              <w:rPr>
                <w:rFonts w:ascii="Arial" w:hAnsi="Arial" w:cs="Arial"/>
              </w:rPr>
              <w:t>.</w:t>
            </w:r>
          </w:p>
          <w:p w:rsidR="00177E07" w:rsidRDefault="00177E07" w:rsidP="00BE2D75">
            <w:pPr>
              <w:pStyle w:val="ListParagraph"/>
              <w:spacing w:after="120"/>
              <w:rPr>
                <w:rFonts w:ascii="Arial" w:hAnsi="Arial" w:cs="Arial"/>
              </w:rPr>
            </w:pPr>
            <w:r>
              <w:rPr>
                <w:rFonts w:ascii="Arial" w:hAnsi="Arial" w:cs="Arial"/>
              </w:rPr>
              <w:t xml:space="preserve">a) ensure </w:t>
            </w:r>
            <w:r w:rsidRPr="00C75CD0">
              <w:rPr>
                <w:rFonts w:ascii="Arial" w:hAnsi="Arial" w:cs="Arial"/>
              </w:rPr>
              <w:t>efficient and</w:t>
            </w:r>
            <w:r w:rsidRPr="00BD1ED6">
              <w:rPr>
                <w:rFonts w:ascii="Arial" w:hAnsi="Arial" w:cs="Arial"/>
              </w:rPr>
              <w:t xml:space="preserve"> effective Seabird Management Plans remain in place for vessels in the fishery using otter trawl </w:t>
            </w:r>
            <w:r>
              <w:rPr>
                <w:rFonts w:ascii="Arial" w:hAnsi="Arial" w:cs="Arial"/>
              </w:rPr>
              <w:t>gear</w:t>
            </w:r>
          </w:p>
          <w:p w:rsidR="00177E07" w:rsidRDefault="00177E07" w:rsidP="00177E07">
            <w:pPr>
              <w:pStyle w:val="ListParagraph"/>
              <w:numPr>
                <w:ilvl w:val="0"/>
                <w:numId w:val="0"/>
              </w:numPr>
              <w:spacing w:after="120"/>
              <w:ind w:left="738"/>
              <w:rPr>
                <w:rFonts w:ascii="Arial" w:hAnsi="Arial" w:cs="Arial"/>
              </w:rPr>
            </w:pPr>
            <w:r>
              <w:rPr>
                <w:rFonts w:ascii="Arial" w:hAnsi="Arial" w:cs="Arial"/>
              </w:rPr>
              <w:t>b) consider the introduction of Seabird Management Plans for other methods of fishing to reduce the risk of seabird interactions</w:t>
            </w:r>
          </w:p>
          <w:p w:rsidR="00177E07" w:rsidRDefault="00177E07" w:rsidP="00177E07">
            <w:pPr>
              <w:pStyle w:val="ListParagraph"/>
              <w:numPr>
                <w:ilvl w:val="0"/>
                <w:numId w:val="0"/>
              </w:numPr>
              <w:spacing w:after="120"/>
              <w:ind w:left="738"/>
              <w:rPr>
                <w:rFonts w:ascii="Arial" w:hAnsi="Arial" w:cs="Arial"/>
              </w:rPr>
            </w:pPr>
            <w:r>
              <w:rPr>
                <w:rFonts w:ascii="Arial" w:hAnsi="Arial" w:cs="Arial"/>
              </w:rPr>
              <w:t xml:space="preserve">c) continue </w:t>
            </w:r>
            <w:r w:rsidR="00896F8A">
              <w:rPr>
                <w:rFonts w:ascii="Arial" w:hAnsi="Arial" w:cs="Arial"/>
              </w:rPr>
              <w:t xml:space="preserve">to investigate methods for improving data collection on seabird interactions, particularly interactions with trawl gear </w:t>
            </w:r>
            <w:r w:rsidR="00896F8A">
              <w:rPr>
                <w:rFonts w:ascii="Arial" w:hAnsi="Arial" w:cs="Arial"/>
              </w:rPr>
              <w:lastRenderedPageBreak/>
              <w:t xml:space="preserve">and </w:t>
            </w:r>
            <w:proofErr w:type="spellStart"/>
            <w:r w:rsidR="00896F8A">
              <w:rPr>
                <w:rFonts w:ascii="Arial" w:hAnsi="Arial" w:cs="Arial"/>
              </w:rPr>
              <w:t>longlines</w:t>
            </w:r>
            <w:proofErr w:type="spellEnd"/>
            <w:r w:rsidR="00896F8A">
              <w:rPr>
                <w:rFonts w:ascii="Arial" w:hAnsi="Arial" w:cs="Arial"/>
              </w:rPr>
              <w:t xml:space="preserve">, </w:t>
            </w:r>
            <w:r>
              <w:rPr>
                <w:rFonts w:ascii="Arial" w:hAnsi="Arial" w:cs="Arial"/>
              </w:rPr>
              <w:t>and</w:t>
            </w:r>
          </w:p>
          <w:p w:rsidR="00177E07" w:rsidRDefault="00177E07" w:rsidP="00896F8A">
            <w:pPr>
              <w:pStyle w:val="ListParagraph"/>
              <w:numPr>
                <w:ilvl w:val="0"/>
                <w:numId w:val="0"/>
              </w:numPr>
              <w:spacing w:after="120"/>
              <w:ind w:left="738"/>
              <w:rPr>
                <w:rFonts w:ascii="Arial" w:hAnsi="Arial" w:cs="Arial"/>
              </w:rPr>
            </w:pPr>
            <w:r>
              <w:rPr>
                <w:rFonts w:ascii="Arial" w:hAnsi="Arial" w:cs="Arial"/>
              </w:rPr>
              <w:t xml:space="preserve">d) </w:t>
            </w:r>
            <w:proofErr w:type="gramStart"/>
            <w:r>
              <w:rPr>
                <w:rFonts w:ascii="Arial" w:hAnsi="Arial" w:cs="Arial"/>
              </w:rPr>
              <w:t>implement</w:t>
            </w:r>
            <w:proofErr w:type="gramEnd"/>
            <w:r w:rsidR="00896F8A">
              <w:rPr>
                <w:rFonts w:ascii="Arial" w:hAnsi="Arial" w:cs="Arial"/>
              </w:rPr>
              <w:t xml:space="preserve"> management measures to ensure seabird mortality in all sectors of the fishery is minimised.  Where appropriate, this should include implementing offal management measures that have been demonstrated to be highly effective in reducing seabird mortality.</w:t>
            </w:r>
          </w:p>
          <w:p w:rsidR="00BE2D75" w:rsidRPr="00BE2D75" w:rsidRDefault="00BE2D75" w:rsidP="00BE2D75">
            <w:pPr>
              <w:spacing w:after="120"/>
              <w:rPr>
                <w:rFonts w:ascii="Arial" w:hAnsi="Arial" w:cs="Arial"/>
              </w:rPr>
            </w:pPr>
            <w:r w:rsidRPr="00BE2D75">
              <w:rPr>
                <w:rFonts w:ascii="Arial" w:hAnsi="Arial" w:cs="Arial"/>
                <w:sz w:val="22"/>
                <w:szCs w:val="22"/>
              </w:rPr>
              <w:t>The Part 13 instrument for the</w:t>
            </w:r>
            <w:r>
              <w:rPr>
                <w:rFonts w:ascii="Arial" w:hAnsi="Arial" w:cs="Arial"/>
              </w:rPr>
              <w:t xml:space="preserve"> </w:t>
            </w:r>
            <w:r w:rsidRPr="00BE2D75">
              <w:rPr>
                <w:rFonts w:ascii="Arial" w:hAnsi="Arial" w:cs="Arial"/>
                <w:sz w:val="22"/>
                <w:szCs w:val="22"/>
              </w:rPr>
              <w:t>Southern and Eastern Scalefish and Shark Fishery</w:t>
            </w:r>
            <w:r>
              <w:rPr>
                <w:rFonts w:ascii="Arial" w:hAnsi="Arial" w:cs="Arial"/>
                <w:sz w:val="22"/>
                <w:szCs w:val="22"/>
              </w:rPr>
              <w:t xml:space="preserve"> specifies these conditions.</w:t>
            </w:r>
          </w:p>
        </w:tc>
      </w:tr>
      <w:tr w:rsidR="00DA6A89" w:rsidRPr="00F6308F" w:rsidTr="00814CC7">
        <w:tc>
          <w:tcPr>
            <w:tcW w:w="7166" w:type="dxa"/>
            <w:tcMar>
              <w:top w:w="57" w:type="dxa"/>
              <w:bottom w:w="57" w:type="dxa"/>
            </w:tcMar>
          </w:tcPr>
          <w:p w:rsidR="00DA6A89" w:rsidRPr="001B2CE2" w:rsidRDefault="00DA6A89" w:rsidP="002A476F">
            <w:pPr>
              <w:spacing w:after="120"/>
              <w:ind w:left="357" w:hanging="357"/>
              <w:rPr>
                <w:rFonts w:ascii="Arial" w:hAnsi="Arial" w:cs="Arial"/>
                <w:sz w:val="22"/>
                <w:szCs w:val="22"/>
              </w:rPr>
            </w:pPr>
            <w:r w:rsidRPr="001B2CE2">
              <w:rPr>
                <w:rFonts w:ascii="Arial" w:hAnsi="Arial" w:cs="Arial"/>
                <w:sz w:val="22"/>
                <w:szCs w:val="22"/>
              </w:rPr>
              <w:lastRenderedPageBreak/>
              <w:t>(7)</w:t>
            </w:r>
            <w:r w:rsidRPr="001B2CE2">
              <w:rPr>
                <w:rFonts w:ascii="Arial" w:hAnsi="Arial" w:cs="Arial"/>
                <w:sz w:val="22"/>
                <w:szCs w:val="22"/>
              </w:rPr>
              <w:tab/>
              <w:t>The Minister must, in writing, revoke an accreditation if he or she is satisfied that a condition of the accreditation has been contravened.</w:t>
            </w:r>
          </w:p>
        </w:tc>
        <w:tc>
          <w:tcPr>
            <w:tcW w:w="7166" w:type="dxa"/>
            <w:tcMar>
              <w:top w:w="57" w:type="dxa"/>
              <w:bottom w:w="57" w:type="dxa"/>
            </w:tcMar>
          </w:tcPr>
          <w:p w:rsidR="00DA6A89" w:rsidRPr="00F6308F" w:rsidRDefault="00DA6A89" w:rsidP="00814CC7">
            <w:pPr>
              <w:rPr>
                <w:rFonts w:ascii="Arial" w:hAnsi="Arial" w:cs="Arial"/>
              </w:rPr>
            </w:pPr>
          </w:p>
        </w:tc>
      </w:tr>
    </w:tbl>
    <w:p w:rsidR="00DA6A89" w:rsidRPr="00F6308F" w:rsidRDefault="00DA6A89" w:rsidP="00DA6A89">
      <w:pPr>
        <w:rPr>
          <w:rFonts w:ascii="Arial" w:hAnsi="Arial" w:cs="Arial"/>
        </w:rPr>
      </w:pPr>
    </w:p>
    <w:p w:rsidR="007574AF" w:rsidRDefault="007574AF" w:rsidP="00814CC7">
      <w:pPr>
        <w:spacing w:after="120"/>
        <w:rPr>
          <w:rFonts w:ascii="Arial" w:hAnsi="Arial" w:cs="Arial"/>
          <w:b/>
          <w:sz w:val="22"/>
        </w:rPr>
      </w:pPr>
    </w:p>
    <w:p w:rsidR="00C75CD0" w:rsidRDefault="00C75CD0">
      <w:pPr>
        <w:rPr>
          <w:rFonts w:ascii="Arial" w:hAnsi="Arial" w:cs="Arial"/>
          <w:b/>
          <w:sz w:val="22"/>
        </w:rPr>
      </w:pPr>
      <w:r>
        <w:rPr>
          <w:rFonts w:ascii="Arial" w:hAnsi="Arial" w:cs="Arial"/>
          <w:b/>
          <w:sz w:val="22"/>
        </w:rPr>
        <w:br w:type="page"/>
      </w:r>
    </w:p>
    <w:p w:rsidR="00814CC7" w:rsidRPr="00F6308F" w:rsidRDefault="00814CC7" w:rsidP="00814CC7">
      <w:pPr>
        <w:spacing w:after="120"/>
        <w:rPr>
          <w:rFonts w:ascii="Arial" w:hAnsi="Arial" w:cs="Arial"/>
          <w:b/>
          <w:sz w:val="22"/>
        </w:rPr>
      </w:pPr>
      <w:r w:rsidRPr="00F6308F">
        <w:rPr>
          <w:rFonts w:ascii="Arial" w:hAnsi="Arial" w:cs="Arial"/>
          <w:b/>
          <w:sz w:val="22"/>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14CC7" w:rsidRPr="00F6308F" w:rsidTr="00814CC7">
        <w:tc>
          <w:tcPr>
            <w:tcW w:w="14332" w:type="dxa"/>
          </w:tcPr>
          <w:p w:rsidR="00814CC7" w:rsidRPr="00F6308F" w:rsidRDefault="00814CC7" w:rsidP="00814CC7">
            <w:pPr>
              <w:spacing w:before="200" w:after="200"/>
              <w:rPr>
                <w:rFonts w:ascii="Arial" w:hAnsi="Arial" w:cs="Arial"/>
                <w:noProof/>
              </w:rPr>
            </w:pPr>
            <w:r w:rsidRPr="00F6308F">
              <w:rPr>
                <w:rFonts w:ascii="Arial" w:hAnsi="Arial" w:cs="Arial"/>
                <w:b/>
                <w:bCs/>
                <w:noProof/>
                <w:sz w:val="22"/>
              </w:rPr>
              <w:t>Section 303BA Objects of Part 13A</w:t>
            </w:r>
          </w:p>
        </w:tc>
      </w:tr>
      <w:tr w:rsidR="00814CC7" w:rsidRPr="00F6308F" w:rsidTr="00814CC7">
        <w:tc>
          <w:tcPr>
            <w:tcW w:w="14332" w:type="dxa"/>
          </w:tcPr>
          <w:p w:rsidR="00814CC7" w:rsidRPr="00F6308F" w:rsidRDefault="00814CC7" w:rsidP="00DD0F58">
            <w:pPr>
              <w:numPr>
                <w:ilvl w:val="0"/>
                <w:numId w:val="22"/>
              </w:numPr>
              <w:tabs>
                <w:tab w:val="clear" w:pos="720"/>
                <w:tab w:val="num" w:pos="360"/>
              </w:tabs>
              <w:spacing w:before="200" w:after="200"/>
              <w:ind w:hanging="720"/>
              <w:rPr>
                <w:rFonts w:ascii="Arial" w:hAnsi="Arial" w:cs="Arial"/>
                <w:noProof/>
              </w:rPr>
            </w:pPr>
            <w:r w:rsidRPr="00F6308F">
              <w:rPr>
                <w:rFonts w:ascii="Arial" w:hAnsi="Arial" w:cs="Arial"/>
                <w:noProof/>
                <w:sz w:val="22"/>
              </w:rPr>
              <w:t>The objects of this Part are as follows:</w:t>
            </w:r>
          </w:p>
          <w:p w:rsidR="00814CC7" w:rsidRPr="00F6308F" w:rsidRDefault="00814CC7" w:rsidP="00DD0F58">
            <w:pPr>
              <w:numPr>
                <w:ilvl w:val="0"/>
                <w:numId w:val="23"/>
              </w:numPr>
              <w:tabs>
                <w:tab w:val="left" w:pos="360"/>
              </w:tabs>
              <w:spacing w:after="200"/>
              <w:ind w:left="1077"/>
              <w:rPr>
                <w:rFonts w:ascii="Arial" w:hAnsi="Arial" w:cs="Arial"/>
                <w:noProof/>
              </w:rPr>
            </w:pPr>
            <w:r w:rsidRPr="00F6308F">
              <w:rPr>
                <w:rFonts w:ascii="Arial" w:hAnsi="Arial" w:cs="Arial"/>
                <w:noProof/>
                <w:sz w:val="22"/>
              </w:rPr>
              <w:t>to ensure that Australia complies with its obligations under CITES</w:t>
            </w:r>
            <w:r w:rsidRPr="00F6308F">
              <w:rPr>
                <w:rStyle w:val="FootnoteReference"/>
                <w:rFonts w:ascii="Arial" w:hAnsi="Arial" w:cs="Arial"/>
                <w:noProof/>
                <w:sz w:val="22"/>
              </w:rPr>
              <w:footnoteReference w:id="2"/>
            </w:r>
            <w:r w:rsidRPr="00F6308F">
              <w:rPr>
                <w:rFonts w:ascii="Arial" w:hAnsi="Arial" w:cs="Arial"/>
                <w:noProof/>
                <w:sz w:val="22"/>
              </w:rPr>
              <w:t xml:space="preserve"> and the Biodiversity Convention;</w:t>
            </w:r>
          </w:p>
          <w:p w:rsidR="00814CC7" w:rsidRPr="00F6308F" w:rsidRDefault="00814CC7" w:rsidP="00DD0F58">
            <w:pPr>
              <w:numPr>
                <w:ilvl w:val="0"/>
                <w:numId w:val="23"/>
              </w:numPr>
              <w:tabs>
                <w:tab w:val="left" w:pos="360"/>
              </w:tabs>
              <w:spacing w:after="200"/>
              <w:ind w:left="1077"/>
              <w:rPr>
                <w:rFonts w:ascii="Arial" w:hAnsi="Arial" w:cs="Arial"/>
                <w:noProof/>
              </w:rPr>
            </w:pPr>
            <w:r w:rsidRPr="00F6308F">
              <w:rPr>
                <w:rFonts w:ascii="Arial" w:hAnsi="Arial" w:cs="Arial"/>
                <w:noProof/>
                <w:sz w:val="22"/>
              </w:rPr>
              <w:t>to protect wildlife that may be adversely affected by trade</w:t>
            </w:r>
          </w:p>
          <w:p w:rsidR="00814CC7" w:rsidRPr="00F6308F" w:rsidRDefault="00814CC7" w:rsidP="00DD0F58">
            <w:pPr>
              <w:numPr>
                <w:ilvl w:val="0"/>
                <w:numId w:val="23"/>
              </w:numPr>
              <w:tabs>
                <w:tab w:val="left" w:pos="360"/>
              </w:tabs>
              <w:spacing w:after="200"/>
              <w:ind w:left="1077"/>
              <w:rPr>
                <w:rFonts w:ascii="Arial" w:hAnsi="Arial" w:cs="Arial"/>
                <w:noProof/>
              </w:rPr>
            </w:pPr>
            <w:r w:rsidRPr="00F6308F">
              <w:rPr>
                <w:rFonts w:ascii="Arial" w:hAnsi="Arial" w:cs="Arial"/>
                <w:noProof/>
                <w:sz w:val="22"/>
              </w:rPr>
              <w:t>to promote the conservation of biodiversity in Australia and other countries</w:t>
            </w:r>
          </w:p>
          <w:p w:rsidR="00814CC7" w:rsidRPr="00F6308F" w:rsidRDefault="00814CC7" w:rsidP="00DD0F58">
            <w:pPr>
              <w:numPr>
                <w:ilvl w:val="0"/>
                <w:numId w:val="23"/>
              </w:numPr>
              <w:tabs>
                <w:tab w:val="left" w:pos="360"/>
              </w:tabs>
              <w:spacing w:after="200"/>
              <w:ind w:left="1077"/>
              <w:rPr>
                <w:rFonts w:ascii="Arial" w:hAnsi="Arial" w:cs="Arial"/>
                <w:noProof/>
              </w:rPr>
            </w:pPr>
            <w:r w:rsidRPr="00F6308F">
              <w:rPr>
                <w:rFonts w:ascii="Arial" w:hAnsi="Arial" w:cs="Arial"/>
                <w:noProof/>
                <w:sz w:val="22"/>
              </w:rPr>
              <w:t>to ensure that any commercial utilisation of Australian native wildlife for the purposes of export is managed in an ecologically sustainable way</w:t>
            </w:r>
          </w:p>
          <w:p w:rsidR="00814CC7" w:rsidRPr="00F6308F" w:rsidRDefault="00814CC7" w:rsidP="00DD0F58">
            <w:pPr>
              <w:numPr>
                <w:ilvl w:val="0"/>
                <w:numId w:val="23"/>
              </w:numPr>
              <w:tabs>
                <w:tab w:val="left" w:pos="360"/>
              </w:tabs>
              <w:spacing w:after="200"/>
              <w:ind w:left="1077"/>
              <w:rPr>
                <w:rFonts w:ascii="Arial" w:hAnsi="Arial" w:cs="Arial"/>
                <w:noProof/>
              </w:rPr>
            </w:pPr>
            <w:r w:rsidRPr="00F6308F">
              <w:rPr>
                <w:rFonts w:ascii="Arial" w:hAnsi="Arial" w:cs="Arial"/>
                <w:noProof/>
                <w:sz w:val="22"/>
              </w:rPr>
              <w:t>to promote the humane treatment of wildlife</w:t>
            </w:r>
          </w:p>
          <w:p w:rsidR="00814CC7" w:rsidRPr="00F6308F" w:rsidRDefault="00814CC7" w:rsidP="00DD0F58">
            <w:pPr>
              <w:numPr>
                <w:ilvl w:val="0"/>
                <w:numId w:val="23"/>
              </w:numPr>
              <w:tabs>
                <w:tab w:val="left" w:pos="360"/>
              </w:tabs>
              <w:spacing w:after="200"/>
              <w:ind w:left="1077"/>
              <w:rPr>
                <w:rFonts w:ascii="Arial" w:hAnsi="Arial" w:cs="Arial"/>
                <w:noProof/>
              </w:rPr>
            </w:pPr>
            <w:r w:rsidRPr="00F6308F">
              <w:rPr>
                <w:rFonts w:ascii="Arial" w:hAnsi="Arial" w:cs="Arial"/>
                <w:noProof/>
                <w:sz w:val="22"/>
              </w:rPr>
              <w:t>to ensure ethical conduct during any research associated with the utilisation of wildlife</w:t>
            </w:r>
            <w:r w:rsidR="002556A4">
              <w:rPr>
                <w:rFonts w:ascii="Arial" w:hAnsi="Arial" w:cs="Arial"/>
                <w:noProof/>
                <w:sz w:val="22"/>
              </w:rPr>
              <w:t>,</w:t>
            </w:r>
            <w:r w:rsidRPr="00F6308F">
              <w:rPr>
                <w:rFonts w:ascii="Arial" w:hAnsi="Arial" w:cs="Arial"/>
                <w:noProof/>
                <w:sz w:val="22"/>
              </w:rPr>
              <w:t xml:space="preserve"> and</w:t>
            </w:r>
          </w:p>
          <w:p w:rsidR="00814CC7" w:rsidRPr="00F6308F" w:rsidRDefault="00814CC7" w:rsidP="00DD0F58">
            <w:pPr>
              <w:numPr>
                <w:ilvl w:val="0"/>
                <w:numId w:val="24"/>
              </w:numPr>
              <w:tabs>
                <w:tab w:val="left" w:pos="360"/>
              </w:tabs>
              <w:spacing w:after="200"/>
              <w:ind w:left="1077"/>
              <w:rPr>
                <w:rFonts w:ascii="Arial" w:hAnsi="Arial" w:cs="Arial"/>
                <w:noProof/>
              </w:rPr>
            </w:pPr>
            <w:r w:rsidRPr="00F6308F">
              <w:rPr>
                <w:rFonts w:ascii="Arial" w:hAnsi="Arial" w:cs="Arial"/>
                <w:noProof/>
                <w:sz w:val="22"/>
              </w:rPr>
              <w:t>to ensure the precautionary principle is taken into account in making decisions relating to the utilisation of wildlife.</w:t>
            </w:r>
          </w:p>
        </w:tc>
      </w:tr>
    </w:tbl>
    <w:p w:rsidR="00814CC7" w:rsidRPr="00F6308F" w:rsidRDefault="00814CC7" w:rsidP="00DA6A89">
      <w:pPr>
        <w:rPr>
          <w:rFonts w:ascii="Arial" w:hAnsi="Arial" w:cs="Arial"/>
          <w:b/>
        </w:rPr>
      </w:pPr>
    </w:p>
    <w:p w:rsidR="00814CC7" w:rsidRPr="00F6308F" w:rsidRDefault="00814CC7" w:rsidP="00DA6A89">
      <w:pPr>
        <w:rPr>
          <w:rFonts w:ascii="Arial" w:hAnsi="Arial" w:cs="Arial"/>
          <w:b/>
        </w:rPr>
      </w:pPr>
    </w:p>
    <w:p w:rsidR="00814CC7" w:rsidRPr="00F6308F" w:rsidRDefault="00814CC7" w:rsidP="00DA6A89">
      <w:pPr>
        <w:rPr>
          <w:rFonts w:ascii="Arial" w:hAnsi="Arial" w:cs="Arial"/>
          <w:b/>
        </w:rPr>
        <w:sectPr w:rsidR="00814CC7"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r w:rsidRPr="00F6308F">
        <w:rPr>
          <w:rFonts w:ascii="Arial" w:hAnsi="Arial" w:cs="Arial"/>
          <w:b/>
          <w:sz w:val="22"/>
        </w:rPr>
        <w:lastRenderedPageBreak/>
        <w:t>Part 13A</w:t>
      </w:r>
    </w:p>
    <w:p w:rsidR="00DA6A89" w:rsidRPr="00F6308F" w:rsidRDefault="00DA6A89" w:rsidP="00DA6A89">
      <w:pPr>
        <w:rPr>
          <w:rFonts w:ascii="Arial" w:hAnsi="Arial" w:cs="Arial"/>
          <w:color w:val="FF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73546" w:rsidRPr="00F6308F" w:rsidTr="00A14FF4">
        <w:tc>
          <w:tcPr>
            <w:tcW w:w="7166" w:type="dxa"/>
          </w:tcPr>
          <w:p w:rsidR="00B73546" w:rsidRPr="00A14FF4" w:rsidRDefault="00B73546" w:rsidP="00B81AD8">
            <w:pPr>
              <w:spacing w:before="60" w:after="60"/>
              <w:rPr>
                <w:rFonts w:ascii="Arial" w:hAnsi="Arial" w:cs="Arial"/>
                <w:b/>
                <w:sz w:val="22"/>
              </w:rPr>
            </w:pPr>
            <w:r w:rsidRPr="00A14FF4">
              <w:rPr>
                <w:rFonts w:ascii="Arial" w:hAnsi="Arial" w:cs="Arial"/>
                <w:b/>
                <w:sz w:val="22"/>
              </w:rPr>
              <w:t>Section 303 CG Minister may issue permits (CITES species)</w:t>
            </w:r>
          </w:p>
        </w:tc>
        <w:tc>
          <w:tcPr>
            <w:tcW w:w="7166" w:type="dxa"/>
          </w:tcPr>
          <w:p w:rsidR="00B73546" w:rsidRPr="00A14FF4" w:rsidRDefault="00B73546" w:rsidP="00B81AD8">
            <w:pPr>
              <w:spacing w:before="60" w:after="60"/>
              <w:rPr>
                <w:rFonts w:ascii="Arial" w:hAnsi="Arial" w:cs="Arial"/>
                <w:b/>
                <w:sz w:val="22"/>
              </w:rPr>
            </w:pPr>
            <w:r w:rsidRPr="00A14FF4">
              <w:rPr>
                <w:rFonts w:ascii="Arial" w:hAnsi="Arial" w:cs="Arial"/>
                <w:b/>
                <w:sz w:val="22"/>
              </w:rPr>
              <w:t xml:space="preserve">The department’s assessment of the </w:t>
            </w:r>
            <w:r w:rsidR="002458D5" w:rsidRPr="002458D5">
              <w:rPr>
                <w:rFonts w:ascii="Arial" w:hAnsi="Arial" w:cs="Arial"/>
                <w:b/>
                <w:sz w:val="22"/>
                <w:szCs w:val="22"/>
              </w:rPr>
              <w:t>Southern and Eastern Scalefish and Shark Fishery</w:t>
            </w:r>
          </w:p>
        </w:tc>
      </w:tr>
      <w:tr w:rsidR="00DA6A89" w:rsidRPr="00F6308F" w:rsidTr="00A14FF4">
        <w:tc>
          <w:tcPr>
            <w:tcW w:w="7166" w:type="dxa"/>
          </w:tcPr>
          <w:p w:rsidR="00DA6A89" w:rsidRPr="002A476F" w:rsidRDefault="00DA6A89" w:rsidP="00A14FF4">
            <w:pPr>
              <w:ind w:left="360" w:hanging="360"/>
              <w:rPr>
                <w:rFonts w:ascii="Arial" w:hAnsi="Arial" w:cs="Arial"/>
                <w:sz w:val="22"/>
                <w:szCs w:val="22"/>
              </w:rPr>
            </w:pPr>
            <w:r w:rsidRPr="002A476F">
              <w:rPr>
                <w:rFonts w:ascii="Arial" w:hAnsi="Arial" w:cs="Arial"/>
                <w:sz w:val="22"/>
                <w:szCs w:val="22"/>
              </w:rPr>
              <w:t>(3) The Minister must not issue a permit unless the Minister is satisfied that:</w:t>
            </w:r>
          </w:p>
          <w:p w:rsidR="00DA6A89" w:rsidRPr="002A476F" w:rsidRDefault="00DA6A89" w:rsidP="00A14FF4">
            <w:pPr>
              <w:ind w:left="360" w:hanging="360"/>
              <w:rPr>
                <w:rFonts w:ascii="Arial" w:hAnsi="Arial" w:cs="Arial"/>
                <w:sz w:val="22"/>
                <w:szCs w:val="22"/>
              </w:rPr>
            </w:pPr>
          </w:p>
          <w:p w:rsidR="00DA6A89" w:rsidRPr="002A476F" w:rsidRDefault="00DA6A89" w:rsidP="00A14FF4">
            <w:pPr>
              <w:ind w:left="720" w:hanging="360"/>
              <w:rPr>
                <w:rFonts w:ascii="Arial" w:hAnsi="Arial" w:cs="Arial"/>
                <w:sz w:val="22"/>
                <w:szCs w:val="22"/>
              </w:rPr>
            </w:pPr>
            <w:r w:rsidRPr="002A476F">
              <w:rPr>
                <w:rFonts w:ascii="Arial" w:hAnsi="Arial" w:cs="Arial"/>
                <w:sz w:val="22"/>
                <w:szCs w:val="22"/>
              </w:rPr>
              <w:t xml:space="preserve">(a) </w:t>
            </w:r>
            <w:r w:rsidRPr="002A476F">
              <w:rPr>
                <w:rFonts w:ascii="Arial" w:hAnsi="Arial" w:cs="Arial"/>
                <w:sz w:val="22"/>
                <w:szCs w:val="22"/>
              </w:rPr>
              <w:tab/>
              <w:t>the action or actions specified in the permit will not be detrimental to, or contribute to trade which is detrimental to:</w:t>
            </w:r>
          </w:p>
          <w:p w:rsidR="00DA6A89" w:rsidRPr="002A476F" w:rsidRDefault="00DA6A89" w:rsidP="00A14FF4">
            <w:pPr>
              <w:ind w:left="720" w:hanging="360"/>
              <w:rPr>
                <w:rFonts w:ascii="Arial" w:hAnsi="Arial" w:cs="Arial"/>
                <w:sz w:val="22"/>
                <w:szCs w:val="22"/>
              </w:rPr>
            </w:pPr>
          </w:p>
          <w:p w:rsidR="00DA6A89" w:rsidRPr="009F5569" w:rsidRDefault="00DA6A89" w:rsidP="00DD0F58">
            <w:pPr>
              <w:numPr>
                <w:ilvl w:val="0"/>
                <w:numId w:val="21"/>
              </w:numPr>
              <w:rPr>
                <w:rFonts w:ascii="Arial" w:hAnsi="Arial" w:cs="Arial"/>
                <w:sz w:val="22"/>
                <w:szCs w:val="22"/>
              </w:rPr>
            </w:pPr>
            <w:r w:rsidRPr="002A476F">
              <w:rPr>
                <w:rFonts w:ascii="Arial" w:hAnsi="Arial" w:cs="Arial"/>
                <w:sz w:val="22"/>
                <w:szCs w:val="22"/>
              </w:rPr>
              <w:t>the survival of any taxon t</w:t>
            </w:r>
            <w:r w:rsidR="009F5569">
              <w:rPr>
                <w:rFonts w:ascii="Arial" w:hAnsi="Arial" w:cs="Arial"/>
                <w:sz w:val="22"/>
                <w:szCs w:val="22"/>
              </w:rPr>
              <w:t>o which the specimen belongs; or</w:t>
            </w: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DD0F58">
            <w:pPr>
              <w:numPr>
                <w:ilvl w:val="0"/>
                <w:numId w:val="21"/>
              </w:numPr>
              <w:rPr>
                <w:rFonts w:ascii="Arial" w:hAnsi="Arial" w:cs="Arial"/>
                <w:sz w:val="22"/>
                <w:szCs w:val="22"/>
              </w:rPr>
            </w:pPr>
            <w:r w:rsidRPr="002A476F">
              <w:rPr>
                <w:rFonts w:ascii="Arial" w:hAnsi="Arial" w:cs="Arial"/>
                <w:sz w:val="22"/>
                <w:szCs w:val="22"/>
              </w:rPr>
              <w:t>the recovery in nature of any taxon to which the specimen belongs; or</w:t>
            </w: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DD0F58">
            <w:pPr>
              <w:numPr>
                <w:ilvl w:val="0"/>
                <w:numId w:val="21"/>
              </w:numPr>
              <w:rPr>
                <w:rFonts w:ascii="Arial" w:hAnsi="Arial" w:cs="Arial"/>
                <w:sz w:val="22"/>
                <w:szCs w:val="22"/>
              </w:rPr>
            </w:pPr>
            <w:proofErr w:type="gramStart"/>
            <w:r w:rsidRPr="002A476F">
              <w:rPr>
                <w:rFonts w:ascii="Arial" w:hAnsi="Arial" w:cs="Arial"/>
                <w:sz w:val="22"/>
                <w:szCs w:val="22"/>
              </w:rPr>
              <w:t>any</w:t>
            </w:r>
            <w:proofErr w:type="gramEnd"/>
            <w:r w:rsidRPr="002A476F">
              <w:rPr>
                <w:rFonts w:ascii="Arial" w:hAnsi="Arial" w:cs="Arial"/>
                <w:sz w:val="22"/>
                <w:szCs w:val="22"/>
              </w:rPr>
              <w:t xml:space="preserve"> relevant ecosystem (for example, detriment to habitat or biodiversity).</w:t>
            </w:r>
          </w:p>
        </w:tc>
        <w:tc>
          <w:tcPr>
            <w:tcW w:w="7166" w:type="dxa"/>
          </w:tcPr>
          <w:p w:rsidR="00DA6A89" w:rsidRPr="002A476F" w:rsidRDefault="00DA6A89" w:rsidP="00814CC7">
            <w:pPr>
              <w:rPr>
                <w:rFonts w:ascii="Arial" w:hAnsi="Arial" w:cs="Arial"/>
                <w:color w:val="3366FF"/>
                <w:sz w:val="22"/>
                <w:szCs w:val="22"/>
              </w:rPr>
            </w:pPr>
          </w:p>
          <w:p w:rsidR="00DA6A89" w:rsidRPr="002A476F" w:rsidRDefault="00DA6A89" w:rsidP="00814CC7">
            <w:pPr>
              <w:rPr>
                <w:rFonts w:ascii="Arial" w:hAnsi="Arial" w:cs="Arial"/>
                <w:color w:val="3366FF"/>
                <w:sz w:val="22"/>
                <w:szCs w:val="22"/>
              </w:rPr>
            </w:pPr>
          </w:p>
          <w:p w:rsidR="00DA6A89" w:rsidRPr="002A476F" w:rsidRDefault="00DA6A89" w:rsidP="00814CC7">
            <w:pPr>
              <w:rPr>
                <w:rFonts w:ascii="Arial" w:hAnsi="Arial" w:cs="Arial"/>
                <w:sz w:val="22"/>
                <w:szCs w:val="22"/>
                <w:highlight w:val="cyan"/>
              </w:rPr>
            </w:pPr>
          </w:p>
          <w:p w:rsidR="00DA6A89" w:rsidRPr="009F5569" w:rsidRDefault="00B738D7" w:rsidP="00814CC7">
            <w:pPr>
              <w:rPr>
                <w:rFonts w:ascii="Arial" w:hAnsi="Arial" w:cs="Arial"/>
                <w:sz w:val="22"/>
                <w:szCs w:val="22"/>
              </w:rPr>
            </w:pPr>
            <w:r w:rsidRPr="009F5569">
              <w:rPr>
                <w:rFonts w:ascii="Arial" w:hAnsi="Arial" w:cs="Arial"/>
                <w:sz w:val="22"/>
                <w:szCs w:val="22"/>
              </w:rPr>
              <w:t xml:space="preserve">Catch of shark species listed on </w:t>
            </w:r>
            <w:r w:rsidR="00AE105B">
              <w:rPr>
                <w:rFonts w:ascii="Arial" w:hAnsi="Arial" w:cs="Arial"/>
                <w:noProof/>
                <w:sz w:val="22"/>
                <w:szCs w:val="22"/>
              </w:rPr>
              <w:t xml:space="preserve">the </w:t>
            </w:r>
            <w:r w:rsidR="00AE105B" w:rsidRPr="000A5EDB">
              <w:rPr>
                <w:rFonts w:ascii="Arial" w:hAnsi="Arial" w:cs="Arial"/>
                <w:sz w:val="22"/>
                <w:szCs w:val="22"/>
              </w:rPr>
              <w:t>Convention on International Trade In Endangered Species of Wild Fauna and Flora (CITES</w:t>
            </w:r>
            <w:r w:rsidR="00AE105B">
              <w:rPr>
                <w:rFonts w:ascii="Arial" w:hAnsi="Arial" w:cs="Arial"/>
                <w:sz w:val="22"/>
                <w:szCs w:val="22"/>
              </w:rPr>
              <w:t>)</w:t>
            </w:r>
            <w:r w:rsidR="009F5569" w:rsidRPr="009F5569">
              <w:rPr>
                <w:rFonts w:ascii="Arial" w:hAnsi="Arial" w:cs="Arial"/>
                <w:sz w:val="22"/>
                <w:szCs w:val="22"/>
              </w:rPr>
              <w:t xml:space="preserve"> is infrequent and incidental in the Southern and Eastern Scalefish and Shark Fishery. </w:t>
            </w:r>
            <w:r w:rsidR="00DA6A89" w:rsidRPr="009F5569">
              <w:rPr>
                <w:rFonts w:ascii="Arial" w:hAnsi="Arial" w:cs="Arial"/>
                <w:sz w:val="22"/>
                <w:szCs w:val="22"/>
              </w:rPr>
              <w:t>Given the fishery’s management arrangements in place to monitor and l</w:t>
            </w:r>
            <w:r w:rsidR="009F5569" w:rsidRPr="009F5569">
              <w:rPr>
                <w:rFonts w:ascii="Arial" w:hAnsi="Arial" w:cs="Arial"/>
                <w:sz w:val="22"/>
                <w:szCs w:val="22"/>
              </w:rPr>
              <w:t>imit</w:t>
            </w:r>
            <w:r w:rsidR="00DA6A89" w:rsidRPr="009F5569">
              <w:rPr>
                <w:rFonts w:ascii="Arial" w:hAnsi="Arial" w:cs="Arial"/>
                <w:sz w:val="22"/>
                <w:szCs w:val="22"/>
              </w:rPr>
              <w:t xml:space="preserve"> the level of harvest of CITES species and noting the minimal level of CITES species being exported from the fishery, </w:t>
            </w:r>
            <w:r w:rsidRPr="009F5569">
              <w:rPr>
                <w:rFonts w:ascii="Arial" w:hAnsi="Arial" w:cs="Arial"/>
                <w:sz w:val="22"/>
                <w:szCs w:val="22"/>
              </w:rPr>
              <w:t>the department considers that the Southern and Eastern Scalefish and Shark Fishery</w:t>
            </w:r>
            <w:r w:rsidR="00DA6A89" w:rsidRPr="009F5569">
              <w:rPr>
                <w:rFonts w:ascii="Arial" w:hAnsi="Arial" w:cs="Arial"/>
                <w:sz w:val="22"/>
                <w:szCs w:val="22"/>
              </w:rPr>
              <w:t xml:space="preserve"> will not be detrimental to the survival of any taxon to which the CITES specimen belongs in the short to medium term. A condition on the </w:t>
            </w:r>
            <w:r w:rsidR="009F5569" w:rsidRPr="009F5569">
              <w:rPr>
                <w:rFonts w:ascii="Arial" w:hAnsi="Arial" w:cs="Arial"/>
                <w:sz w:val="22"/>
                <w:szCs w:val="22"/>
              </w:rPr>
              <w:t>wildlife trade operation</w:t>
            </w:r>
            <w:r w:rsidR="00DA6A89" w:rsidRPr="009F5569">
              <w:rPr>
                <w:rFonts w:ascii="Arial" w:hAnsi="Arial" w:cs="Arial"/>
                <w:sz w:val="22"/>
                <w:szCs w:val="22"/>
              </w:rPr>
              <w:t xml:space="preserve"> declaration for the </w:t>
            </w:r>
            <w:r w:rsidRPr="009F5569">
              <w:rPr>
                <w:rFonts w:ascii="Arial" w:hAnsi="Arial" w:cs="Arial"/>
                <w:sz w:val="22"/>
                <w:szCs w:val="22"/>
              </w:rPr>
              <w:t xml:space="preserve">Southern and Eastern Scalefish and Shark Fishery </w:t>
            </w:r>
            <w:r w:rsidR="00DA6A89" w:rsidRPr="009F5569">
              <w:rPr>
                <w:rFonts w:ascii="Arial" w:hAnsi="Arial" w:cs="Arial"/>
                <w:sz w:val="22"/>
                <w:szCs w:val="22"/>
              </w:rPr>
              <w:t>includes annual reporting requirements</w:t>
            </w:r>
            <w:r w:rsidR="009F5569" w:rsidRPr="009F5569">
              <w:rPr>
                <w:rFonts w:ascii="Arial" w:hAnsi="Arial" w:cs="Arial"/>
                <w:sz w:val="22"/>
                <w:szCs w:val="22"/>
              </w:rPr>
              <w:t xml:space="preserve"> for protected species</w:t>
            </w:r>
            <w:r w:rsidR="00DA6A89" w:rsidRPr="009F5569">
              <w:rPr>
                <w:rFonts w:ascii="Arial" w:hAnsi="Arial" w:cs="Arial"/>
                <w:sz w:val="22"/>
                <w:szCs w:val="22"/>
              </w:rPr>
              <w:t xml:space="preserve">, which will allow </w:t>
            </w:r>
            <w:r w:rsidRPr="009F5569">
              <w:rPr>
                <w:rFonts w:ascii="Arial" w:hAnsi="Arial" w:cs="Arial"/>
                <w:sz w:val="22"/>
                <w:szCs w:val="22"/>
              </w:rPr>
              <w:t xml:space="preserve">the department </w:t>
            </w:r>
            <w:r w:rsidR="00DA6A89" w:rsidRPr="009F5569">
              <w:rPr>
                <w:rFonts w:ascii="Arial" w:hAnsi="Arial" w:cs="Arial"/>
                <w:sz w:val="22"/>
                <w:szCs w:val="22"/>
              </w:rPr>
              <w:t xml:space="preserve">to monitor the status of CITES specimens harvested in the fishery. </w:t>
            </w:r>
          </w:p>
          <w:p w:rsidR="00DA6A89" w:rsidRPr="009F5569" w:rsidRDefault="00DA6A89" w:rsidP="00814CC7">
            <w:pPr>
              <w:rPr>
                <w:rFonts w:ascii="Arial" w:hAnsi="Arial" w:cs="Arial"/>
                <w:sz w:val="22"/>
                <w:szCs w:val="22"/>
              </w:rPr>
            </w:pPr>
          </w:p>
          <w:p w:rsidR="00DA6A89" w:rsidRPr="002A476F" w:rsidRDefault="00DA6A89" w:rsidP="009F5569">
            <w:pPr>
              <w:autoSpaceDE w:val="0"/>
              <w:autoSpaceDN w:val="0"/>
              <w:adjustRightInd w:val="0"/>
              <w:rPr>
                <w:rFonts w:ascii="Arial" w:hAnsi="Arial" w:cs="Arial"/>
                <w:sz w:val="22"/>
                <w:szCs w:val="22"/>
              </w:rPr>
            </w:pPr>
            <w:r w:rsidRPr="009F5569">
              <w:rPr>
                <w:rFonts w:ascii="Arial" w:hAnsi="Arial" w:cs="Arial"/>
                <w:sz w:val="22"/>
                <w:szCs w:val="22"/>
              </w:rPr>
              <w:t>Recogn</w:t>
            </w:r>
            <w:r w:rsidR="009F5569" w:rsidRPr="009F5569">
              <w:rPr>
                <w:rFonts w:ascii="Arial" w:hAnsi="Arial" w:cs="Arial"/>
                <w:sz w:val="22"/>
                <w:szCs w:val="22"/>
              </w:rPr>
              <w:t xml:space="preserve">ising that harvest of CITES listed species in the Southern and Eastern Scalefish and Shark Fishery is only incidental and there are management measures in place to mitigate interactions with these species where possible, </w:t>
            </w:r>
            <w:r w:rsidRPr="009F5569">
              <w:rPr>
                <w:rFonts w:ascii="Arial" w:hAnsi="Arial" w:cs="Arial"/>
                <w:sz w:val="22"/>
                <w:szCs w:val="22"/>
              </w:rPr>
              <w:t xml:space="preserve">the potential for the </w:t>
            </w:r>
            <w:r w:rsidR="009F5569" w:rsidRPr="009F5569">
              <w:rPr>
                <w:rFonts w:ascii="Arial" w:hAnsi="Arial" w:cs="Arial"/>
                <w:sz w:val="22"/>
                <w:szCs w:val="22"/>
              </w:rPr>
              <w:t>harvest of these species</w:t>
            </w:r>
            <w:r w:rsidRPr="009F5569">
              <w:rPr>
                <w:rFonts w:ascii="Arial" w:hAnsi="Arial" w:cs="Arial"/>
                <w:sz w:val="22"/>
                <w:szCs w:val="22"/>
              </w:rPr>
              <w:t xml:space="preserve"> to impact unacceptably and unsustainably on any relevant ecosystem generally is considered quite low.</w:t>
            </w:r>
            <w:r w:rsidRPr="002A476F">
              <w:rPr>
                <w:rFonts w:ascii="Arial" w:hAnsi="Arial" w:cs="Arial"/>
                <w:color w:val="3366FF"/>
                <w:sz w:val="22"/>
                <w:szCs w:val="22"/>
              </w:rPr>
              <w:t xml:space="preserve"> </w:t>
            </w:r>
          </w:p>
        </w:tc>
      </w:tr>
    </w:tbl>
    <w:p w:rsidR="00DA6A89" w:rsidRPr="00F6308F" w:rsidRDefault="00DA6A89" w:rsidP="00DA6A89">
      <w:pPr>
        <w:rPr>
          <w:rFonts w:ascii="Arial" w:hAnsi="Arial" w:cs="Arial"/>
          <w:highlight w:val="cyan"/>
        </w:rPr>
      </w:pPr>
    </w:p>
    <w:p w:rsidR="00DA6A89" w:rsidRPr="00F6308F" w:rsidRDefault="00DA6A89" w:rsidP="00DA6A89">
      <w:pPr>
        <w:rPr>
          <w:rFonts w:ascii="Arial" w:hAnsi="Arial" w:cs="Arial"/>
          <w:sz w:val="22"/>
          <w:szCs w:val="22"/>
        </w:rPr>
      </w:pPr>
      <w:r w:rsidRPr="00F6308F">
        <w:rPr>
          <w:rFonts w:ascii="Arial" w:hAnsi="Arial" w:cs="Arial"/>
          <w:highlight w:val="cy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B81AD8">
            <w:pPr>
              <w:spacing w:before="60" w:after="60"/>
              <w:rPr>
                <w:rFonts w:ascii="Arial" w:hAnsi="Arial" w:cs="Arial"/>
                <w:b/>
              </w:rPr>
            </w:pPr>
            <w:r w:rsidRPr="00F6308F">
              <w:rPr>
                <w:rFonts w:ascii="Arial" w:hAnsi="Arial" w:cs="Arial"/>
                <w:b/>
                <w:sz w:val="22"/>
                <w:szCs w:val="22"/>
              </w:rPr>
              <w:lastRenderedPageBreak/>
              <w:t>Section 303DC Minister may amend list</w:t>
            </w:r>
          </w:p>
        </w:tc>
        <w:tc>
          <w:tcPr>
            <w:tcW w:w="7087" w:type="dxa"/>
          </w:tcPr>
          <w:p w:rsidR="00B73546" w:rsidRPr="00F6308F" w:rsidRDefault="00B73546" w:rsidP="00B81AD8">
            <w:pPr>
              <w:spacing w:before="60" w:after="60"/>
              <w:rPr>
                <w:rFonts w:ascii="Arial" w:hAnsi="Arial" w:cs="Arial"/>
                <w:b/>
              </w:rPr>
            </w:pPr>
            <w:r w:rsidRPr="00F6308F">
              <w:rPr>
                <w:rFonts w:ascii="Arial" w:hAnsi="Arial" w:cs="Arial"/>
                <w:b/>
                <w:sz w:val="22"/>
                <w:szCs w:val="22"/>
              </w:rPr>
              <w:t xml:space="preserve">The department’s assessment of the </w:t>
            </w:r>
            <w:r w:rsidR="002458D5" w:rsidRPr="002458D5">
              <w:rPr>
                <w:rFonts w:ascii="Arial" w:hAnsi="Arial" w:cs="Arial"/>
                <w:b/>
                <w:sz w:val="22"/>
                <w:szCs w:val="22"/>
              </w:rPr>
              <w:t>Southern and Eastern Scalefish and Shark Fishery</w:t>
            </w:r>
          </w:p>
        </w:tc>
      </w:tr>
      <w:tr w:rsidR="00DA6A89" w:rsidRPr="00F6308F" w:rsidTr="00814CC7">
        <w:tc>
          <w:tcPr>
            <w:tcW w:w="7087" w:type="dxa"/>
            <w:tcMar>
              <w:top w:w="57" w:type="dxa"/>
              <w:bottom w:w="57" w:type="dxa"/>
            </w:tcMar>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published in the Gazette, amend the list referred to in section 303DB (list of exempt native specimens) by:</w:t>
            </w:r>
          </w:p>
          <w:p w:rsidR="00DA6A89" w:rsidRPr="002A476F" w:rsidRDefault="00DA6A89" w:rsidP="00BB7413">
            <w:pPr>
              <w:numPr>
                <w:ilvl w:val="0"/>
                <w:numId w:val="9"/>
              </w:numPr>
              <w:tabs>
                <w:tab w:val="clear" w:pos="1080"/>
                <w:tab w:val="num" w:pos="900"/>
              </w:tabs>
              <w:ind w:left="900" w:hanging="540"/>
              <w:rPr>
                <w:rFonts w:ascii="Arial" w:hAnsi="Arial" w:cs="Arial"/>
                <w:sz w:val="22"/>
                <w:szCs w:val="22"/>
              </w:rPr>
            </w:pPr>
            <w:r w:rsidRPr="002A476F">
              <w:rPr>
                <w:rFonts w:ascii="Arial" w:hAnsi="Arial" w:cs="Arial"/>
                <w:sz w:val="22"/>
                <w:szCs w:val="22"/>
              </w:rPr>
              <w:t xml:space="preserve">including items in the list; </w:t>
            </w:r>
          </w:p>
          <w:p w:rsidR="00DA6A89" w:rsidRPr="002A476F" w:rsidRDefault="00DA6A89" w:rsidP="00BB7413">
            <w:pPr>
              <w:numPr>
                <w:ilvl w:val="0"/>
                <w:numId w:val="9"/>
              </w:numPr>
              <w:tabs>
                <w:tab w:val="clear" w:pos="1080"/>
                <w:tab w:val="num" w:pos="900"/>
              </w:tabs>
              <w:ind w:left="900" w:hanging="540"/>
              <w:rPr>
                <w:rFonts w:ascii="Arial" w:hAnsi="Arial" w:cs="Arial"/>
                <w:sz w:val="22"/>
                <w:szCs w:val="22"/>
              </w:rPr>
            </w:pPr>
            <w:r w:rsidRPr="002A476F">
              <w:rPr>
                <w:rFonts w:ascii="Arial" w:hAnsi="Arial" w:cs="Arial"/>
                <w:sz w:val="22"/>
                <w:szCs w:val="22"/>
              </w:rPr>
              <w:t>deleting items from the list; or</w:t>
            </w:r>
          </w:p>
          <w:p w:rsidR="00DA6A89" w:rsidRPr="002A476F" w:rsidRDefault="00DA6A89" w:rsidP="00BB7413">
            <w:pPr>
              <w:numPr>
                <w:ilvl w:val="0"/>
                <w:numId w:val="9"/>
              </w:numPr>
              <w:tabs>
                <w:tab w:val="clear" w:pos="1080"/>
                <w:tab w:val="num" w:pos="900"/>
              </w:tabs>
              <w:ind w:left="900" w:hanging="540"/>
              <w:rPr>
                <w:rFonts w:ascii="Arial" w:hAnsi="Arial" w:cs="Arial"/>
                <w:sz w:val="22"/>
                <w:szCs w:val="22"/>
              </w:rPr>
            </w:pPr>
            <w:r w:rsidRPr="002A476F">
              <w:rPr>
                <w:rFonts w:ascii="Arial" w:hAnsi="Arial" w:cs="Arial"/>
                <w:sz w:val="22"/>
                <w:szCs w:val="22"/>
              </w:rPr>
              <w:t>imposing a condition or restriction to which the inclusion of a specimen in the list is subject; or</w:t>
            </w:r>
          </w:p>
          <w:p w:rsidR="00DA6A89" w:rsidRPr="002A476F" w:rsidRDefault="00DA6A89" w:rsidP="00BB7413">
            <w:pPr>
              <w:numPr>
                <w:ilvl w:val="0"/>
                <w:numId w:val="9"/>
              </w:numPr>
              <w:tabs>
                <w:tab w:val="clear" w:pos="1080"/>
                <w:tab w:val="num" w:pos="900"/>
              </w:tabs>
              <w:ind w:left="900" w:hanging="540"/>
              <w:rPr>
                <w:rFonts w:ascii="Arial" w:hAnsi="Arial" w:cs="Arial"/>
                <w:sz w:val="22"/>
                <w:szCs w:val="22"/>
              </w:rPr>
            </w:pPr>
            <w:r w:rsidRPr="002A476F">
              <w:rPr>
                <w:rFonts w:ascii="Arial" w:hAnsi="Arial" w:cs="Arial"/>
                <w:sz w:val="22"/>
                <w:szCs w:val="22"/>
              </w:rPr>
              <w:t>varying o</w:t>
            </w:r>
            <w:r w:rsidR="0025476B">
              <w:rPr>
                <w:rFonts w:ascii="Arial" w:hAnsi="Arial" w:cs="Arial"/>
                <w:sz w:val="22"/>
                <w:szCs w:val="22"/>
              </w:rPr>
              <w:t>r</w:t>
            </w:r>
            <w:r w:rsidRPr="002A476F">
              <w:rPr>
                <w:rFonts w:ascii="Arial" w:hAnsi="Arial" w:cs="Arial"/>
                <w:sz w:val="22"/>
                <w:szCs w:val="22"/>
              </w:rPr>
              <w:t xml:space="preserve"> revoking a condition or restriction to which the inclusion of a specimen in the list is subject; or</w:t>
            </w:r>
          </w:p>
          <w:p w:rsidR="00DA6A89" w:rsidRPr="002A476F" w:rsidRDefault="00DA6A89" w:rsidP="00BB7413">
            <w:pPr>
              <w:numPr>
                <w:ilvl w:val="0"/>
                <w:numId w:val="9"/>
              </w:numPr>
              <w:tabs>
                <w:tab w:val="clear" w:pos="1080"/>
                <w:tab w:val="num" w:pos="900"/>
              </w:tabs>
              <w:ind w:left="900" w:hanging="540"/>
              <w:rPr>
                <w:rFonts w:ascii="Arial" w:hAnsi="Arial" w:cs="Arial"/>
                <w:sz w:val="22"/>
                <w:szCs w:val="22"/>
              </w:rPr>
            </w:pPr>
            <w:proofErr w:type="gramStart"/>
            <w:r w:rsidRPr="002A476F">
              <w:rPr>
                <w:rFonts w:ascii="Arial" w:hAnsi="Arial" w:cs="Arial"/>
                <w:sz w:val="22"/>
                <w:szCs w:val="22"/>
              </w:rPr>
              <w:t>correcting</w:t>
            </w:r>
            <w:proofErr w:type="gramEnd"/>
            <w:r w:rsidRPr="002A476F">
              <w:rPr>
                <w:rFonts w:ascii="Arial" w:hAnsi="Arial" w:cs="Arial"/>
                <w:sz w:val="22"/>
                <w:szCs w:val="22"/>
              </w:rPr>
              <w:t xml:space="preserve"> an inaccuracy or updating the name of a species.</w:t>
            </w:r>
          </w:p>
        </w:tc>
        <w:tc>
          <w:tcPr>
            <w:tcW w:w="7087" w:type="dxa"/>
            <w:tcMar>
              <w:top w:w="57" w:type="dxa"/>
              <w:bottom w:w="57" w:type="dxa"/>
            </w:tcMar>
          </w:tcPr>
          <w:p w:rsidR="00DA6A89" w:rsidRPr="002A476F" w:rsidRDefault="00DA6A89" w:rsidP="00814CC7">
            <w:pPr>
              <w:pStyle w:val="NormalWeb"/>
              <w:spacing w:before="0" w:beforeAutospacing="0" w:after="0" w:afterAutospacing="0"/>
              <w:rPr>
                <w:rFonts w:ascii="Arial" w:eastAsia="Times New Roman" w:hAnsi="Arial" w:cs="Arial"/>
                <w:sz w:val="22"/>
                <w:szCs w:val="22"/>
                <w:lang w:val="en-AU" w:eastAsia="en-AU"/>
              </w:rPr>
            </w:pPr>
          </w:p>
          <w:p w:rsidR="00F274C4" w:rsidRPr="002A476F" w:rsidRDefault="00F274C4" w:rsidP="00814CC7">
            <w:pPr>
              <w:pStyle w:val="NormalWeb"/>
              <w:spacing w:before="0" w:beforeAutospacing="0" w:after="0" w:afterAutospacing="0"/>
              <w:rPr>
                <w:rFonts w:ascii="Arial" w:eastAsia="Times New Roman" w:hAnsi="Arial" w:cs="Arial"/>
                <w:sz w:val="22"/>
                <w:szCs w:val="22"/>
                <w:lang w:val="en-AU" w:eastAsia="en-AU"/>
              </w:rPr>
            </w:pPr>
          </w:p>
          <w:p w:rsidR="00F274C4" w:rsidRPr="002A476F" w:rsidRDefault="00F274C4" w:rsidP="002A476F">
            <w:pPr>
              <w:pStyle w:val="NormalWeb"/>
              <w:spacing w:before="0" w:beforeAutospacing="0" w:after="120" w:afterAutospacing="0"/>
              <w:rPr>
                <w:rFonts w:ascii="Arial" w:eastAsia="Times New Roman" w:hAnsi="Arial" w:cs="Arial"/>
                <w:sz w:val="22"/>
                <w:szCs w:val="22"/>
                <w:lang w:val="en-AU" w:eastAsia="en-AU"/>
              </w:rPr>
            </w:pPr>
            <w:r w:rsidRPr="002A476F">
              <w:rPr>
                <w:rFonts w:ascii="Arial" w:hAnsi="Arial" w:cs="Arial"/>
                <w:sz w:val="22"/>
                <w:szCs w:val="22"/>
              </w:rPr>
              <w:t xml:space="preserve">The department recommends that specimens derived from species harvested in the </w:t>
            </w:r>
            <w:r w:rsidR="009F5569" w:rsidRPr="009F5569">
              <w:rPr>
                <w:rFonts w:ascii="Arial" w:hAnsi="Arial" w:cs="Arial"/>
                <w:sz w:val="22"/>
                <w:szCs w:val="22"/>
              </w:rPr>
              <w:t>Southern and Eastern Scalefish and Shark Fishery</w:t>
            </w:r>
            <w:r w:rsidR="009F5569">
              <w:rPr>
                <w:rFonts w:ascii="Arial" w:hAnsi="Arial" w:cs="Arial"/>
                <w:sz w:val="22"/>
                <w:szCs w:val="22"/>
              </w:rPr>
              <w:t>,</w:t>
            </w:r>
            <w:r w:rsidR="009F5569" w:rsidRPr="002A476F">
              <w:rPr>
                <w:rFonts w:ascii="Arial" w:hAnsi="Arial" w:cs="Arial"/>
                <w:sz w:val="22"/>
                <w:szCs w:val="22"/>
              </w:rPr>
              <w:t xml:space="preserve"> </w:t>
            </w:r>
            <w:r w:rsidRPr="002A476F">
              <w:rPr>
                <w:rFonts w:ascii="Arial" w:hAnsi="Arial" w:cs="Arial"/>
                <w:sz w:val="22"/>
                <w:szCs w:val="22"/>
              </w:rPr>
              <w:t>other than specimens that belong to species l</w:t>
            </w:r>
            <w:r w:rsidR="00BB18B4" w:rsidRPr="002A476F">
              <w:rPr>
                <w:rFonts w:ascii="Arial" w:hAnsi="Arial" w:cs="Arial"/>
                <w:sz w:val="22"/>
                <w:szCs w:val="22"/>
              </w:rPr>
              <w:t>isted under Part 13 of the EPBC </w:t>
            </w:r>
            <w:r w:rsidRPr="002A476F">
              <w:rPr>
                <w:rFonts w:ascii="Arial" w:hAnsi="Arial" w:cs="Arial"/>
                <w:sz w:val="22"/>
                <w:szCs w:val="22"/>
              </w:rPr>
              <w:t xml:space="preserve">Act, be included in the list of exempt native specimens while the </w:t>
            </w:r>
            <w:r w:rsidR="009F5569" w:rsidRPr="009F5569">
              <w:rPr>
                <w:rFonts w:ascii="Arial" w:hAnsi="Arial" w:cs="Arial"/>
                <w:sz w:val="22"/>
                <w:szCs w:val="22"/>
              </w:rPr>
              <w:t>Southern and Eastern Scalefish and Shark Fishery</w:t>
            </w:r>
            <w:r w:rsidR="009F5569" w:rsidRPr="002A476F">
              <w:rPr>
                <w:rFonts w:ascii="Arial" w:hAnsi="Arial" w:cs="Arial"/>
                <w:sz w:val="22"/>
                <w:szCs w:val="22"/>
              </w:rPr>
              <w:t xml:space="preserve"> </w:t>
            </w:r>
            <w:r w:rsidRPr="002A476F">
              <w:rPr>
                <w:rFonts w:ascii="Arial" w:hAnsi="Arial" w:cs="Arial"/>
                <w:sz w:val="22"/>
                <w:szCs w:val="22"/>
              </w:rPr>
              <w:t>is subject to a declaration as an approved wildlife trade operation.</w:t>
            </w:r>
          </w:p>
        </w:tc>
      </w:tr>
      <w:tr w:rsidR="00DA6A89" w:rsidRPr="00F6308F" w:rsidTr="00814CC7">
        <w:tc>
          <w:tcPr>
            <w:tcW w:w="7087" w:type="dxa"/>
          </w:tcPr>
          <w:p w:rsidR="00DA6A89" w:rsidRPr="002A476F" w:rsidRDefault="00DA6A89" w:rsidP="00814CC7">
            <w:pPr>
              <w:ind w:left="720" w:hanging="720"/>
              <w:rPr>
                <w:rFonts w:ascii="Arial" w:hAnsi="Arial" w:cs="Arial"/>
                <w:sz w:val="22"/>
                <w:szCs w:val="22"/>
              </w:rPr>
            </w:pPr>
            <w:r w:rsidRPr="002A476F">
              <w:rPr>
                <w:rFonts w:ascii="Arial" w:hAnsi="Arial" w:cs="Arial"/>
                <w:sz w:val="22"/>
                <w:szCs w:val="22"/>
              </w:rPr>
              <w:t>(1A)</w:t>
            </w:r>
            <w:r w:rsidRPr="002A476F">
              <w:rPr>
                <w:rFonts w:ascii="Arial" w:hAnsi="Arial" w:cs="Arial"/>
                <w:sz w:val="22"/>
                <w:szCs w:val="22"/>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w:t>
            </w:r>
            <w:r w:rsidR="00624E31" w:rsidRPr="002A476F">
              <w:rPr>
                <w:rFonts w:ascii="Arial" w:hAnsi="Arial" w:cs="Arial"/>
                <w:sz w:val="22"/>
                <w:szCs w:val="22"/>
              </w:rPr>
              <w:t>oses of Division 1 or 2 of Part </w:t>
            </w:r>
            <w:r w:rsidRPr="002A476F">
              <w:rPr>
                <w:rFonts w:ascii="Arial" w:hAnsi="Arial" w:cs="Arial"/>
                <w:sz w:val="22"/>
                <w:szCs w:val="22"/>
              </w:rPr>
              <w:t>10.</w:t>
            </w:r>
          </w:p>
          <w:p w:rsidR="00DA6A89" w:rsidRPr="002A476F" w:rsidRDefault="00DA6A89" w:rsidP="00814CC7">
            <w:pPr>
              <w:pStyle w:val="NormalWeb"/>
              <w:spacing w:before="0" w:beforeAutospacing="0" w:after="0" w:afterAutospacing="0"/>
              <w:rPr>
                <w:rFonts w:ascii="Arial" w:eastAsia="Times New Roman" w:hAnsi="Arial" w:cs="Arial"/>
                <w:sz w:val="22"/>
                <w:szCs w:val="22"/>
                <w:lang w:val="en-AU" w:eastAsia="en-AU"/>
              </w:rPr>
            </w:pPr>
          </w:p>
        </w:tc>
        <w:tc>
          <w:tcPr>
            <w:tcW w:w="7087" w:type="dxa"/>
          </w:tcPr>
          <w:p w:rsidR="005E4255" w:rsidRPr="005E4255" w:rsidRDefault="005E4255" w:rsidP="005E4255">
            <w:pPr>
              <w:rPr>
                <w:rFonts w:ascii="Arial" w:eastAsia="Arial Unicode MS" w:hAnsi="Arial" w:cs="Arial"/>
                <w:sz w:val="22"/>
                <w:szCs w:val="22"/>
                <w:lang w:val="en-US" w:eastAsia="en-US"/>
              </w:rPr>
            </w:pPr>
            <w:r w:rsidRPr="005E4255">
              <w:rPr>
                <w:rFonts w:ascii="Arial" w:eastAsia="Arial Unicode MS" w:hAnsi="Arial" w:cs="Arial"/>
                <w:sz w:val="22"/>
                <w:szCs w:val="22"/>
                <w:lang w:val="en-US" w:eastAsia="en-US"/>
              </w:rPr>
              <w:t xml:space="preserve">The impacts of actions under the operations of the Southern and Eastern Scalefish and Shark Fishery were assessed under Part 10 of the EPBC Act in May 2007. That assessment concluded that actions approved or taken in accordance with the Southern and Eastern Scalefish and Shark Fishery Management Plan 2003, as amended by the Southern and Eastern Scalefish and Shark Fishery Management Plan Amendment 2006 (No. 2), would not have an unacceptable or unsustainable impact on the environment in a Commonwealth marine area. Consequently, the Southern and Eastern Scalefish and Shark Fishery Management Plan 2003, as amended by the Southern and Eastern Scalefish and Shark Fishery Management Plan Amendment 2006 (No. 2), was accredited under section 33 of the EPBC Act. </w:t>
            </w:r>
          </w:p>
          <w:p w:rsidR="00DA6A89" w:rsidRPr="002A476F" w:rsidRDefault="00DA6A89" w:rsidP="005E4255">
            <w:pPr>
              <w:rPr>
                <w:rFonts w:ascii="Arial" w:hAnsi="Arial" w:cs="Arial"/>
                <w:color w:val="000000"/>
                <w:sz w:val="22"/>
                <w:szCs w:val="22"/>
              </w:rPr>
            </w:pPr>
          </w:p>
        </w:tc>
      </w:tr>
      <w:tr w:rsidR="00DA6A89" w:rsidRPr="00F6308F" w:rsidTr="00814CC7">
        <w:tc>
          <w:tcPr>
            <w:tcW w:w="7087" w:type="dxa"/>
          </w:tcPr>
          <w:p w:rsidR="00DA6A89" w:rsidRPr="002A476F" w:rsidRDefault="00DA6A89" w:rsidP="00814CC7">
            <w:pPr>
              <w:ind w:left="720" w:hanging="720"/>
              <w:rPr>
                <w:rFonts w:ascii="Arial" w:hAnsi="Arial" w:cs="Arial"/>
                <w:sz w:val="22"/>
                <w:szCs w:val="22"/>
              </w:rPr>
            </w:pPr>
            <w:r w:rsidRPr="002A476F">
              <w:rPr>
                <w:rFonts w:ascii="Arial" w:hAnsi="Arial" w:cs="Arial"/>
                <w:sz w:val="22"/>
                <w:szCs w:val="22"/>
              </w:rPr>
              <w:t>(1C)</w:t>
            </w:r>
            <w:r w:rsidRPr="002A476F">
              <w:rPr>
                <w:rFonts w:ascii="Arial" w:hAnsi="Arial" w:cs="Arial"/>
                <w:sz w:val="22"/>
                <w:szCs w:val="22"/>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DA6A89" w:rsidRPr="002A476F" w:rsidRDefault="00DA6A89" w:rsidP="00814CC7">
            <w:pPr>
              <w:rPr>
                <w:rFonts w:ascii="Arial" w:hAnsi="Arial" w:cs="Arial"/>
                <w:b/>
                <w:iCs/>
                <w:sz w:val="22"/>
                <w:szCs w:val="22"/>
              </w:rPr>
            </w:pPr>
            <w:r w:rsidRPr="002A476F">
              <w:rPr>
                <w:rFonts w:ascii="Arial" w:hAnsi="Arial" w:cs="Arial"/>
                <w:iCs/>
                <w:sz w:val="22"/>
                <w:szCs w:val="22"/>
              </w:rPr>
              <w:t xml:space="preserve">It is not possible to list exhaustively the factors that you may take into account in amending the </w:t>
            </w:r>
            <w:r w:rsidR="00B169FB" w:rsidRPr="002A476F">
              <w:rPr>
                <w:rFonts w:ascii="Arial" w:hAnsi="Arial" w:cs="Arial"/>
                <w:iCs/>
                <w:sz w:val="22"/>
                <w:szCs w:val="22"/>
              </w:rPr>
              <w:t>l</w:t>
            </w:r>
            <w:r w:rsidRPr="002A476F">
              <w:rPr>
                <w:rFonts w:ascii="Arial" w:hAnsi="Arial" w:cs="Arial"/>
                <w:iCs/>
                <w:sz w:val="22"/>
                <w:szCs w:val="22"/>
              </w:rPr>
              <w:t xml:space="preserve">ist of </w:t>
            </w:r>
            <w:r w:rsidR="00B169FB" w:rsidRPr="002A476F">
              <w:rPr>
                <w:rFonts w:ascii="Arial" w:hAnsi="Arial" w:cs="Arial"/>
                <w:iCs/>
                <w:sz w:val="22"/>
                <w:szCs w:val="22"/>
              </w:rPr>
              <w:t>e</w:t>
            </w:r>
            <w:r w:rsidRPr="002A476F">
              <w:rPr>
                <w:rFonts w:ascii="Arial" w:hAnsi="Arial" w:cs="Arial"/>
                <w:iCs/>
                <w:sz w:val="22"/>
                <w:szCs w:val="22"/>
              </w:rPr>
              <w:t xml:space="preserve">xempt </w:t>
            </w:r>
            <w:r w:rsidR="00B169FB" w:rsidRPr="002A476F">
              <w:rPr>
                <w:rFonts w:ascii="Arial" w:hAnsi="Arial" w:cs="Arial"/>
                <w:iCs/>
                <w:sz w:val="22"/>
                <w:szCs w:val="22"/>
              </w:rPr>
              <w:t>n</w:t>
            </w:r>
            <w:r w:rsidRPr="002A476F">
              <w:rPr>
                <w:rFonts w:ascii="Arial" w:hAnsi="Arial" w:cs="Arial"/>
                <w:iCs/>
                <w:sz w:val="22"/>
                <w:szCs w:val="22"/>
              </w:rPr>
              <w:t xml:space="preserve">ative </w:t>
            </w:r>
            <w:r w:rsidR="00B169FB" w:rsidRPr="002A476F">
              <w:rPr>
                <w:rFonts w:ascii="Arial" w:hAnsi="Arial" w:cs="Arial"/>
                <w:iCs/>
                <w:sz w:val="22"/>
                <w:szCs w:val="22"/>
              </w:rPr>
              <w:t>s</w:t>
            </w:r>
            <w:r w:rsidRPr="002A476F">
              <w:rPr>
                <w:rFonts w:ascii="Arial" w:hAnsi="Arial" w:cs="Arial"/>
                <w:iCs/>
                <w:sz w:val="22"/>
                <w:szCs w:val="22"/>
              </w:rPr>
              <w:t xml:space="preserve">pecimens. The objects of Part 13A, which are set out </w:t>
            </w:r>
            <w:r w:rsidR="00814CC7" w:rsidRPr="002A476F">
              <w:rPr>
                <w:rFonts w:ascii="Arial" w:hAnsi="Arial" w:cs="Arial"/>
                <w:iCs/>
                <w:sz w:val="22"/>
                <w:szCs w:val="22"/>
              </w:rPr>
              <w:t>above</w:t>
            </w:r>
            <w:r w:rsidRPr="002A476F">
              <w:rPr>
                <w:rFonts w:ascii="Arial" w:hAnsi="Arial" w:cs="Arial"/>
                <w:iCs/>
                <w:sz w:val="22"/>
                <w:szCs w:val="22"/>
              </w:rPr>
              <w:t xml:space="preserve"> this table, provide general guidance in determining factors that might be taken into account. A matter that is relevant to determining whether an amendment to the list is consistent with those objects is likely to be a relevant factor.</w:t>
            </w:r>
          </w:p>
          <w:p w:rsidR="00DA6A89" w:rsidRPr="002A476F" w:rsidRDefault="00DA6A89" w:rsidP="00814CC7">
            <w:pPr>
              <w:rPr>
                <w:rFonts w:ascii="Arial" w:hAnsi="Arial" w:cs="Arial"/>
                <w:iCs/>
                <w:sz w:val="22"/>
                <w:szCs w:val="22"/>
              </w:rPr>
            </w:pPr>
          </w:p>
          <w:p w:rsidR="00DA6A89" w:rsidRPr="002A476F" w:rsidRDefault="00B169FB" w:rsidP="009F1E60">
            <w:pPr>
              <w:rPr>
                <w:rFonts w:ascii="Arial" w:hAnsi="Arial" w:cs="Arial"/>
                <w:iCs/>
                <w:sz w:val="22"/>
                <w:szCs w:val="22"/>
              </w:rPr>
            </w:pPr>
            <w:r w:rsidRPr="002A476F">
              <w:rPr>
                <w:rFonts w:ascii="Arial" w:hAnsi="Arial" w:cs="Arial"/>
                <w:iCs/>
                <w:sz w:val="22"/>
                <w:szCs w:val="22"/>
              </w:rPr>
              <w:t xml:space="preserve">The department </w:t>
            </w:r>
            <w:r w:rsidR="00DA6A89" w:rsidRPr="002A476F">
              <w:rPr>
                <w:rFonts w:ascii="Arial" w:hAnsi="Arial" w:cs="Arial"/>
                <w:iCs/>
                <w:sz w:val="22"/>
                <w:szCs w:val="22"/>
              </w:rPr>
              <w:t xml:space="preserve">considers that the amendment of the list of exempt native specimens to include product taken in </w:t>
            </w:r>
            <w:r w:rsidR="00BA7529">
              <w:rPr>
                <w:rFonts w:ascii="Arial" w:hAnsi="Arial" w:cs="Arial"/>
                <w:iCs/>
                <w:sz w:val="22"/>
                <w:szCs w:val="22"/>
              </w:rPr>
              <w:t xml:space="preserve">accordance with </w:t>
            </w:r>
            <w:r w:rsidR="00DA6A89" w:rsidRPr="002A476F">
              <w:rPr>
                <w:rFonts w:ascii="Arial" w:hAnsi="Arial" w:cs="Arial"/>
                <w:iCs/>
                <w:sz w:val="22"/>
                <w:szCs w:val="22"/>
              </w:rPr>
              <w:t xml:space="preserve">the </w:t>
            </w:r>
            <w:r w:rsidR="00BA7529" w:rsidRPr="009F5569">
              <w:rPr>
                <w:rFonts w:ascii="Arial" w:hAnsi="Arial" w:cs="Arial"/>
                <w:sz w:val="22"/>
                <w:szCs w:val="22"/>
              </w:rPr>
              <w:t>Southern and Eastern Scalefish and Shark Fishery</w:t>
            </w:r>
            <w:r w:rsidR="00BA7529" w:rsidRPr="002A476F">
              <w:rPr>
                <w:rFonts w:ascii="Arial" w:hAnsi="Arial" w:cs="Arial"/>
                <w:iCs/>
                <w:sz w:val="22"/>
                <w:szCs w:val="22"/>
              </w:rPr>
              <w:t xml:space="preserve"> </w:t>
            </w:r>
            <w:r w:rsidR="00662380" w:rsidRPr="002A476F">
              <w:rPr>
                <w:rFonts w:ascii="Arial" w:hAnsi="Arial" w:cs="Arial"/>
                <w:iCs/>
                <w:sz w:val="22"/>
                <w:szCs w:val="22"/>
              </w:rPr>
              <w:t>w</w:t>
            </w:r>
            <w:r w:rsidR="00DA6A89" w:rsidRPr="002A476F">
              <w:rPr>
                <w:rFonts w:ascii="Arial" w:hAnsi="Arial" w:cs="Arial"/>
                <w:iCs/>
                <w:sz w:val="22"/>
                <w:szCs w:val="22"/>
              </w:rPr>
              <w:t xml:space="preserve">ildlife </w:t>
            </w:r>
            <w:r w:rsidR="00662380" w:rsidRPr="002A476F">
              <w:rPr>
                <w:rFonts w:ascii="Arial" w:hAnsi="Arial" w:cs="Arial"/>
                <w:iCs/>
                <w:sz w:val="22"/>
                <w:szCs w:val="22"/>
              </w:rPr>
              <w:t>t</w:t>
            </w:r>
            <w:r w:rsidR="00DA6A89" w:rsidRPr="002A476F">
              <w:rPr>
                <w:rFonts w:ascii="Arial" w:hAnsi="Arial" w:cs="Arial"/>
                <w:iCs/>
                <w:sz w:val="22"/>
                <w:szCs w:val="22"/>
              </w:rPr>
              <w:t xml:space="preserve">rade </w:t>
            </w:r>
            <w:r w:rsidR="00662380" w:rsidRPr="002A476F">
              <w:rPr>
                <w:rFonts w:ascii="Arial" w:hAnsi="Arial" w:cs="Arial"/>
                <w:iCs/>
                <w:sz w:val="22"/>
                <w:szCs w:val="22"/>
              </w:rPr>
              <w:t>o</w:t>
            </w:r>
            <w:r w:rsidR="00DA6A89" w:rsidRPr="002A476F">
              <w:rPr>
                <w:rFonts w:ascii="Arial" w:hAnsi="Arial" w:cs="Arial"/>
                <w:iCs/>
                <w:sz w:val="22"/>
                <w:szCs w:val="22"/>
              </w:rPr>
              <w:t xml:space="preserve">peration would be consistent with the provisions of Part 13A </w:t>
            </w:r>
            <w:r w:rsidR="00D020DE" w:rsidRPr="002A476F">
              <w:rPr>
                <w:rFonts w:ascii="Arial" w:hAnsi="Arial" w:cs="Arial"/>
                <w:iCs/>
                <w:sz w:val="22"/>
                <w:szCs w:val="22"/>
              </w:rPr>
              <w:t xml:space="preserve">(listed above) </w:t>
            </w:r>
            <w:r w:rsidR="00DA6A89" w:rsidRPr="002A476F">
              <w:rPr>
                <w:rFonts w:ascii="Arial" w:hAnsi="Arial" w:cs="Arial"/>
                <w:iCs/>
                <w:sz w:val="22"/>
                <w:szCs w:val="22"/>
              </w:rPr>
              <w:t>as:</w:t>
            </w:r>
          </w:p>
          <w:p w:rsidR="009F1E60" w:rsidRPr="002A476F" w:rsidRDefault="009F1E60" w:rsidP="00BB7413">
            <w:pPr>
              <w:numPr>
                <w:ilvl w:val="0"/>
                <w:numId w:val="3"/>
              </w:numPr>
              <w:tabs>
                <w:tab w:val="num" w:pos="293"/>
              </w:tabs>
              <w:ind w:left="293" w:hanging="293"/>
              <w:rPr>
                <w:rFonts w:ascii="Arial" w:hAnsi="Arial" w:cs="Arial"/>
                <w:sz w:val="22"/>
                <w:szCs w:val="22"/>
              </w:rPr>
            </w:pPr>
            <w:r w:rsidRPr="002A476F">
              <w:rPr>
                <w:rFonts w:ascii="Arial" w:hAnsi="Arial" w:cs="Arial"/>
                <w:sz w:val="22"/>
                <w:szCs w:val="22"/>
              </w:rPr>
              <w:t xml:space="preserve">there are management arrangements in place to ensure that the </w:t>
            </w:r>
            <w:r w:rsidRPr="002A476F">
              <w:rPr>
                <w:rFonts w:ascii="Arial" w:hAnsi="Arial" w:cs="Arial"/>
                <w:sz w:val="22"/>
                <w:szCs w:val="22"/>
              </w:rPr>
              <w:lastRenderedPageBreak/>
              <w:t>resource is being managed in an ecologically sustainable way (see Table 1)</w:t>
            </w:r>
          </w:p>
          <w:p w:rsidR="009F1E60" w:rsidRPr="002A476F" w:rsidRDefault="009F1E60" w:rsidP="00BB7413">
            <w:pPr>
              <w:numPr>
                <w:ilvl w:val="0"/>
                <w:numId w:val="3"/>
              </w:numPr>
              <w:tabs>
                <w:tab w:val="num" w:pos="293"/>
              </w:tabs>
              <w:ind w:left="293" w:hanging="293"/>
              <w:rPr>
                <w:rFonts w:ascii="Arial" w:hAnsi="Arial" w:cs="Arial"/>
                <w:sz w:val="22"/>
                <w:szCs w:val="22"/>
              </w:rPr>
            </w:pPr>
            <w:r w:rsidRPr="002A476F">
              <w:rPr>
                <w:rFonts w:ascii="Arial" w:hAnsi="Arial" w:cs="Arial"/>
                <w:sz w:val="22"/>
                <w:szCs w:val="22"/>
              </w:rPr>
              <w:t xml:space="preserve">the operation of the </w:t>
            </w:r>
            <w:r w:rsidR="00BA7529" w:rsidRPr="009F5569">
              <w:rPr>
                <w:rFonts w:ascii="Arial" w:hAnsi="Arial" w:cs="Arial"/>
                <w:sz w:val="22"/>
                <w:szCs w:val="22"/>
              </w:rPr>
              <w:t>Southern and Eastern Scalefish and Shark Fishery</w:t>
            </w:r>
            <w:r w:rsidR="00BA7529" w:rsidRPr="002A476F">
              <w:rPr>
                <w:rFonts w:ascii="Arial" w:hAnsi="Arial" w:cs="Arial"/>
                <w:sz w:val="22"/>
                <w:szCs w:val="22"/>
              </w:rPr>
              <w:t xml:space="preserve"> </w:t>
            </w:r>
            <w:r w:rsidRPr="002A476F">
              <w:rPr>
                <w:rFonts w:ascii="Arial" w:hAnsi="Arial" w:cs="Arial"/>
                <w:sz w:val="22"/>
                <w:szCs w:val="22"/>
              </w:rPr>
              <w:t xml:space="preserve">is unlikely to be unsustainable and threaten biodiversity within the next </w:t>
            </w:r>
            <w:r w:rsidR="002556A4">
              <w:rPr>
                <w:rFonts w:ascii="Arial" w:hAnsi="Arial" w:cs="Arial"/>
                <w:sz w:val="22"/>
                <w:szCs w:val="22"/>
              </w:rPr>
              <w:t>three</w:t>
            </w:r>
            <w:r w:rsidR="002556A4" w:rsidRPr="002A476F">
              <w:rPr>
                <w:rFonts w:ascii="Arial" w:hAnsi="Arial" w:cs="Arial"/>
                <w:sz w:val="22"/>
                <w:szCs w:val="22"/>
              </w:rPr>
              <w:t xml:space="preserve"> </w:t>
            </w:r>
            <w:r w:rsidRPr="002A476F">
              <w:rPr>
                <w:rFonts w:ascii="Arial" w:hAnsi="Arial" w:cs="Arial"/>
                <w:sz w:val="22"/>
                <w:szCs w:val="22"/>
              </w:rPr>
              <w:t>years, and</w:t>
            </w:r>
          </w:p>
          <w:p w:rsidR="009F1E60" w:rsidRPr="002A476F" w:rsidRDefault="009F1E60" w:rsidP="00BB7413">
            <w:pPr>
              <w:numPr>
                <w:ilvl w:val="0"/>
                <w:numId w:val="3"/>
              </w:numPr>
              <w:tabs>
                <w:tab w:val="num" w:pos="293"/>
              </w:tabs>
              <w:spacing w:after="120"/>
              <w:ind w:left="295" w:hanging="295"/>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Environm</w:t>
            </w:r>
            <w:r w:rsidR="00BA7529">
              <w:rPr>
                <w:rFonts w:ascii="Arial" w:hAnsi="Arial" w:cs="Arial"/>
                <w:sz w:val="22"/>
                <w:szCs w:val="22"/>
              </w:rPr>
              <w:t xml:space="preserve">ent Protection and Biodiversity </w:t>
            </w:r>
            <w:r w:rsidRPr="002A476F">
              <w:rPr>
                <w:rFonts w:ascii="Arial" w:hAnsi="Arial" w:cs="Arial"/>
                <w:sz w:val="22"/>
                <w:szCs w:val="22"/>
              </w:rPr>
              <w:t>Conservation Regulations 2000 do not specify fish as a class of animal in relation to the welfare of live specimens.</w:t>
            </w:r>
          </w:p>
        </w:tc>
      </w:tr>
      <w:tr w:rsidR="00DA6A89" w:rsidRPr="00F6308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lastRenderedPageBreak/>
              <w:t>(3)</w:t>
            </w:r>
            <w:r w:rsidRPr="002A476F">
              <w:rPr>
                <w:rFonts w:ascii="Arial" w:hAnsi="Arial" w:cs="Arial"/>
                <w:sz w:val="22"/>
                <w:szCs w:val="22"/>
              </w:rPr>
              <w:tab/>
              <w:t>Before amending the list referred to in section 303DB (list of exempt native specimens), the Minister:</w:t>
            </w:r>
          </w:p>
          <w:p w:rsidR="00DA6A89" w:rsidRPr="002A476F" w:rsidRDefault="00DA6A89" w:rsidP="00BB7413">
            <w:pPr>
              <w:numPr>
                <w:ilvl w:val="0"/>
                <w:numId w:val="5"/>
              </w:numPr>
              <w:rPr>
                <w:rFonts w:ascii="Arial" w:hAnsi="Arial" w:cs="Arial"/>
                <w:sz w:val="22"/>
                <w:szCs w:val="22"/>
              </w:rPr>
            </w:pPr>
            <w:r w:rsidRPr="002A476F">
              <w:rPr>
                <w:rFonts w:ascii="Arial" w:hAnsi="Arial" w:cs="Arial"/>
                <w:sz w:val="22"/>
                <w:szCs w:val="22"/>
              </w:rPr>
              <w:t>must consult such other Minister or Ministers as the Minister considers appropriate; and</w:t>
            </w:r>
          </w:p>
          <w:p w:rsidR="00DA6A89" w:rsidRPr="002A476F" w:rsidRDefault="00DA6A89" w:rsidP="00BB7413">
            <w:pPr>
              <w:numPr>
                <w:ilvl w:val="0"/>
                <w:numId w:val="5"/>
              </w:numPr>
              <w:rPr>
                <w:rFonts w:ascii="Arial" w:hAnsi="Arial" w:cs="Arial"/>
                <w:sz w:val="22"/>
                <w:szCs w:val="22"/>
              </w:rPr>
            </w:pPr>
            <w:r w:rsidRPr="002A476F">
              <w:rPr>
                <w:rFonts w:ascii="Arial" w:hAnsi="Arial" w:cs="Arial"/>
                <w:sz w:val="22"/>
                <w:szCs w:val="22"/>
              </w:rPr>
              <w:t>must consult such other Minister or Ministers of each State and self-governing Territory as the Minster considers appropriate; and</w:t>
            </w:r>
          </w:p>
          <w:p w:rsidR="00DA6A89" w:rsidRPr="002A476F" w:rsidRDefault="00DA6A89" w:rsidP="00BB7413">
            <w:pPr>
              <w:numPr>
                <w:ilvl w:val="0"/>
                <w:numId w:val="5"/>
              </w:numPr>
              <w:rPr>
                <w:rFonts w:ascii="Arial" w:hAnsi="Arial" w:cs="Arial"/>
                <w:sz w:val="22"/>
                <w:szCs w:val="22"/>
              </w:rPr>
            </w:pPr>
            <w:proofErr w:type="gramStart"/>
            <w:r w:rsidRPr="002A476F">
              <w:rPr>
                <w:rFonts w:ascii="Arial" w:hAnsi="Arial" w:cs="Arial"/>
                <w:sz w:val="22"/>
                <w:szCs w:val="22"/>
              </w:rPr>
              <w:t>may</w:t>
            </w:r>
            <w:proofErr w:type="gramEnd"/>
            <w:r w:rsidRPr="002A476F">
              <w:rPr>
                <w:rFonts w:ascii="Arial" w:hAnsi="Arial" w:cs="Arial"/>
                <w:sz w:val="22"/>
                <w:szCs w:val="22"/>
              </w:rPr>
              <w:t xml:space="preserve"> consult such other persons and organisations as the Minister considers appropriate. </w:t>
            </w:r>
          </w:p>
        </w:tc>
        <w:tc>
          <w:tcPr>
            <w:tcW w:w="7087" w:type="dxa"/>
          </w:tcPr>
          <w:p w:rsidR="009F1E60" w:rsidRPr="002A476F" w:rsidRDefault="00B169FB" w:rsidP="009F1E60">
            <w:pPr>
              <w:spacing w:after="120"/>
              <w:rPr>
                <w:rFonts w:ascii="Arial" w:hAnsi="Arial" w:cs="Arial"/>
                <w:iCs/>
                <w:sz w:val="22"/>
                <w:szCs w:val="22"/>
              </w:rPr>
            </w:pPr>
            <w:r w:rsidRPr="002A476F">
              <w:rPr>
                <w:rFonts w:ascii="Arial" w:hAnsi="Arial" w:cs="Arial"/>
                <w:iCs/>
                <w:sz w:val="22"/>
                <w:szCs w:val="22"/>
              </w:rPr>
              <w:t xml:space="preserve">The department </w:t>
            </w:r>
            <w:r w:rsidR="00DA6A89" w:rsidRPr="002A476F">
              <w:rPr>
                <w:rFonts w:ascii="Arial" w:hAnsi="Arial" w:cs="Arial"/>
                <w:iCs/>
                <w:sz w:val="22"/>
                <w:szCs w:val="22"/>
              </w:rPr>
              <w:t xml:space="preserve">considers that the consultation requirements have been met. </w:t>
            </w:r>
            <w:r w:rsidR="009F1E60" w:rsidRPr="002A476F">
              <w:rPr>
                <w:rFonts w:ascii="Arial" w:hAnsi="Arial" w:cs="Arial"/>
                <w:iCs/>
                <w:sz w:val="22"/>
                <w:szCs w:val="22"/>
              </w:rPr>
              <w:t xml:space="preserve">The application from the </w:t>
            </w:r>
            <w:r w:rsidR="00BA7529">
              <w:rPr>
                <w:rFonts w:ascii="Arial" w:hAnsi="Arial" w:cs="Arial"/>
                <w:iCs/>
                <w:sz w:val="22"/>
                <w:szCs w:val="22"/>
              </w:rPr>
              <w:t>Australian Fisheries Management Authority</w:t>
            </w:r>
            <w:r w:rsidR="009F1E60" w:rsidRPr="002A476F">
              <w:rPr>
                <w:rFonts w:ascii="Arial" w:hAnsi="Arial" w:cs="Arial"/>
                <w:iCs/>
                <w:sz w:val="22"/>
                <w:szCs w:val="22"/>
              </w:rPr>
              <w:t xml:space="preserve"> was released for public comment from </w:t>
            </w:r>
            <w:r w:rsidR="00BA7529">
              <w:rPr>
                <w:rFonts w:ascii="Arial" w:hAnsi="Arial" w:cs="Arial"/>
                <w:iCs/>
                <w:sz w:val="22"/>
                <w:szCs w:val="22"/>
              </w:rPr>
              <w:t>23 December 2011</w:t>
            </w:r>
            <w:r w:rsidR="009F1E60" w:rsidRPr="002A476F">
              <w:rPr>
                <w:rFonts w:ascii="Arial" w:hAnsi="Arial" w:cs="Arial"/>
                <w:iCs/>
                <w:sz w:val="22"/>
                <w:szCs w:val="22"/>
              </w:rPr>
              <w:t xml:space="preserve"> to </w:t>
            </w:r>
            <w:r w:rsidR="00BA7529">
              <w:rPr>
                <w:rFonts w:ascii="Arial" w:hAnsi="Arial" w:cs="Arial"/>
                <w:iCs/>
                <w:sz w:val="22"/>
                <w:szCs w:val="22"/>
              </w:rPr>
              <w:t>23 February 2012</w:t>
            </w:r>
            <w:r w:rsidR="009F1E60" w:rsidRPr="002A476F">
              <w:rPr>
                <w:rFonts w:ascii="Arial" w:hAnsi="Arial" w:cs="Arial"/>
                <w:iCs/>
                <w:sz w:val="22"/>
                <w:szCs w:val="22"/>
              </w:rPr>
              <w:t>. The public comment period sought comment on:</w:t>
            </w:r>
          </w:p>
          <w:p w:rsidR="009F1E60" w:rsidRPr="002A476F" w:rsidRDefault="009F1E60" w:rsidP="00BB7413">
            <w:pPr>
              <w:numPr>
                <w:ilvl w:val="0"/>
                <w:numId w:val="3"/>
              </w:numPr>
              <w:tabs>
                <w:tab w:val="num" w:pos="293"/>
              </w:tabs>
              <w:spacing w:after="120"/>
              <w:ind w:left="293" w:hanging="293"/>
              <w:rPr>
                <w:rFonts w:ascii="Arial" w:hAnsi="Arial" w:cs="Arial"/>
                <w:sz w:val="22"/>
                <w:szCs w:val="22"/>
              </w:rPr>
            </w:pPr>
            <w:r w:rsidRPr="002A476F">
              <w:rPr>
                <w:rFonts w:ascii="Arial" w:hAnsi="Arial" w:cs="Arial"/>
                <w:sz w:val="22"/>
                <w:szCs w:val="22"/>
              </w:rPr>
              <w:t xml:space="preserve">the proposal to amend the list of exempt native specimens to include product derived from the </w:t>
            </w:r>
            <w:r w:rsidR="00BA7529" w:rsidRPr="009F5569">
              <w:rPr>
                <w:rFonts w:ascii="Arial" w:hAnsi="Arial" w:cs="Arial"/>
                <w:sz w:val="22"/>
                <w:szCs w:val="22"/>
              </w:rPr>
              <w:t>Southern and Eastern Scalefish and Shark Fishery</w:t>
            </w:r>
            <w:r w:rsidRPr="002A476F">
              <w:rPr>
                <w:rFonts w:ascii="Arial" w:hAnsi="Arial" w:cs="Arial"/>
                <w:sz w:val="22"/>
                <w:szCs w:val="22"/>
              </w:rPr>
              <w:t xml:space="preserve">, and </w:t>
            </w:r>
          </w:p>
          <w:p w:rsidR="009F1E60" w:rsidRPr="002A476F" w:rsidRDefault="009F1E60" w:rsidP="00BB7413">
            <w:pPr>
              <w:numPr>
                <w:ilvl w:val="0"/>
                <w:numId w:val="3"/>
              </w:numPr>
              <w:tabs>
                <w:tab w:val="num" w:pos="293"/>
              </w:tabs>
              <w:spacing w:after="120"/>
              <w:ind w:left="293" w:hanging="293"/>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w:t>
            </w:r>
            <w:r w:rsidR="00BA7529">
              <w:rPr>
                <w:rFonts w:ascii="Arial" w:hAnsi="Arial" w:cs="Arial"/>
                <w:iCs/>
                <w:sz w:val="22"/>
                <w:szCs w:val="22"/>
              </w:rPr>
              <w:t>Australian Fisheries Management Authority</w:t>
            </w:r>
            <w:r w:rsidR="009D41D4">
              <w:rPr>
                <w:rFonts w:ascii="Arial" w:hAnsi="Arial" w:cs="Arial"/>
                <w:iCs/>
                <w:sz w:val="22"/>
                <w:szCs w:val="22"/>
              </w:rPr>
              <w:t>’s</w:t>
            </w:r>
            <w:r w:rsidRPr="002A476F">
              <w:rPr>
                <w:rFonts w:ascii="Arial" w:hAnsi="Arial" w:cs="Arial"/>
                <w:iCs/>
                <w:sz w:val="22"/>
                <w:szCs w:val="22"/>
              </w:rPr>
              <w:t xml:space="preserve"> </w:t>
            </w:r>
            <w:r w:rsidRPr="002A476F">
              <w:rPr>
                <w:rFonts w:ascii="Arial" w:hAnsi="Arial" w:cs="Arial"/>
                <w:sz w:val="22"/>
                <w:szCs w:val="22"/>
              </w:rPr>
              <w:t xml:space="preserve">application for the </w:t>
            </w:r>
            <w:r w:rsidR="00BA7529" w:rsidRPr="009F5569">
              <w:rPr>
                <w:rFonts w:ascii="Arial" w:hAnsi="Arial" w:cs="Arial"/>
                <w:sz w:val="22"/>
                <w:szCs w:val="22"/>
              </w:rPr>
              <w:t>Southern and Eastern Scalefish and Shark Fishery</w:t>
            </w:r>
            <w:r w:rsidRPr="002A476F">
              <w:rPr>
                <w:rFonts w:ascii="Arial" w:hAnsi="Arial" w:cs="Arial"/>
                <w:sz w:val="22"/>
                <w:szCs w:val="22"/>
              </w:rPr>
              <w:t>.</w:t>
            </w:r>
          </w:p>
          <w:p w:rsidR="00DA6A89" w:rsidRPr="002A476F" w:rsidRDefault="00BA7529" w:rsidP="003E40FC">
            <w:pPr>
              <w:spacing w:after="120"/>
              <w:rPr>
                <w:rFonts w:ascii="Arial" w:hAnsi="Arial" w:cs="Arial"/>
                <w:iCs/>
                <w:sz w:val="22"/>
                <w:szCs w:val="22"/>
              </w:rPr>
            </w:pPr>
            <w:r w:rsidRPr="000706FB">
              <w:rPr>
                <w:rFonts w:ascii="Arial" w:hAnsi="Arial" w:cs="Arial"/>
                <w:iCs/>
                <w:sz w:val="22"/>
                <w:szCs w:val="22"/>
              </w:rPr>
              <w:t>Five</w:t>
            </w:r>
            <w:r w:rsidR="00D020DE" w:rsidRPr="000706FB">
              <w:rPr>
                <w:rFonts w:ascii="Arial" w:hAnsi="Arial" w:cs="Arial"/>
                <w:iCs/>
                <w:sz w:val="22"/>
                <w:szCs w:val="22"/>
              </w:rPr>
              <w:t xml:space="preserve"> </w:t>
            </w:r>
            <w:r w:rsidR="00D020DE" w:rsidRPr="00BA7529">
              <w:rPr>
                <w:rFonts w:ascii="Arial" w:hAnsi="Arial" w:cs="Arial"/>
                <w:iCs/>
                <w:sz w:val="22"/>
                <w:szCs w:val="22"/>
              </w:rPr>
              <w:t>comments were received</w:t>
            </w:r>
            <w:r w:rsidR="009F1E60" w:rsidRPr="00BA7529">
              <w:rPr>
                <w:rFonts w:ascii="Arial" w:hAnsi="Arial" w:cs="Arial"/>
                <w:iCs/>
                <w:sz w:val="22"/>
                <w:szCs w:val="22"/>
              </w:rPr>
              <w:t>.</w:t>
            </w:r>
            <w:r w:rsidR="00DA6A89" w:rsidRPr="002A476F">
              <w:rPr>
                <w:rFonts w:ascii="Arial" w:hAnsi="Arial" w:cs="Arial"/>
                <w:iCs/>
                <w:sz w:val="22"/>
                <w:szCs w:val="22"/>
              </w:rPr>
              <w:t xml:space="preserve"> </w:t>
            </w:r>
          </w:p>
        </w:tc>
      </w:tr>
      <w:tr w:rsidR="00DA6A89" w:rsidRPr="00F6308F" w:rsidTr="00814CC7">
        <w:tc>
          <w:tcPr>
            <w:tcW w:w="7087" w:type="dxa"/>
          </w:tcPr>
          <w:p w:rsidR="00DA6A89" w:rsidRPr="002A476F" w:rsidRDefault="00DA6A89" w:rsidP="00814CC7">
            <w:pPr>
              <w:spacing w:before="120" w:after="120"/>
              <w:ind w:left="360" w:hanging="360"/>
              <w:rPr>
                <w:rFonts w:ascii="Arial" w:hAnsi="Arial" w:cs="Arial"/>
                <w:sz w:val="22"/>
                <w:szCs w:val="22"/>
              </w:rPr>
            </w:pPr>
            <w:r w:rsidRPr="002A476F">
              <w:rPr>
                <w:rFonts w:ascii="Arial" w:hAnsi="Arial" w:cs="Arial"/>
                <w:sz w:val="22"/>
                <w:szCs w:val="22"/>
              </w:rPr>
              <w:t>(5)</w:t>
            </w:r>
            <w:r w:rsidRPr="002A476F">
              <w:rPr>
                <w:rFonts w:ascii="Arial" w:hAnsi="Arial" w:cs="Arial"/>
                <w:sz w:val="22"/>
                <w:szCs w:val="22"/>
              </w:rPr>
              <w:tab/>
              <w:t>A copy of an instrument made under section 303DC is to be made available for inspection on the Internet.</w:t>
            </w:r>
          </w:p>
        </w:tc>
        <w:tc>
          <w:tcPr>
            <w:tcW w:w="7087" w:type="dxa"/>
          </w:tcPr>
          <w:p w:rsidR="00DA6A89" w:rsidRPr="002A476F" w:rsidRDefault="00DA6A89" w:rsidP="002A476F">
            <w:pPr>
              <w:spacing w:before="120" w:after="120"/>
              <w:rPr>
                <w:rFonts w:ascii="Arial" w:hAnsi="Arial" w:cs="Arial"/>
                <w:sz w:val="22"/>
                <w:szCs w:val="22"/>
              </w:rPr>
            </w:pPr>
            <w:r w:rsidRPr="002A476F">
              <w:rPr>
                <w:rFonts w:ascii="Arial" w:hAnsi="Arial" w:cs="Arial"/>
                <w:sz w:val="22"/>
                <w:szCs w:val="22"/>
              </w:rPr>
              <w:t xml:space="preserve">The instrument for the </w:t>
            </w:r>
            <w:r w:rsidR="00BA7529" w:rsidRPr="009F5569">
              <w:rPr>
                <w:rFonts w:ascii="Arial" w:hAnsi="Arial" w:cs="Arial"/>
                <w:sz w:val="22"/>
                <w:szCs w:val="22"/>
              </w:rPr>
              <w:t>Southern and Eastern Scalefish and Shark Fishery</w:t>
            </w:r>
            <w:r w:rsidR="00BA7529" w:rsidRPr="002A476F">
              <w:rPr>
                <w:rFonts w:ascii="Arial" w:hAnsi="Arial" w:cs="Arial"/>
                <w:sz w:val="22"/>
                <w:szCs w:val="22"/>
              </w:rPr>
              <w:t xml:space="preserve"> </w:t>
            </w:r>
            <w:r w:rsidRPr="002A476F">
              <w:rPr>
                <w:rFonts w:ascii="Arial" w:hAnsi="Arial" w:cs="Arial"/>
                <w:sz w:val="22"/>
                <w:szCs w:val="22"/>
              </w:rPr>
              <w:t xml:space="preserve">made under section 303DC will be gazetted and made available on the </w:t>
            </w:r>
            <w:r w:rsidR="00B169FB" w:rsidRPr="002A476F">
              <w:rPr>
                <w:rFonts w:ascii="Arial" w:hAnsi="Arial" w:cs="Arial"/>
                <w:iCs/>
                <w:sz w:val="22"/>
                <w:szCs w:val="22"/>
              </w:rPr>
              <w:t xml:space="preserve">department’s </w:t>
            </w:r>
            <w:r w:rsidRPr="002A476F">
              <w:rPr>
                <w:rFonts w:ascii="Arial" w:hAnsi="Arial" w:cs="Arial"/>
                <w:sz w:val="22"/>
                <w:szCs w:val="22"/>
              </w:rPr>
              <w:t>website.</w:t>
            </w:r>
          </w:p>
        </w:tc>
      </w:tr>
    </w:tbl>
    <w:p w:rsidR="00DA6A89" w:rsidRPr="00F6308F" w:rsidRDefault="00DA6A89" w:rsidP="00DA6A89">
      <w:pPr>
        <w:rPr>
          <w:rFonts w:ascii="Arial" w:hAnsi="Arial" w:cs="Arial"/>
          <w:sz w:val="22"/>
          <w:szCs w:val="22"/>
          <w:highlight w:val="yellow"/>
        </w:rPr>
      </w:pPr>
    </w:p>
    <w:p w:rsidR="00DA6A89" w:rsidRPr="00F6308F" w:rsidRDefault="00DA6A89" w:rsidP="00DA6A89">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1B2CE2" w:rsidRDefault="00B73546" w:rsidP="00B81AD8">
            <w:pPr>
              <w:spacing w:before="60" w:after="60"/>
              <w:rPr>
                <w:rFonts w:ascii="Arial" w:hAnsi="Arial" w:cs="Arial"/>
                <w:b/>
                <w:sz w:val="22"/>
                <w:szCs w:val="22"/>
              </w:rPr>
            </w:pPr>
            <w:r w:rsidRPr="001B2CE2">
              <w:rPr>
                <w:rFonts w:ascii="Arial" w:hAnsi="Arial" w:cs="Arial"/>
                <w:b/>
                <w:sz w:val="22"/>
                <w:szCs w:val="22"/>
              </w:rPr>
              <w:t>Section 303FN Approved wildlife trade operation</w:t>
            </w:r>
          </w:p>
        </w:tc>
        <w:tc>
          <w:tcPr>
            <w:tcW w:w="7087" w:type="dxa"/>
          </w:tcPr>
          <w:p w:rsidR="00B73546" w:rsidRPr="001B2CE2" w:rsidRDefault="00B73546" w:rsidP="00B81AD8">
            <w:pPr>
              <w:spacing w:before="60" w:after="60"/>
              <w:rPr>
                <w:rFonts w:ascii="Arial" w:hAnsi="Arial" w:cs="Arial"/>
                <w:b/>
                <w:sz w:val="22"/>
                <w:szCs w:val="22"/>
              </w:rPr>
            </w:pPr>
            <w:r w:rsidRPr="001B2CE2">
              <w:rPr>
                <w:rFonts w:ascii="Arial" w:hAnsi="Arial" w:cs="Arial"/>
                <w:b/>
                <w:sz w:val="22"/>
                <w:szCs w:val="22"/>
              </w:rPr>
              <w:t xml:space="preserve">The department’s assessment of the </w:t>
            </w:r>
            <w:r w:rsidR="002458D5" w:rsidRPr="002458D5">
              <w:rPr>
                <w:rFonts w:ascii="Arial" w:hAnsi="Arial" w:cs="Arial"/>
                <w:b/>
                <w:sz w:val="22"/>
                <w:szCs w:val="22"/>
              </w:rPr>
              <w:t>Southern and Eastern Scalefish and Shark Fishery</w:t>
            </w:r>
          </w:p>
        </w:tc>
      </w:tr>
      <w:tr w:rsidR="00DA6A89" w:rsidRPr="00F6308F" w:rsidTr="00814CC7">
        <w:tc>
          <w:tcPr>
            <w:tcW w:w="7087" w:type="dxa"/>
            <w:tcMar>
              <w:top w:w="57" w:type="dxa"/>
              <w:bottom w:w="57" w:type="dxa"/>
            </w:tcMar>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(2)</w:t>
            </w:r>
            <w:r w:rsidRPr="002A476F">
              <w:rPr>
                <w:rFonts w:ascii="Arial" w:hAnsi="Arial" w:cs="Arial"/>
                <w:sz w:val="22"/>
                <w:szCs w:val="22"/>
              </w:rPr>
              <w:tab/>
              <w:t xml:space="preserve">The Minister may, by instrument published in the </w:t>
            </w:r>
            <w:r w:rsidRPr="002A476F">
              <w:rPr>
                <w:rFonts w:ascii="Arial" w:hAnsi="Arial" w:cs="Arial"/>
                <w:i/>
                <w:sz w:val="22"/>
                <w:szCs w:val="22"/>
              </w:rPr>
              <w:t>Gazette</w:t>
            </w:r>
            <w:r w:rsidRPr="002A476F">
              <w:rPr>
                <w:rFonts w:ascii="Arial" w:hAnsi="Arial" w:cs="Arial"/>
                <w:sz w:val="22"/>
                <w:szCs w:val="22"/>
              </w:rPr>
              <w:t xml:space="preserve">, declare that a specified wildlife trade operation is an </w:t>
            </w:r>
            <w:r w:rsidRPr="002A476F">
              <w:rPr>
                <w:rFonts w:ascii="Arial" w:hAnsi="Arial" w:cs="Arial"/>
                <w:b/>
                <w:i/>
                <w:sz w:val="22"/>
                <w:szCs w:val="22"/>
              </w:rPr>
              <w:t xml:space="preserve">approved wildlife trade operation </w:t>
            </w:r>
            <w:r w:rsidRPr="002A476F">
              <w:rPr>
                <w:rFonts w:ascii="Arial" w:hAnsi="Arial" w:cs="Arial"/>
                <w:sz w:val="22"/>
                <w:szCs w:val="22"/>
              </w:rPr>
              <w:t>for the purposes of this section.</w:t>
            </w:r>
          </w:p>
        </w:tc>
        <w:tc>
          <w:tcPr>
            <w:tcW w:w="7087" w:type="dxa"/>
            <w:tcMar>
              <w:top w:w="57" w:type="dxa"/>
              <w:bottom w:w="57" w:type="dxa"/>
            </w:tcMar>
          </w:tcPr>
          <w:p w:rsidR="00DA6A89" w:rsidRPr="002A476F" w:rsidRDefault="00DA6A89" w:rsidP="00814CC7">
            <w:pPr>
              <w:rPr>
                <w:rFonts w:ascii="Arial" w:hAnsi="Arial" w:cs="Arial"/>
                <w:sz w:val="22"/>
                <w:szCs w:val="22"/>
              </w:rPr>
            </w:pPr>
          </w:p>
        </w:tc>
      </w:tr>
      <w:tr w:rsidR="00DA6A89" w:rsidRPr="00F6308F" w:rsidTr="00814CC7">
        <w:tc>
          <w:tcPr>
            <w:tcW w:w="7087" w:type="dxa"/>
            <w:tcMar>
              <w:top w:w="57" w:type="dxa"/>
              <w:bottom w:w="57" w:type="dxa"/>
            </w:tcMar>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(3)</w:t>
            </w:r>
            <w:r w:rsidRPr="002A476F">
              <w:rPr>
                <w:rFonts w:ascii="Arial" w:hAnsi="Arial" w:cs="Arial"/>
                <w:sz w:val="22"/>
                <w:szCs w:val="22"/>
              </w:rPr>
              <w:tab/>
              <w:t xml:space="preserve">The Minister must not declare an operation as an approved wildlife trade operation unless the Minister is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814CC7">
            <w:pPr>
              <w:ind w:left="360" w:hanging="360"/>
              <w:rPr>
                <w:rFonts w:ascii="Arial" w:hAnsi="Arial" w:cs="Arial"/>
                <w:sz w:val="22"/>
                <w:szCs w:val="22"/>
              </w:rPr>
            </w:pPr>
          </w:p>
          <w:p w:rsidR="00DA6A89" w:rsidRPr="002A476F" w:rsidRDefault="00DA6A89" w:rsidP="00BB7413">
            <w:pPr>
              <w:numPr>
                <w:ilvl w:val="0"/>
                <w:numId w:val="8"/>
              </w:numPr>
              <w:ind w:hanging="540"/>
              <w:rPr>
                <w:rFonts w:ascii="Arial" w:hAnsi="Arial" w:cs="Arial"/>
                <w:sz w:val="22"/>
                <w:szCs w:val="22"/>
              </w:rPr>
            </w:pPr>
            <w:r w:rsidRPr="002A476F">
              <w:rPr>
                <w:rFonts w:ascii="Arial" w:hAnsi="Arial" w:cs="Arial"/>
                <w:sz w:val="22"/>
                <w:szCs w:val="22"/>
              </w:rPr>
              <w:t>the operation is consistent with the objects of Part 13A of the Act; and</w:t>
            </w:r>
          </w:p>
          <w:p w:rsidR="001B2CE2" w:rsidRPr="002A476F" w:rsidRDefault="001B2CE2" w:rsidP="001B2CE2">
            <w:pPr>
              <w:ind w:left="1080"/>
              <w:rPr>
                <w:rFonts w:ascii="Arial" w:hAnsi="Arial" w:cs="Arial"/>
                <w:sz w:val="22"/>
                <w:szCs w:val="22"/>
              </w:rPr>
            </w:pPr>
          </w:p>
          <w:p w:rsidR="00DA6A89" w:rsidRPr="002A476F" w:rsidRDefault="00DA6A89" w:rsidP="00814CC7">
            <w:pPr>
              <w:ind w:hanging="540"/>
              <w:rPr>
                <w:rFonts w:ascii="Arial" w:hAnsi="Arial" w:cs="Arial"/>
                <w:sz w:val="22"/>
                <w:szCs w:val="22"/>
              </w:rPr>
            </w:pPr>
          </w:p>
          <w:p w:rsidR="00DA6A89" w:rsidRPr="002A476F" w:rsidRDefault="00DA6A89" w:rsidP="00814CC7">
            <w:pPr>
              <w:ind w:hanging="540"/>
              <w:rPr>
                <w:rFonts w:ascii="Arial" w:hAnsi="Arial" w:cs="Arial"/>
                <w:sz w:val="22"/>
                <w:szCs w:val="22"/>
              </w:rPr>
            </w:pPr>
          </w:p>
          <w:p w:rsidR="00DA6A89" w:rsidRPr="002A476F" w:rsidRDefault="00DA6A89" w:rsidP="00814CC7">
            <w:pPr>
              <w:ind w:hanging="540"/>
              <w:rPr>
                <w:rFonts w:ascii="Arial" w:hAnsi="Arial" w:cs="Arial"/>
                <w:sz w:val="22"/>
                <w:szCs w:val="22"/>
              </w:rPr>
            </w:pPr>
          </w:p>
          <w:p w:rsidR="00DA6A89" w:rsidRPr="002A476F" w:rsidRDefault="00DA6A89" w:rsidP="00814CC7">
            <w:pPr>
              <w:ind w:hanging="540"/>
              <w:rPr>
                <w:rFonts w:ascii="Arial" w:hAnsi="Arial" w:cs="Arial"/>
                <w:sz w:val="22"/>
                <w:szCs w:val="22"/>
              </w:rPr>
            </w:pPr>
          </w:p>
          <w:p w:rsidR="00DA6A89" w:rsidRPr="002A476F" w:rsidRDefault="00DA6A89" w:rsidP="00814CC7">
            <w:pPr>
              <w:ind w:hanging="540"/>
              <w:rPr>
                <w:rFonts w:ascii="Arial" w:hAnsi="Arial" w:cs="Arial"/>
                <w:sz w:val="22"/>
                <w:szCs w:val="22"/>
              </w:rPr>
            </w:pPr>
          </w:p>
          <w:p w:rsidR="009D41D4" w:rsidRPr="002A476F" w:rsidRDefault="009D41D4" w:rsidP="00BA7529">
            <w:pPr>
              <w:rPr>
                <w:rFonts w:ascii="Arial" w:hAnsi="Arial" w:cs="Arial"/>
                <w:sz w:val="22"/>
                <w:szCs w:val="22"/>
              </w:rPr>
            </w:pPr>
          </w:p>
          <w:p w:rsidR="00DA6A89" w:rsidRPr="002A476F" w:rsidRDefault="00DA6A89" w:rsidP="00814CC7">
            <w:pPr>
              <w:ind w:hanging="540"/>
              <w:rPr>
                <w:rFonts w:ascii="Arial" w:hAnsi="Arial" w:cs="Arial"/>
                <w:sz w:val="22"/>
                <w:szCs w:val="22"/>
              </w:rPr>
            </w:pPr>
          </w:p>
          <w:p w:rsidR="00DA6A89" w:rsidRPr="002A476F" w:rsidRDefault="00DA6A89" w:rsidP="00BB7413">
            <w:pPr>
              <w:numPr>
                <w:ilvl w:val="0"/>
                <w:numId w:val="8"/>
              </w:numPr>
              <w:ind w:hanging="540"/>
              <w:rPr>
                <w:rFonts w:ascii="Arial" w:hAnsi="Arial" w:cs="Arial"/>
                <w:sz w:val="22"/>
                <w:szCs w:val="22"/>
              </w:rPr>
            </w:pPr>
            <w:r w:rsidRPr="002A476F">
              <w:rPr>
                <w:rFonts w:ascii="Arial" w:hAnsi="Arial" w:cs="Arial"/>
                <w:sz w:val="22"/>
                <w:szCs w:val="22"/>
              </w:rPr>
              <w:t>the operation will not be detrimental to:</w:t>
            </w:r>
          </w:p>
          <w:p w:rsidR="00DA6A89" w:rsidRPr="002A476F" w:rsidRDefault="00DA6A89" w:rsidP="00BB7413">
            <w:pPr>
              <w:numPr>
                <w:ilvl w:val="1"/>
                <w:numId w:val="11"/>
              </w:numPr>
              <w:rPr>
                <w:rFonts w:ascii="Arial" w:hAnsi="Arial" w:cs="Arial"/>
                <w:sz w:val="22"/>
                <w:szCs w:val="22"/>
              </w:rPr>
            </w:pPr>
            <w:r w:rsidRPr="002A476F">
              <w:rPr>
                <w:rFonts w:ascii="Arial" w:hAnsi="Arial" w:cs="Arial"/>
                <w:sz w:val="22"/>
                <w:szCs w:val="22"/>
              </w:rPr>
              <w:t>the survival of a taxon to which the operation relates; or</w:t>
            </w:r>
          </w:p>
          <w:p w:rsidR="00DA6A89" w:rsidRPr="002A476F" w:rsidRDefault="00DA6A89" w:rsidP="004005C5">
            <w:pPr>
              <w:numPr>
                <w:ilvl w:val="1"/>
                <w:numId w:val="11"/>
              </w:numPr>
              <w:rPr>
                <w:rFonts w:ascii="Arial" w:hAnsi="Arial" w:cs="Arial"/>
                <w:sz w:val="22"/>
                <w:szCs w:val="22"/>
              </w:rPr>
            </w:pPr>
            <w:r w:rsidRPr="002A476F">
              <w:rPr>
                <w:rFonts w:ascii="Arial" w:hAnsi="Arial" w:cs="Arial"/>
                <w:sz w:val="22"/>
                <w:szCs w:val="22"/>
              </w:rPr>
              <w:t>the conservation status of a taxon to which the operation relates; and</w:t>
            </w:r>
          </w:p>
          <w:p w:rsidR="001B2CE2" w:rsidRPr="002A476F" w:rsidRDefault="001B2CE2" w:rsidP="00814CC7">
            <w:pPr>
              <w:ind w:left="1080"/>
              <w:rPr>
                <w:rFonts w:ascii="Arial" w:hAnsi="Arial" w:cs="Arial"/>
                <w:sz w:val="22"/>
                <w:szCs w:val="22"/>
              </w:rPr>
            </w:pPr>
          </w:p>
          <w:p w:rsidR="00DA6A89" w:rsidRPr="002A476F" w:rsidRDefault="00DA6A89" w:rsidP="00814CC7">
            <w:pPr>
              <w:tabs>
                <w:tab w:val="left" w:pos="1080"/>
              </w:tabs>
              <w:ind w:left="1080" w:hanging="540"/>
              <w:rPr>
                <w:rFonts w:ascii="Arial" w:hAnsi="Arial" w:cs="Arial"/>
                <w:sz w:val="22"/>
                <w:szCs w:val="22"/>
              </w:rPr>
            </w:pPr>
            <w:r w:rsidRPr="002A476F">
              <w:rPr>
                <w:rFonts w:ascii="Arial" w:hAnsi="Arial" w:cs="Arial"/>
                <w:sz w:val="22"/>
                <w:szCs w:val="22"/>
              </w:rPr>
              <w:t>(</w:t>
            </w:r>
            <w:proofErr w:type="spellStart"/>
            <w:r w:rsidRPr="002A476F">
              <w:rPr>
                <w:rFonts w:ascii="Arial" w:hAnsi="Arial" w:cs="Arial"/>
                <w:sz w:val="22"/>
                <w:szCs w:val="22"/>
              </w:rPr>
              <w:t>ba</w:t>
            </w:r>
            <w:proofErr w:type="spellEnd"/>
            <w:r w:rsidRPr="002A476F">
              <w:rPr>
                <w:rFonts w:ascii="Arial" w:hAnsi="Arial" w:cs="Arial"/>
                <w:sz w:val="22"/>
                <w:szCs w:val="22"/>
              </w:rPr>
              <w:t>)</w:t>
            </w:r>
            <w:r w:rsidRPr="002A476F">
              <w:rPr>
                <w:rFonts w:ascii="Arial" w:hAnsi="Arial" w:cs="Arial"/>
                <w:sz w:val="22"/>
                <w:szCs w:val="22"/>
              </w:rPr>
              <w:tab/>
              <w:t>the operation will not be likely to threaten any relevant ecosystem including (but not limited to) any habitat or biodiversity; and</w:t>
            </w:r>
          </w:p>
          <w:p w:rsidR="00DA6A89" w:rsidRPr="002A476F" w:rsidRDefault="00DA6A89" w:rsidP="00814CC7">
            <w:pPr>
              <w:tabs>
                <w:tab w:val="left" w:pos="1080"/>
              </w:tabs>
              <w:ind w:left="1080" w:hanging="720"/>
              <w:rPr>
                <w:rFonts w:ascii="Arial" w:hAnsi="Arial" w:cs="Arial"/>
                <w:sz w:val="22"/>
                <w:szCs w:val="22"/>
              </w:rPr>
            </w:pPr>
          </w:p>
          <w:p w:rsidR="00812B1A" w:rsidRDefault="00812B1A" w:rsidP="00814CC7">
            <w:pPr>
              <w:ind w:left="360"/>
              <w:rPr>
                <w:rFonts w:ascii="Arial" w:hAnsi="Arial" w:cs="Arial"/>
                <w:sz w:val="22"/>
                <w:szCs w:val="22"/>
              </w:rPr>
            </w:pPr>
          </w:p>
          <w:p w:rsidR="00263721" w:rsidRDefault="00263721" w:rsidP="00814CC7">
            <w:pPr>
              <w:ind w:left="360"/>
              <w:rPr>
                <w:rFonts w:ascii="Arial" w:hAnsi="Arial" w:cs="Arial"/>
                <w:sz w:val="22"/>
                <w:szCs w:val="22"/>
              </w:rPr>
            </w:pPr>
          </w:p>
          <w:p w:rsidR="008211BD" w:rsidRDefault="008211BD" w:rsidP="00814CC7">
            <w:pPr>
              <w:ind w:left="360"/>
              <w:rPr>
                <w:rFonts w:ascii="Arial" w:hAnsi="Arial" w:cs="Arial"/>
                <w:sz w:val="22"/>
                <w:szCs w:val="22"/>
              </w:rPr>
            </w:pPr>
          </w:p>
          <w:p w:rsidR="008211BD" w:rsidRDefault="008211BD" w:rsidP="00814CC7">
            <w:pPr>
              <w:ind w:left="360"/>
              <w:rPr>
                <w:rFonts w:ascii="Arial" w:hAnsi="Arial" w:cs="Arial"/>
                <w:sz w:val="22"/>
                <w:szCs w:val="22"/>
              </w:rPr>
            </w:pPr>
          </w:p>
          <w:p w:rsidR="004A3A89" w:rsidRDefault="004A3A89" w:rsidP="00814CC7">
            <w:pPr>
              <w:ind w:left="360"/>
              <w:rPr>
                <w:rFonts w:ascii="Arial" w:hAnsi="Arial" w:cs="Arial"/>
                <w:sz w:val="22"/>
                <w:szCs w:val="22"/>
              </w:rPr>
            </w:pPr>
          </w:p>
          <w:p w:rsidR="004A3A89" w:rsidRDefault="004A3A89" w:rsidP="00814CC7">
            <w:pPr>
              <w:ind w:left="360"/>
              <w:rPr>
                <w:rFonts w:ascii="Arial" w:hAnsi="Arial" w:cs="Arial"/>
                <w:sz w:val="22"/>
                <w:szCs w:val="22"/>
              </w:rPr>
            </w:pPr>
          </w:p>
          <w:p w:rsidR="004A3A89" w:rsidRDefault="004A3A89" w:rsidP="00814CC7">
            <w:pPr>
              <w:ind w:left="360"/>
              <w:rPr>
                <w:rFonts w:ascii="Arial" w:hAnsi="Arial" w:cs="Arial"/>
                <w:sz w:val="22"/>
                <w:szCs w:val="22"/>
              </w:rPr>
            </w:pPr>
          </w:p>
          <w:p w:rsidR="004A3A89" w:rsidRDefault="004A3A89" w:rsidP="00814CC7">
            <w:pPr>
              <w:ind w:left="360"/>
              <w:rPr>
                <w:rFonts w:ascii="Arial" w:hAnsi="Arial" w:cs="Arial"/>
                <w:sz w:val="22"/>
                <w:szCs w:val="22"/>
              </w:rPr>
            </w:pPr>
          </w:p>
          <w:p w:rsidR="00263721" w:rsidRDefault="00263721" w:rsidP="00814CC7">
            <w:pPr>
              <w:ind w:left="360"/>
              <w:rPr>
                <w:rFonts w:ascii="Arial" w:hAnsi="Arial" w:cs="Arial"/>
                <w:sz w:val="22"/>
                <w:szCs w:val="22"/>
              </w:rPr>
            </w:pPr>
          </w:p>
          <w:p w:rsidR="00263721" w:rsidRDefault="00263721" w:rsidP="00814CC7">
            <w:pPr>
              <w:ind w:left="360"/>
              <w:rPr>
                <w:rFonts w:ascii="Arial" w:hAnsi="Arial" w:cs="Arial"/>
                <w:sz w:val="22"/>
                <w:szCs w:val="22"/>
              </w:rPr>
            </w:pPr>
          </w:p>
          <w:p w:rsidR="00263721" w:rsidRPr="002A476F" w:rsidRDefault="00263721" w:rsidP="00814CC7">
            <w:pPr>
              <w:ind w:left="360"/>
              <w:rPr>
                <w:rFonts w:ascii="Arial" w:hAnsi="Arial" w:cs="Arial"/>
                <w:sz w:val="22"/>
                <w:szCs w:val="22"/>
              </w:rPr>
            </w:pPr>
          </w:p>
          <w:p w:rsidR="00DA6A89" w:rsidRPr="002A476F" w:rsidRDefault="00DA6A89" w:rsidP="00BB7413">
            <w:pPr>
              <w:numPr>
                <w:ilvl w:val="0"/>
                <w:numId w:val="8"/>
              </w:numPr>
              <w:ind w:hanging="540"/>
              <w:rPr>
                <w:rFonts w:ascii="Arial" w:hAnsi="Arial" w:cs="Arial"/>
                <w:sz w:val="22"/>
                <w:szCs w:val="22"/>
              </w:rPr>
            </w:pPr>
            <w:r w:rsidRPr="002A476F">
              <w:rPr>
                <w:rFonts w:ascii="Arial" w:hAnsi="Arial" w:cs="Arial"/>
                <w:sz w:val="22"/>
                <w:szCs w:val="22"/>
              </w:rPr>
              <w:t>if the operation relates to the taking of live specimens that belong to a taxon specified in the regulations – the conditions that, under the regulations, are applicable to the welfare of the specimens are likely to be complied with; and</w:t>
            </w:r>
          </w:p>
          <w:p w:rsidR="00DA6A89" w:rsidRPr="002A476F" w:rsidRDefault="00DA6A89" w:rsidP="00814CC7">
            <w:pPr>
              <w:ind w:left="360" w:hanging="540"/>
              <w:rPr>
                <w:rFonts w:ascii="Arial" w:hAnsi="Arial" w:cs="Arial"/>
                <w:sz w:val="22"/>
                <w:szCs w:val="22"/>
              </w:rPr>
            </w:pPr>
          </w:p>
          <w:p w:rsidR="00DA6A89" w:rsidRPr="002A476F" w:rsidRDefault="00DA6A89" w:rsidP="00BB7413">
            <w:pPr>
              <w:numPr>
                <w:ilvl w:val="0"/>
                <w:numId w:val="8"/>
              </w:numPr>
              <w:spacing w:after="120"/>
              <w:ind w:left="1078" w:hanging="539"/>
              <w:rPr>
                <w:rFonts w:ascii="Arial" w:hAnsi="Arial" w:cs="Arial"/>
                <w:sz w:val="22"/>
                <w:szCs w:val="22"/>
              </w:rPr>
            </w:pPr>
            <w:proofErr w:type="gramStart"/>
            <w:r w:rsidRPr="002A476F">
              <w:rPr>
                <w:rFonts w:ascii="Arial" w:hAnsi="Arial" w:cs="Arial"/>
                <w:sz w:val="22"/>
                <w:szCs w:val="22"/>
              </w:rPr>
              <w:t>such</w:t>
            </w:r>
            <w:proofErr w:type="gramEnd"/>
            <w:r w:rsidRPr="002A476F">
              <w:rPr>
                <w:rFonts w:ascii="Arial" w:hAnsi="Arial" w:cs="Arial"/>
                <w:sz w:val="22"/>
                <w:szCs w:val="22"/>
              </w:rPr>
              <w:t xml:space="preserve"> other conditions (if any) as are specified in the regulations have been, or are likely to be, satisfied.</w:t>
            </w:r>
          </w:p>
        </w:tc>
        <w:tc>
          <w:tcPr>
            <w:tcW w:w="7087" w:type="dxa"/>
            <w:tcMar>
              <w:top w:w="57" w:type="dxa"/>
              <w:bottom w:w="57" w:type="dxa"/>
            </w:tcMar>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BA7529" w:rsidRDefault="00DA6A89" w:rsidP="00814CC7">
            <w:pPr>
              <w:rPr>
                <w:rFonts w:ascii="Arial" w:hAnsi="Arial" w:cs="Arial"/>
                <w:sz w:val="22"/>
                <w:szCs w:val="22"/>
              </w:rPr>
            </w:pPr>
            <w:r w:rsidRPr="002A476F">
              <w:rPr>
                <w:rFonts w:ascii="Arial" w:hAnsi="Arial" w:cs="Arial"/>
                <w:sz w:val="22"/>
                <w:szCs w:val="22"/>
              </w:rPr>
              <w:t xml:space="preserve">The </w:t>
            </w:r>
            <w:r w:rsidR="003E40FC" w:rsidRPr="002A476F">
              <w:rPr>
                <w:rFonts w:ascii="Arial" w:hAnsi="Arial" w:cs="Arial"/>
                <w:sz w:val="22"/>
                <w:szCs w:val="22"/>
              </w:rPr>
              <w:t xml:space="preserve">department considers that the operation of the </w:t>
            </w:r>
            <w:r w:rsidR="00BA7529" w:rsidRPr="009F5569">
              <w:rPr>
                <w:rFonts w:ascii="Arial" w:hAnsi="Arial" w:cs="Arial"/>
                <w:sz w:val="22"/>
                <w:szCs w:val="22"/>
              </w:rPr>
              <w:t>Southern and Eastern Scalefish and Shark Fishery</w:t>
            </w:r>
            <w:r w:rsidR="00BA7529" w:rsidRPr="002A476F">
              <w:rPr>
                <w:rFonts w:ascii="Arial" w:hAnsi="Arial" w:cs="Arial"/>
                <w:sz w:val="22"/>
                <w:szCs w:val="22"/>
              </w:rPr>
              <w:t xml:space="preserve"> </w:t>
            </w:r>
            <w:r w:rsidRPr="002A476F">
              <w:rPr>
                <w:rFonts w:ascii="Arial" w:hAnsi="Arial" w:cs="Arial"/>
                <w:sz w:val="22"/>
                <w:szCs w:val="22"/>
              </w:rPr>
              <w:t xml:space="preserve">is consistent with </w:t>
            </w:r>
            <w:r w:rsidR="009D41D4">
              <w:rPr>
                <w:rFonts w:ascii="Arial" w:hAnsi="Arial" w:cs="Arial"/>
                <w:sz w:val="22"/>
                <w:szCs w:val="22"/>
              </w:rPr>
              <w:t xml:space="preserve">the </w:t>
            </w:r>
            <w:r w:rsidRPr="002A476F">
              <w:rPr>
                <w:rFonts w:ascii="Arial" w:hAnsi="Arial" w:cs="Arial"/>
                <w:sz w:val="22"/>
                <w:szCs w:val="22"/>
              </w:rPr>
              <w:t xml:space="preserve">objects of Part </w:t>
            </w:r>
            <w:r w:rsidRPr="00BA7529">
              <w:rPr>
                <w:rFonts w:ascii="Arial" w:hAnsi="Arial" w:cs="Arial"/>
                <w:sz w:val="22"/>
                <w:szCs w:val="22"/>
              </w:rPr>
              <w:t xml:space="preserve">13A (listed </w:t>
            </w:r>
            <w:r w:rsidR="00814CC7" w:rsidRPr="00BA7529">
              <w:rPr>
                <w:rFonts w:ascii="Arial" w:hAnsi="Arial" w:cs="Arial"/>
                <w:sz w:val="22"/>
                <w:szCs w:val="22"/>
              </w:rPr>
              <w:t>above</w:t>
            </w:r>
            <w:r w:rsidRPr="00BA7529">
              <w:rPr>
                <w:rFonts w:ascii="Arial" w:hAnsi="Arial" w:cs="Arial"/>
                <w:sz w:val="22"/>
                <w:szCs w:val="22"/>
              </w:rPr>
              <w:t>) as:</w:t>
            </w:r>
          </w:p>
          <w:p w:rsidR="00DA6A89" w:rsidRPr="00BA7529" w:rsidRDefault="00DA6A89" w:rsidP="00BB7413">
            <w:pPr>
              <w:numPr>
                <w:ilvl w:val="0"/>
                <w:numId w:val="3"/>
              </w:numPr>
              <w:tabs>
                <w:tab w:val="num" w:pos="293"/>
              </w:tabs>
              <w:ind w:left="293" w:hanging="293"/>
              <w:rPr>
                <w:rFonts w:ascii="Arial" w:hAnsi="Arial" w:cs="Arial"/>
                <w:sz w:val="22"/>
                <w:szCs w:val="22"/>
              </w:rPr>
            </w:pPr>
            <w:r w:rsidRPr="00BA7529">
              <w:rPr>
                <w:rFonts w:ascii="Arial" w:hAnsi="Arial" w:cs="Arial"/>
                <w:sz w:val="22"/>
                <w:szCs w:val="22"/>
              </w:rPr>
              <w:lastRenderedPageBreak/>
              <w:t>there are management arrangements in place to ensure that the resource is being managed in an ec</w:t>
            </w:r>
            <w:r w:rsidR="00D020DE" w:rsidRPr="00BA7529">
              <w:rPr>
                <w:rFonts w:ascii="Arial" w:hAnsi="Arial" w:cs="Arial"/>
                <w:sz w:val="22"/>
                <w:szCs w:val="22"/>
              </w:rPr>
              <w:t>ologically sustainable way (see </w:t>
            </w:r>
            <w:r w:rsidRPr="00BA7529">
              <w:rPr>
                <w:rFonts w:ascii="Arial" w:hAnsi="Arial" w:cs="Arial"/>
                <w:sz w:val="22"/>
                <w:szCs w:val="22"/>
              </w:rPr>
              <w:t>Table 1)</w:t>
            </w:r>
            <w:r w:rsidR="009D41D4">
              <w:rPr>
                <w:rFonts w:ascii="Arial" w:hAnsi="Arial" w:cs="Arial"/>
                <w:sz w:val="22"/>
                <w:szCs w:val="22"/>
              </w:rPr>
              <w:t>, and</w:t>
            </w:r>
          </w:p>
          <w:p w:rsidR="00DA6A89" w:rsidRPr="00BA7529" w:rsidRDefault="00DA6A89" w:rsidP="00BB7413">
            <w:pPr>
              <w:numPr>
                <w:ilvl w:val="0"/>
                <w:numId w:val="3"/>
              </w:numPr>
              <w:tabs>
                <w:tab w:val="num" w:pos="293"/>
              </w:tabs>
              <w:ind w:left="293" w:hanging="293"/>
              <w:rPr>
                <w:rFonts w:ascii="Arial" w:hAnsi="Arial" w:cs="Arial"/>
                <w:sz w:val="22"/>
                <w:szCs w:val="22"/>
              </w:rPr>
            </w:pPr>
            <w:proofErr w:type="gramStart"/>
            <w:r w:rsidRPr="00BA7529">
              <w:rPr>
                <w:rFonts w:ascii="Arial" w:hAnsi="Arial" w:cs="Arial"/>
                <w:sz w:val="22"/>
                <w:szCs w:val="22"/>
              </w:rPr>
              <w:t>the</w:t>
            </w:r>
            <w:proofErr w:type="gramEnd"/>
            <w:r w:rsidRPr="00BA7529">
              <w:rPr>
                <w:rFonts w:ascii="Arial" w:hAnsi="Arial" w:cs="Arial"/>
                <w:sz w:val="22"/>
                <w:szCs w:val="22"/>
              </w:rPr>
              <w:t xml:space="preserve"> operation of the </w:t>
            </w:r>
            <w:r w:rsidR="00BA7529" w:rsidRPr="00BA7529">
              <w:rPr>
                <w:rFonts w:ascii="Arial" w:hAnsi="Arial" w:cs="Arial"/>
                <w:sz w:val="22"/>
                <w:szCs w:val="22"/>
              </w:rPr>
              <w:t xml:space="preserve">Southern and Eastern Scalefish and Shark Fishery </w:t>
            </w:r>
            <w:r w:rsidRPr="00BA7529">
              <w:rPr>
                <w:rFonts w:ascii="Arial" w:hAnsi="Arial" w:cs="Arial"/>
                <w:sz w:val="22"/>
                <w:szCs w:val="22"/>
              </w:rPr>
              <w:t xml:space="preserve">is unlikely to be unsustainable and threaten biodiversity within the next </w:t>
            </w:r>
            <w:r w:rsidR="00BA7529">
              <w:rPr>
                <w:rFonts w:ascii="Arial" w:hAnsi="Arial" w:cs="Arial"/>
                <w:sz w:val="22"/>
                <w:szCs w:val="22"/>
              </w:rPr>
              <w:t>three</w:t>
            </w:r>
            <w:r w:rsidR="00C009F5" w:rsidRPr="00BA7529">
              <w:rPr>
                <w:rFonts w:ascii="Arial" w:hAnsi="Arial" w:cs="Arial"/>
                <w:sz w:val="22"/>
                <w:szCs w:val="22"/>
              </w:rPr>
              <w:t xml:space="preserve"> years</w:t>
            </w:r>
            <w:r w:rsidR="00DD6108">
              <w:rPr>
                <w:rFonts w:ascii="Arial" w:hAnsi="Arial" w:cs="Arial"/>
                <w:sz w:val="22"/>
                <w:szCs w:val="22"/>
              </w:rPr>
              <w:t>.</w:t>
            </w:r>
          </w:p>
          <w:p w:rsidR="00DA6A89" w:rsidRPr="002A476F" w:rsidRDefault="00DA6A89" w:rsidP="00814CC7">
            <w:pPr>
              <w:rPr>
                <w:rFonts w:ascii="Arial" w:hAnsi="Arial" w:cs="Arial"/>
                <w:sz w:val="22"/>
                <w:szCs w:val="22"/>
              </w:rPr>
            </w:pPr>
          </w:p>
          <w:p w:rsidR="003E40FC" w:rsidRPr="00BA7529" w:rsidRDefault="00B169FB" w:rsidP="00814CC7">
            <w:pPr>
              <w:rPr>
                <w:rFonts w:ascii="Arial" w:hAnsi="Arial" w:cs="Arial"/>
                <w:sz w:val="22"/>
                <w:szCs w:val="22"/>
              </w:rPr>
            </w:pPr>
            <w:r w:rsidRPr="002A476F">
              <w:rPr>
                <w:rFonts w:ascii="Arial" w:hAnsi="Arial" w:cs="Arial"/>
                <w:iCs/>
                <w:sz w:val="22"/>
                <w:szCs w:val="22"/>
              </w:rPr>
              <w:t xml:space="preserve">The department </w:t>
            </w:r>
            <w:r w:rsidR="00DA6A89" w:rsidRPr="002A476F">
              <w:rPr>
                <w:rFonts w:ascii="Arial" w:hAnsi="Arial" w:cs="Arial"/>
                <w:sz w:val="22"/>
                <w:szCs w:val="22"/>
              </w:rPr>
              <w:t xml:space="preserve">considers that the </w:t>
            </w:r>
            <w:r w:rsidR="00BA7529" w:rsidRPr="009F5569">
              <w:rPr>
                <w:rFonts w:ascii="Arial" w:hAnsi="Arial" w:cs="Arial"/>
                <w:sz w:val="22"/>
                <w:szCs w:val="22"/>
              </w:rPr>
              <w:t>Southern and Eastern Scalefish and Shark Fishery</w:t>
            </w:r>
            <w:r w:rsidR="00BA7529" w:rsidRPr="002A476F">
              <w:rPr>
                <w:rFonts w:ascii="Arial" w:hAnsi="Arial" w:cs="Arial"/>
                <w:sz w:val="22"/>
                <w:szCs w:val="22"/>
              </w:rPr>
              <w:t xml:space="preserve"> </w:t>
            </w:r>
            <w:r w:rsidR="00DA6A89" w:rsidRPr="002A476F">
              <w:rPr>
                <w:rFonts w:ascii="Arial" w:hAnsi="Arial" w:cs="Arial"/>
                <w:sz w:val="22"/>
                <w:szCs w:val="22"/>
              </w:rPr>
              <w:t xml:space="preserve">will not be detrimental to the survival or conservation status of a taxon to which it relates within the next </w:t>
            </w:r>
            <w:r w:rsidR="00BA7529" w:rsidRPr="00FF5033">
              <w:rPr>
                <w:rFonts w:ascii="Arial" w:hAnsi="Arial" w:cs="Arial"/>
                <w:sz w:val="22"/>
                <w:szCs w:val="22"/>
              </w:rPr>
              <w:t>three</w:t>
            </w:r>
            <w:r w:rsidR="00DA6A89" w:rsidRPr="00FF5033">
              <w:rPr>
                <w:rFonts w:ascii="Arial" w:hAnsi="Arial" w:cs="Arial"/>
                <w:sz w:val="22"/>
                <w:szCs w:val="22"/>
              </w:rPr>
              <w:t xml:space="preserve"> years</w:t>
            </w:r>
            <w:r w:rsidR="00DA6A89" w:rsidRPr="00BA7529">
              <w:rPr>
                <w:rFonts w:ascii="Arial" w:hAnsi="Arial" w:cs="Arial"/>
                <w:sz w:val="22"/>
                <w:szCs w:val="22"/>
              </w:rPr>
              <w:t>,</w:t>
            </w:r>
            <w:r w:rsidR="00DA6A89" w:rsidRPr="002A476F">
              <w:rPr>
                <w:rFonts w:ascii="Arial" w:hAnsi="Arial" w:cs="Arial"/>
                <w:sz w:val="22"/>
                <w:szCs w:val="22"/>
              </w:rPr>
              <w:t xml:space="preserve"> </w:t>
            </w:r>
            <w:r w:rsidR="004005C5">
              <w:rPr>
                <w:rFonts w:ascii="Arial" w:hAnsi="Arial" w:cs="Arial"/>
                <w:sz w:val="22"/>
                <w:szCs w:val="22"/>
              </w:rPr>
              <w:t xml:space="preserve">or threaten any relevant ecosystem, </w:t>
            </w:r>
            <w:r w:rsidR="00DA6A89" w:rsidRPr="00BA7529">
              <w:rPr>
                <w:rFonts w:ascii="Arial" w:hAnsi="Arial" w:cs="Arial"/>
                <w:sz w:val="22"/>
                <w:szCs w:val="22"/>
              </w:rPr>
              <w:t>given the management measures currently in place</w:t>
            </w:r>
            <w:r w:rsidR="00263721">
              <w:rPr>
                <w:rFonts w:ascii="Arial" w:hAnsi="Arial" w:cs="Arial"/>
                <w:sz w:val="22"/>
                <w:szCs w:val="22"/>
              </w:rPr>
              <w:t xml:space="preserve"> (see Table 1)</w:t>
            </w:r>
            <w:r w:rsidR="00DA6A89" w:rsidRPr="00BA7529">
              <w:rPr>
                <w:rFonts w:ascii="Arial" w:hAnsi="Arial" w:cs="Arial"/>
                <w:sz w:val="22"/>
                <w:szCs w:val="22"/>
              </w:rPr>
              <w:t>, which include</w:t>
            </w:r>
            <w:r w:rsidR="003E40FC" w:rsidRPr="00BA7529">
              <w:rPr>
                <w:rFonts w:ascii="Arial" w:hAnsi="Arial" w:cs="Arial"/>
                <w:sz w:val="22"/>
                <w:szCs w:val="22"/>
              </w:rPr>
              <w:t>:</w:t>
            </w:r>
          </w:p>
          <w:p w:rsidR="005239E5" w:rsidRPr="00BA7529" w:rsidRDefault="00DA6A89" w:rsidP="00BB7413">
            <w:pPr>
              <w:numPr>
                <w:ilvl w:val="0"/>
                <w:numId w:val="3"/>
              </w:numPr>
              <w:tabs>
                <w:tab w:val="num" w:pos="293"/>
              </w:tabs>
              <w:ind w:left="293" w:hanging="293"/>
              <w:rPr>
                <w:rFonts w:ascii="Arial" w:hAnsi="Arial" w:cs="Arial"/>
                <w:sz w:val="22"/>
                <w:szCs w:val="22"/>
              </w:rPr>
            </w:pPr>
            <w:r w:rsidRPr="00BA7529">
              <w:rPr>
                <w:rFonts w:ascii="Arial" w:hAnsi="Arial" w:cs="Arial"/>
                <w:sz w:val="22"/>
                <w:szCs w:val="22"/>
              </w:rPr>
              <w:t xml:space="preserve">total </w:t>
            </w:r>
            <w:r w:rsidR="005239E5" w:rsidRPr="00BA7529">
              <w:rPr>
                <w:rFonts w:ascii="Arial" w:hAnsi="Arial" w:cs="Arial"/>
                <w:sz w:val="22"/>
                <w:szCs w:val="22"/>
              </w:rPr>
              <w:t>allowable catch limits</w:t>
            </w:r>
            <w:r w:rsidR="008211BD">
              <w:rPr>
                <w:rFonts w:ascii="Arial" w:hAnsi="Arial" w:cs="Arial"/>
                <w:sz w:val="22"/>
                <w:szCs w:val="22"/>
              </w:rPr>
              <w:t xml:space="preserve"> informed by regular stock assessments</w:t>
            </w:r>
            <w:r w:rsidR="00C75CD0">
              <w:rPr>
                <w:rFonts w:ascii="Arial" w:hAnsi="Arial" w:cs="Arial"/>
                <w:sz w:val="22"/>
                <w:szCs w:val="22"/>
              </w:rPr>
              <w:t xml:space="preserve"> and subject to a Harvest Strategy Framework that functions in accordance with the Commonwealth Fisheries Harvest</w:t>
            </w:r>
            <w:r w:rsidR="00AE105B">
              <w:rPr>
                <w:rFonts w:ascii="Arial" w:hAnsi="Arial" w:cs="Arial"/>
                <w:sz w:val="22"/>
                <w:szCs w:val="22"/>
              </w:rPr>
              <w:t xml:space="preserve"> Strategy</w:t>
            </w:r>
            <w:r w:rsidR="00C75CD0">
              <w:rPr>
                <w:rFonts w:ascii="Arial" w:hAnsi="Arial" w:cs="Arial"/>
                <w:sz w:val="22"/>
                <w:szCs w:val="22"/>
              </w:rPr>
              <w:t xml:space="preserve"> Policy Framework 2007</w:t>
            </w:r>
          </w:p>
          <w:p w:rsidR="005239E5" w:rsidRPr="00BA7529" w:rsidRDefault="00BA7529" w:rsidP="00BB7413">
            <w:pPr>
              <w:numPr>
                <w:ilvl w:val="0"/>
                <w:numId w:val="3"/>
              </w:numPr>
              <w:tabs>
                <w:tab w:val="num" w:pos="293"/>
              </w:tabs>
              <w:ind w:left="293" w:hanging="293"/>
              <w:rPr>
                <w:rFonts w:ascii="Arial" w:hAnsi="Arial" w:cs="Arial"/>
                <w:sz w:val="22"/>
                <w:szCs w:val="22"/>
              </w:rPr>
            </w:pPr>
            <w:r w:rsidRPr="00BA7529">
              <w:rPr>
                <w:rFonts w:ascii="Arial" w:hAnsi="Arial" w:cs="Arial"/>
                <w:sz w:val="22"/>
                <w:szCs w:val="22"/>
              </w:rPr>
              <w:t>spatial and temporal closures</w:t>
            </w:r>
            <w:r w:rsidR="00DA6A89" w:rsidRPr="00BA7529">
              <w:rPr>
                <w:rFonts w:ascii="Arial" w:hAnsi="Arial" w:cs="Arial"/>
                <w:sz w:val="22"/>
                <w:szCs w:val="22"/>
              </w:rPr>
              <w:t xml:space="preserve"> </w:t>
            </w:r>
            <w:r w:rsidR="00C75CD0">
              <w:rPr>
                <w:rFonts w:ascii="Arial" w:hAnsi="Arial" w:cs="Arial"/>
                <w:sz w:val="22"/>
                <w:szCs w:val="22"/>
              </w:rPr>
              <w:t>to reduce</w:t>
            </w:r>
            <w:r w:rsidR="004A3A89">
              <w:rPr>
                <w:rFonts w:ascii="Arial" w:hAnsi="Arial" w:cs="Arial"/>
                <w:sz w:val="22"/>
                <w:szCs w:val="22"/>
              </w:rPr>
              <w:t xml:space="preserve"> fishing</w:t>
            </w:r>
            <w:r w:rsidR="00C75CD0">
              <w:rPr>
                <w:rFonts w:ascii="Arial" w:hAnsi="Arial" w:cs="Arial"/>
                <w:sz w:val="22"/>
                <w:szCs w:val="22"/>
              </w:rPr>
              <w:t xml:space="preserve"> pressure where required on target and non-target stocks (including protected species)</w:t>
            </w:r>
          </w:p>
          <w:p w:rsidR="00C75CD0" w:rsidRPr="00BA7529" w:rsidRDefault="00C75CD0" w:rsidP="00C75CD0">
            <w:pPr>
              <w:numPr>
                <w:ilvl w:val="0"/>
                <w:numId w:val="3"/>
              </w:numPr>
              <w:tabs>
                <w:tab w:val="num" w:pos="293"/>
              </w:tabs>
              <w:ind w:left="293" w:hanging="293"/>
              <w:rPr>
                <w:rFonts w:ascii="Arial" w:hAnsi="Arial" w:cs="Arial"/>
                <w:sz w:val="22"/>
                <w:szCs w:val="22"/>
              </w:rPr>
            </w:pPr>
            <w:r w:rsidRPr="00BA7529">
              <w:rPr>
                <w:rFonts w:ascii="Arial" w:hAnsi="Arial" w:cs="Arial"/>
                <w:sz w:val="22"/>
                <w:szCs w:val="22"/>
              </w:rPr>
              <w:t>limited entry</w:t>
            </w:r>
            <w:r>
              <w:rPr>
                <w:rFonts w:ascii="Arial" w:hAnsi="Arial" w:cs="Arial"/>
                <w:sz w:val="22"/>
                <w:szCs w:val="22"/>
              </w:rPr>
              <w:t xml:space="preserve"> to the fishery</w:t>
            </w:r>
          </w:p>
          <w:p w:rsidR="00263721" w:rsidRDefault="00812B1A" w:rsidP="00BB7413">
            <w:pPr>
              <w:numPr>
                <w:ilvl w:val="0"/>
                <w:numId w:val="3"/>
              </w:numPr>
              <w:tabs>
                <w:tab w:val="num" w:pos="293"/>
              </w:tabs>
              <w:ind w:left="293" w:hanging="293"/>
              <w:rPr>
                <w:rFonts w:ascii="Arial" w:hAnsi="Arial" w:cs="Arial"/>
                <w:sz w:val="22"/>
                <w:szCs w:val="22"/>
              </w:rPr>
            </w:pPr>
            <w:r w:rsidRPr="00BA7529">
              <w:rPr>
                <w:rFonts w:ascii="Arial" w:hAnsi="Arial" w:cs="Arial"/>
                <w:sz w:val="22"/>
                <w:szCs w:val="22"/>
              </w:rPr>
              <w:t xml:space="preserve">vessel and </w:t>
            </w:r>
            <w:r w:rsidR="00DA6A89" w:rsidRPr="00BA7529">
              <w:rPr>
                <w:rFonts w:ascii="Arial" w:hAnsi="Arial" w:cs="Arial"/>
                <w:sz w:val="22"/>
                <w:szCs w:val="22"/>
              </w:rPr>
              <w:t>gear restrictions</w:t>
            </w:r>
          </w:p>
          <w:p w:rsidR="008211BD" w:rsidRDefault="008211BD" w:rsidP="00BB7413">
            <w:pPr>
              <w:numPr>
                <w:ilvl w:val="0"/>
                <w:numId w:val="3"/>
              </w:numPr>
              <w:tabs>
                <w:tab w:val="num" w:pos="293"/>
              </w:tabs>
              <w:ind w:left="293" w:hanging="293"/>
              <w:rPr>
                <w:rFonts w:ascii="Arial" w:hAnsi="Arial" w:cs="Arial"/>
                <w:sz w:val="22"/>
                <w:szCs w:val="22"/>
              </w:rPr>
            </w:pPr>
            <w:r>
              <w:rPr>
                <w:rFonts w:ascii="Arial" w:hAnsi="Arial" w:cs="Arial"/>
                <w:sz w:val="22"/>
                <w:szCs w:val="22"/>
              </w:rPr>
              <w:t>statistically robust levels of observer coverage</w:t>
            </w:r>
          </w:p>
          <w:p w:rsidR="00263721" w:rsidRDefault="00263721" w:rsidP="00BB7413">
            <w:pPr>
              <w:numPr>
                <w:ilvl w:val="0"/>
                <w:numId w:val="3"/>
              </w:numPr>
              <w:tabs>
                <w:tab w:val="num" w:pos="293"/>
              </w:tabs>
              <w:ind w:left="293" w:hanging="293"/>
              <w:rPr>
                <w:rFonts w:ascii="Arial" w:hAnsi="Arial" w:cs="Arial"/>
                <w:sz w:val="22"/>
                <w:szCs w:val="22"/>
              </w:rPr>
            </w:pPr>
            <w:r>
              <w:rPr>
                <w:rFonts w:ascii="Arial" w:hAnsi="Arial" w:cs="Arial"/>
                <w:sz w:val="22"/>
                <w:szCs w:val="22"/>
              </w:rPr>
              <w:t>regular ecological risk assessments and management responses to address any identified risks</w:t>
            </w:r>
            <w:r w:rsidR="008211BD">
              <w:rPr>
                <w:rFonts w:ascii="Arial" w:hAnsi="Arial" w:cs="Arial"/>
                <w:sz w:val="22"/>
                <w:szCs w:val="22"/>
              </w:rPr>
              <w:t>, and</w:t>
            </w:r>
          </w:p>
          <w:p w:rsidR="00DA6A89" w:rsidRPr="00BA7529" w:rsidRDefault="00263721" w:rsidP="00BB7413">
            <w:pPr>
              <w:numPr>
                <w:ilvl w:val="0"/>
                <w:numId w:val="3"/>
              </w:numPr>
              <w:tabs>
                <w:tab w:val="num" w:pos="293"/>
              </w:tabs>
              <w:ind w:left="293" w:hanging="293"/>
              <w:rPr>
                <w:rFonts w:ascii="Arial" w:hAnsi="Arial" w:cs="Arial"/>
                <w:sz w:val="22"/>
                <w:szCs w:val="22"/>
              </w:rPr>
            </w:pPr>
            <w:proofErr w:type="gramStart"/>
            <w:r>
              <w:rPr>
                <w:rFonts w:ascii="Arial" w:hAnsi="Arial" w:cs="Arial"/>
                <w:sz w:val="22"/>
                <w:szCs w:val="22"/>
              </w:rPr>
              <w:t>rebuilding</w:t>
            </w:r>
            <w:proofErr w:type="gramEnd"/>
            <w:r>
              <w:rPr>
                <w:rFonts w:ascii="Arial" w:hAnsi="Arial" w:cs="Arial"/>
                <w:sz w:val="22"/>
                <w:szCs w:val="22"/>
              </w:rPr>
              <w:t xml:space="preserve"> strategies for stocks </w:t>
            </w:r>
            <w:r w:rsidR="00C174D4">
              <w:rPr>
                <w:rFonts w:ascii="Arial" w:hAnsi="Arial" w:cs="Arial"/>
                <w:sz w:val="22"/>
                <w:szCs w:val="22"/>
              </w:rPr>
              <w:t>listed</w:t>
            </w:r>
            <w:r w:rsidR="00C75CD0">
              <w:rPr>
                <w:rFonts w:ascii="Arial" w:hAnsi="Arial" w:cs="Arial"/>
                <w:sz w:val="22"/>
                <w:szCs w:val="22"/>
              </w:rPr>
              <w:t xml:space="preserve"> as</w:t>
            </w:r>
            <w:r w:rsidR="00C174D4">
              <w:rPr>
                <w:rFonts w:ascii="Arial" w:hAnsi="Arial" w:cs="Arial"/>
                <w:sz w:val="22"/>
                <w:szCs w:val="22"/>
              </w:rPr>
              <w:t xml:space="preserve"> </w:t>
            </w:r>
            <w:r w:rsidR="00C75CD0">
              <w:rPr>
                <w:rFonts w:ascii="Arial" w:hAnsi="Arial" w:cs="Arial"/>
                <w:sz w:val="22"/>
                <w:szCs w:val="22"/>
              </w:rPr>
              <w:t>conservati</w:t>
            </w:r>
            <w:r w:rsidR="004A3A89">
              <w:rPr>
                <w:rFonts w:ascii="Arial" w:hAnsi="Arial" w:cs="Arial"/>
                <w:sz w:val="22"/>
                <w:szCs w:val="22"/>
              </w:rPr>
              <w:t>on dependent or</w:t>
            </w:r>
            <w:r w:rsidR="00C75CD0">
              <w:rPr>
                <w:rFonts w:ascii="Arial" w:hAnsi="Arial" w:cs="Arial"/>
                <w:sz w:val="22"/>
                <w:szCs w:val="22"/>
              </w:rPr>
              <w:t xml:space="preserve"> assessed as</w:t>
            </w:r>
            <w:r w:rsidR="00C174D4">
              <w:rPr>
                <w:rFonts w:ascii="Arial" w:hAnsi="Arial" w:cs="Arial"/>
                <w:sz w:val="22"/>
                <w:szCs w:val="22"/>
              </w:rPr>
              <w:t xml:space="preserve"> overfished</w:t>
            </w:r>
            <w:r w:rsidR="00C75CD0">
              <w:rPr>
                <w:rFonts w:ascii="Arial" w:hAnsi="Arial" w:cs="Arial"/>
                <w:sz w:val="22"/>
                <w:szCs w:val="22"/>
              </w:rPr>
              <w:t>.</w:t>
            </w:r>
          </w:p>
          <w:p w:rsidR="00812B1A" w:rsidRPr="002A476F" w:rsidRDefault="00812B1A" w:rsidP="00814CC7">
            <w:pPr>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The Environment Protection and Biodiversity Conservation Regulations 2000 (EPBC Regulations) do not specify fish as a class of animal in relation to the welfare of live specimens.</w:t>
            </w: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2A476F">
            <w:pPr>
              <w:spacing w:after="120"/>
              <w:rPr>
                <w:rFonts w:ascii="Arial" w:hAnsi="Arial" w:cs="Arial"/>
                <w:sz w:val="22"/>
                <w:szCs w:val="22"/>
              </w:rPr>
            </w:pPr>
            <w:r w:rsidRPr="002A476F">
              <w:rPr>
                <w:rFonts w:ascii="Arial" w:hAnsi="Arial" w:cs="Arial"/>
                <w:sz w:val="22"/>
                <w:szCs w:val="22"/>
              </w:rPr>
              <w:t>No other conditions are specified in relation to commercial fisheries in the EPBC Regulations.</w:t>
            </w:r>
          </w:p>
        </w:tc>
      </w:tr>
      <w:tr w:rsidR="00DA6A89" w:rsidRPr="002A476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lastRenderedPageBreak/>
              <w:t>(4)</w:t>
            </w:r>
            <w:r w:rsidRPr="002A476F">
              <w:rPr>
                <w:rFonts w:ascii="Arial" w:hAnsi="Arial" w:cs="Arial"/>
                <w:sz w:val="22"/>
                <w:szCs w:val="22"/>
              </w:rPr>
              <w:tab/>
              <w:t xml:space="preserve">In deciding whether to declare an operation as an approved wildlife trade operation the Minister must have </w:t>
            </w:r>
            <w:r w:rsidRPr="002A476F">
              <w:rPr>
                <w:rFonts w:ascii="Arial" w:hAnsi="Arial" w:cs="Arial"/>
                <w:b/>
                <w:sz w:val="22"/>
                <w:szCs w:val="22"/>
              </w:rPr>
              <w:t>regard</w:t>
            </w:r>
            <w:r w:rsidRPr="002A476F">
              <w:rPr>
                <w:rFonts w:ascii="Arial" w:hAnsi="Arial" w:cs="Arial"/>
                <w:sz w:val="22"/>
                <w:szCs w:val="22"/>
              </w:rPr>
              <w:t xml:space="preserve"> to:</w:t>
            </w:r>
          </w:p>
          <w:p w:rsidR="00DA6A89" w:rsidRPr="002A476F" w:rsidRDefault="00DA6A89" w:rsidP="00814CC7">
            <w:pPr>
              <w:ind w:left="360" w:hanging="360"/>
              <w:rPr>
                <w:rFonts w:ascii="Arial" w:hAnsi="Arial" w:cs="Arial"/>
                <w:sz w:val="22"/>
                <w:szCs w:val="22"/>
              </w:rPr>
            </w:pPr>
          </w:p>
          <w:p w:rsidR="00DA6A89" w:rsidRPr="002A476F" w:rsidRDefault="00DA6A89" w:rsidP="00814CC7">
            <w:pPr>
              <w:numPr>
                <w:ilvl w:val="0"/>
                <w:numId w:val="2"/>
              </w:numPr>
              <w:tabs>
                <w:tab w:val="left" w:pos="360"/>
              </w:tabs>
              <w:ind w:hanging="540"/>
              <w:rPr>
                <w:rFonts w:ascii="Arial" w:hAnsi="Arial" w:cs="Arial"/>
                <w:sz w:val="22"/>
                <w:szCs w:val="22"/>
              </w:rPr>
            </w:pPr>
            <w:r w:rsidRPr="002A476F">
              <w:rPr>
                <w:rFonts w:ascii="Arial" w:hAnsi="Arial" w:cs="Arial"/>
                <w:sz w:val="22"/>
                <w:szCs w:val="22"/>
              </w:rPr>
              <w:lastRenderedPageBreak/>
              <w:t>the significance of the impact of the operation on an ecosystem (for example, an impact on habitat or biodiversity); and</w:t>
            </w:r>
          </w:p>
          <w:p w:rsidR="00812B1A" w:rsidRDefault="00812B1A" w:rsidP="00812B1A">
            <w:pPr>
              <w:tabs>
                <w:tab w:val="left" w:pos="360"/>
              </w:tabs>
              <w:rPr>
                <w:rFonts w:ascii="Arial" w:hAnsi="Arial" w:cs="Arial"/>
                <w:sz w:val="22"/>
                <w:szCs w:val="22"/>
              </w:rPr>
            </w:pPr>
          </w:p>
          <w:p w:rsidR="00B62672" w:rsidRDefault="00B62672" w:rsidP="00812B1A">
            <w:pPr>
              <w:tabs>
                <w:tab w:val="left" w:pos="360"/>
              </w:tabs>
              <w:rPr>
                <w:rFonts w:ascii="Arial" w:hAnsi="Arial" w:cs="Arial"/>
                <w:sz w:val="22"/>
                <w:szCs w:val="22"/>
              </w:rPr>
            </w:pPr>
          </w:p>
          <w:p w:rsidR="00B62672" w:rsidRDefault="00B62672" w:rsidP="00812B1A">
            <w:pPr>
              <w:tabs>
                <w:tab w:val="left" w:pos="360"/>
              </w:tabs>
              <w:rPr>
                <w:rFonts w:ascii="Arial" w:hAnsi="Arial" w:cs="Arial"/>
                <w:sz w:val="22"/>
                <w:szCs w:val="22"/>
              </w:rPr>
            </w:pPr>
          </w:p>
          <w:p w:rsidR="00B62672" w:rsidRDefault="00B62672" w:rsidP="00812B1A">
            <w:pPr>
              <w:tabs>
                <w:tab w:val="left" w:pos="360"/>
              </w:tabs>
              <w:rPr>
                <w:rFonts w:ascii="Arial" w:hAnsi="Arial" w:cs="Arial"/>
                <w:sz w:val="22"/>
                <w:szCs w:val="22"/>
              </w:rPr>
            </w:pPr>
          </w:p>
          <w:p w:rsidR="00B62672" w:rsidRDefault="00B62672" w:rsidP="00812B1A">
            <w:pPr>
              <w:tabs>
                <w:tab w:val="left" w:pos="360"/>
              </w:tabs>
              <w:rPr>
                <w:rFonts w:ascii="Arial" w:hAnsi="Arial" w:cs="Arial"/>
                <w:sz w:val="22"/>
                <w:szCs w:val="22"/>
              </w:rPr>
            </w:pPr>
          </w:p>
          <w:p w:rsidR="00B62672" w:rsidRDefault="00B62672" w:rsidP="00812B1A">
            <w:pPr>
              <w:tabs>
                <w:tab w:val="left" w:pos="360"/>
              </w:tabs>
              <w:rPr>
                <w:rFonts w:ascii="Arial" w:hAnsi="Arial" w:cs="Arial"/>
                <w:sz w:val="22"/>
                <w:szCs w:val="22"/>
              </w:rPr>
            </w:pPr>
          </w:p>
          <w:p w:rsidR="00B62672" w:rsidRDefault="00B62672" w:rsidP="00812B1A">
            <w:pPr>
              <w:tabs>
                <w:tab w:val="left" w:pos="360"/>
              </w:tabs>
              <w:rPr>
                <w:rFonts w:ascii="Arial" w:hAnsi="Arial" w:cs="Arial"/>
                <w:sz w:val="22"/>
                <w:szCs w:val="22"/>
              </w:rPr>
            </w:pPr>
          </w:p>
          <w:p w:rsidR="008211BD" w:rsidRDefault="008211BD" w:rsidP="00812B1A">
            <w:pPr>
              <w:tabs>
                <w:tab w:val="left" w:pos="360"/>
              </w:tabs>
              <w:rPr>
                <w:rFonts w:ascii="Arial" w:hAnsi="Arial" w:cs="Arial"/>
                <w:sz w:val="22"/>
                <w:szCs w:val="22"/>
              </w:rPr>
            </w:pPr>
          </w:p>
          <w:p w:rsidR="008211BD" w:rsidRDefault="008211BD" w:rsidP="00812B1A">
            <w:pPr>
              <w:tabs>
                <w:tab w:val="left" w:pos="360"/>
              </w:tabs>
              <w:rPr>
                <w:rFonts w:ascii="Arial" w:hAnsi="Arial" w:cs="Arial"/>
                <w:sz w:val="22"/>
                <w:szCs w:val="22"/>
              </w:rPr>
            </w:pPr>
          </w:p>
          <w:p w:rsidR="008211BD" w:rsidRDefault="008211BD" w:rsidP="00812B1A">
            <w:pPr>
              <w:tabs>
                <w:tab w:val="left" w:pos="360"/>
              </w:tabs>
              <w:rPr>
                <w:rFonts w:ascii="Arial" w:hAnsi="Arial" w:cs="Arial"/>
                <w:sz w:val="22"/>
                <w:szCs w:val="22"/>
              </w:rPr>
            </w:pPr>
          </w:p>
          <w:p w:rsidR="008211BD" w:rsidRPr="002A476F" w:rsidRDefault="008211BD" w:rsidP="00812B1A">
            <w:pPr>
              <w:tabs>
                <w:tab w:val="left" w:pos="360"/>
              </w:tabs>
              <w:rPr>
                <w:rFonts w:ascii="Arial" w:hAnsi="Arial" w:cs="Arial"/>
                <w:sz w:val="22"/>
                <w:szCs w:val="22"/>
              </w:rPr>
            </w:pPr>
          </w:p>
          <w:p w:rsidR="00812B1A" w:rsidRPr="002A476F" w:rsidRDefault="00812B1A" w:rsidP="00812B1A">
            <w:pPr>
              <w:tabs>
                <w:tab w:val="left" w:pos="360"/>
              </w:tabs>
              <w:rPr>
                <w:rFonts w:ascii="Arial" w:hAnsi="Arial" w:cs="Arial"/>
                <w:sz w:val="22"/>
                <w:szCs w:val="22"/>
              </w:rPr>
            </w:pPr>
          </w:p>
          <w:p w:rsidR="00812B1A" w:rsidRDefault="00812B1A" w:rsidP="00812B1A">
            <w:pPr>
              <w:tabs>
                <w:tab w:val="left" w:pos="360"/>
              </w:tabs>
              <w:rPr>
                <w:rFonts w:ascii="Arial" w:hAnsi="Arial" w:cs="Arial"/>
                <w:sz w:val="22"/>
                <w:szCs w:val="22"/>
              </w:rPr>
            </w:pPr>
          </w:p>
          <w:p w:rsidR="00C206AD" w:rsidRDefault="00C206AD" w:rsidP="00812B1A">
            <w:pPr>
              <w:tabs>
                <w:tab w:val="left" w:pos="360"/>
              </w:tabs>
              <w:rPr>
                <w:rFonts w:ascii="Arial" w:hAnsi="Arial" w:cs="Arial"/>
                <w:sz w:val="22"/>
                <w:szCs w:val="22"/>
              </w:rPr>
            </w:pPr>
          </w:p>
          <w:p w:rsidR="00C206AD" w:rsidRDefault="00C206AD" w:rsidP="00812B1A">
            <w:pPr>
              <w:tabs>
                <w:tab w:val="left" w:pos="360"/>
              </w:tabs>
              <w:rPr>
                <w:rFonts w:ascii="Arial" w:hAnsi="Arial" w:cs="Arial"/>
                <w:sz w:val="22"/>
                <w:szCs w:val="22"/>
              </w:rPr>
            </w:pPr>
          </w:p>
          <w:p w:rsidR="00C206AD" w:rsidRDefault="00C206AD" w:rsidP="00812B1A">
            <w:pPr>
              <w:tabs>
                <w:tab w:val="left" w:pos="360"/>
              </w:tabs>
              <w:rPr>
                <w:rFonts w:ascii="Arial" w:hAnsi="Arial" w:cs="Arial"/>
                <w:sz w:val="22"/>
                <w:szCs w:val="22"/>
              </w:rPr>
            </w:pPr>
          </w:p>
          <w:p w:rsidR="00C206AD" w:rsidRDefault="00C206AD" w:rsidP="00812B1A">
            <w:pPr>
              <w:tabs>
                <w:tab w:val="left" w:pos="360"/>
              </w:tabs>
              <w:rPr>
                <w:rFonts w:ascii="Arial" w:hAnsi="Arial" w:cs="Arial"/>
                <w:sz w:val="22"/>
                <w:szCs w:val="22"/>
              </w:rPr>
            </w:pPr>
          </w:p>
          <w:p w:rsidR="00C206AD" w:rsidRDefault="00C206AD" w:rsidP="00812B1A">
            <w:pPr>
              <w:tabs>
                <w:tab w:val="left" w:pos="360"/>
              </w:tabs>
              <w:rPr>
                <w:rFonts w:ascii="Arial" w:hAnsi="Arial" w:cs="Arial"/>
                <w:sz w:val="22"/>
                <w:szCs w:val="22"/>
              </w:rPr>
            </w:pPr>
          </w:p>
          <w:p w:rsidR="00C206AD" w:rsidRDefault="00C206AD" w:rsidP="00812B1A">
            <w:pPr>
              <w:tabs>
                <w:tab w:val="left" w:pos="360"/>
              </w:tabs>
              <w:rPr>
                <w:rFonts w:ascii="Arial" w:hAnsi="Arial" w:cs="Arial"/>
                <w:sz w:val="22"/>
                <w:szCs w:val="22"/>
              </w:rPr>
            </w:pPr>
          </w:p>
          <w:p w:rsidR="00C206AD" w:rsidRDefault="00C206AD" w:rsidP="00812B1A">
            <w:pPr>
              <w:tabs>
                <w:tab w:val="left" w:pos="360"/>
              </w:tabs>
              <w:rPr>
                <w:rFonts w:ascii="Arial" w:hAnsi="Arial" w:cs="Arial"/>
                <w:sz w:val="22"/>
                <w:szCs w:val="22"/>
              </w:rPr>
            </w:pPr>
          </w:p>
          <w:p w:rsidR="00C206AD" w:rsidRDefault="00C206AD" w:rsidP="00812B1A">
            <w:pPr>
              <w:tabs>
                <w:tab w:val="left" w:pos="360"/>
              </w:tabs>
              <w:rPr>
                <w:rFonts w:ascii="Arial" w:hAnsi="Arial" w:cs="Arial"/>
                <w:sz w:val="22"/>
                <w:szCs w:val="22"/>
              </w:rPr>
            </w:pPr>
          </w:p>
          <w:p w:rsidR="00C206AD" w:rsidRDefault="00C206AD" w:rsidP="00812B1A">
            <w:pPr>
              <w:tabs>
                <w:tab w:val="left" w:pos="360"/>
              </w:tabs>
              <w:rPr>
                <w:rFonts w:ascii="Arial" w:hAnsi="Arial" w:cs="Arial"/>
                <w:sz w:val="22"/>
                <w:szCs w:val="22"/>
              </w:rPr>
            </w:pPr>
          </w:p>
          <w:p w:rsidR="00C206AD" w:rsidRDefault="00C206AD" w:rsidP="00812B1A">
            <w:pPr>
              <w:tabs>
                <w:tab w:val="left" w:pos="360"/>
              </w:tabs>
              <w:rPr>
                <w:rFonts w:ascii="Arial" w:hAnsi="Arial" w:cs="Arial"/>
                <w:sz w:val="22"/>
                <w:szCs w:val="22"/>
              </w:rPr>
            </w:pPr>
          </w:p>
          <w:p w:rsidR="00C206AD" w:rsidRPr="002A476F" w:rsidRDefault="00C206AD" w:rsidP="00812B1A">
            <w:pPr>
              <w:tabs>
                <w:tab w:val="left" w:pos="360"/>
              </w:tabs>
              <w:rPr>
                <w:rFonts w:ascii="Arial" w:hAnsi="Arial" w:cs="Arial"/>
                <w:sz w:val="22"/>
                <w:szCs w:val="22"/>
              </w:rPr>
            </w:pPr>
          </w:p>
          <w:p w:rsidR="00DA6A89" w:rsidRDefault="00DA6A89" w:rsidP="00814CC7">
            <w:pPr>
              <w:tabs>
                <w:tab w:val="left" w:pos="360"/>
              </w:tabs>
              <w:ind w:left="360" w:hanging="540"/>
              <w:rPr>
                <w:rFonts w:ascii="Arial" w:hAnsi="Arial" w:cs="Arial"/>
                <w:sz w:val="22"/>
                <w:szCs w:val="22"/>
              </w:rPr>
            </w:pPr>
          </w:p>
          <w:p w:rsidR="00AC12D8" w:rsidRPr="002A476F" w:rsidRDefault="00AC12D8" w:rsidP="00814CC7">
            <w:pPr>
              <w:tabs>
                <w:tab w:val="left" w:pos="360"/>
              </w:tabs>
              <w:ind w:left="360" w:hanging="540"/>
              <w:rPr>
                <w:rFonts w:ascii="Arial" w:hAnsi="Arial" w:cs="Arial"/>
                <w:sz w:val="22"/>
                <w:szCs w:val="22"/>
              </w:rPr>
            </w:pPr>
          </w:p>
          <w:p w:rsidR="00DA6A89" w:rsidRPr="002A476F" w:rsidRDefault="00DA6A89" w:rsidP="00814CC7">
            <w:pPr>
              <w:tabs>
                <w:tab w:val="left" w:pos="360"/>
              </w:tabs>
              <w:ind w:left="360" w:hanging="540"/>
              <w:rPr>
                <w:rFonts w:ascii="Arial" w:hAnsi="Arial" w:cs="Arial"/>
                <w:sz w:val="22"/>
                <w:szCs w:val="22"/>
              </w:rPr>
            </w:pPr>
          </w:p>
          <w:p w:rsidR="00DA6A89" w:rsidRPr="002A476F" w:rsidRDefault="00DA6A89" w:rsidP="00814CC7">
            <w:pPr>
              <w:tabs>
                <w:tab w:val="left" w:pos="360"/>
              </w:tabs>
              <w:ind w:left="360" w:hanging="540"/>
              <w:rPr>
                <w:rFonts w:ascii="Arial" w:hAnsi="Arial" w:cs="Arial"/>
                <w:sz w:val="22"/>
                <w:szCs w:val="22"/>
              </w:rPr>
            </w:pPr>
          </w:p>
          <w:p w:rsidR="00DA6A89" w:rsidRPr="002A476F" w:rsidRDefault="00DA6A89" w:rsidP="00814CC7">
            <w:pPr>
              <w:numPr>
                <w:ilvl w:val="0"/>
                <w:numId w:val="2"/>
              </w:numPr>
              <w:tabs>
                <w:tab w:val="left" w:pos="360"/>
                <w:tab w:val="left" w:pos="1080"/>
              </w:tabs>
              <w:ind w:hanging="540"/>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effectiveness of the management arrangements for the operation (including monitoring procedures).</w:t>
            </w:r>
          </w:p>
          <w:p w:rsidR="00DA6A89" w:rsidRPr="002A476F" w:rsidRDefault="00DA6A89" w:rsidP="00814CC7">
            <w:pPr>
              <w:rPr>
                <w:rFonts w:ascii="Arial" w:hAnsi="Arial" w:cs="Arial"/>
                <w:sz w:val="22"/>
                <w:szCs w:val="22"/>
              </w:rPr>
            </w:pPr>
          </w:p>
        </w:tc>
        <w:tc>
          <w:tcPr>
            <w:tcW w:w="7087" w:type="dxa"/>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3C35CB" w:rsidRDefault="003C35CB" w:rsidP="003C35CB">
            <w:pPr>
              <w:spacing w:after="120"/>
              <w:rPr>
                <w:rFonts w:ascii="Arial" w:hAnsi="Arial" w:cs="Arial"/>
                <w:bCs/>
                <w:sz w:val="22"/>
                <w:szCs w:val="22"/>
              </w:rPr>
            </w:pPr>
            <w:r w:rsidRPr="00F52B0D">
              <w:rPr>
                <w:rFonts w:ascii="Arial" w:hAnsi="Arial" w:cs="Arial"/>
                <w:sz w:val="22"/>
                <w:szCs w:val="22"/>
              </w:rPr>
              <w:lastRenderedPageBreak/>
              <w:t xml:space="preserve">The marine bioregional plans for the Temperate East Marine Region and South-west Marine Region </w:t>
            </w:r>
            <w:r>
              <w:rPr>
                <w:rFonts w:ascii="Arial" w:hAnsi="Arial" w:cs="Arial"/>
                <w:sz w:val="22"/>
                <w:szCs w:val="22"/>
              </w:rPr>
              <w:t>note that e</w:t>
            </w:r>
            <w:r w:rsidRPr="00F52B0D">
              <w:rPr>
                <w:rFonts w:ascii="Arial" w:hAnsi="Arial" w:cs="Arial"/>
                <w:bCs/>
                <w:sz w:val="22"/>
                <w:szCs w:val="22"/>
              </w:rPr>
              <w:t xml:space="preserve">xtraction of living resources, bycatch and physical modification of habitat by trawling have been identified as pressures </w:t>
            </w:r>
            <w:r>
              <w:rPr>
                <w:rFonts w:ascii="Arial" w:hAnsi="Arial" w:cs="Arial"/>
                <w:bCs/>
                <w:sz w:val="22"/>
                <w:szCs w:val="22"/>
              </w:rPr>
              <w:t xml:space="preserve">on key ecological features in areas of the Commonwealth marine environment </w:t>
            </w:r>
            <w:r w:rsidRPr="00F52B0D">
              <w:rPr>
                <w:rFonts w:ascii="Arial" w:hAnsi="Arial" w:cs="Arial"/>
                <w:bCs/>
                <w:sz w:val="22"/>
                <w:szCs w:val="22"/>
              </w:rPr>
              <w:t xml:space="preserve">in which the </w:t>
            </w:r>
            <w:r>
              <w:rPr>
                <w:rFonts w:ascii="Arial" w:hAnsi="Arial" w:cs="Arial"/>
                <w:sz w:val="22"/>
                <w:szCs w:val="22"/>
              </w:rPr>
              <w:t>f</w:t>
            </w:r>
            <w:r w:rsidRPr="00F52B0D">
              <w:rPr>
                <w:rFonts w:ascii="Arial" w:hAnsi="Arial" w:cs="Arial"/>
                <w:sz w:val="22"/>
                <w:szCs w:val="22"/>
              </w:rPr>
              <w:t xml:space="preserve">ishery </w:t>
            </w:r>
            <w:r w:rsidRPr="00F52B0D">
              <w:rPr>
                <w:rFonts w:ascii="Arial" w:hAnsi="Arial" w:cs="Arial"/>
                <w:bCs/>
                <w:sz w:val="22"/>
                <w:szCs w:val="22"/>
              </w:rPr>
              <w:t xml:space="preserve">operates. </w:t>
            </w:r>
          </w:p>
          <w:p w:rsidR="003C35CB" w:rsidRDefault="003C35CB" w:rsidP="003C35CB">
            <w:pPr>
              <w:rPr>
                <w:rFonts w:ascii="Arial" w:hAnsi="Arial" w:cs="Arial"/>
                <w:sz w:val="22"/>
                <w:szCs w:val="22"/>
              </w:rPr>
            </w:pPr>
            <w:r>
              <w:rPr>
                <w:rFonts w:ascii="Arial" w:hAnsi="Arial" w:cs="Arial"/>
                <w:bCs/>
                <w:sz w:val="22"/>
                <w:szCs w:val="22"/>
              </w:rPr>
              <w:t xml:space="preserve">However, these pressures have been assessed as being ‘of potential concern’ only. The </w:t>
            </w:r>
            <w:r>
              <w:rPr>
                <w:rFonts w:ascii="Arial" w:hAnsi="Arial" w:cs="Arial"/>
                <w:bCs/>
                <w:sz w:val="22"/>
                <w:szCs w:val="22"/>
                <w:lang w:val="en-US"/>
              </w:rPr>
              <w:t>plans also note that these assessments are conservative in</w:t>
            </w:r>
            <w:r w:rsidRPr="003F004C">
              <w:rPr>
                <w:rFonts w:ascii="Arial" w:hAnsi="Arial" w:cs="Arial"/>
                <w:bCs/>
                <w:sz w:val="22"/>
                <w:szCs w:val="22"/>
                <w:lang w:val="en-US"/>
              </w:rPr>
              <w:t xml:space="preserve"> the context of active fisheries management</w:t>
            </w:r>
            <w:r>
              <w:rPr>
                <w:rFonts w:ascii="Arial" w:hAnsi="Arial" w:cs="Arial"/>
                <w:bCs/>
                <w:sz w:val="22"/>
                <w:szCs w:val="22"/>
                <w:lang w:val="en-US"/>
              </w:rPr>
              <w:t xml:space="preserve">, particularly when fisheries are managed at an ecosystem level, as in the </w:t>
            </w:r>
            <w:r>
              <w:rPr>
                <w:rFonts w:ascii="Arial" w:hAnsi="Arial" w:cs="Arial"/>
                <w:sz w:val="22"/>
                <w:szCs w:val="22"/>
              </w:rPr>
              <w:t>Southern and Eastern Scalefish and Shark Fishery.</w:t>
            </w:r>
          </w:p>
          <w:p w:rsidR="003C35CB" w:rsidRDefault="003C35CB" w:rsidP="003C35CB">
            <w:pPr>
              <w:rPr>
                <w:rFonts w:ascii="Arial" w:hAnsi="Arial" w:cs="Arial"/>
                <w:sz w:val="22"/>
                <w:szCs w:val="22"/>
              </w:rPr>
            </w:pPr>
          </w:p>
          <w:p w:rsidR="00AC12D8" w:rsidRPr="00BA7529" w:rsidRDefault="00AC12D8" w:rsidP="003C35CB">
            <w:pPr>
              <w:rPr>
                <w:rFonts w:ascii="Arial" w:hAnsi="Arial" w:cs="Arial"/>
                <w:sz w:val="22"/>
                <w:szCs w:val="22"/>
              </w:rPr>
            </w:pPr>
            <w:r w:rsidRPr="002A476F">
              <w:rPr>
                <w:rFonts w:ascii="Arial" w:hAnsi="Arial" w:cs="Arial"/>
                <w:iCs/>
                <w:sz w:val="22"/>
                <w:szCs w:val="22"/>
              </w:rPr>
              <w:t xml:space="preserve">The department </w:t>
            </w:r>
            <w:r w:rsidRPr="002A476F">
              <w:rPr>
                <w:rFonts w:ascii="Arial" w:hAnsi="Arial" w:cs="Arial"/>
                <w:sz w:val="22"/>
                <w:szCs w:val="22"/>
              </w:rPr>
              <w:t xml:space="preserve">considers that the </w:t>
            </w:r>
            <w:r w:rsidRPr="009F5569">
              <w:rPr>
                <w:rFonts w:ascii="Arial" w:hAnsi="Arial" w:cs="Arial"/>
                <w:sz w:val="22"/>
                <w:szCs w:val="22"/>
              </w:rPr>
              <w:t>Southern and Eastern Scalefish and Shark Fishery</w:t>
            </w:r>
            <w:r w:rsidRPr="002A476F">
              <w:rPr>
                <w:rFonts w:ascii="Arial" w:hAnsi="Arial" w:cs="Arial"/>
                <w:sz w:val="22"/>
                <w:szCs w:val="22"/>
              </w:rPr>
              <w:t xml:space="preserve"> will not </w:t>
            </w:r>
            <w:r w:rsidR="003C35CB">
              <w:rPr>
                <w:rFonts w:ascii="Arial" w:hAnsi="Arial" w:cs="Arial"/>
                <w:sz w:val="22"/>
                <w:szCs w:val="22"/>
              </w:rPr>
              <w:t>have a significant impact on an ecosystem</w:t>
            </w:r>
            <w:r w:rsidRPr="00BA7529">
              <w:rPr>
                <w:rFonts w:ascii="Arial" w:hAnsi="Arial" w:cs="Arial"/>
                <w:sz w:val="22"/>
                <w:szCs w:val="22"/>
              </w:rPr>
              <w:t>,</w:t>
            </w:r>
            <w:r w:rsidRPr="002A476F">
              <w:rPr>
                <w:rFonts w:ascii="Arial" w:hAnsi="Arial" w:cs="Arial"/>
                <w:sz w:val="22"/>
                <w:szCs w:val="22"/>
              </w:rPr>
              <w:t xml:space="preserve"> </w:t>
            </w:r>
            <w:r w:rsidRPr="00BA7529">
              <w:rPr>
                <w:rFonts w:ascii="Arial" w:hAnsi="Arial" w:cs="Arial"/>
                <w:sz w:val="22"/>
                <w:szCs w:val="22"/>
              </w:rPr>
              <w:t>given the management measures currently in place</w:t>
            </w:r>
            <w:r w:rsidR="008211BD">
              <w:rPr>
                <w:rFonts w:ascii="Arial" w:hAnsi="Arial" w:cs="Arial"/>
                <w:sz w:val="22"/>
                <w:szCs w:val="22"/>
              </w:rPr>
              <w:t xml:space="preserve"> (see Table 1)</w:t>
            </w:r>
            <w:r w:rsidRPr="00BA7529">
              <w:rPr>
                <w:rFonts w:ascii="Arial" w:hAnsi="Arial" w:cs="Arial"/>
                <w:sz w:val="22"/>
                <w:szCs w:val="22"/>
              </w:rPr>
              <w:t>, which include:</w:t>
            </w:r>
          </w:p>
          <w:p w:rsidR="004A3A89" w:rsidRPr="00BA7529" w:rsidRDefault="004A3A89" w:rsidP="004A3A89">
            <w:pPr>
              <w:numPr>
                <w:ilvl w:val="0"/>
                <w:numId w:val="3"/>
              </w:numPr>
              <w:tabs>
                <w:tab w:val="num" w:pos="293"/>
              </w:tabs>
              <w:ind w:left="293" w:hanging="293"/>
              <w:rPr>
                <w:rFonts w:ascii="Arial" w:hAnsi="Arial" w:cs="Arial"/>
                <w:sz w:val="22"/>
                <w:szCs w:val="22"/>
              </w:rPr>
            </w:pPr>
            <w:r w:rsidRPr="00BA7529">
              <w:rPr>
                <w:rFonts w:ascii="Arial" w:hAnsi="Arial" w:cs="Arial"/>
                <w:sz w:val="22"/>
                <w:szCs w:val="22"/>
              </w:rPr>
              <w:t>total allowable catch limits</w:t>
            </w:r>
            <w:r>
              <w:rPr>
                <w:rFonts w:ascii="Arial" w:hAnsi="Arial" w:cs="Arial"/>
                <w:sz w:val="22"/>
                <w:szCs w:val="22"/>
              </w:rPr>
              <w:t xml:space="preserve"> informed by regular stock assessments and subject to a Harvest Strategy Framework that functions in accordance with the Commonwealth Fisheries Harvest</w:t>
            </w:r>
            <w:r w:rsidR="00C65DB4">
              <w:rPr>
                <w:rFonts w:ascii="Arial" w:hAnsi="Arial" w:cs="Arial"/>
                <w:sz w:val="22"/>
                <w:szCs w:val="22"/>
              </w:rPr>
              <w:t xml:space="preserve"> Strategy</w:t>
            </w:r>
            <w:r>
              <w:rPr>
                <w:rFonts w:ascii="Arial" w:hAnsi="Arial" w:cs="Arial"/>
                <w:sz w:val="22"/>
                <w:szCs w:val="22"/>
              </w:rPr>
              <w:t xml:space="preserve"> Policy Framework 2007</w:t>
            </w:r>
          </w:p>
          <w:p w:rsidR="004A3A89" w:rsidRPr="00BA7529" w:rsidRDefault="004A3A89" w:rsidP="004A3A89">
            <w:pPr>
              <w:numPr>
                <w:ilvl w:val="0"/>
                <w:numId w:val="3"/>
              </w:numPr>
              <w:tabs>
                <w:tab w:val="num" w:pos="293"/>
              </w:tabs>
              <w:ind w:left="293" w:hanging="293"/>
              <w:rPr>
                <w:rFonts w:ascii="Arial" w:hAnsi="Arial" w:cs="Arial"/>
                <w:sz w:val="22"/>
                <w:szCs w:val="22"/>
              </w:rPr>
            </w:pPr>
            <w:r w:rsidRPr="00BA7529">
              <w:rPr>
                <w:rFonts w:ascii="Arial" w:hAnsi="Arial" w:cs="Arial"/>
                <w:sz w:val="22"/>
                <w:szCs w:val="22"/>
              </w:rPr>
              <w:t xml:space="preserve">spatial and temporal closures </w:t>
            </w:r>
            <w:r>
              <w:rPr>
                <w:rFonts w:ascii="Arial" w:hAnsi="Arial" w:cs="Arial"/>
                <w:sz w:val="22"/>
                <w:szCs w:val="22"/>
              </w:rPr>
              <w:t>to reduce fishing pressure where required on target and non-target stocks (including protected species)</w:t>
            </w:r>
          </w:p>
          <w:p w:rsidR="004A3A89" w:rsidRPr="00BA7529" w:rsidRDefault="004A3A89" w:rsidP="004A3A89">
            <w:pPr>
              <w:numPr>
                <w:ilvl w:val="0"/>
                <w:numId w:val="3"/>
              </w:numPr>
              <w:tabs>
                <w:tab w:val="num" w:pos="293"/>
              </w:tabs>
              <w:ind w:left="293" w:hanging="293"/>
              <w:rPr>
                <w:rFonts w:ascii="Arial" w:hAnsi="Arial" w:cs="Arial"/>
                <w:sz w:val="22"/>
                <w:szCs w:val="22"/>
              </w:rPr>
            </w:pPr>
            <w:r w:rsidRPr="00BA7529">
              <w:rPr>
                <w:rFonts w:ascii="Arial" w:hAnsi="Arial" w:cs="Arial"/>
                <w:sz w:val="22"/>
                <w:szCs w:val="22"/>
              </w:rPr>
              <w:t>limited entry</w:t>
            </w:r>
            <w:r>
              <w:rPr>
                <w:rFonts w:ascii="Arial" w:hAnsi="Arial" w:cs="Arial"/>
                <w:sz w:val="22"/>
                <w:szCs w:val="22"/>
              </w:rPr>
              <w:t xml:space="preserve"> to the fishery</w:t>
            </w:r>
          </w:p>
          <w:p w:rsidR="004A3A89" w:rsidRDefault="004A3A89" w:rsidP="004A3A89">
            <w:pPr>
              <w:numPr>
                <w:ilvl w:val="0"/>
                <w:numId w:val="3"/>
              </w:numPr>
              <w:tabs>
                <w:tab w:val="num" w:pos="293"/>
              </w:tabs>
              <w:ind w:left="293" w:hanging="293"/>
              <w:rPr>
                <w:rFonts w:ascii="Arial" w:hAnsi="Arial" w:cs="Arial"/>
                <w:sz w:val="22"/>
                <w:szCs w:val="22"/>
              </w:rPr>
            </w:pPr>
            <w:r w:rsidRPr="00BA7529">
              <w:rPr>
                <w:rFonts w:ascii="Arial" w:hAnsi="Arial" w:cs="Arial"/>
                <w:sz w:val="22"/>
                <w:szCs w:val="22"/>
              </w:rPr>
              <w:t>vessel and gear restrictions</w:t>
            </w:r>
          </w:p>
          <w:p w:rsidR="004A3A89" w:rsidRDefault="004A3A89" w:rsidP="004A3A89">
            <w:pPr>
              <w:numPr>
                <w:ilvl w:val="0"/>
                <w:numId w:val="3"/>
              </w:numPr>
              <w:tabs>
                <w:tab w:val="num" w:pos="293"/>
              </w:tabs>
              <w:ind w:left="293" w:hanging="293"/>
              <w:rPr>
                <w:rFonts w:ascii="Arial" w:hAnsi="Arial" w:cs="Arial"/>
                <w:sz w:val="22"/>
                <w:szCs w:val="22"/>
              </w:rPr>
            </w:pPr>
            <w:r>
              <w:rPr>
                <w:rFonts w:ascii="Arial" w:hAnsi="Arial" w:cs="Arial"/>
                <w:sz w:val="22"/>
                <w:szCs w:val="22"/>
              </w:rPr>
              <w:t>statistically robust levels of observer coverage</w:t>
            </w:r>
          </w:p>
          <w:p w:rsidR="004A3A89" w:rsidRDefault="004A3A89" w:rsidP="004A3A89">
            <w:pPr>
              <w:numPr>
                <w:ilvl w:val="0"/>
                <w:numId w:val="3"/>
              </w:numPr>
              <w:tabs>
                <w:tab w:val="num" w:pos="293"/>
              </w:tabs>
              <w:ind w:left="293" w:hanging="293"/>
              <w:rPr>
                <w:rFonts w:ascii="Arial" w:hAnsi="Arial" w:cs="Arial"/>
                <w:sz w:val="22"/>
                <w:szCs w:val="22"/>
              </w:rPr>
            </w:pPr>
            <w:r>
              <w:rPr>
                <w:rFonts w:ascii="Arial" w:hAnsi="Arial" w:cs="Arial"/>
                <w:sz w:val="22"/>
                <w:szCs w:val="22"/>
              </w:rPr>
              <w:t>regular ecological risk assessments and management responses to address any identified risks, and</w:t>
            </w:r>
          </w:p>
          <w:p w:rsidR="004A3A89" w:rsidRPr="00BA7529" w:rsidRDefault="004A3A89" w:rsidP="004A3A89">
            <w:pPr>
              <w:numPr>
                <w:ilvl w:val="0"/>
                <w:numId w:val="3"/>
              </w:numPr>
              <w:tabs>
                <w:tab w:val="num" w:pos="293"/>
              </w:tabs>
              <w:ind w:left="293" w:hanging="293"/>
              <w:rPr>
                <w:rFonts w:ascii="Arial" w:hAnsi="Arial" w:cs="Arial"/>
                <w:sz w:val="22"/>
                <w:szCs w:val="22"/>
              </w:rPr>
            </w:pPr>
            <w:proofErr w:type="gramStart"/>
            <w:r>
              <w:rPr>
                <w:rFonts w:ascii="Arial" w:hAnsi="Arial" w:cs="Arial"/>
                <w:sz w:val="22"/>
                <w:szCs w:val="22"/>
              </w:rPr>
              <w:t>rebuilding</w:t>
            </w:r>
            <w:proofErr w:type="gramEnd"/>
            <w:r>
              <w:rPr>
                <w:rFonts w:ascii="Arial" w:hAnsi="Arial" w:cs="Arial"/>
                <w:sz w:val="22"/>
                <w:szCs w:val="22"/>
              </w:rPr>
              <w:t xml:space="preserve"> strategies for stocks listed as conservation dependent or assessed as overfished.</w:t>
            </w:r>
          </w:p>
          <w:p w:rsidR="003C35CB" w:rsidRDefault="003C35CB" w:rsidP="00814CC7">
            <w:pPr>
              <w:rPr>
                <w:rFonts w:ascii="Arial" w:hAnsi="Arial" w:cs="Arial"/>
                <w:sz w:val="22"/>
                <w:szCs w:val="22"/>
              </w:rPr>
            </w:pPr>
          </w:p>
          <w:p w:rsidR="00DA6A89" w:rsidRDefault="00DA6A89" w:rsidP="004D53C3">
            <w:pPr>
              <w:rPr>
                <w:rFonts w:ascii="Arial" w:hAnsi="Arial" w:cs="Arial"/>
                <w:color w:val="3366FF"/>
                <w:sz w:val="22"/>
                <w:szCs w:val="22"/>
              </w:rPr>
            </w:pPr>
            <w:r w:rsidRPr="002A476F">
              <w:rPr>
                <w:rFonts w:ascii="Arial" w:hAnsi="Arial" w:cs="Arial"/>
                <w:sz w:val="22"/>
                <w:szCs w:val="22"/>
              </w:rPr>
              <w:t xml:space="preserve">The management arrangements that will be employed for the </w:t>
            </w:r>
            <w:r w:rsidR="00AC12D8" w:rsidRPr="009F5569">
              <w:rPr>
                <w:rFonts w:ascii="Arial" w:hAnsi="Arial" w:cs="Arial"/>
                <w:sz w:val="22"/>
                <w:szCs w:val="22"/>
              </w:rPr>
              <w:t>Southern and Eastern Scalefish and Shark Fishery</w:t>
            </w:r>
            <w:r w:rsidR="00AC12D8" w:rsidRPr="002A476F">
              <w:rPr>
                <w:rFonts w:ascii="Arial" w:hAnsi="Arial" w:cs="Arial"/>
                <w:sz w:val="22"/>
                <w:szCs w:val="22"/>
              </w:rPr>
              <w:t xml:space="preserve"> </w:t>
            </w:r>
            <w:r w:rsidRPr="002A476F">
              <w:rPr>
                <w:rFonts w:ascii="Arial" w:hAnsi="Arial" w:cs="Arial"/>
                <w:sz w:val="22"/>
                <w:szCs w:val="22"/>
              </w:rPr>
              <w:t xml:space="preserve">are likely to be effective. </w:t>
            </w:r>
            <w:r w:rsidR="004D53C3">
              <w:rPr>
                <w:rFonts w:ascii="Arial" w:hAnsi="Arial" w:cs="Arial"/>
                <w:sz w:val="22"/>
                <w:szCs w:val="22"/>
              </w:rPr>
              <w:t>All target species and significant non-target byproduct species are managed under total allowable catch quotas, which are informed by scientifically determined recommended biological catch</w:t>
            </w:r>
            <w:r w:rsidR="00C206AD">
              <w:rPr>
                <w:rFonts w:ascii="Arial" w:hAnsi="Arial" w:cs="Arial"/>
                <w:sz w:val="22"/>
                <w:szCs w:val="22"/>
              </w:rPr>
              <w:t xml:space="preserve"> limits, in accordance with the Commonwealth Fisheries Harvest Strategy Policy</w:t>
            </w:r>
            <w:r w:rsidR="004D53C3">
              <w:rPr>
                <w:rFonts w:ascii="Arial" w:hAnsi="Arial" w:cs="Arial"/>
                <w:sz w:val="22"/>
                <w:szCs w:val="22"/>
              </w:rPr>
              <w:t xml:space="preserve">. There are management strategies in place to mitigate </w:t>
            </w:r>
            <w:r w:rsidR="00C206AD">
              <w:rPr>
                <w:rFonts w:ascii="Arial" w:hAnsi="Arial" w:cs="Arial"/>
                <w:sz w:val="22"/>
                <w:szCs w:val="22"/>
              </w:rPr>
              <w:t xml:space="preserve">the </w:t>
            </w:r>
            <w:r w:rsidR="004D53C3">
              <w:rPr>
                <w:rFonts w:ascii="Arial" w:hAnsi="Arial" w:cs="Arial"/>
                <w:sz w:val="22"/>
                <w:szCs w:val="22"/>
              </w:rPr>
              <w:t>impact</w:t>
            </w:r>
            <w:r w:rsidR="00C206AD">
              <w:rPr>
                <w:rFonts w:ascii="Arial" w:hAnsi="Arial" w:cs="Arial"/>
                <w:sz w:val="22"/>
                <w:szCs w:val="22"/>
              </w:rPr>
              <w:t xml:space="preserve"> of the fishery</w:t>
            </w:r>
            <w:r w:rsidR="004D53C3">
              <w:rPr>
                <w:rFonts w:ascii="Arial" w:hAnsi="Arial" w:cs="Arial"/>
                <w:sz w:val="22"/>
                <w:szCs w:val="22"/>
              </w:rPr>
              <w:t xml:space="preserve"> on protected species</w:t>
            </w:r>
            <w:r w:rsidR="00102487">
              <w:rPr>
                <w:rFonts w:ascii="Arial" w:hAnsi="Arial" w:cs="Arial"/>
                <w:sz w:val="22"/>
                <w:szCs w:val="22"/>
              </w:rPr>
              <w:t xml:space="preserve"> and rebuilding </w:t>
            </w:r>
            <w:r w:rsidR="00102487">
              <w:rPr>
                <w:rFonts w:ascii="Arial" w:hAnsi="Arial" w:cs="Arial"/>
                <w:sz w:val="22"/>
                <w:szCs w:val="22"/>
              </w:rPr>
              <w:lastRenderedPageBreak/>
              <w:t>strategies in place to recover overfished stocks</w:t>
            </w:r>
            <w:r w:rsidR="00C206AD">
              <w:rPr>
                <w:rFonts w:ascii="Arial" w:hAnsi="Arial" w:cs="Arial"/>
                <w:sz w:val="22"/>
                <w:szCs w:val="22"/>
              </w:rPr>
              <w:t>.</w:t>
            </w:r>
            <w:r w:rsidR="004D53C3">
              <w:rPr>
                <w:rFonts w:ascii="Arial" w:hAnsi="Arial" w:cs="Arial"/>
                <w:sz w:val="22"/>
                <w:szCs w:val="22"/>
              </w:rPr>
              <w:t xml:space="preserve"> </w:t>
            </w:r>
            <w:r w:rsidR="00C206AD">
              <w:rPr>
                <w:rFonts w:ascii="Arial" w:hAnsi="Arial" w:cs="Arial"/>
                <w:sz w:val="22"/>
                <w:szCs w:val="22"/>
              </w:rPr>
              <w:t>S</w:t>
            </w:r>
            <w:r w:rsidR="004D53C3">
              <w:rPr>
                <w:rFonts w:ascii="Arial" w:hAnsi="Arial" w:cs="Arial"/>
                <w:sz w:val="22"/>
                <w:szCs w:val="22"/>
              </w:rPr>
              <w:t xml:space="preserve">tatistically robust monitoring programs are </w:t>
            </w:r>
            <w:r w:rsidR="00C206AD">
              <w:rPr>
                <w:rFonts w:ascii="Arial" w:hAnsi="Arial" w:cs="Arial"/>
                <w:sz w:val="22"/>
                <w:szCs w:val="22"/>
              </w:rPr>
              <w:t xml:space="preserve">also </w:t>
            </w:r>
            <w:r w:rsidR="004D53C3">
              <w:rPr>
                <w:rFonts w:ascii="Arial" w:hAnsi="Arial" w:cs="Arial"/>
                <w:sz w:val="22"/>
                <w:szCs w:val="22"/>
              </w:rPr>
              <w:t xml:space="preserve">in </w:t>
            </w:r>
            <w:r w:rsidR="004D53C3" w:rsidRPr="004D53C3">
              <w:rPr>
                <w:rFonts w:ascii="Arial" w:hAnsi="Arial" w:cs="Arial"/>
                <w:sz w:val="22"/>
                <w:szCs w:val="22"/>
              </w:rPr>
              <w:t xml:space="preserve">place. </w:t>
            </w:r>
            <w:r w:rsidRPr="004D53C3">
              <w:rPr>
                <w:rFonts w:ascii="Arial" w:hAnsi="Arial" w:cs="Arial"/>
                <w:sz w:val="22"/>
                <w:szCs w:val="22"/>
              </w:rPr>
              <w:t xml:space="preserve">In addition, gear restrictions </w:t>
            </w:r>
            <w:r w:rsidR="004D53C3" w:rsidRPr="004D53C3">
              <w:rPr>
                <w:rFonts w:ascii="Arial" w:hAnsi="Arial" w:cs="Arial"/>
                <w:sz w:val="22"/>
                <w:szCs w:val="22"/>
              </w:rPr>
              <w:t>are</w:t>
            </w:r>
            <w:r w:rsidRPr="004D53C3">
              <w:rPr>
                <w:rFonts w:ascii="Arial" w:hAnsi="Arial" w:cs="Arial"/>
                <w:sz w:val="22"/>
                <w:szCs w:val="22"/>
              </w:rPr>
              <w:t xml:space="preserve"> employed as well as </w:t>
            </w:r>
            <w:r w:rsidR="004D53C3" w:rsidRPr="004D53C3">
              <w:rPr>
                <w:rFonts w:ascii="Arial" w:hAnsi="Arial" w:cs="Arial"/>
                <w:sz w:val="22"/>
                <w:szCs w:val="22"/>
              </w:rPr>
              <w:t>spatial and temporal</w:t>
            </w:r>
            <w:r w:rsidRPr="004D53C3">
              <w:rPr>
                <w:rFonts w:ascii="Arial" w:hAnsi="Arial" w:cs="Arial"/>
                <w:sz w:val="22"/>
                <w:szCs w:val="22"/>
              </w:rPr>
              <w:t xml:space="preserve"> restrictions</w:t>
            </w:r>
            <w:r w:rsidR="004D53C3" w:rsidRPr="004D53C3">
              <w:rPr>
                <w:rFonts w:ascii="Arial" w:hAnsi="Arial" w:cs="Arial"/>
                <w:sz w:val="22"/>
                <w:szCs w:val="22"/>
              </w:rPr>
              <w:t>, to further mitigate the impact of fishing on particular target and non-target species, including protected species</w:t>
            </w:r>
            <w:r w:rsidRPr="004D53C3">
              <w:rPr>
                <w:rFonts w:ascii="Arial" w:hAnsi="Arial" w:cs="Arial"/>
                <w:sz w:val="22"/>
                <w:szCs w:val="22"/>
              </w:rPr>
              <w:t>.</w:t>
            </w:r>
            <w:r w:rsidRPr="002A476F">
              <w:rPr>
                <w:rFonts w:ascii="Arial" w:hAnsi="Arial" w:cs="Arial"/>
                <w:color w:val="3366FF"/>
                <w:sz w:val="22"/>
                <w:szCs w:val="22"/>
              </w:rPr>
              <w:t xml:space="preserve"> </w:t>
            </w:r>
          </w:p>
          <w:p w:rsidR="00C206AD" w:rsidRPr="002A476F" w:rsidRDefault="00C206AD" w:rsidP="004D53C3">
            <w:pPr>
              <w:rPr>
                <w:rFonts w:ascii="Arial" w:hAnsi="Arial" w:cs="Arial"/>
                <w:sz w:val="22"/>
                <w:szCs w:val="22"/>
              </w:rPr>
            </w:pPr>
          </w:p>
        </w:tc>
      </w:tr>
      <w:tr w:rsidR="00DA6A89" w:rsidRPr="002A476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lastRenderedPageBreak/>
              <w:t>(5)</w:t>
            </w:r>
            <w:r w:rsidRPr="002A476F">
              <w:rPr>
                <w:rFonts w:ascii="Arial" w:hAnsi="Arial" w:cs="Arial"/>
                <w:sz w:val="22"/>
                <w:szCs w:val="22"/>
              </w:rPr>
              <w:tab/>
              <w:t xml:space="preserve">In deciding whether to declare an operation as an approved wildlife trade operation the Minister must have </w:t>
            </w:r>
            <w:r w:rsidRPr="002A476F">
              <w:rPr>
                <w:rFonts w:ascii="Arial" w:hAnsi="Arial" w:cs="Arial"/>
                <w:b/>
                <w:sz w:val="22"/>
                <w:szCs w:val="22"/>
              </w:rPr>
              <w:t>regard</w:t>
            </w:r>
            <w:r w:rsidRPr="002A476F">
              <w:rPr>
                <w:rFonts w:ascii="Arial" w:hAnsi="Arial" w:cs="Arial"/>
                <w:sz w:val="22"/>
                <w:szCs w:val="22"/>
              </w:rPr>
              <w:t xml:space="preserve"> to:</w:t>
            </w:r>
          </w:p>
          <w:p w:rsidR="00DA6A89" w:rsidRPr="002A476F" w:rsidRDefault="00DA6A89" w:rsidP="00814CC7">
            <w:pPr>
              <w:ind w:left="360" w:hanging="360"/>
              <w:rPr>
                <w:rFonts w:ascii="Arial" w:hAnsi="Arial" w:cs="Arial"/>
                <w:sz w:val="22"/>
                <w:szCs w:val="22"/>
              </w:rPr>
            </w:pPr>
          </w:p>
          <w:p w:rsidR="00DA6A89" w:rsidRPr="002A476F" w:rsidRDefault="00DA6A89" w:rsidP="00BB7413">
            <w:pPr>
              <w:numPr>
                <w:ilvl w:val="0"/>
                <w:numId w:val="4"/>
              </w:numPr>
              <w:tabs>
                <w:tab w:val="left" w:pos="360"/>
              </w:tabs>
              <w:ind w:hanging="540"/>
              <w:rPr>
                <w:rFonts w:ascii="Arial" w:hAnsi="Arial" w:cs="Arial"/>
                <w:sz w:val="22"/>
                <w:szCs w:val="22"/>
              </w:rPr>
            </w:pPr>
            <w:r w:rsidRPr="002A476F">
              <w:rPr>
                <w:rFonts w:ascii="Arial" w:hAnsi="Arial" w:cs="Arial"/>
                <w:sz w:val="22"/>
                <w:szCs w:val="22"/>
              </w:rPr>
              <w:t>whether legislation relating to the protection, conservation or management of the specimens to which the operation relates is in force in the State or Territory concerned; and</w:t>
            </w:r>
          </w:p>
          <w:p w:rsidR="00DA6A89" w:rsidRPr="002A476F" w:rsidRDefault="00DA6A89" w:rsidP="00814CC7">
            <w:pPr>
              <w:tabs>
                <w:tab w:val="left" w:pos="360"/>
                <w:tab w:val="num" w:pos="1080"/>
              </w:tabs>
              <w:ind w:left="360" w:hanging="540"/>
              <w:rPr>
                <w:rFonts w:ascii="Arial" w:hAnsi="Arial" w:cs="Arial"/>
                <w:sz w:val="22"/>
                <w:szCs w:val="22"/>
              </w:rPr>
            </w:pPr>
          </w:p>
          <w:p w:rsidR="00DE6587" w:rsidRDefault="00DE6587" w:rsidP="00DE6587">
            <w:pPr>
              <w:tabs>
                <w:tab w:val="left" w:pos="360"/>
              </w:tabs>
              <w:ind w:left="1080"/>
              <w:rPr>
                <w:rFonts w:ascii="Arial" w:hAnsi="Arial" w:cs="Arial"/>
                <w:sz w:val="22"/>
                <w:szCs w:val="22"/>
              </w:rPr>
            </w:pPr>
          </w:p>
          <w:p w:rsidR="00DA6A89" w:rsidRPr="002A476F" w:rsidRDefault="00DA6A89" w:rsidP="00BB7413">
            <w:pPr>
              <w:numPr>
                <w:ilvl w:val="0"/>
                <w:numId w:val="4"/>
              </w:numPr>
              <w:tabs>
                <w:tab w:val="left" w:pos="360"/>
              </w:tabs>
              <w:ind w:hanging="540"/>
              <w:rPr>
                <w:rFonts w:ascii="Arial" w:hAnsi="Arial" w:cs="Arial"/>
                <w:sz w:val="22"/>
                <w:szCs w:val="22"/>
              </w:rPr>
            </w:pPr>
            <w:r w:rsidRPr="002A476F">
              <w:rPr>
                <w:rFonts w:ascii="Arial" w:hAnsi="Arial" w:cs="Arial"/>
                <w:sz w:val="22"/>
                <w:szCs w:val="22"/>
              </w:rPr>
              <w:t>whether the legislation applies throughout the State or Territory concerned; and</w:t>
            </w:r>
          </w:p>
          <w:p w:rsidR="00DA6A89" w:rsidRPr="002A476F" w:rsidRDefault="00DA6A89" w:rsidP="00814CC7">
            <w:pPr>
              <w:tabs>
                <w:tab w:val="left" w:pos="360"/>
                <w:tab w:val="num" w:pos="1080"/>
              </w:tabs>
              <w:ind w:hanging="540"/>
              <w:rPr>
                <w:rFonts w:ascii="Arial" w:hAnsi="Arial" w:cs="Arial"/>
                <w:sz w:val="22"/>
                <w:szCs w:val="22"/>
              </w:rPr>
            </w:pPr>
          </w:p>
          <w:p w:rsidR="00DA6A89" w:rsidRPr="002A476F" w:rsidRDefault="00DA6A89" w:rsidP="00BB7413">
            <w:pPr>
              <w:numPr>
                <w:ilvl w:val="0"/>
                <w:numId w:val="4"/>
              </w:numPr>
              <w:tabs>
                <w:tab w:val="left" w:pos="360"/>
              </w:tabs>
              <w:spacing w:after="120"/>
              <w:ind w:left="1078" w:hanging="539"/>
              <w:rPr>
                <w:rFonts w:ascii="Arial" w:hAnsi="Arial" w:cs="Arial"/>
                <w:sz w:val="22"/>
                <w:szCs w:val="22"/>
              </w:rPr>
            </w:pPr>
            <w:proofErr w:type="gramStart"/>
            <w:r w:rsidRPr="002A476F">
              <w:rPr>
                <w:rFonts w:ascii="Arial" w:hAnsi="Arial" w:cs="Arial"/>
                <w:sz w:val="22"/>
                <w:szCs w:val="22"/>
              </w:rPr>
              <w:t>whether</w:t>
            </w:r>
            <w:proofErr w:type="gramEnd"/>
            <w:r w:rsidRPr="002A476F">
              <w:rPr>
                <w:rFonts w:ascii="Arial" w:hAnsi="Arial" w:cs="Arial"/>
                <w:sz w:val="22"/>
                <w:szCs w:val="22"/>
              </w:rPr>
              <w:t>, in the opinion of the Minister, the legislation is effective.</w:t>
            </w:r>
          </w:p>
        </w:tc>
        <w:tc>
          <w:tcPr>
            <w:tcW w:w="7087" w:type="dxa"/>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4D53C3" w:rsidRPr="002A476F" w:rsidRDefault="004D53C3" w:rsidP="004D53C3">
            <w:pPr>
              <w:rPr>
                <w:rFonts w:ascii="Arial" w:hAnsi="Arial" w:cs="Arial"/>
                <w:sz w:val="22"/>
                <w:szCs w:val="22"/>
              </w:rPr>
            </w:pPr>
            <w:r>
              <w:rPr>
                <w:rFonts w:ascii="Arial" w:hAnsi="Arial" w:cs="Arial"/>
                <w:sz w:val="22"/>
                <w:szCs w:val="22"/>
              </w:rPr>
              <w:t xml:space="preserve">The Southern and Eastern Scalefish and Shark Fishery will be managed under the </w:t>
            </w:r>
            <w:r w:rsidR="00C36410" w:rsidRPr="00C36410">
              <w:rPr>
                <w:rFonts w:ascii="Arial" w:hAnsi="Arial" w:cs="Arial"/>
                <w:sz w:val="22"/>
                <w:szCs w:val="22"/>
              </w:rPr>
              <w:t>Southern and Eastern Scalefish</w:t>
            </w:r>
            <w:r w:rsidR="00C65DB4">
              <w:rPr>
                <w:rFonts w:ascii="Arial" w:hAnsi="Arial" w:cs="Arial"/>
                <w:sz w:val="22"/>
                <w:szCs w:val="22"/>
              </w:rPr>
              <w:t xml:space="preserve"> and Shark Fishery</w:t>
            </w:r>
            <w:r w:rsidR="00C36410" w:rsidRPr="00C36410">
              <w:rPr>
                <w:rFonts w:ascii="Arial" w:hAnsi="Arial" w:cs="Arial"/>
                <w:sz w:val="22"/>
                <w:szCs w:val="22"/>
              </w:rPr>
              <w:t xml:space="preserve"> Management Plan 2003</w:t>
            </w:r>
            <w:r>
              <w:rPr>
                <w:rFonts w:ascii="Arial" w:hAnsi="Arial" w:cs="Arial"/>
                <w:i/>
                <w:sz w:val="22"/>
                <w:szCs w:val="22"/>
              </w:rPr>
              <w:t xml:space="preserve"> </w:t>
            </w:r>
            <w:r w:rsidRPr="009A4A96">
              <w:rPr>
                <w:rFonts w:ascii="Arial" w:hAnsi="Arial" w:cs="Arial"/>
                <w:sz w:val="22"/>
                <w:szCs w:val="22"/>
              </w:rPr>
              <w:t>(the Management Plan),</w:t>
            </w:r>
            <w:r>
              <w:rPr>
                <w:rFonts w:ascii="Arial" w:hAnsi="Arial" w:cs="Arial"/>
                <w:sz w:val="22"/>
                <w:szCs w:val="22"/>
              </w:rPr>
              <w:t xml:space="preserve"> in force under the </w:t>
            </w:r>
            <w:r w:rsidRPr="009A4A96">
              <w:rPr>
                <w:rFonts w:ascii="Arial" w:hAnsi="Arial" w:cs="Arial"/>
                <w:i/>
                <w:sz w:val="22"/>
                <w:szCs w:val="22"/>
              </w:rPr>
              <w:t>Fisheries Management Act 1991</w:t>
            </w:r>
            <w:r>
              <w:rPr>
                <w:rFonts w:ascii="Arial" w:hAnsi="Arial" w:cs="Arial"/>
                <w:sz w:val="22"/>
                <w:szCs w:val="22"/>
              </w:rPr>
              <w:t>.</w:t>
            </w: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The</w:t>
            </w:r>
            <w:r w:rsidR="004D53C3">
              <w:rPr>
                <w:rFonts w:ascii="Arial" w:hAnsi="Arial" w:cs="Arial"/>
                <w:sz w:val="22"/>
                <w:szCs w:val="22"/>
              </w:rPr>
              <w:t xml:space="preserve"> Commonwealth</w:t>
            </w:r>
            <w:r w:rsidRPr="002A476F">
              <w:rPr>
                <w:rFonts w:ascii="Arial" w:hAnsi="Arial" w:cs="Arial"/>
                <w:sz w:val="22"/>
                <w:szCs w:val="22"/>
              </w:rPr>
              <w:t xml:space="preserve"> </w:t>
            </w:r>
            <w:r w:rsidR="004D53C3" w:rsidRPr="009A4A96">
              <w:rPr>
                <w:rFonts w:ascii="Arial" w:hAnsi="Arial" w:cs="Arial"/>
                <w:i/>
                <w:sz w:val="22"/>
                <w:szCs w:val="22"/>
              </w:rPr>
              <w:t>Fisheries Management Act 1991</w:t>
            </w:r>
            <w:r w:rsidR="004D53C3">
              <w:rPr>
                <w:rFonts w:ascii="Arial" w:hAnsi="Arial" w:cs="Arial"/>
                <w:i/>
                <w:sz w:val="22"/>
                <w:szCs w:val="22"/>
              </w:rPr>
              <w:t xml:space="preserve"> </w:t>
            </w:r>
            <w:r w:rsidRPr="002A476F">
              <w:rPr>
                <w:rFonts w:ascii="Arial" w:hAnsi="Arial" w:cs="Arial"/>
                <w:sz w:val="22"/>
                <w:szCs w:val="22"/>
              </w:rPr>
              <w:t xml:space="preserve">applies throughout </w:t>
            </w:r>
            <w:r w:rsidR="004D53C3">
              <w:rPr>
                <w:rFonts w:ascii="Arial" w:hAnsi="Arial" w:cs="Arial"/>
                <w:sz w:val="22"/>
                <w:szCs w:val="22"/>
              </w:rPr>
              <w:t>Commonwealth</w:t>
            </w:r>
            <w:r w:rsidRPr="002A476F">
              <w:rPr>
                <w:rFonts w:ascii="Arial" w:hAnsi="Arial" w:cs="Arial"/>
                <w:sz w:val="22"/>
                <w:szCs w:val="22"/>
              </w:rPr>
              <w:t xml:space="preserve"> waters.</w:t>
            </w:r>
          </w:p>
          <w:p w:rsidR="00DA6A89" w:rsidRPr="002A476F" w:rsidRDefault="00DA6A89" w:rsidP="00814CC7">
            <w:pPr>
              <w:rPr>
                <w:rFonts w:ascii="Arial" w:hAnsi="Arial" w:cs="Arial"/>
                <w:sz w:val="22"/>
                <w:szCs w:val="22"/>
              </w:rPr>
            </w:pPr>
          </w:p>
          <w:p w:rsidR="00DA6A89" w:rsidRPr="002A476F" w:rsidRDefault="0029666B" w:rsidP="00814CC7">
            <w:pPr>
              <w:rPr>
                <w:rFonts w:ascii="Arial" w:hAnsi="Arial" w:cs="Arial"/>
                <w:sz w:val="22"/>
                <w:szCs w:val="22"/>
              </w:rPr>
            </w:pPr>
            <w:r>
              <w:rPr>
                <w:rFonts w:ascii="Arial" w:hAnsi="Arial" w:cs="Arial"/>
                <w:sz w:val="22"/>
                <w:szCs w:val="22"/>
              </w:rPr>
              <w:t xml:space="preserve">After evaluation of the fishery management measures in place </w:t>
            </w:r>
            <w:r w:rsidR="00102487">
              <w:rPr>
                <w:rFonts w:ascii="Arial" w:hAnsi="Arial" w:cs="Arial"/>
                <w:sz w:val="22"/>
                <w:szCs w:val="22"/>
              </w:rPr>
              <w:t>for</w:t>
            </w:r>
            <w:r>
              <w:rPr>
                <w:rFonts w:ascii="Arial" w:hAnsi="Arial" w:cs="Arial"/>
                <w:sz w:val="22"/>
                <w:szCs w:val="22"/>
              </w:rPr>
              <w:t xml:space="preserve"> </w:t>
            </w:r>
            <w:r w:rsidR="00C65DB4">
              <w:rPr>
                <w:rFonts w:ascii="Arial" w:hAnsi="Arial" w:cs="Arial"/>
                <w:sz w:val="22"/>
                <w:szCs w:val="22"/>
              </w:rPr>
              <w:t>this</w:t>
            </w:r>
            <w:r>
              <w:rPr>
                <w:rFonts w:ascii="Arial" w:hAnsi="Arial" w:cs="Arial"/>
                <w:sz w:val="22"/>
                <w:szCs w:val="22"/>
              </w:rPr>
              <w:t xml:space="preserve"> fishery, summarised in Table 1, the department considers that the</w:t>
            </w:r>
            <w:r w:rsidRPr="002A476F">
              <w:rPr>
                <w:rFonts w:ascii="Arial" w:hAnsi="Arial" w:cs="Arial"/>
                <w:sz w:val="22"/>
                <w:szCs w:val="22"/>
              </w:rPr>
              <w:t xml:space="preserve"> </w:t>
            </w:r>
            <w:r w:rsidR="00DA6A89" w:rsidRPr="002A476F">
              <w:rPr>
                <w:rFonts w:ascii="Arial" w:hAnsi="Arial" w:cs="Arial"/>
                <w:sz w:val="22"/>
                <w:szCs w:val="22"/>
              </w:rPr>
              <w:t xml:space="preserve">legislation </w:t>
            </w:r>
            <w:r>
              <w:rPr>
                <w:rFonts w:ascii="Arial" w:hAnsi="Arial" w:cs="Arial"/>
                <w:sz w:val="22"/>
                <w:szCs w:val="22"/>
              </w:rPr>
              <w:t xml:space="preserve">enforcing these measures throughout the fishery </w:t>
            </w:r>
            <w:r w:rsidR="00DA6A89" w:rsidRPr="002A476F">
              <w:rPr>
                <w:rFonts w:ascii="Arial" w:hAnsi="Arial" w:cs="Arial"/>
                <w:sz w:val="22"/>
                <w:szCs w:val="22"/>
              </w:rPr>
              <w:t>is likely to be effective.</w:t>
            </w:r>
          </w:p>
          <w:p w:rsidR="00DA6A89" w:rsidRPr="002A476F" w:rsidRDefault="00DA6A89" w:rsidP="00814CC7">
            <w:pPr>
              <w:rPr>
                <w:rFonts w:ascii="Arial" w:hAnsi="Arial" w:cs="Arial"/>
                <w:sz w:val="22"/>
                <w:szCs w:val="22"/>
              </w:rPr>
            </w:pPr>
          </w:p>
        </w:tc>
      </w:tr>
      <w:tr w:rsidR="00DA6A89" w:rsidRPr="002A476F" w:rsidTr="00814CC7">
        <w:tc>
          <w:tcPr>
            <w:tcW w:w="7087" w:type="dxa"/>
          </w:tcPr>
          <w:p w:rsidR="00DA6A89" w:rsidRPr="002A476F" w:rsidRDefault="00DA6A89" w:rsidP="00814CC7">
            <w:pPr>
              <w:ind w:left="540" w:hanging="540"/>
              <w:rPr>
                <w:rFonts w:ascii="Arial" w:hAnsi="Arial" w:cs="Arial"/>
                <w:sz w:val="22"/>
                <w:szCs w:val="22"/>
              </w:rPr>
            </w:pPr>
            <w:r w:rsidRPr="002A476F">
              <w:rPr>
                <w:rFonts w:ascii="Arial" w:hAnsi="Arial" w:cs="Arial"/>
                <w:sz w:val="22"/>
                <w:szCs w:val="22"/>
              </w:rPr>
              <w:t>(10)</w:t>
            </w:r>
            <w:r w:rsidRPr="002A476F">
              <w:rPr>
                <w:rFonts w:ascii="Arial" w:hAnsi="Arial" w:cs="Arial"/>
                <w:sz w:val="22"/>
                <w:szCs w:val="22"/>
              </w:rPr>
              <w:tab/>
              <w:t>For the purposes of section 303FN, an operation is a wildlife trade operation if, an only if, the operation is an operation for the taking of specimens and:</w:t>
            </w:r>
          </w:p>
          <w:p w:rsidR="00DA6A89" w:rsidRPr="002A476F" w:rsidRDefault="00DA6A89" w:rsidP="00814CC7">
            <w:pPr>
              <w:ind w:left="540" w:hanging="540"/>
              <w:rPr>
                <w:rFonts w:ascii="Arial" w:hAnsi="Arial" w:cs="Arial"/>
                <w:sz w:val="22"/>
                <w:szCs w:val="22"/>
              </w:rPr>
            </w:pPr>
          </w:p>
          <w:p w:rsidR="00DA6A89" w:rsidRPr="002A476F" w:rsidRDefault="00DA6A89" w:rsidP="00BB7413">
            <w:pPr>
              <w:numPr>
                <w:ilvl w:val="0"/>
                <w:numId w:val="4"/>
              </w:numPr>
              <w:tabs>
                <w:tab w:val="left" w:pos="360"/>
              </w:tabs>
              <w:ind w:hanging="540"/>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operation is a commercial fishery.</w:t>
            </w:r>
          </w:p>
        </w:tc>
        <w:tc>
          <w:tcPr>
            <w:tcW w:w="7087" w:type="dxa"/>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Default="00DA6A89" w:rsidP="00814CC7">
            <w:pPr>
              <w:rPr>
                <w:rFonts w:ascii="Arial" w:hAnsi="Arial" w:cs="Arial"/>
                <w:sz w:val="22"/>
                <w:szCs w:val="22"/>
              </w:rPr>
            </w:pPr>
          </w:p>
          <w:p w:rsidR="002A476F" w:rsidRPr="002A476F" w:rsidRDefault="002A476F" w:rsidP="00814CC7">
            <w:pPr>
              <w:rPr>
                <w:rFonts w:ascii="Arial" w:hAnsi="Arial" w:cs="Arial"/>
                <w:sz w:val="22"/>
                <w:szCs w:val="22"/>
              </w:rPr>
            </w:pPr>
          </w:p>
          <w:p w:rsidR="00DA6A89" w:rsidRPr="002A476F" w:rsidRDefault="00DA6A89" w:rsidP="002A476F">
            <w:pPr>
              <w:spacing w:after="120"/>
              <w:rPr>
                <w:rFonts w:ascii="Arial" w:hAnsi="Arial" w:cs="Arial"/>
                <w:sz w:val="22"/>
                <w:szCs w:val="22"/>
              </w:rPr>
            </w:pPr>
            <w:r w:rsidRPr="002A476F">
              <w:rPr>
                <w:rFonts w:ascii="Arial" w:hAnsi="Arial" w:cs="Arial"/>
                <w:sz w:val="22"/>
                <w:szCs w:val="22"/>
              </w:rPr>
              <w:t xml:space="preserve">The </w:t>
            </w:r>
            <w:r w:rsidR="004D53C3">
              <w:rPr>
                <w:rFonts w:ascii="Arial" w:hAnsi="Arial" w:cs="Arial"/>
                <w:sz w:val="22"/>
                <w:szCs w:val="22"/>
              </w:rPr>
              <w:t xml:space="preserve">Southern and Eastern Scalefish and Shark Fishery </w:t>
            </w:r>
            <w:r w:rsidRPr="002A476F">
              <w:rPr>
                <w:rFonts w:ascii="Arial" w:hAnsi="Arial" w:cs="Arial"/>
                <w:sz w:val="22"/>
                <w:szCs w:val="22"/>
              </w:rPr>
              <w:t xml:space="preserve">is a commercial fishery. </w:t>
            </w:r>
          </w:p>
        </w:tc>
      </w:tr>
      <w:tr w:rsidR="00DA6A89" w:rsidRPr="002A476F" w:rsidTr="00814CC7">
        <w:tc>
          <w:tcPr>
            <w:tcW w:w="7087" w:type="dxa"/>
          </w:tcPr>
          <w:p w:rsidR="00DA6A89" w:rsidRPr="002A476F" w:rsidRDefault="00DA6A89" w:rsidP="00814CC7">
            <w:pPr>
              <w:rPr>
                <w:rFonts w:ascii="Arial" w:hAnsi="Arial" w:cs="Arial"/>
                <w:sz w:val="22"/>
                <w:szCs w:val="22"/>
              </w:rPr>
            </w:pPr>
            <w:r w:rsidRPr="002A476F">
              <w:rPr>
                <w:rFonts w:ascii="Arial" w:hAnsi="Arial" w:cs="Arial"/>
                <w:sz w:val="22"/>
                <w:szCs w:val="22"/>
              </w:rPr>
              <w:t>(10A) 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w:t>
            </w:r>
          </w:p>
        </w:tc>
        <w:tc>
          <w:tcPr>
            <w:tcW w:w="7087" w:type="dxa"/>
          </w:tcPr>
          <w:p w:rsidR="005E4255" w:rsidRPr="005E4255" w:rsidRDefault="005E4255" w:rsidP="005E4255">
            <w:pPr>
              <w:rPr>
                <w:rFonts w:ascii="Arial" w:eastAsia="Arial Unicode MS" w:hAnsi="Arial" w:cs="Arial"/>
                <w:sz w:val="22"/>
                <w:szCs w:val="22"/>
                <w:lang w:val="en-US" w:eastAsia="en-US"/>
              </w:rPr>
            </w:pPr>
            <w:r w:rsidRPr="005E4255">
              <w:rPr>
                <w:rFonts w:ascii="Arial" w:eastAsia="Arial Unicode MS" w:hAnsi="Arial" w:cs="Arial"/>
                <w:sz w:val="22"/>
                <w:szCs w:val="22"/>
                <w:lang w:val="en-US" w:eastAsia="en-US"/>
              </w:rPr>
              <w:t xml:space="preserve">The impacts of actions under the operations of the Southern and Eastern Scalefish and Shark Fishery were assessed under Part 10 of the EPBC Act in May 2007. That assessment concluded that actions approved or taken in accordance with the Southern and Eastern Scalefish and Shark Fishery Management Plan 2003, as amended by the Southern and Eastern Scalefish and Shark Fishery Management Plan Amendment 2006 (No. 2), would not have an unacceptable or unsustainable impact on the environment in a Commonwealth marine area. Consequently, the Southern and Eastern Scalefish and Shark Fishery Management Plan 2003, as amended by the Southern and </w:t>
            </w:r>
            <w:r w:rsidRPr="005E4255">
              <w:rPr>
                <w:rFonts w:ascii="Arial" w:eastAsia="Arial Unicode MS" w:hAnsi="Arial" w:cs="Arial"/>
                <w:sz w:val="22"/>
                <w:szCs w:val="22"/>
                <w:lang w:val="en-US" w:eastAsia="en-US"/>
              </w:rPr>
              <w:lastRenderedPageBreak/>
              <w:t xml:space="preserve">Eastern Scalefish and Shark Fishery Management Plan Amendment 2006 (No. 2), was accredited under section 33 of the EPBC Act. </w:t>
            </w:r>
          </w:p>
          <w:p w:rsidR="00DA6A89" w:rsidRPr="002A476F" w:rsidRDefault="00DA6A89" w:rsidP="00814CC7">
            <w:pPr>
              <w:rPr>
                <w:rFonts w:ascii="Arial" w:hAnsi="Arial" w:cs="Arial"/>
                <w:color w:val="FF0000"/>
                <w:sz w:val="22"/>
                <w:szCs w:val="22"/>
              </w:rPr>
            </w:pPr>
          </w:p>
        </w:tc>
      </w:tr>
      <w:tr w:rsidR="00DA6A89" w:rsidRPr="002A476F" w:rsidTr="00814CC7">
        <w:tc>
          <w:tcPr>
            <w:tcW w:w="7087" w:type="dxa"/>
          </w:tcPr>
          <w:p w:rsidR="00DA6A89" w:rsidRPr="002A476F" w:rsidRDefault="00DA6A89" w:rsidP="00814CC7">
            <w:pPr>
              <w:rPr>
                <w:rFonts w:ascii="Arial" w:hAnsi="Arial" w:cs="Arial"/>
                <w:sz w:val="22"/>
                <w:szCs w:val="22"/>
              </w:rPr>
            </w:pPr>
            <w:r w:rsidRPr="002A476F">
              <w:rPr>
                <w:rFonts w:ascii="Arial" w:hAnsi="Arial" w:cs="Arial"/>
                <w:sz w:val="22"/>
                <w:szCs w:val="22"/>
              </w:rPr>
              <w:lastRenderedPageBreak/>
              <w:t xml:space="preserve"> (10B) Subsection (10A) does not limit the matters that may be taken into account in deciding whether to declare that a fishery is an approved wildlife trade operation for the purposes of this section.</w:t>
            </w:r>
          </w:p>
        </w:tc>
        <w:tc>
          <w:tcPr>
            <w:tcW w:w="7087" w:type="dxa"/>
          </w:tcPr>
          <w:p w:rsidR="00DA6A89" w:rsidRPr="002A476F" w:rsidRDefault="00DA6A89" w:rsidP="00814CC7">
            <w:pPr>
              <w:rPr>
                <w:rFonts w:ascii="Arial" w:hAnsi="Arial" w:cs="Arial"/>
                <w:sz w:val="22"/>
                <w:szCs w:val="22"/>
              </w:rPr>
            </w:pPr>
          </w:p>
        </w:tc>
      </w:tr>
    </w:tbl>
    <w:p w:rsidR="00F274C4" w:rsidRPr="002A476F" w:rsidRDefault="00F274C4" w:rsidP="00DA6A89">
      <w:pPr>
        <w:rPr>
          <w:rFonts w:ascii="Arial" w:hAnsi="Arial" w:cs="Arial"/>
          <w:sz w:val="22"/>
          <w:szCs w:val="22"/>
          <w:highlight w:val="cyan"/>
        </w:rPr>
        <w:sectPr w:rsidR="00F274C4" w:rsidRPr="002A476F">
          <w:pgSz w:w="16838" w:h="11906" w:orient="landscape"/>
          <w:pgMar w:top="899" w:right="1361" w:bottom="899" w:left="1361" w:header="709" w:footer="528" w:gutter="0"/>
          <w:cols w:space="708"/>
          <w:docGrid w:linePitch="360"/>
        </w:sectPr>
      </w:pPr>
    </w:p>
    <w:p w:rsidR="00DA6A89" w:rsidRPr="002A476F" w:rsidRDefault="00DA6A89" w:rsidP="00DA6A89">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2A476F" w:rsidTr="00814CC7">
        <w:tc>
          <w:tcPr>
            <w:tcW w:w="7087" w:type="dxa"/>
          </w:tcPr>
          <w:p w:rsidR="00B73546" w:rsidRPr="002A476F" w:rsidRDefault="00B73546" w:rsidP="00B81AD8">
            <w:pPr>
              <w:spacing w:before="60" w:after="60"/>
              <w:rPr>
                <w:rFonts w:ascii="Arial" w:hAnsi="Arial" w:cs="Arial"/>
                <w:b/>
                <w:sz w:val="22"/>
                <w:szCs w:val="22"/>
              </w:rPr>
            </w:pPr>
            <w:r w:rsidRPr="002A476F">
              <w:rPr>
                <w:rFonts w:ascii="Arial" w:hAnsi="Arial" w:cs="Arial"/>
                <w:b/>
                <w:sz w:val="22"/>
                <w:szCs w:val="22"/>
              </w:rPr>
              <w:t>Section 303FR Public consultation</w:t>
            </w:r>
          </w:p>
        </w:tc>
        <w:tc>
          <w:tcPr>
            <w:tcW w:w="7087" w:type="dxa"/>
          </w:tcPr>
          <w:p w:rsidR="00B73546" w:rsidRPr="002A476F" w:rsidRDefault="00B73546" w:rsidP="00B81AD8">
            <w:pPr>
              <w:spacing w:before="60" w:after="60"/>
              <w:rPr>
                <w:rFonts w:ascii="Arial" w:hAnsi="Arial" w:cs="Arial"/>
                <w:b/>
                <w:sz w:val="22"/>
                <w:szCs w:val="22"/>
              </w:rPr>
            </w:pPr>
            <w:r w:rsidRPr="002A476F">
              <w:rPr>
                <w:rFonts w:ascii="Arial" w:hAnsi="Arial" w:cs="Arial"/>
                <w:b/>
                <w:sz w:val="22"/>
                <w:szCs w:val="22"/>
              </w:rPr>
              <w:t xml:space="preserve">The department’s assessment of the </w:t>
            </w:r>
            <w:r w:rsidR="002458D5" w:rsidRPr="002458D5">
              <w:rPr>
                <w:rFonts w:ascii="Arial" w:hAnsi="Arial" w:cs="Arial"/>
                <w:b/>
                <w:sz w:val="22"/>
                <w:szCs w:val="22"/>
              </w:rPr>
              <w:t>Southern and Eastern Scalefish and Shark Fishery</w:t>
            </w:r>
          </w:p>
        </w:tc>
      </w:tr>
      <w:tr w:rsidR="00DA6A89" w:rsidRPr="002A476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Before making a declaration under section 303FN, the Minister must cause to be published on the Internet a notice:</w:t>
            </w:r>
          </w:p>
          <w:p w:rsidR="00DA6A89" w:rsidRPr="002A476F" w:rsidRDefault="00DA6A89" w:rsidP="00BB7413">
            <w:pPr>
              <w:numPr>
                <w:ilvl w:val="0"/>
                <w:numId w:val="10"/>
              </w:numPr>
              <w:tabs>
                <w:tab w:val="clear" w:pos="1080"/>
                <w:tab w:val="left" w:pos="360"/>
                <w:tab w:val="num" w:pos="900"/>
              </w:tabs>
              <w:ind w:left="900" w:hanging="540"/>
              <w:rPr>
                <w:rFonts w:ascii="Arial" w:hAnsi="Arial" w:cs="Arial"/>
                <w:sz w:val="22"/>
                <w:szCs w:val="22"/>
              </w:rPr>
            </w:pPr>
            <w:r w:rsidRPr="002A476F">
              <w:rPr>
                <w:rFonts w:ascii="Arial" w:hAnsi="Arial" w:cs="Arial"/>
                <w:sz w:val="22"/>
                <w:szCs w:val="22"/>
              </w:rPr>
              <w:t>setting out the proposal to make the declaration; and</w:t>
            </w:r>
          </w:p>
          <w:p w:rsidR="00DA6A89" w:rsidRPr="002A476F" w:rsidRDefault="00DA6A89" w:rsidP="00BB7413">
            <w:pPr>
              <w:numPr>
                <w:ilvl w:val="0"/>
                <w:numId w:val="10"/>
              </w:numPr>
              <w:tabs>
                <w:tab w:val="clear" w:pos="1080"/>
                <w:tab w:val="left" w:pos="360"/>
                <w:tab w:val="num" w:pos="900"/>
              </w:tabs>
              <w:ind w:left="900" w:hanging="540"/>
              <w:rPr>
                <w:rFonts w:ascii="Arial" w:hAnsi="Arial" w:cs="Arial"/>
                <w:sz w:val="22"/>
                <w:szCs w:val="22"/>
              </w:rPr>
            </w:pPr>
            <w:r w:rsidRPr="002A476F">
              <w:rPr>
                <w:rFonts w:ascii="Arial" w:hAnsi="Arial" w:cs="Arial"/>
                <w:sz w:val="22"/>
                <w:szCs w:val="22"/>
              </w:rPr>
              <w:t>setting out sufficient information to enable persons and organisations to consider adequately the merits of the proposal; and</w:t>
            </w:r>
          </w:p>
          <w:p w:rsidR="00DA6A89" w:rsidRPr="002A476F" w:rsidRDefault="00DA6A89" w:rsidP="00BB7413">
            <w:pPr>
              <w:numPr>
                <w:ilvl w:val="0"/>
                <w:numId w:val="10"/>
              </w:numPr>
              <w:tabs>
                <w:tab w:val="clear" w:pos="1080"/>
                <w:tab w:val="left" w:pos="360"/>
                <w:tab w:val="num" w:pos="900"/>
              </w:tabs>
              <w:ind w:left="900" w:hanging="540"/>
              <w:rPr>
                <w:rFonts w:ascii="Arial" w:hAnsi="Arial" w:cs="Arial"/>
                <w:sz w:val="22"/>
                <w:szCs w:val="22"/>
              </w:rPr>
            </w:pPr>
            <w:proofErr w:type="gramStart"/>
            <w:r w:rsidRPr="002A476F">
              <w:rPr>
                <w:rFonts w:ascii="Arial" w:hAnsi="Arial" w:cs="Arial"/>
                <w:sz w:val="22"/>
                <w:szCs w:val="22"/>
              </w:rPr>
              <w:t>inviting</w:t>
            </w:r>
            <w:proofErr w:type="gramEnd"/>
            <w:r w:rsidRPr="002A476F">
              <w:rPr>
                <w:rFonts w:ascii="Arial" w:hAnsi="Arial" w:cs="Arial"/>
                <w:sz w:val="22"/>
                <w:szCs w:val="22"/>
              </w:rPr>
              <w:t xml:space="preserve"> persons and organisations to give the Minister, within the period specified in the notice, written comments about the proposal.</w:t>
            </w:r>
          </w:p>
        </w:tc>
        <w:tc>
          <w:tcPr>
            <w:tcW w:w="7087" w:type="dxa"/>
          </w:tcPr>
          <w:p w:rsidR="00DA6A89" w:rsidRPr="002A476F" w:rsidRDefault="00662380" w:rsidP="00814CC7">
            <w:pPr>
              <w:rPr>
                <w:rFonts w:ascii="Arial" w:hAnsi="Arial" w:cs="Arial"/>
                <w:iCs/>
                <w:sz w:val="22"/>
                <w:szCs w:val="22"/>
              </w:rPr>
            </w:pPr>
            <w:r w:rsidRPr="002A476F">
              <w:rPr>
                <w:rFonts w:ascii="Arial" w:hAnsi="Arial" w:cs="Arial"/>
                <w:iCs/>
                <w:sz w:val="22"/>
                <w:szCs w:val="22"/>
              </w:rPr>
              <w:t xml:space="preserve">The department </w:t>
            </w:r>
            <w:r w:rsidR="00DA6A89" w:rsidRPr="002A476F">
              <w:rPr>
                <w:rFonts w:ascii="Arial" w:hAnsi="Arial" w:cs="Arial"/>
                <w:iCs/>
                <w:sz w:val="22"/>
                <w:szCs w:val="22"/>
              </w:rPr>
              <w:t xml:space="preserve">considers that </w:t>
            </w:r>
            <w:r w:rsidR="00C206AD">
              <w:rPr>
                <w:rFonts w:ascii="Arial" w:hAnsi="Arial" w:cs="Arial"/>
                <w:iCs/>
                <w:sz w:val="22"/>
                <w:szCs w:val="22"/>
              </w:rPr>
              <w:t xml:space="preserve">the </w:t>
            </w:r>
            <w:r w:rsidR="00DA6A89" w:rsidRPr="002A476F">
              <w:rPr>
                <w:rFonts w:ascii="Arial" w:hAnsi="Arial" w:cs="Arial"/>
                <w:iCs/>
                <w:sz w:val="22"/>
                <w:szCs w:val="22"/>
              </w:rPr>
              <w:t xml:space="preserve">consultation requirements of the EPBC Act for declaring a </w:t>
            </w:r>
            <w:r w:rsidRPr="002A476F">
              <w:rPr>
                <w:rFonts w:ascii="Arial" w:hAnsi="Arial" w:cs="Arial"/>
                <w:iCs/>
                <w:sz w:val="22"/>
                <w:szCs w:val="22"/>
              </w:rPr>
              <w:t xml:space="preserve">fishery an approved wildlife trade operation </w:t>
            </w:r>
            <w:r w:rsidR="00DA6A89" w:rsidRPr="002A476F">
              <w:rPr>
                <w:rFonts w:ascii="Arial" w:hAnsi="Arial" w:cs="Arial"/>
                <w:iCs/>
                <w:sz w:val="22"/>
                <w:szCs w:val="22"/>
              </w:rPr>
              <w:t xml:space="preserve">have been met. A public notice, which set out the proposal to declare the </w:t>
            </w:r>
            <w:r w:rsidR="007A2D5D">
              <w:rPr>
                <w:rFonts w:ascii="Arial" w:hAnsi="Arial" w:cs="Arial"/>
                <w:sz w:val="22"/>
                <w:szCs w:val="22"/>
              </w:rPr>
              <w:t xml:space="preserve">Southern and Eastern Scalefish and Shark Fishery </w:t>
            </w:r>
            <w:r w:rsidR="00DA6A89" w:rsidRPr="002A476F">
              <w:rPr>
                <w:rFonts w:ascii="Arial" w:hAnsi="Arial" w:cs="Arial"/>
                <w:iCs/>
                <w:sz w:val="22"/>
                <w:szCs w:val="22"/>
              </w:rPr>
              <w:t>a</w:t>
            </w:r>
            <w:r w:rsidRPr="002A476F">
              <w:rPr>
                <w:rFonts w:ascii="Arial" w:hAnsi="Arial" w:cs="Arial"/>
                <w:iCs/>
                <w:sz w:val="22"/>
                <w:szCs w:val="22"/>
              </w:rPr>
              <w:t>n approved</w:t>
            </w:r>
            <w:r w:rsidR="00DA6A89" w:rsidRPr="002A476F">
              <w:rPr>
                <w:rFonts w:ascii="Arial" w:hAnsi="Arial" w:cs="Arial"/>
                <w:iCs/>
                <w:sz w:val="22"/>
                <w:szCs w:val="22"/>
              </w:rPr>
              <w:t xml:space="preserve"> </w:t>
            </w:r>
            <w:r w:rsidRPr="002A476F">
              <w:rPr>
                <w:rFonts w:ascii="Arial" w:hAnsi="Arial" w:cs="Arial"/>
                <w:iCs/>
                <w:sz w:val="22"/>
                <w:szCs w:val="22"/>
              </w:rPr>
              <w:t xml:space="preserve">wildlife trade operation </w:t>
            </w:r>
            <w:r w:rsidR="00DA6A89" w:rsidRPr="002A476F">
              <w:rPr>
                <w:rFonts w:ascii="Arial" w:hAnsi="Arial" w:cs="Arial"/>
                <w:iCs/>
                <w:sz w:val="22"/>
                <w:szCs w:val="22"/>
              </w:rPr>
              <w:t xml:space="preserve">and included the </w:t>
            </w:r>
            <w:r w:rsidR="007A2D5D">
              <w:rPr>
                <w:rFonts w:ascii="Arial" w:hAnsi="Arial" w:cs="Arial"/>
                <w:iCs/>
                <w:sz w:val="22"/>
                <w:szCs w:val="22"/>
              </w:rPr>
              <w:t xml:space="preserve">Australian Fisheries Management Authority’s </w:t>
            </w:r>
            <w:r w:rsidR="00DA6A89" w:rsidRPr="007A2D5D">
              <w:rPr>
                <w:rFonts w:ascii="Arial" w:hAnsi="Arial" w:cs="Arial"/>
                <w:iCs/>
                <w:sz w:val="22"/>
                <w:szCs w:val="22"/>
              </w:rPr>
              <w:t>submission</w:t>
            </w:r>
            <w:r w:rsidR="00DA6A89" w:rsidRPr="002A476F">
              <w:rPr>
                <w:rFonts w:ascii="Arial" w:hAnsi="Arial" w:cs="Arial"/>
                <w:iCs/>
                <w:sz w:val="22"/>
                <w:szCs w:val="22"/>
              </w:rPr>
              <w:t xml:space="preserve">, was released for public comment which closed on </w:t>
            </w:r>
            <w:r w:rsidR="007A2D5D">
              <w:rPr>
                <w:rFonts w:ascii="Arial" w:hAnsi="Arial" w:cs="Arial"/>
                <w:iCs/>
                <w:sz w:val="22"/>
                <w:szCs w:val="22"/>
              </w:rPr>
              <w:t>23 February 2012</w:t>
            </w:r>
            <w:r w:rsidR="00DA6A89" w:rsidRPr="002A476F">
              <w:rPr>
                <w:rFonts w:ascii="Arial" w:hAnsi="Arial" w:cs="Arial"/>
                <w:iCs/>
                <w:sz w:val="22"/>
                <w:szCs w:val="22"/>
              </w:rPr>
              <w:t xml:space="preserve"> with </w:t>
            </w:r>
            <w:r w:rsidR="007A2D5D" w:rsidRPr="000706FB">
              <w:rPr>
                <w:rFonts w:ascii="Arial" w:hAnsi="Arial" w:cs="Arial"/>
                <w:iCs/>
                <w:sz w:val="22"/>
                <w:szCs w:val="22"/>
              </w:rPr>
              <w:t>five</w:t>
            </w:r>
            <w:r w:rsidR="007A2D5D">
              <w:rPr>
                <w:rFonts w:ascii="Arial" w:hAnsi="Arial" w:cs="Arial"/>
                <w:iCs/>
                <w:sz w:val="22"/>
                <w:szCs w:val="22"/>
              </w:rPr>
              <w:t xml:space="preserve"> </w:t>
            </w:r>
            <w:r w:rsidR="00DA6A89" w:rsidRPr="002A476F">
              <w:rPr>
                <w:rFonts w:ascii="Arial" w:hAnsi="Arial" w:cs="Arial"/>
                <w:iCs/>
                <w:sz w:val="22"/>
                <w:szCs w:val="22"/>
              </w:rPr>
              <w:t xml:space="preserve">submissions received. </w:t>
            </w:r>
          </w:p>
          <w:p w:rsidR="00DA6A89" w:rsidRPr="002A476F" w:rsidRDefault="00DA6A89" w:rsidP="00814CC7">
            <w:pPr>
              <w:rPr>
                <w:rFonts w:ascii="Arial" w:hAnsi="Arial" w:cs="Arial"/>
                <w:iCs/>
                <w:sz w:val="22"/>
                <w:szCs w:val="22"/>
              </w:rPr>
            </w:pPr>
          </w:p>
          <w:p w:rsidR="00DA6A89" w:rsidRPr="002A476F" w:rsidRDefault="00DA6A89" w:rsidP="00814CC7">
            <w:pPr>
              <w:rPr>
                <w:rFonts w:ascii="Arial" w:hAnsi="Arial" w:cs="Arial"/>
                <w:b/>
                <w:bCs/>
                <w:iCs/>
                <w:sz w:val="22"/>
                <w:szCs w:val="22"/>
              </w:rPr>
            </w:pPr>
          </w:p>
          <w:p w:rsidR="00DA6A89" w:rsidRPr="002A476F" w:rsidRDefault="00DA6A89" w:rsidP="00814CC7">
            <w:pPr>
              <w:rPr>
                <w:rFonts w:ascii="Arial" w:hAnsi="Arial" w:cs="Arial"/>
                <w:sz w:val="22"/>
                <w:szCs w:val="22"/>
              </w:rPr>
            </w:pPr>
          </w:p>
        </w:tc>
      </w:tr>
      <w:tr w:rsidR="00DA6A89" w:rsidRPr="002A476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(2)</w:t>
            </w:r>
            <w:r w:rsidRPr="002A476F">
              <w:rPr>
                <w:rFonts w:ascii="Arial" w:hAnsi="Arial" w:cs="Arial"/>
                <w:sz w:val="22"/>
                <w:szCs w:val="22"/>
              </w:rPr>
              <w:tab/>
              <w:t>A period specified in the notice must not be shorter than 20 business days after the date on which the notice was published on the Internet.</w:t>
            </w:r>
          </w:p>
        </w:tc>
        <w:tc>
          <w:tcPr>
            <w:tcW w:w="7087" w:type="dxa"/>
          </w:tcPr>
          <w:p w:rsidR="00DA6A89" w:rsidRPr="002A476F" w:rsidRDefault="00DA6A89" w:rsidP="00814CC7">
            <w:pPr>
              <w:rPr>
                <w:rFonts w:ascii="Arial" w:hAnsi="Arial" w:cs="Arial"/>
                <w:iCs/>
                <w:sz w:val="22"/>
                <w:szCs w:val="22"/>
              </w:rPr>
            </w:pPr>
            <w:r w:rsidRPr="002A476F">
              <w:rPr>
                <w:rFonts w:ascii="Arial" w:hAnsi="Arial" w:cs="Arial"/>
                <w:iCs/>
                <w:sz w:val="22"/>
                <w:szCs w:val="22"/>
              </w:rPr>
              <w:t xml:space="preserve">A public notice, which set out the proposal to declare the </w:t>
            </w:r>
            <w:r w:rsidR="007A2D5D">
              <w:rPr>
                <w:rFonts w:ascii="Arial" w:hAnsi="Arial" w:cs="Arial"/>
                <w:sz w:val="22"/>
                <w:szCs w:val="22"/>
              </w:rPr>
              <w:t xml:space="preserve">Southern and Eastern Scalefish and Shark Fishery </w:t>
            </w:r>
            <w:r w:rsidRPr="002A476F">
              <w:rPr>
                <w:rFonts w:ascii="Arial" w:hAnsi="Arial" w:cs="Arial"/>
                <w:iCs/>
                <w:sz w:val="22"/>
                <w:szCs w:val="22"/>
              </w:rPr>
              <w:t>a</w:t>
            </w:r>
            <w:r w:rsidR="00C206AD">
              <w:rPr>
                <w:rFonts w:ascii="Arial" w:hAnsi="Arial" w:cs="Arial"/>
                <w:iCs/>
                <w:sz w:val="22"/>
                <w:szCs w:val="22"/>
              </w:rPr>
              <w:t>n approved</w:t>
            </w:r>
            <w:r w:rsidRPr="002A476F">
              <w:rPr>
                <w:rFonts w:ascii="Arial" w:hAnsi="Arial" w:cs="Arial"/>
                <w:iCs/>
                <w:sz w:val="22"/>
                <w:szCs w:val="22"/>
              </w:rPr>
              <w:t xml:space="preserve"> </w:t>
            </w:r>
            <w:r w:rsidR="00662380" w:rsidRPr="002A476F">
              <w:rPr>
                <w:rFonts w:ascii="Arial" w:hAnsi="Arial" w:cs="Arial"/>
                <w:iCs/>
                <w:sz w:val="22"/>
                <w:szCs w:val="22"/>
              </w:rPr>
              <w:t xml:space="preserve">wildlife trade operation </w:t>
            </w:r>
            <w:r w:rsidRPr="002A476F">
              <w:rPr>
                <w:rFonts w:ascii="Arial" w:hAnsi="Arial" w:cs="Arial"/>
                <w:iCs/>
                <w:sz w:val="22"/>
                <w:szCs w:val="22"/>
              </w:rPr>
              <w:t xml:space="preserve">and included the </w:t>
            </w:r>
            <w:r w:rsidR="007A2D5D">
              <w:rPr>
                <w:rFonts w:ascii="Arial" w:hAnsi="Arial" w:cs="Arial"/>
                <w:iCs/>
                <w:sz w:val="22"/>
                <w:szCs w:val="22"/>
              </w:rPr>
              <w:t xml:space="preserve">Australian Fisheries Management Authority’s </w:t>
            </w:r>
            <w:r w:rsidRPr="007A2D5D">
              <w:rPr>
                <w:rFonts w:ascii="Arial" w:hAnsi="Arial" w:cs="Arial"/>
                <w:iCs/>
                <w:sz w:val="22"/>
                <w:szCs w:val="22"/>
              </w:rPr>
              <w:t>submission</w:t>
            </w:r>
            <w:r w:rsidRPr="002A476F">
              <w:rPr>
                <w:rFonts w:ascii="Arial" w:hAnsi="Arial" w:cs="Arial"/>
                <w:iCs/>
                <w:sz w:val="22"/>
                <w:szCs w:val="22"/>
              </w:rPr>
              <w:t xml:space="preserve"> was released for public comment on </w:t>
            </w:r>
            <w:r w:rsidR="00C65DB4">
              <w:rPr>
                <w:rFonts w:ascii="Arial" w:hAnsi="Arial" w:cs="Arial"/>
                <w:iCs/>
                <w:sz w:val="22"/>
                <w:szCs w:val="22"/>
              </w:rPr>
              <w:t>23 </w:t>
            </w:r>
            <w:r w:rsidR="007A2D5D">
              <w:rPr>
                <w:rFonts w:ascii="Arial" w:hAnsi="Arial" w:cs="Arial"/>
                <w:iCs/>
                <w:sz w:val="22"/>
                <w:szCs w:val="22"/>
              </w:rPr>
              <w:t>December 2011</w:t>
            </w:r>
            <w:r w:rsidRPr="002A476F">
              <w:rPr>
                <w:rFonts w:ascii="Arial" w:hAnsi="Arial" w:cs="Arial"/>
                <w:iCs/>
                <w:sz w:val="22"/>
                <w:szCs w:val="22"/>
              </w:rPr>
              <w:t xml:space="preserve"> and closed on </w:t>
            </w:r>
            <w:r w:rsidR="007A2D5D">
              <w:rPr>
                <w:rFonts w:ascii="Arial" w:hAnsi="Arial" w:cs="Arial"/>
                <w:iCs/>
                <w:sz w:val="22"/>
                <w:szCs w:val="22"/>
              </w:rPr>
              <w:t>23 February 2012,</w:t>
            </w:r>
            <w:r w:rsidRPr="002A476F">
              <w:rPr>
                <w:rFonts w:ascii="Arial" w:hAnsi="Arial" w:cs="Arial"/>
                <w:iCs/>
                <w:sz w:val="22"/>
                <w:szCs w:val="22"/>
              </w:rPr>
              <w:t xml:space="preserve"> </w:t>
            </w:r>
            <w:r w:rsidR="00C206AD">
              <w:rPr>
                <w:rFonts w:ascii="Arial" w:hAnsi="Arial" w:cs="Arial"/>
                <w:iCs/>
                <w:sz w:val="22"/>
                <w:szCs w:val="22"/>
              </w:rPr>
              <w:t xml:space="preserve">a </w:t>
            </w:r>
            <w:r w:rsidRPr="002A476F">
              <w:rPr>
                <w:rFonts w:ascii="Arial" w:hAnsi="Arial" w:cs="Arial"/>
                <w:iCs/>
                <w:sz w:val="22"/>
                <w:szCs w:val="22"/>
              </w:rPr>
              <w:t xml:space="preserve">total of </w:t>
            </w:r>
            <w:r w:rsidR="007574AF" w:rsidRPr="002F69C2">
              <w:rPr>
                <w:rFonts w:ascii="Arial" w:hAnsi="Arial" w:cs="Arial"/>
                <w:iCs/>
                <w:sz w:val="22"/>
                <w:szCs w:val="22"/>
              </w:rPr>
              <w:t>41</w:t>
            </w:r>
            <w:r w:rsidR="00C65DB4">
              <w:rPr>
                <w:rFonts w:ascii="Arial" w:hAnsi="Arial" w:cs="Arial"/>
                <w:iCs/>
                <w:sz w:val="22"/>
                <w:szCs w:val="22"/>
              </w:rPr>
              <w:t> </w:t>
            </w:r>
            <w:r w:rsidRPr="002A476F">
              <w:rPr>
                <w:rFonts w:ascii="Arial" w:hAnsi="Arial" w:cs="Arial"/>
                <w:iCs/>
                <w:sz w:val="22"/>
                <w:szCs w:val="22"/>
              </w:rPr>
              <w:t>business days.</w:t>
            </w:r>
          </w:p>
          <w:p w:rsidR="00DA6A89" w:rsidRPr="002A476F" w:rsidRDefault="00DA6A89" w:rsidP="00814CC7">
            <w:pPr>
              <w:rPr>
                <w:rFonts w:ascii="Arial" w:hAnsi="Arial" w:cs="Arial"/>
                <w:iCs/>
                <w:sz w:val="22"/>
                <w:szCs w:val="22"/>
              </w:rPr>
            </w:pPr>
          </w:p>
        </w:tc>
      </w:tr>
      <w:tr w:rsidR="00DA6A89" w:rsidRPr="002A476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(3)</w:t>
            </w:r>
            <w:r w:rsidRPr="002A476F">
              <w:rPr>
                <w:rFonts w:ascii="Arial" w:hAnsi="Arial" w:cs="Arial"/>
                <w:sz w:val="22"/>
                <w:szCs w:val="22"/>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rsidR="00DA6A89" w:rsidRPr="002A476F" w:rsidRDefault="00DA6A89" w:rsidP="00DE6587">
            <w:pPr>
              <w:rPr>
                <w:rFonts w:ascii="Arial" w:hAnsi="Arial" w:cs="Arial"/>
                <w:iCs/>
                <w:sz w:val="22"/>
                <w:szCs w:val="22"/>
              </w:rPr>
            </w:pPr>
            <w:r w:rsidRPr="002A476F">
              <w:rPr>
                <w:rFonts w:ascii="Arial" w:hAnsi="Arial" w:cs="Arial"/>
                <w:iCs/>
                <w:sz w:val="22"/>
                <w:szCs w:val="22"/>
              </w:rPr>
              <w:t xml:space="preserve">The public comments received on the </w:t>
            </w:r>
            <w:r w:rsidR="007A2D5D">
              <w:rPr>
                <w:rFonts w:ascii="Arial" w:hAnsi="Arial" w:cs="Arial"/>
                <w:iCs/>
                <w:sz w:val="22"/>
                <w:szCs w:val="22"/>
              </w:rPr>
              <w:t xml:space="preserve">Australian Fisheries Management Authority’s </w:t>
            </w:r>
            <w:r w:rsidRPr="007A2D5D">
              <w:rPr>
                <w:rFonts w:ascii="Arial" w:hAnsi="Arial" w:cs="Arial"/>
                <w:iCs/>
                <w:sz w:val="22"/>
                <w:szCs w:val="22"/>
              </w:rPr>
              <w:t>submi</w:t>
            </w:r>
            <w:r w:rsidR="007A2D5D" w:rsidRPr="007A2D5D">
              <w:rPr>
                <w:rFonts w:ascii="Arial" w:hAnsi="Arial" w:cs="Arial"/>
                <w:iCs/>
                <w:sz w:val="22"/>
                <w:szCs w:val="22"/>
              </w:rPr>
              <w:t>ssion</w:t>
            </w:r>
            <w:r w:rsidRPr="002A476F">
              <w:rPr>
                <w:rFonts w:ascii="Arial" w:hAnsi="Arial" w:cs="Arial"/>
                <w:iCs/>
                <w:sz w:val="22"/>
                <w:szCs w:val="22"/>
              </w:rPr>
              <w:t xml:space="preserve"> are included at </w:t>
            </w:r>
            <w:r w:rsidRPr="002A476F">
              <w:rPr>
                <w:rFonts w:ascii="Arial" w:hAnsi="Arial" w:cs="Arial"/>
                <w:iCs/>
                <w:sz w:val="22"/>
                <w:szCs w:val="22"/>
                <w:u w:val="single"/>
              </w:rPr>
              <w:t xml:space="preserve">Attachment </w:t>
            </w:r>
            <w:r w:rsidR="00DE6587">
              <w:rPr>
                <w:rFonts w:ascii="Arial" w:hAnsi="Arial" w:cs="Arial"/>
                <w:iCs/>
                <w:sz w:val="22"/>
                <w:szCs w:val="22"/>
                <w:u w:val="single"/>
              </w:rPr>
              <w:t>D</w:t>
            </w:r>
            <w:r w:rsidR="00DE6587" w:rsidRPr="00DE6587">
              <w:rPr>
                <w:rFonts w:ascii="Arial" w:hAnsi="Arial" w:cs="Arial"/>
                <w:iCs/>
                <w:sz w:val="22"/>
                <w:szCs w:val="22"/>
                <w:u w:val="single"/>
              </w:rPr>
              <w:t xml:space="preserve"> </w:t>
            </w:r>
            <w:r w:rsidRPr="002A476F">
              <w:rPr>
                <w:rFonts w:ascii="Arial" w:hAnsi="Arial" w:cs="Arial"/>
                <w:iCs/>
                <w:sz w:val="22"/>
                <w:szCs w:val="22"/>
              </w:rPr>
              <w:t xml:space="preserve">of the brief. The </w:t>
            </w:r>
            <w:r w:rsidR="00662380" w:rsidRPr="002A476F">
              <w:rPr>
                <w:rFonts w:ascii="Arial" w:hAnsi="Arial" w:cs="Arial"/>
                <w:iCs/>
                <w:sz w:val="22"/>
                <w:szCs w:val="22"/>
              </w:rPr>
              <w:t xml:space="preserve">department’s </w:t>
            </w:r>
            <w:r w:rsidRPr="002A476F">
              <w:rPr>
                <w:rFonts w:ascii="Arial" w:hAnsi="Arial" w:cs="Arial"/>
                <w:iCs/>
                <w:sz w:val="22"/>
                <w:szCs w:val="22"/>
              </w:rPr>
              <w:t xml:space="preserve">assessment has considered the public comments received on the submission. </w:t>
            </w:r>
          </w:p>
        </w:tc>
      </w:tr>
    </w:tbl>
    <w:p w:rsidR="00DA6A89" w:rsidRPr="00F6308F" w:rsidRDefault="00DA6A89" w:rsidP="00DA6A89">
      <w:pPr>
        <w:rPr>
          <w:rFonts w:ascii="Arial" w:hAnsi="Arial" w:cs="Arial"/>
          <w:sz w:val="22"/>
          <w:szCs w:val="22"/>
          <w:highlight w:val="cyan"/>
        </w:rPr>
      </w:pPr>
    </w:p>
    <w:p w:rsidR="00CA6E62" w:rsidRPr="00F6308F" w:rsidRDefault="00CA6E62" w:rsidP="00DA6A89">
      <w:pPr>
        <w:rPr>
          <w:rFonts w:ascii="Arial" w:hAnsi="Arial" w:cs="Arial"/>
          <w:sz w:val="22"/>
          <w:szCs w:val="22"/>
          <w:highlight w:val="cyan"/>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73546" w:rsidRPr="00F6308F" w:rsidTr="00814CC7">
        <w:tc>
          <w:tcPr>
            <w:tcW w:w="7166" w:type="dxa"/>
            <w:tcMar>
              <w:top w:w="0" w:type="dxa"/>
              <w:bottom w:w="0" w:type="dxa"/>
            </w:tcMar>
          </w:tcPr>
          <w:p w:rsidR="00B73546" w:rsidRPr="00F6308F" w:rsidRDefault="00B73546" w:rsidP="00B81AD8">
            <w:pPr>
              <w:spacing w:before="60" w:after="60"/>
              <w:rPr>
                <w:rFonts w:ascii="Arial" w:hAnsi="Arial" w:cs="Arial"/>
                <w:b/>
              </w:rPr>
            </w:pPr>
            <w:r w:rsidRPr="00F6308F">
              <w:rPr>
                <w:rFonts w:ascii="Arial" w:hAnsi="Arial" w:cs="Arial"/>
                <w:b/>
                <w:sz w:val="22"/>
                <w:szCs w:val="22"/>
              </w:rPr>
              <w:t>Section 303FT Additional provisions relating to declarations</w:t>
            </w:r>
          </w:p>
        </w:tc>
        <w:tc>
          <w:tcPr>
            <w:tcW w:w="7166" w:type="dxa"/>
            <w:tcMar>
              <w:top w:w="0" w:type="dxa"/>
              <w:bottom w:w="0" w:type="dxa"/>
            </w:tcMar>
          </w:tcPr>
          <w:p w:rsidR="00B73546" w:rsidRPr="00F6308F" w:rsidRDefault="00B73546" w:rsidP="00B81AD8">
            <w:pPr>
              <w:spacing w:before="60" w:after="60"/>
              <w:rPr>
                <w:rFonts w:ascii="Arial" w:hAnsi="Arial" w:cs="Arial"/>
                <w:b/>
              </w:rPr>
            </w:pPr>
            <w:r w:rsidRPr="00F6308F">
              <w:rPr>
                <w:rFonts w:ascii="Arial" w:hAnsi="Arial" w:cs="Arial"/>
                <w:b/>
                <w:sz w:val="22"/>
                <w:szCs w:val="22"/>
              </w:rPr>
              <w:t xml:space="preserve">The department’s assessment of the </w:t>
            </w:r>
            <w:r w:rsidR="002458D5" w:rsidRPr="002458D5">
              <w:rPr>
                <w:rFonts w:ascii="Arial" w:hAnsi="Arial" w:cs="Arial"/>
                <w:b/>
                <w:sz w:val="22"/>
                <w:szCs w:val="22"/>
              </w:rPr>
              <w:t>Southern and Eastern Scalefish and Shark Fishery</w:t>
            </w:r>
          </w:p>
        </w:tc>
      </w:tr>
      <w:tr w:rsidR="00DA6A89" w:rsidRPr="00F6308F" w:rsidTr="00814CC7">
        <w:tc>
          <w:tcPr>
            <w:tcW w:w="7166" w:type="dxa"/>
            <w:tcMar>
              <w:top w:w="57" w:type="dxa"/>
              <w:bottom w:w="57" w:type="dxa"/>
            </w:tcMar>
          </w:tcPr>
          <w:p w:rsidR="00DA6A89" w:rsidRPr="002A476F" w:rsidRDefault="00DA6A89" w:rsidP="002A476F">
            <w:pPr>
              <w:spacing w:after="120"/>
              <w:ind w:left="539" w:hanging="539"/>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This section applies to a declaration made under section 303FN, 303FO or 303FP.</w:t>
            </w:r>
          </w:p>
        </w:tc>
        <w:tc>
          <w:tcPr>
            <w:tcW w:w="7166" w:type="dxa"/>
            <w:tcMar>
              <w:top w:w="57" w:type="dxa"/>
              <w:bottom w:w="57" w:type="dxa"/>
            </w:tcMar>
          </w:tcPr>
          <w:p w:rsidR="00DA6A89" w:rsidRPr="002A476F" w:rsidRDefault="00DA6A89" w:rsidP="00814CC7">
            <w:pPr>
              <w:rPr>
                <w:rFonts w:ascii="Arial" w:hAnsi="Arial" w:cs="Arial"/>
                <w:sz w:val="22"/>
                <w:szCs w:val="22"/>
              </w:rPr>
            </w:pPr>
            <w:r w:rsidRPr="002A476F">
              <w:rPr>
                <w:rFonts w:ascii="Arial" w:hAnsi="Arial" w:cs="Arial"/>
                <w:sz w:val="22"/>
                <w:szCs w:val="22"/>
              </w:rPr>
              <w:t xml:space="preserve">A declaration for the </w:t>
            </w:r>
            <w:r w:rsidR="007A2D5D">
              <w:rPr>
                <w:rFonts w:ascii="Arial" w:hAnsi="Arial" w:cs="Arial"/>
                <w:sz w:val="22"/>
                <w:szCs w:val="22"/>
              </w:rPr>
              <w:t xml:space="preserve">Southern and Eastern Scalefish and Shark Fishery </w:t>
            </w:r>
            <w:r w:rsidRPr="002A476F">
              <w:rPr>
                <w:rFonts w:ascii="Arial" w:hAnsi="Arial" w:cs="Arial"/>
                <w:sz w:val="22"/>
                <w:szCs w:val="22"/>
              </w:rPr>
              <w:t>will be made under section 303FN.</w:t>
            </w:r>
          </w:p>
        </w:tc>
      </w:tr>
      <w:tr w:rsidR="00DA6A89" w:rsidRPr="00F6308F" w:rsidTr="00814CC7">
        <w:tc>
          <w:tcPr>
            <w:tcW w:w="7166" w:type="dxa"/>
            <w:tcMar>
              <w:top w:w="57" w:type="dxa"/>
              <w:bottom w:w="57" w:type="dxa"/>
            </w:tcMar>
          </w:tcPr>
          <w:p w:rsidR="00DA6A89" w:rsidRPr="002A476F" w:rsidRDefault="00DA6A89" w:rsidP="00814CC7">
            <w:pPr>
              <w:ind w:left="540" w:hanging="540"/>
              <w:rPr>
                <w:rFonts w:ascii="Arial" w:hAnsi="Arial" w:cs="Arial"/>
                <w:sz w:val="22"/>
                <w:szCs w:val="22"/>
              </w:rPr>
            </w:pPr>
            <w:r w:rsidRPr="002A476F">
              <w:rPr>
                <w:rFonts w:ascii="Arial" w:hAnsi="Arial" w:cs="Arial"/>
                <w:sz w:val="22"/>
                <w:szCs w:val="22"/>
              </w:rPr>
              <w:t>(4)</w:t>
            </w:r>
            <w:r w:rsidRPr="002A476F">
              <w:rPr>
                <w:rFonts w:ascii="Arial" w:hAnsi="Arial" w:cs="Arial"/>
                <w:sz w:val="22"/>
                <w:szCs w:val="22"/>
              </w:rPr>
              <w:tab/>
              <w:t>The Minister may make a declaration about a plan or operation even though he or she considers that the plan or operation should be the subject of the declaration only:</w:t>
            </w:r>
          </w:p>
          <w:p w:rsidR="00DA6A89" w:rsidRPr="002A476F" w:rsidRDefault="00DA6A89" w:rsidP="00DD0F58">
            <w:pPr>
              <w:numPr>
                <w:ilvl w:val="0"/>
                <w:numId w:val="19"/>
              </w:numPr>
              <w:rPr>
                <w:rFonts w:ascii="Arial" w:hAnsi="Arial" w:cs="Arial"/>
                <w:sz w:val="22"/>
                <w:szCs w:val="22"/>
              </w:rPr>
            </w:pPr>
            <w:r w:rsidRPr="002A476F">
              <w:rPr>
                <w:rFonts w:ascii="Arial" w:hAnsi="Arial" w:cs="Arial"/>
                <w:sz w:val="22"/>
                <w:szCs w:val="22"/>
              </w:rPr>
              <w:t>during a particular period; or</w:t>
            </w:r>
          </w:p>
          <w:p w:rsidR="00DA6A89" w:rsidRPr="002A476F" w:rsidRDefault="00DA6A89" w:rsidP="00DD0F58">
            <w:pPr>
              <w:numPr>
                <w:ilvl w:val="0"/>
                <w:numId w:val="19"/>
              </w:numPr>
              <w:rPr>
                <w:rFonts w:ascii="Arial" w:hAnsi="Arial" w:cs="Arial"/>
                <w:sz w:val="22"/>
                <w:szCs w:val="22"/>
              </w:rPr>
            </w:pPr>
            <w:r w:rsidRPr="002A476F">
              <w:rPr>
                <w:rFonts w:ascii="Arial" w:hAnsi="Arial" w:cs="Arial"/>
                <w:sz w:val="22"/>
                <w:szCs w:val="22"/>
              </w:rPr>
              <w:t>while certain circumstances exist; or</w:t>
            </w:r>
          </w:p>
          <w:p w:rsidR="00DA6A89" w:rsidRPr="002A476F" w:rsidRDefault="00DA6A89" w:rsidP="00DD0F58">
            <w:pPr>
              <w:numPr>
                <w:ilvl w:val="0"/>
                <w:numId w:val="19"/>
              </w:numPr>
              <w:rPr>
                <w:rFonts w:ascii="Arial" w:hAnsi="Arial" w:cs="Arial"/>
                <w:sz w:val="22"/>
                <w:szCs w:val="22"/>
              </w:rPr>
            </w:pPr>
            <w:proofErr w:type="gramStart"/>
            <w:r w:rsidRPr="002A476F">
              <w:rPr>
                <w:rFonts w:ascii="Arial" w:hAnsi="Arial" w:cs="Arial"/>
                <w:sz w:val="22"/>
                <w:szCs w:val="22"/>
              </w:rPr>
              <w:t>while</w:t>
            </w:r>
            <w:proofErr w:type="gramEnd"/>
            <w:r w:rsidRPr="002A476F">
              <w:rPr>
                <w:rFonts w:ascii="Arial" w:hAnsi="Arial" w:cs="Arial"/>
                <w:sz w:val="22"/>
                <w:szCs w:val="22"/>
              </w:rPr>
              <w:t xml:space="preserve"> a certain condition is complied with.</w:t>
            </w:r>
          </w:p>
          <w:p w:rsidR="00DA6A89" w:rsidRPr="002A476F" w:rsidRDefault="00DA6A89" w:rsidP="00814CC7">
            <w:pPr>
              <w:ind w:left="540"/>
              <w:rPr>
                <w:rFonts w:ascii="Arial" w:hAnsi="Arial" w:cs="Arial"/>
                <w:sz w:val="22"/>
                <w:szCs w:val="22"/>
              </w:rPr>
            </w:pPr>
          </w:p>
          <w:p w:rsidR="00DA6A89" w:rsidRPr="002A476F" w:rsidRDefault="00DA6A89" w:rsidP="00814CC7">
            <w:pPr>
              <w:ind w:left="540"/>
              <w:rPr>
                <w:rFonts w:ascii="Arial" w:hAnsi="Arial" w:cs="Arial"/>
                <w:sz w:val="22"/>
                <w:szCs w:val="22"/>
              </w:rPr>
            </w:pPr>
            <w:r w:rsidRPr="002A476F">
              <w:rPr>
                <w:rFonts w:ascii="Arial" w:hAnsi="Arial" w:cs="Arial"/>
                <w:sz w:val="22"/>
                <w:szCs w:val="22"/>
              </w:rPr>
              <w:t>In such a case, the instrument of declaration is to specify the period, circumstances or condition.</w:t>
            </w:r>
          </w:p>
        </w:tc>
        <w:tc>
          <w:tcPr>
            <w:tcW w:w="7166" w:type="dxa"/>
            <w:tcMar>
              <w:top w:w="57" w:type="dxa"/>
              <w:bottom w:w="57" w:type="dxa"/>
            </w:tcMar>
          </w:tcPr>
          <w:p w:rsidR="00DA6A89" w:rsidRPr="002A476F" w:rsidRDefault="00DA6A89" w:rsidP="00814CC7">
            <w:pPr>
              <w:rPr>
                <w:rFonts w:ascii="Arial" w:hAnsi="Arial" w:cs="Arial"/>
                <w:sz w:val="22"/>
                <w:szCs w:val="22"/>
              </w:rPr>
            </w:pPr>
            <w:r w:rsidRPr="002A476F">
              <w:rPr>
                <w:rFonts w:ascii="Arial" w:hAnsi="Arial" w:cs="Arial"/>
                <w:sz w:val="22"/>
                <w:szCs w:val="22"/>
              </w:rPr>
              <w:t xml:space="preserve">The standard conditions applied to </w:t>
            </w:r>
            <w:r w:rsidR="00473368">
              <w:rPr>
                <w:rFonts w:ascii="Arial" w:hAnsi="Arial" w:cs="Arial"/>
                <w:sz w:val="22"/>
                <w:szCs w:val="22"/>
              </w:rPr>
              <w:t xml:space="preserve">a </w:t>
            </w:r>
            <w:r w:rsidRPr="002A476F">
              <w:rPr>
                <w:rFonts w:ascii="Arial" w:hAnsi="Arial" w:cs="Arial"/>
                <w:sz w:val="22"/>
                <w:szCs w:val="22"/>
              </w:rPr>
              <w:t xml:space="preserve">commercial fishery </w:t>
            </w:r>
            <w:r w:rsidR="00662380" w:rsidRPr="002A476F">
              <w:rPr>
                <w:rFonts w:ascii="Arial" w:hAnsi="Arial" w:cs="Arial"/>
                <w:iCs/>
                <w:sz w:val="22"/>
                <w:szCs w:val="22"/>
              </w:rPr>
              <w:t>wildlife trade operation</w:t>
            </w:r>
            <w:r w:rsidRPr="002A476F">
              <w:rPr>
                <w:rFonts w:ascii="Arial" w:hAnsi="Arial" w:cs="Arial"/>
                <w:sz w:val="22"/>
                <w:szCs w:val="22"/>
              </w:rPr>
              <w:t xml:space="preserve"> include:</w:t>
            </w:r>
          </w:p>
          <w:p w:rsidR="00DA6A89" w:rsidRPr="002A476F" w:rsidRDefault="00DA6A89" w:rsidP="00DD0F58">
            <w:pPr>
              <w:numPr>
                <w:ilvl w:val="0"/>
                <w:numId w:val="20"/>
              </w:numPr>
              <w:rPr>
                <w:rFonts w:ascii="Arial" w:hAnsi="Arial" w:cs="Arial"/>
                <w:sz w:val="22"/>
                <w:szCs w:val="22"/>
              </w:rPr>
            </w:pPr>
            <w:r w:rsidRPr="002A476F">
              <w:rPr>
                <w:rFonts w:ascii="Arial" w:hAnsi="Arial" w:cs="Arial"/>
                <w:sz w:val="22"/>
                <w:szCs w:val="22"/>
              </w:rPr>
              <w:t>operation in accord</w:t>
            </w:r>
            <w:r w:rsidR="00C009F5" w:rsidRPr="002A476F">
              <w:rPr>
                <w:rFonts w:ascii="Arial" w:hAnsi="Arial" w:cs="Arial"/>
                <w:sz w:val="22"/>
                <w:szCs w:val="22"/>
              </w:rPr>
              <w:t xml:space="preserve">ance with the management </w:t>
            </w:r>
            <w:r w:rsidR="007574AF">
              <w:rPr>
                <w:rFonts w:ascii="Arial" w:hAnsi="Arial" w:cs="Arial"/>
                <w:sz w:val="22"/>
                <w:szCs w:val="22"/>
              </w:rPr>
              <w:t>plan</w:t>
            </w:r>
          </w:p>
          <w:p w:rsidR="00DA6A89" w:rsidRPr="002A476F" w:rsidRDefault="00DA6A89" w:rsidP="00DD0F58">
            <w:pPr>
              <w:numPr>
                <w:ilvl w:val="0"/>
                <w:numId w:val="20"/>
              </w:numPr>
              <w:rPr>
                <w:rFonts w:ascii="Arial" w:hAnsi="Arial" w:cs="Arial"/>
                <w:sz w:val="22"/>
                <w:szCs w:val="22"/>
              </w:rPr>
            </w:pPr>
            <w:r w:rsidRPr="002A476F">
              <w:rPr>
                <w:rFonts w:ascii="Arial" w:hAnsi="Arial" w:cs="Arial"/>
                <w:sz w:val="22"/>
                <w:szCs w:val="22"/>
              </w:rPr>
              <w:t xml:space="preserve">notifying </w:t>
            </w:r>
            <w:r w:rsidR="00662380" w:rsidRPr="002A476F">
              <w:rPr>
                <w:rFonts w:ascii="Arial" w:hAnsi="Arial" w:cs="Arial"/>
                <w:iCs/>
                <w:sz w:val="22"/>
                <w:szCs w:val="22"/>
              </w:rPr>
              <w:t xml:space="preserve">the department </w:t>
            </w:r>
            <w:r w:rsidRPr="002A476F">
              <w:rPr>
                <w:rFonts w:ascii="Arial" w:hAnsi="Arial" w:cs="Arial"/>
                <w:sz w:val="22"/>
                <w:szCs w:val="22"/>
              </w:rPr>
              <w:t>of c</w:t>
            </w:r>
            <w:r w:rsidR="00C009F5" w:rsidRPr="002A476F">
              <w:rPr>
                <w:rFonts w:ascii="Arial" w:hAnsi="Arial" w:cs="Arial"/>
                <w:sz w:val="22"/>
                <w:szCs w:val="22"/>
              </w:rPr>
              <w:t>hanges to the management regime,</w:t>
            </w:r>
            <w:r w:rsidRPr="002A476F">
              <w:rPr>
                <w:rFonts w:ascii="Arial" w:hAnsi="Arial" w:cs="Arial"/>
                <w:sz w:val="22"/>
                <w:szCs w:val="22"/>
              </w:rPr>
              <w:t xml:space="preserve"> and</w:t>
            </w:r>
          </w:p>
          <w:p w:rsidR="00DA6A89" w:rsidRPr="002A476F" w:rsidRDefault="00DA6A89" w:rsidP="00EE0684">
            <w:pPr>
              <w:numPr>
                <w:ilvl w:val="0"/>
                <w:numId w:val="20"/>
              </w:numPr>
              <w:ind w:left="714" w:hanging="357"/>
              <w:rPr>
                <w:rFonts w:ascii="Arial" w:hAnsi="Arial" w:cs="Arial"/>
                <w:sz w:val="22"/>
                <w:szCs w:val="22"/>
              </w:rPr>
            </w:pPr>
            <w:proofErr w:type="gramStart"/>
            <w:r w:rsidRPr="002A476F">
              <w:rPr>
                <w:rFonts w:ascii="Arial" w:hAnsi="Arial" w:cs="Arial"/>
                <w:sz w:val="22"/>
                <w:szCs w:val="22"/>
              </w:rPr>
              <w:t>annual</w:t>
            </w:r>
            <w:proofErr w:type="gramEnd"/>
            <w:r w:rsidRPr="002A476F">
              <w:rPr>
                <w:rFonts w:ascii="Arial" w:hAnsi="Arial" w:cs="Arial"/>
                <w:sz w:val="22"/>
                <w:szCs w:val="22"/>
              </w:rPr>
              <w:t xml:space="preserve"> reporting in accordance with the requirements of the Australian Government </w:t>
            </w:r>
            <w:r w:rsidR="00CE79B4" w:rsidRPr="002A476F">
              <w:rPr>
                <w:rFonts w:ascii="Arial" w:hAnsi="Arial" w:cs="Arial"/>
                <w:noProof/>
                <w:sz w:val="22"/>
                <w:szCs w:val="22"/>
              </w:rPr>
              <w:t>'</w:t>
            </w:r>
            <w:r w:rsidRPr="002A476F">
              <w:rPr>
                <w:rFonts w:ascii="Arial" w:hAnsi="Arial" w:cs="Arial"/>
                <w:sz w:val="22"/>
                <w:szCs w:val="22"/>
              </w:rPr>
              <w:t>Guidelines for the Ecologically Sustainable Management of Fisheries – 2nd Edition</w:t>
            </w:r>
            <w:r w:rsidR="00CE79B4" w:rsidRPr="002A476F">
              <w:rPr>
                <w:rFonts w:ascii="Arial" w:hAnsi="Arial" w:cs="Arial"/>
                <w:noProof/>
                <w:sz w:val="22"/>
                <w:szCs w:val="22"/>
              </w:rPr>
              <w:t>'</w:t>
            </w:r>
            <w:r w:rsidRPr="002A476F">
              <w:rPr>
                <w:rFonts w:ascii="Arial" w:hAnsi="Arial" w:cs="Arial"/>
                <w:i/>
                <w:sz w:val="22"/>
                <w:szCs w:val="22"/>
              </w:rPr>
              <w:t>.</w:t>
            </w:r>
          </w:p>
          <w:p w:rsidR="00DA6A89" w:rsidRPr="002A476F" w:rsidRDefault="00DA6A89" w:rsidP="00EE0684">
            <w:pPr>
              <w:spacing w:before="60" w:after="60"/>
              <w:rPr>
                <w:rFonts w:ascii="Arial" w:hAnsi="Arial" w:cs="Arial"/>
                <w:sz w:val="22"/>
                <w:szCs w:val="22"/>
                <w:highlight w:val="green"/>
              </w:rPr>
            </w:pPr>
            <w:r w:rsidRPr="002A476F">
              <w:rPr>
                <w:rFonts w:ascii="Arial" w:hAnsi="Arial" w:cs="Arial"/>
                <w:sz w:val="22"/>
                <w:szCs w:val="22"/>
              </w:rPr>
              <w:t xml:space="preserve">The </w:t>
            </w:r>
            <w:r w:rsidR="00662380" w:rsidRPr="002A476F">
              <w:rPr>
                <w:rFonts w:ascii="Arial" w:hAnsi="Arial" w:cs="Arial"/>
                <w:iCs/>
                <w:sz w:val="22"/>
                <w:szCs w:val="22"/>
              </w:rPr>
              <w:t xml:space="preserve">wildlife trade operation </w:t>
            </w:r>
            <w:r w:rsidRPr="002A476F">
              <w:rPr>
                <w:rFonts w:ascii="Arial" w:hAnsi="Arial" w:cs="Arial"/>
                <w:sz w:val="22"/>
                <w:szCs w:val="22"/>
              </w:rPr>
              <w:t xml:space="preserve">instrument for the </w:t>
            </w:r>
            <w:r w:rsidR="007A2D5D">
              <w:rPr>
                <w:rFonts w:ascii="Arial" w:hAnsi="Arial" w:cs="Arial"/>
                <w:sz w:val="22"/>
                <w:szCs w:val="22"/>
              </w:rPr>
              <w:t xml:space="preserve">Southern and Eastern Scalefish and Shark Fishery </w:t>
            </w:r>
            <w:r w:rsidRPr="002A476F">
              <w:rPr>
                <w:rFonts w:ascii="Arial" w:hAnsi="Arial" w:cs="Arial"/>
                <w:sz w:val="22"/>
                <w:szCs w:val="22"/>
              </w:rPr>
              <w:t>specifies the standard and any additional conditions applied.</w:t>
            </w:r>
          </w:p>
        </w:tc>
      </w:tr>
      <w:tr w:rsidR="00DA6A89" w:rsidRPr="00F6308F" w:rsidTr="00814CC7">
        <w:tc>
          <w:tcPr>
            <w:tcW w:w="7166" w:type="dxa"/>
            <w:tcMar>
              <w:top w:w="57" w:type="dxa"/>
              <w:bottom w:w="57" w:type="dxa"/>
            </w:tcMar>
          </w:tcPr>
          <w:p w:rsidR="00DA6A89" w:rsidRPr="002A476F" w:rsidRDefault="00DA6A89" w:rsidP="00814CC7">
            <w:pPr>
              <w:ind w:left="540" w:hanging="540"/>
              <w:rPr>
                <w:rFonts w:ascii="Arial" w:hAnsi="Arial" w:cs="Arial"/>
                <w:sz w:val="22"/>
                <w:szCs w:val="22"/>
              </w:rPr>
            </w:pPr>
            <w:r w:rsidRPr="002A476F">
              <w:rPr>
                <w:rFonts w:ascii="Arial" w:hAnsi="Arial" w:cs="Arial"/>
                <w:sz w:val="22"/>
                <w:szCs w:val="22"/>
              </w:rPr>
              <w:t>(8)</w:t>
            </w:r>
            <w:r w:rsidRPr="002A476F">
              <w:rPr>
                <w:rFonts w:ascii="Arial" w:hAnsi="Arial" w:cs="Arial"/>
                <w:sz w:val="22"/>
                <w:szCs w:val="22"/>
              </w:rPr>
              <w:tab/>
              <w:t>A condition may relate to reporting or monitoring.</w:t>
            </w:r>
          </w:p>
        </w:tc>
        <w:tc>
          <w:tcPr>
            <w:tcW w:w="7166" w:type="dxa"/>
            <w:tcMar>
              <w:top w:w="57" w:type="dxa"/>
              <w:bottom w:w="57" w:type="dxa"/>
            </w:tcMar>
          </w:tcPr>
          <w:p w:rsidR="00DA6A89" w:rsidRPr="002A476F" w:rsidRDefault="00DA6A89" w:rsidP="002A476F">
            <w:pPr>
              <w:spacing w:after="120"/>
              <w:rPr>
                <w:rFonts w:ascii="Arial" w:hAnsi="Arial" w:cs="Arial"/>
                <w:sz w:val="22"/>
                <w:szCs w:val="22"/>
              </w:rPr>
            </w:pPr>
            <w:r w:rsidRPr="002A476F">
              <w:rPr>
                <w:rFonts w:ascii="Arial" w:hAnsi="Arial" w:cs="Arial"/>
                <w:sz w:val="22"/>
                <w:szCs w:val="22"/>
              </w:rPr>
              <w:t>One of the standard conditions relates to reporting.</w:t>
            </w:r>
          </w:p>
        </w:tc>
      </w:tr>
      <w:tr w:rsidR="00DA6A89" w:rsidRPr="00F6308F" w:rsidTr="00814CC7">
        <w:tc>
          <w:tcPr>
            <w:tcW w:w="7166" w:type="dxa"/>
            <w:tcMar>
              <w:top w:w="57" w:type="dxa"/>
              <w:bottom w:w="57" w:type="dxa"/>
            </w:tcMar>
          </w:tcPr>
          <w:p w:rsidR="00DA6A89" w:rsidRPr="002A476F" w:rsidRDefault="00DA6A89" w:rsidP="00814CC7">
            <w:pPr>
              <w:ind w:left="540" w:hanging="540"/>
              <w:rPr>
                <w:rFonts w:ascii="Arial" w:hAnsi="Arial" w:cs="Arial"/>
                <w:sz w:val="22"/>
                <w:szCs w:val="22"/>
              </w:rPr>
            </w:pPr>
            <w:r w:rsidRPr="002A476F">
              <w:rPr>
                <w:rFonts w:ascii="Arial" w:hAnsi="Arial" w:cs="Arial"/>
                <w:sz w:val="22"/>
                <w:szCs w:val="22"/>
              </w:rPr>
              <w:t>(9)</w:t>
            </w:r>
            <w:r w:rsidRPr="002A476F">
              <w:rPr>
                <w:rFonts w:ascii="Arial" w:hAnsi="Arial" w:cs="Arial"/>
                <w:sz w:val="22"/>
                <w:szCs w:val="22"/>
              </w:rPr>
              <w:tab/>
              <w:t xml:space="preserve">The Minister must, by instrument published in the </w:t>
            </w:r>
            <w:r w:rsidRPr="002A476F">
              <w:rPr>
                <w:rFonts w:ascii="Arial" w:hAnsi="Arial" w:cs="Arial"/>
                <w:i/>
                <w:sz w:val="22"/>
                <w:szCs w:val="22"/>
              </w:rPr>
              <w:t>Gazette</w:t>
            </w:r>
            <w:r w:rsidRPr="002A476F">
              <w:rPr>
                <w:rFonts w:ascii="Arial" w:hAnsi="Arial" w:cs="Arial"/>
                <w:sz w:val="22"/>
                <w:szCs w:val="22"/>
              </w:rPr>
              <w:t>, revoke a declaration if he or she is satisfied that a condition of the declaration has been contravened.</w:t>
            </w:r>
          </w:p>
        </w:tc>
        <w:tc>
          <w:tcPr>
            <w:tcW w:w="7166" w:type="dxa"/>
            <w:tcMar>
              <w:top w:w="57" w:type="dxa"/>
              <w:bottom w:w="57" w:type="dxa"/>
            </w:tcMar>
          </w:tcPr>
          <w:p w:rsidR="00DA6A89" w:rsidRPr="002A476F" w:rsidRDefault="00DA6A89" w:rsidP="00814CC7">
            <w:pPr>
              <w:rPr>
                <w:rFonts w:ascii="Arial" w:hAnsi="Arial" w:cs="Arial"/>
                <w:sz w:val="22"/>
                <w:szCs w:val="22"/>
              </w:rPr>
            </w:pPr>
          </w:p>
        </w:tc>
      </w:tr>
      <w:tr w:rsidR="00DA6A89" w:rsidRPr="00F6308F" w:rsidTr="00814CC7">
        <w:tc>
          <w:tcPr>
            <w:tcW w:w="7166" w:type="dxa"/>
            <w:tcMar>
              <w:top w:w="57" w:type="dxa"/>
              <w:bottom w:w="57" w:type="dxa"/>
            </w:tcMar>
          </w:tcPr>
          <w:p w:rsidR="00DA6A89" w:rsidRPr="002A476F" w:rsidRDefault="00DA6A89" w:rsidP="00814CC7">
            <w:pPr>
              <w:ind w:left="540" w:hanging="540"/>
              <w:rPr>
                <w:rFonts w:ascii="Arial" w:hAnsi="Arial" w:cs="Arial"/>
                <w:sz w:val="22"/>
                <w:szCs w:val="22"/>
              </w:rPr>
            </w:pPr>
            <w:r w:rsidRPr="002A476F">
              <w:rPr>
                <w:rFonts w:ascii="Arial" w:hAnsi="Arial" w:cs="Arial"/>
                <w:sz w:val="22"/>
                <w:szCs w:val="22"/>
              </w:rPr>
              <w:t xml:space="preserve">(11) </w:t>
            </w:r>
            <w:r w:rsidRPr="002A476F">
              <w:rPr>
                <w:rFonts w:ascii="Arial" w:hAnsi="Arial" w:cs="Arial"/>
                <w:sz w:val="22"/>
                <w:szCs w:val="22"/>
              </w:rPr>
              <w:tab/>
            </w:r>
            <w:r w:rsidR="007573E1" w:rsidRPr="007453D6">
              <w:rPr>
                <w:rFonts w:ascii="Arial" w:hAnsi="Arial" w:cs="Arial"/>
                <w:sz w:val="22"/>
                <w:szCs w:val="22"/>
              </w:rPr>
              <w:t>A copy of an instrument under section 303FN, 303FO or 303FP or this section is to be made available for inspection on the Internet.</w:t>
            </w:r>
          </w:p>
        </w:tc>
        <w:tc>
          <w:tcPr>
            <w:tcW w:w="7166" w:type="dxa"/>
            <w:tcMar>
              <w:top w:w="57" w:type="dxa"/>
              <w:bottom w:w="57" w:type="dxa"/>
            </w:tcMar>
          </w:tcPr>
          <w:p w:rsidR="00DA6A89" w:rsidRPr="002A476F" w:rsidRDefault="00DA6A89" w:rsidP="002A476F">
            <w:pPr>
              <w:spacing w:after="120"/>
              <w:rPr>
                <w:rFonts w:ascii="Arial" w:hAnsi="Arial" w:cs="Arial"/>
                <w:sz w:val="22"/>
                <w:szCs w:val="22"/>
              </w:rPr>
            </w:pPr>
            <w:r w:rsidRPr="002A476F">
              <w:rPr>
                <w:rFonts w:ascii="Arial" w:hAnsi="Arial" w:cs="Arial"/>
                <w:sz w:val="22"/>
                <w:szCs w:val="22"/>
              </w:rPr>
              <w:t xml:space="preserve">The instrument for the </w:t>
            </w:r>
            <w:r w:rsidR="007A2D5D">
              <w:rPr>
                <w:rFonts w:ascii="Arial" w:hAnsi="Arial" w:cs="Arial"/>
                <w:sz w:val="22"/>
                <w:szCs w:val="22"/>
              </w:rPr>
              <w:t xml:space="preserve">Southern and Eastern Scalefish and Shark Fishery </w:t>
            </w:r>
            <w:r w:rsidRPr="002A476F">
              <w:rPr>
                <w:rFonts w:ascii="Arial" w:hAnsi="Arial" w:cs="Arial"/>
                <w:sz w:val="22"/>
                <w:szCs w:val="22"/>
              </w:rPr>
              <w:t xml:space="preserve">made under section 303FN and the conditions under section 303FT will be gazetted and made available on the </w:t>
            </w:r>
            <w:r w:rsidR="00662380" w:rsidRPr="002A476F">
              <w:rPr>
                <w:rFonts w:ascii="Arial" w:hAnsi="Arial" w:cs="Arial"/>
                <w:iCs/>
                <w:sz w:val="22"/>
                <w:szCs w:val="22"/>
              </w:rPr>
              <w:t xml:space="preserve">department’s </w:t>
            </w:r>
            <w:r w:rsidRPr="002A476F">
              <w:rPr>
                <w:rFonts w:ascii="Arial" w:hAnsi="Arial" w:cs="Arial"/>
                <w:sz w:val="22"/>
                <w:szCs w:val="22"/>
              </w:rPr>
              <w:t>website.</w:t>
            </w:r>
          </w:p>
        </w:tc>
      </w:tr>
    </w:tbl>
    <w:p w:rsidR="00DA6A89" w:rsidRPr="00F6308F" w:rsidRDefault="00DA6A89" w:rsidP="00DA6A89">
      <w:pPr>
        <w:rPr>
          <w:rFonts w:ascii="Arial" w:hAnsi="Arial" w:cs="Arial"/>
          <w:sz w:val="22"/>
          <w:szCs w:val="22"/>
        </w:rPr>
      </w:pPr>
    </w:p>
    <w:p w:rsidR="00CA6E62" w:rsidRPr="00F6308F" w:rsidRDefault="00CA6E62" w:rsidP="00DA6A89">
      <w:pPr>
        <w:rPr>
          <w:rFonts w:ascii="Arial" w:hAnsi="Arial" w:cs="Arial"/>
          <w:b/>
          <w:sz w:val="22"/>
          <w:szCs w:val="22"/>
        </w:rPr>
        <w:sectPr w:rsidR="00CA6E62" w:rsidRPr="00F6308F">
          <w:pgSz w:w="16838" w:h="11906" w:orient="landscape"/>
          <w:pgMar w:top="899" w:right="1361" w:bottom="899" w:left="1361" w:header="709" w:footer="528" w:gutter="0"/>
          <w:cols w:space="708"/>
          <w:docGrid w:linePitch="360"/>
        </w:sectPr>
      </w:pPr>
    </w:p>
    <w:p w:rsidR="007B4D5C" w:rsidRDefault="00DA6A89">
      <w:pPr>
        <w:spacing w:after="120"/>
        <w:rPr>
          <w:rFonts w:ascii="Arial" w:hAnsi="Arial" w:cs="Arial"/>
          <w:sz w:val="22"/>
          <w:szCs w:val="22"/>
        </w:rPr>
      </w:pPr>
      <w:r w:rsidRPr="00F6308F">
        <w:rPr>
          <w:rFonts w:ascii="Arial" w:hAnsi="Arial" w:cs="Arial"/>
          <w:b/>
          <w:sz w:val="22"/>
          <w:szCs w:val="22"/>
        </w:rPr>
        <w:lastRenderedPageBreak/>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B81AD8">
            <w:pPr>
              <w:spacing w:before="60" w:after="60"/>
              <w:rPr>
                <w:rFonts w:ascii="Arial" w:hAnsi="Arial" w:cs="Arial"/>
                <w:b/>
              </w:rPr>
            </w:pPr>
            <w:r w:rsidRPr="00F6308F">
              <w:rPr>
                <w:rFonts w:ascii="Arial" w:hAnsi="Arial" w:cs="Arial"/>
                <w:b/>
                <w:sz w:val="22"/>
                <w:szCs w:val="22"/>
              </w:rPr>
              <w:t>Section 391 Minister must consider precautionary principle in making decisions</w:t>
            </w:r>
          </w:p>
        </w:tc>
        <w:tc>
          <w:tcPr>
            <w:tcW w:w="7087" w:type="dxa"/>
          </w:tcPr>
          <w:p w:rsidR="00B73546" w:rsidRPr="00F6308F" w:rsidRDefault="00B73546" w:rsidP="00B81AD8">
            <w:pPr>
              <w:spacing w:before="60" w:after="60"/>
              <w:rPr>
                <w:rFonts w:ascii="Arial" w:hAnsi="Arial" w:cs="Arial"/>
                <w:b/>
              </w:rPr>
            </w:pPr>
            <w:r w:rsidRPr="00F6308F">
              <w:rPr>
                <w:rFonts w:ascii="Arial" w:hAnsi="Arial" w:cs="Arial"/>
                <w:b/>
                <w:sz w:val="22"/>
                <w:szCs w:val="22"/>
              </w:rPr>
              <w:t xml:space="preserve">The department’s assessment of the </w:t>
            </w:r>
            <w:r w:rsidR="002458D5" w:rsidRPr="002458D5">
              <w:rPr>
                <w:rFonts w:ascii="Arial" w:hAnsi="Arial" w:cs="Arial"/>
                <w:b/>
                <w:sz w:val="22"/>
                <w:szCs w:val="22"/>
              </w:rPr>
              <w:t>Southern and Eastern Scalefish and Shark Fishery</w:t>
            </w:r>
          </w:p>
        </w:tc>
      </w:tr>
      <w:tr w:rsidR="001221FB" w:rsidRPr="002A476F" w:rsidTr="00814CC7">
        <w:tc>
          <w:tcPr>
            <w:tcW w:w="7087" w:type="dxa"/>
            <w:tcMar>
              <w:top w:w="57" w:type="dxa"/>
              <w:bottom w:w="57" w:type="dxa"/>
            </w:tcMar>
          </w:tcPr>
          <w:p w:rsidR="001221FB" w:rsidRPr="002A476F" w:rsidRDefault="001221FB" w:rsidP="00814CC7">
            <w:pPr>
              <w:ind w:left="360" w:hanging="360"/>
              <w:rPr>
                <w:rFonts w:ascii="Arial" w:hAnsi="Arial" w:cs="Arial"/>
                <w:sz w:val="22"/>
                <w:szCs w:val="22"/>
              </w:rPr>
            </w:pPr>
            <w:r w:rsidRPr="002A476F">
              <w:rPr>
                <w:rFonts w:ascii="Arial" w:hAnsi="Arial" w:cs="Arial"/>
                <w:color w:val="000000"/>
                <w:sz w:val="22"/>
                <w:szCs w:val="22"/>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C65DB4" w:rsidRDefault="001221FB" w:rsidP="00AE77A7">
            <w:pPr>
              <w:pStyle w:val="BodyText2"/>
              <w:spacing w:after="60"/>
              <w:rPr>
                <w:rFonts w:ascii="Arial" w:hAnsi="Arial" w:cs="Arial"/>
                <w:i w:val="0"/>
                <w:sz w:val="22"/>
                <w:szCs w:val="22"/>
                <w:lang w:val="en-AU"/>
              </w:rPr>
            </w:pPr>
            <w:r w:rsidRPr="002A476F">
              <w:rPr>
                <w:rFonts w:ascii="Arial" w:hAnsi="Arial" w:cs="Arial"/>
                <w:i w:val="0"/>
                <w:sz w:val="22"/>
                <w:szCs w:val="22"/>
                <w:lang w:val="en-AU"/>
              </w:rPr>
              <w:t>Having regard to</w:t>
            </w:r>
            <w:r w:rsidR="00040639">
              <w:rPr>
                <w:rFonts w:ascii="Arial" w:hAnsi="Arial" w:cs="Arial"/>
                <w:i w:val="0"/>
                <w:sz w:val="22"/>
                <w:szCs w:val="22"/>
                <w:lang w:val="en-AU"/>
              </w:rPr>
              <w:t>:</w:t>
            </w:r>
            <w:r w:rsidR="00C21C8C">
              <w:rPr>
                <w:rFonts w:ascii="Arial" w:hAnsi="Arial" w:cs="Arial"/>
                <w:i w:val="0"/>
                <w:sz w:val="22"/>
                <w:szCs w:val="22"/>
                <w:lang w:val="en-AU"/>
              </w:rPr>
              <w:t xml:space="preserve"> </w:t>
            </w:r>
          </w:p>
          <w:p w:rsidR="00C65DB4" w:rsidRPr="00C65DB4" w:rsidRDefault="001221FB" w:rsidP="00C65DB4">
            <w:pPr>
              <w:pStyle w:val="ListBullet"/>
              <w:ind w:left="1080"/>
              <w:rPr>
                <w:rFonts w:ascii="Arial" w:hAnsi="Arial" w:cs="Arial"/>
                <w:i/>
                <w:sz w:val="22"/>
                <w:szCs w:val="22"/>
              </w:rPr>
            </w:pPr>
            <w:r w:rsidRPr="00C65DB4">
              <w:rPr>
                <w:rFonts w:ascii="Arial" w:hAnsi="Arial" w:cs="Arial"/>
                <w:sz w:val="22"/>
                <w:szCs w:val="22"/>
              </w:rPr>
              <w:t>the precautionary management measures in place in the fisher</w:t>
            </w:r>
            <w:r w:rsidR="00040639" w:rsidRPr="00C65DB4">
              <w:rPr>
                <w:rFonts w:ascii="Arial" w:hAnsi="Arial" w:cs="Arial"/>
                <w:sz w:val="22"/>
                <w:szCs w:val="22"/>
              </w:rPr>
              <w:t>y</w:t>
            </w:r>
            <w:r w:rsidRPr="00C65DB4">
              <w:rPr>
                <w:rFonts w:ascii="Arial" w:hAnsi="Arial" w:cs="Arial"/>
                <w:sz w:val="22"/>
                <w:szCs w:val="22"/>
              </w:rPr>
              <w:t xml:space="preserve"> </w:t>
            </w:r>
            <w:r w:rsidR="00040639" w:rsidRPr="00C65DB4">
              <w:rPr>
                <w:rFonts w:ascii="Arial" w:hAnsi="Arial" w:cs="Arial"/>
                <w:sz w:val="22"/>
                <w:szCs w:val="22"/>
              </w:rPr>
              <w:t>(</w:t>
            </w:r>
            <w:r w:rsidRPr="00C65DB4">
              <w:rPr>
                <w:rFonts w:ascii="Arial" w:hAnsi="Arial" w:cs="Arial"/>
                <w:sz w:val="22"/>
                <w:szCs w:val="22"/>
              </w:rPr>
              <w:t>summarised in Table 1</w:t>
            </w:r>
            <w:r w:rsidR="00040639" w:rsidRPr="00C65DB4">
              <w:rPr>
                <w:rFonts w:ascii="Arial" w:hAnsi="Arial" w:cs="Arial"/>
                <w:sz w:val="22"/>
                <w:szCs w:val="22"/>
              </w:rPr>
              <w:t>)</w:t>
            </w:r>
            <w:r w:rsidR="00C21C8C" w:rsidRPr="00C65DB4">
              <w:rPr>
                <w:rFonts w:ascii="Arial" w:hAnsi="Arial" w:cs="Arial"/>
                <w:sz w:val="22"/>
                <w:szCs w:val="22"/>
              </w:rPr>
              <w:t xml:space="preserve"> </w:t>
            </w:r>
          </w:p>
          <w:p w:rsidR="00C65DB4" w:rsidRPr="00C65DB4" w:rsidRDefault="00040639" w:rsidP="00C65DB4">
            <w:pPr>
              <w:pStyle w:val="ListBullet"/>
              <w:ind w:left="1080"/>
              <w:rPr>
                <w:rFonts w:ascii="Arial" w:hAnsi="Arial" w:cs="Arial"/>
                <w:i/>
                <w:sz w:val="22"/>
                <w:szCs w:val="22"/>
              </w:rPr>
            </w:pPr>
            <w:r w:rsidRPr="00C65DB4">
              <w:rPr>
                <w:rFonts w:ascii="Arial" w:hAnsi="Arial" w:cs="Arial"/>
                <w:sz w:val="22"/>
                <w:szCs w:val="22"/>
              </w:rPr>
              <w:t>the requirement under the Fisheries Management Act 1991 for all Commonwealth fisheries to be managed consistent with the precautionary principle</w:t>
            </w:r>
            <w:r w:rsidR="00AE77A7">
              <w:rPr>
                <w:rFonts w:ascii="Arial" w:hAnsi="Arial" w:cs="Arial"/>
                <w:sz w:val="22"/>
                <w:szCs w:val="22"/>
              </w:rPr>
              <w:t>,</w:t>
            </w:r>
            <w:r w:rsidRPr="00C65DB4">
              <w:rPr>
                <w:rFonts w:ascii="Arial" w:hAnsi="Arial" w:cs="Arial"/>
                <w:sz w:val="22"/>
                <w:szCs w:val="22"/>
              </w:rPr>
              <w:t xml:space="preserve"> and</w:t>
            </w:r>
            <w:r w:rsidR="00C21C8C" w:rsidRPr="00C65DB4">
              <w:rPr>
                <w:rFonts w:ascii="Arial" w:hAnsi="Arial" w:cs="Arial"/>
                <w:sz w:val="22"/>
                <w:szCs w:val="22"/>
              </w:rPr>
              <w:t xml:space="preserve"> </w:t>
            </w:r>
          </w:p>
          <w:p w:rsidR="007B4D5C" w:rsidRPr="00C65DB4" w:rsidRDefault="00040639" w:rsidP="00C65DB4">
            <w:pPr>
              <w:pStyle w:val="ListBullet"/>
              <w:ind w:left="1080"/>
              <w:rPr>
                <w:rFonts w:ascii="Arial" w:hAnsi="Arial" w:cs="Arial"/>
                <w:iCs/>
                <w:sz w:val="22"/>
                <w:szCs w:val="22"/>
              </w:rPr>
            </w:pPr>
            <w:r w:rsidRPr="00C65DB4">
              <w:rPr>
                <w:rFonts w:ascii="Arial" w:hAnsi="Arial" w:cs="Arial"/>
                <w:sz w:val="22"/>
                <w:szCs w:val="22"/>
              </w:rPr>
              <w:t>the proposed conditions that would form part of any future approved wildlife trade operation declaration</w:t>
            </w:r>
            <w:r w:rsidR="00C65DB4" w:rsidRPr="00C65DB4">
              <w:rPr>
                <w:rFonts w:ascii="Arial" w:hAnsi="Arial" w:cs="Arial"/>
                <w:i/>
                <w:sz w:val="22"/>
                <w:szCs w:val="22"/>
              </w:rPr>
              <w:t>,</w:t>
            </w:r>
          </w:p>
          <w:p w:rsidR="007B4D5C" w:rsidRDefault="001221FB" w:rsidP="00C65DB4">
            <w:pPr>
              <w:pStyle w:val="BodyText2"/>
              <w:spacing w:before="60" w:after="60"/>
              <w:rPr>
                <w:rFonts w:ascii="Arial" w:hAnsi="Arial" w:cs="Arial"/>
                <w:b/>
                <w:iCs/>
                <w:color w:val="4F81BD" w:themeColor="accent1"/>
                <w:sz w:val="22"/>
                <w:szCs w:val="22"/>
              </w:rPr>
            </w:pPr>
            <w:r w:rsidRPr="002A476F">
              <w:rPr>
                <w:rFonts w:ascii="Arial" w:hAnsi="Arial" w:cs="Arial"/>
                <w:i w:val="0"/>
                <w:sz w:val="22"/>
                <w:szCs w:val="22"/>
                <w:lang w:val="en-AU"/>
              </w:rPr>
              <w:t>the department considers that the precautionary principle has been accounted for in the preparation of advice in relation to a decision under section 303DC and section 303FN.</w:t>
            </w:r>
          </w:p>
        </w:tc>
      </w:tr>
      <w:tr w:rsidR="00DA6A89" w:rsidRPr="002A476F" w:rsidTr="00814CC7">
        <w:tc>
          <w:tcPr>
            <w:tcW w:w="7087" w:type="dxa"/>
            <w:tcMar>
              <w:top w:w="57" w:type="dxa"/>
              <w:bottom w:w="57" w:type="dxa"/>
            </w:tcMar>
          </w:tcPr>
          <w:p w:rsidR="00DA6A89" w:rsidRPr="002A476F" w:rsidRDefault="00DA6A89" w:rsidP="002A476F">
            <w:pPr>
              <w:spacing w:after="120"/>
              <w:ind w:left="357" w:hanging="357"/>
              <w:rPr>
                <w:rFonts w:ascii="Arial" w:hAnsi="Arial" w:cs="Arial"/>
                <w:sz w:val="22"/>
                <w:szCs w:val="22"/>
              </w:rPr>
            </w:pPr>
            <w:r w:rsidRPr="002A476F">
              <w:rPr>
                <w:rFonts w:ascii="Arial" w:hAnsi="Arial" w:cs="Arial"/>
                <w:color w:val="000000"/>
                <w:sz w:val="22"/>
                <w:szCs w:val="22"/>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DA6A89" w:rsidRPr="002A476F" w:rsidRDefault="00DA6A89" w:rsidP="00814CC7">
            <w:pPr>
              <w:rPr>
                <w:rFonts w:ascii="Arial" w:hAnsi="Arial" w:cs="Arial"/>
                <w:sz w:val="22"/>
                <w:szCs w:val="22"/>
              </w:rPr>
            </w:pPr>
          </w:p>
        </w:tc>
      </w:tr>
    </w:tbl>
    <w:p w:rsidR="00DA6A89" w:rsidRPr="00BE2D75" w:rsidRDefault="002D6797" w:rsidP="00AE77A7">
      <w:pPr>
        <w:spacing w:before="60" w:after="60"/>
        <w:rPr>
          <w:rFonts w:ascii="Arial" w:hAnsi="Arial" w:cs="Arial"/>
          <w:b/>
          <w:sz w:val="22"/>
          <w:szCs w:val="22"/>
        </w:rPr>
      </w:pPr>
      <w:r w:rsidRPr="002A476F">
        <w:rPr>
          <w:rFonts w:ascii="Arial" w:hAnsi="Arial" w:cs="Arial"/>
          <w:b/>
          <w:sz w:val="22"/>
          <w:szCs w:val="22"/>
        </w:rPr>
        <w:t>Part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3"/>
        <w:gridCol w:w="7139"/>
      </w:tblGrid>
      <w:tr w:rsidR="00BC116F" w:rsidRPr="00927CC5" w:rsidTr="006B195C">
        <w:tc>
          <w:tcPr>
            <w:tcW w:w="7003" w:type="dxa"/>
          </w:tcPr>
          <w:p w:rsidR="002D6797" w:rsidRPr="00BE2D75" w:rsidRDefault="002D6797" w:rsidP="00927CC5">
            <w:pPr>
              <w:tabs>
                <w:tab w:val="left" w:pos="360"/>
              </w:tabs>
              <w:spacing w:before="60" w:after="60"/>
              <w:rPr>
                <w:rFonts w:ascii="Arial" w:hAnsi="Arial" w:cs="Arial"/>
                <w:sz w:val="22"/>
                <w:szCs w:val="22"/>
              </w:rPr>
            </w:pPr>
            <w:r w:rsidRPr="00BE2D75">
              <w:rPr>
                <w:rFonts w:ascii="Arial" w:hAnsi="Arial" w:cs="Arial"/>
                <w:b/>
                <w:sz w:val="22"/>
                <w:szCs w:val="22"/>
              </w:rPr>
              <w:t>Section 176 Bioregional Plans</w:t>
            </w:r>
          </w:p>
        </w:tc>
        <w:tc>
          <w:tcPr>
            <w:tcW w:w="7139" w:type="dxa"/>
          </w:tcPr>
          <w:p w:rsidR="002D6797" w:rsidRPr="00927CC5" w:rsidRDefault="002D6797" w:rsidP="00927CC5">
            <w:pPr>
              <w:tabs>
                <w:tab w:val="left" w:pos="360"/>
              </w:tabs>
              <w:spacing w:before="60"/>
              <w:rPr>
                <w:rFonts w:ascii="Arial" w:hAnsi="Arial" w:cs="Arial"/>
                <w:sz w:val="22"/>
                <w:szCs w:val="22"/>
              </w:rPr>
            </w:pPr>
            <w:r w:rsidRPr="00927CC5">
              <w:rPr>
                <w:rFonts w:ascii="Arial" w:hAnsi="Arial" w:cs="Arial"/>
                <w:b/>
                <w:sz w:val="22"/>
                <w:szCs w:val="22"/>
              </w:rPr>
              <w:t xml:space="preserve">The department’s assessment of the </w:t>
            </w:r>
            <w:r w:rsidR="002458D5" w:rsidRPr="002458D5">
              <w:rPr>
                <w:rFonts w:ascii="Arial" w:hAnsi="Arial" w:cs="Arial"/>
                <w:b/>
                <w:sz w:val="22"/>
                <w:szCs w:val="22"/>
              </w:rPr>
              <w:t>Southern and Eastern Scalefish and Shark Fishery</w:t>
            </w:r>
          </w:p>
        </w:tc>
      </w:tr>
      <w:tr w:rsidR="00BC116F" w:rsidRPr="00927CC5" w:rsidTr="006B195C">
        <w:tc>
          <w:tcPr>
            <w:tcW w:w="7003" w:type="dxa"/>
          </w:tcPr>
          <w:p w:rsidR="00B81AD8" w:rsidRPr="00BE2D75" w:rsidRDefault="00B81AD8" w:rsidP="00927CC5">
            <w:pPr>
              <w:tabs>
                <w:tab w:val="left" w:pos="517"/>
              </w:tabs>
              <w:spacing w:after="120"/>
              <w:ind w:left="516" w:hanging="516"/>
              <w:rPr>
                <w:rFonts w:ascii="Arial" w:hAnsi="Arial" w:cs="Arial"/>
                <w:sz w:val="22"/>
                <w:szCs w:val="22"/>
              </w:rPr>
            </w:pPr>
            <w:r w:rsidRPr="00BE2D75">
              <w:rPr>
                <w:rFonts w:ascii="Arial" w:hAnsi="Arial" w:cs="Arial"/>
                <w:color w:val="000000"/>
                <w:sz w:val="22"/>
                <w:szCs w:val="22"/>
              </w:rPr>
              <w:t>(5)    Subject to this Act, the Minister must have regard to a bioregional plan in making any decision under this Act to which the plan is relevant.</w:t>
            </w:r>
          </w:p>
        </w:tc>
        <w:tc>
          <w:tcPr>
            <w:tcW w:w="7139" w:type="dxa"/>
          </w:tcPr>
          <w:p w:rsidR="00F52B0D" w:rsidRDefault="00F52B0D" w:rsidP="008C4ECB">
            <w:pPr>
              <w:spacing w:after="120"/>
              <w:rPr>
                <w:rFonts w:ascii="Arial" w:hAnsi="Arial" w:cs="Arial"/>
                <w:bCs/>
                <w:sz w:val="22"/>
                <w:szCs w:val="22"/>
              </w:rPr>
            </w:pPr>
            <w:r w:rsidRPr="00F52B0D">
              <w:rPr>
                <w:rFonts w:ascii="Arial" w:hAnsi="Arial" w:cs="Arial"/>
                <w:sz w:val="22"/>
                <w:szCs w:val="22"/>
              </w:rPr>
              <w:t>The m</w:t>
            </w:r>
            <w:r w:rsidR="00B81AD8" w:rsidRPr="00F52B0D">
              <w:rPr>
                <w:rFonts w:ascii="Arial" w:hAnsi="Arial" w:cs="Arial"/>
                <w:sz w:val="22"/>
                <w:szCs w:val="22"/>
              </w:rPr>
              <w:t xml:space="preserve">arine </w:t>
            </w:r>
            <w:r w:rsidR="008C4ECB" w:rsidRPr="00F52B0D">
              <w:rPr>
                <w:rFonts w:ascii="Arial" w:hAnsi="Arial" w:cs="Arial"/>
                <w:sz w:val="22"/>
                <w:szCs w:val="22"/>
              </w:rPr>
              <w:t>b</w:t>
            </w:r>
            <w:r w:rsidR="00B81AD8" w:rsidRPr="00F52B0D">
              <w:rPr>
                <w:rFonts w:ascii="Arial" w:hAnsi="Arial" w:cs="Arial"/>
                <w:sz w:val="22"/>
                <w:szCs w:val="22"/>
              </w:rPr>
              <w:t xml:space="preserve">ioregional </w:t>
            </w:r>
            <w:r w:rsidR="008C4ECB" w:rsidRPr="00F52B0D">
              <w:rPr>
                <w:rFonts w:ascii="Arial" w:hAnsi="Arial" w:cs="Arial"/>
                <w:sz w:val="22"/>
                <w:szCs w:val="22"/>
              </w:rPr>
              <w:t>p</w:t>
            </w:r>
            <w:r w:rsidR="00B81AD8" w:rsidRPr="00F52B0D">
              <w:rPr>
                <w:rFonts w:ascii="Arial" w:hAnsi="Arial" w:cs="Arial"/>
                <w:sz w:val="22"/>
                <w:szCs w:val="22"/>
              </w:rPr>
              <w:t>lan</w:t>
            </w:r>
            <w:r w:rsidRPr="00F52B0D">
              <w:rPr>
                <w:rFonts w:ascii="Arial" w:hAnsi="Arial" w:cs="Arial"/>
                <w:sz w:val="22"/>
                <w:szCs w:val="22"/>
              </w:rPr>
              <w:t>s</w:t>
            </w:r>
            <w:r w:rsidR="00B81AD8" w:rsidRPr="00F52B0D">
              <w:rPr>
                <w:rFonts w:ascii="Arial" w:hAnsi="Arial" w:cs="Arial"/>
                <w:sz w:val="22"/>
                <w:szCs w:val="22"/>
              </w:rPr>
              <w:t xml:space="preserve"> for the Temperate East Marine Region </w:t>
            </w:r>
            <w:r w:rsidRPr="00F52B0D">
              <w:rPr>
                <w:rFonts w:ascii="Arial" w:hAnsi="Arial" w:cs="Arial"/>
                <w:sz w:val="22"/>
                <w:szCs w:val="22"/>
              </w:rPr>
              <w:t>and South-west Marine Region have</w:t>
            </w:r>
            <w:r w:rsidR="00B81AD8" w:rsidRPr="00F52B0D">
              <w:rPr>
                <w:rFonts w:ascii="Arial" w:hAnsi="Arial" w:cs="Arial"/>
                <w:sz w:val="22"/>
                <w:szCs w:val="22"/>
              </w:rPr>
              <w:t xml:space="preserve"> been considered in the preparation of </w:t>
            </w:r>
            <w:r w:rsidR="00B81AD8" w:rsidRPr="00F52B0D">
              <w:rPr>
                <w:rFonts w:ascii="Arial" w:hAnsi="Arial" w:cs="Arial"/>
                <w:iCs/>
                <w:sz w:val="22"/>
                <w:szCs w:val="22"/>
              </w:rPr>
              <w:t>advice in relation to decisions under section 303DC and section 303FN</w:t>
            </w:r>
            <w:r w:rsidR="00C65DB4">
              <w:rPr>
                <w:rFonts w:ascii="Arial" w:hAnsi="Arial" w:cs="Arial"/>
                <w:iCs/>
                <w:sz w:val="22"/>
                <w:szCs w:val="22"/>
              </w:rPr>
              <w:t xml:space="preserve">. </w:t>
            </w:r>
            <w:r w:rsidR="00B81AD8" w:rsidRPr="00F52B0D">
              <w:rPr>
                <w:rFonts w:ascii="Arial" w:hAnsi="Arial" w:cs="Arial"/>
                <w:bCs/>
                <w:sz w:val="22"/>
                <w:szCs w:val="22"/>
              </w:rPr>
              <w:t>Extraction of living resources</w:t>
            </w:r>
            <w:r w:rsidRPr="00F52B0D">
              <w:rPr>
                <w:rFonts w:ascii="Arial" w:hAnsi="Arial" w:cs="Arial"/>
                <w:bCs/>
                <w:sz w:val="22"/>
                <w:szCs w:val="22"/>
              </w:rPr>
              <w:t>, bycatch and physical modification of habitat by trawling have been identified as</w:t>
            </w:r>
            <w:r w:rsidR="00B81AD8" w:rsidRPr="00F52B0D">
              <w:rPr>
                <w:rFonts w:ascii="Arial" w:hAnsi="Arial" w:cs="Arial"/>
                <w:bCs/>
                <w:sz w:val="22"/>
                <w:szCs w:val="22"/>
              </w:rPr>
              <w:t xml:space="preserve"> pressure</w:t>
            </w:r>
            <w:r w:rsidRPr="00F52B0D">
              <w:rPr>
                <w:rFonts w:ascii="Arial" w:hAnsi="Arial" w:cs="Arial"/>
                <w:bCs/>
                <w:sz w:val="22"/>
                <w:szCs w:val="22"/>
              </w:rPr>
              <w:t>s</w:t>
            </w:r>
            <w:r w:rsidR="00B81AD8" w:rsidRPr="00F52B0D">
              <w:rPr>
                <w:rFonts w:ascii="Arial" w:hAnsi="Arial" w:cs="Arial"/>
                <w:bCs/>
                <w:sz w:val="22"/>
                <w:szCs w:val="22"/>
              </w:rPr>
              <w:t xml:space="preserve"> operating within </w:t>
            </w:r>
            <w:r w:rsidRPr="00F52B0D">
              <w:rPr>
                <w:rFonts w:ascii="Arial" w:hAnsi="Arial" w:cs="Arial"/>
                <w:bCs/>
                <w:sz w:val="22"/>
                <w:szCs w:val="22"/>
              </w:rPr>
              <w:t>these</w:t>
            </w:r>
            <w:r w:rsidR="00B81AD8" w:rsidRPr="00F52B0D">
              <w:rPr>
                <w:rFonts w:ascii="Arial" w:hAnsi="Arial" w:cs="Arial"/>
                <w:bCs/>
                <w:sz w:val="22"/>
                <w:szCs w:val="22"/>
              </w:rPr>
              <w:t xml:space="preserve"> marine bioregional planning area</w:t>
            </w:r>
            <w:r w:rsidRPr="00F52B0D">
              <w:rPr>
                <w:rFonts w:ascii="Arial" w:hAnsi="Arial" w:cs="Arial"/>
                <w:bCs/>
                <w:sz w:val="22"/>
                <w:szCs w:val="22"/>
              </w:rPr>
              <w:t>s</w:t>
            </w:r>
            <w:r w:rsidR="00B81AD8" w:rsidRPr="00F52B0D">
              <w:rPr>
                <w:rFonts w:ascii="Arial" w:hAnsi="Arial" w:cs="Arial"/>
                <w:bCs/>
                <w:sz w:val="22"/>
                <w:szCs w:val="22"/>
              </w:rPr>
              <w:t xml:space="preserve"> in which the </w:t>
            </w:r>
            <w:r w:rsidRPr="00F52B0D">
              <w:rPr>
                <w:rFonts w:ascii="Arial" w:hAnsi="Arial" w:cs="Arial"/>
                <w:sz w:val="22"/>
                <w:szCs w:val="22"/>
              </w:rPr>
              <w:t xml:space="preserve">Southern and Eastern Scalefish and Shark Fishery </w:t>
            </w:r>
            <w:r w:rsidR="00B81AD8" w:rsidRPr="00F52B0D">
              <w:rPr>
                <w:rFonts w:ascii="Arial" w:hAnsi="Arial" w:cs="Arial"/>
                <w:bCs/>
                <w:sz w:val="22"/>
                <w:szCs w:val="22"/>
              </w:rPr>
              <w:t xml:space="preserve">operates. </w:t>
            </w:r>
          </w:p>
          <w:p w:rsidR="00B81AD8" w:rsidRPr="00927CC5" w:rsidRDefault="00F52B0D" w:rsidP="00F52B0D">
            <w:pPr>
              <w:spacing w:after="120"/>
              <w:rPr>
                <w:rFonts w:ascii="Arial" w:hAnsi="Arial" w:cs="Arial"/>
                <w:b/>
                <w:bCs/>
                <w:sz w:val="22"/>
                <w:szCs w:val="22"/>
                <w:highlight w:val="yellow"/>
              </w:rPr>
            </w:pPr>
            <w:r>
              <w:rPr>
                <w:rFonts w:ascii="Arial" w:hAnsi="Arial" w:cs="Arial"/>
                <w:bCs/>
                <w:sz w:val="22"/>
                <w:szCs w:val="22"/>
              </w:rPr>
              <w:t xml:space="preserve">However, these pressures have been identified as being ‘of potential concern’ only. The </w:t>
            </w:r>
            <w:r>
              <w:rPr>
                <w:rFonts w:ascii="Arial" w:hAnsi="Arial" w:cs="Arial"/>
                <w:bCs/>
                <w:sz w:val="22"/>
                <w:szCs w:val="22"/>
                <w:lang w:val="en-US"/>
              </w:rPr>
              <w:t>plans also note that these assessments are conservative in</w:t>
            </w:r>
            <w:r w:rsidRPr="003F004C">
              <w:rPr>
                <w:rFonts w:ascii="Arial" w:hAnsi="Arial" w:cs="Arial"/>
                <w:bCs/>
                <w:sz w:val="22"/>
                <w:szCs w:val="22"/>
                <w:lang w:val="en-US"/>
              </w:rPr>
              <w:t xml:space="preserve"> the context of active fisheries management</w:t>
            </w:r>
            <w:r>
              <w:rPr>
                <w:rFonts w:ascii="Arial" w:hAnsi="Arial" w:cs="Arial"/>
                <w:bCs/>
                <w:sz w:val="22"/>
                <w:szCs w:val="22"/>
                <w:lang w:val="en-US"/>
              </w:rPr>
              <w:t xml:space="preserve">, particularly when fisheries are managed at an ecosystem level, as in the </w:t>
            </w:r>
            <w:r>
              <w:rPr>
                <w:rFonts w:ascii="Arial" w:hAnsi="Arial" w:cs="Arial"/>
                <w:sz w:val="22"/>
                <w:szCs w:val="22"/>
              </w:rPr>
              <w:t>Southern and Eastern Scalefish and Shark Fishery.</w:t>
            </w:r>
          </w:p>
        </w:tc>
      </w:tr>
    </w:tbl>
    <w:p w:rsidR="003D2272" w:rsidRDefault="003D2272" w:rsidP="00EE0684">
      <w:pPr>
        <w:pStyle w:val="Heading1"/>
        <w:spacing w:before="0" w:after="0"/>
        <w:rPr>
          <w:bCs w:val="0"/>
          <w:sz w:val="22"/>
          <w:szCs w:val="22"/>
        </w:rPr>
        <w:sectPr w:rsidR="003D2272" w:rsidSect="00845423">
          <w:pgSz w:w="16838" w:h="11906" w:orient="landscape"/>
          <w:pgMar w:top="1021" w:right="1021" w:bottom="1021" w:left="1021" w:header="709" w:footer="709" w:gutter="0"/>
          <w:cols w:space="708"/>
          <w:docGrid w:linePitch="360"/>
        </w:sectPr>
      </w:pPr>
      <w:bookmarkStart w:id="6" w:name="_Toc314564329"/>
    </w:p>
    <w:p w:rsidR="00845423" w:rsidRPr="00F6308F" w:rsidRDefault="00845423" w:rsidP="00EE0684">
      <w:pPr>
        <w:pStyle w:val="Heading1"/>
        <w:spacing w:before="0" w:after="0"/>
        <w:jc w:val="center"/>
        <w:rPr>
          <w:sz w:val="22"/>
          <w:szCs w:val="22"/>
        </w:rPr>
      </w:pPr>
      <w:bookmarkStart w:id="7" w:name="_Toc347702381"/>
      <w:r w:rsidRPr="00F6308F">
        <w:rPr>
          <w:bCs w:val="0"/>
          <w:sz w:val="22"/>
          <w:szCs w:val="22"/>
        </w:rPr>
        <w:lastRenderedPageBreak/>
        <w:t xml:space="preserve">The Department of Sustainability, Environment, Water, Population and Communities’ final </w:t>
      </w:r>
      <w:r w:rsidRPr="00007197">
        <w:rPr>
          <w:bCs w:val="0"/>
          <w:sz w:val="22"/>
          <w:szCs w:val="22"/>
        </w:rPr>
        <w:t>conditions and</w:t>
      </w:r>
      <w:r w:rsidRPr="00F6308F">
        <w:rPr>
          <w:bCs w:val="0"/>
          <w:sz w:val="22"/>
          <w:szCs w:val="22"/>
        </w:rPr>
        <w:t xml:space="preserve"> recommendations to the </w:t>
      </w:r>
      <w:r w:rsidR="00007197">
        <w:rPr>
          <w:sz w:val="22"/>
          <w:szCs w:val="22"/>
        </w:rPr>
        <w:t>Australian Fisheries Management Authority</w:t>
      </w:r>
      <w:r w:rsidRPr="00F6308F">
        <w:rPr>
          <w:sz w:val="22"/>
          <w:szCs w:val="22"/>
        </w:rPr>
        <w:t xml:space="preserve"> </w:t>
      </w:r>
      <w:r w:rsidRPr="00F6308F">
        <w:rPr>
          <w:bCs w:val="0"/>
          <w:sz w:val="22"/>
          <w:szCs w:val="22"/>
        </w:rPr>
        <w:t xml:space="preserve">for the </w:t>
      </w:r>
      <w:bookmarkEnd w:id="6"/>
      <w:r w:rsidR="00007197" w:rsidRPr="00AF6BCF">
        <w:rPr>
          <w:sz w:val="22"/>
          <w:szCs w:val="22"/>
        </w:rPr>
        <w:t>Southern and Eastern Scalefish and Shark Fishery</w:t>
      </w:r>
      <w:bookmarkEnd w:id="7"/>
    </w:p>
    <w:p w:rsidR="003D2272" w:rsidRPr="00C3049E" w:rsidRDefault="003D2272" w:rsidP="003D2272">
      <w:pPr>
        <w:tabs>
          <w:tab w:val="left" w:pos="360"/>
        </w:tabs>
        <w:jc w:val="center"/>
        <w:rPr>
          <w:rFonts w:ascii="Arial" w:hAnsi="Arial" w:cs="Arial"/>
          <w:noProof/>
          <w:sz w:val="22"/>
          <w:szCs w:val="22"/>
        </w:rPr>
      </w:pPr>
    </w:p>
    <w:p w:rsidR="003D2272" w:rsidRPr="00C3049E" w:rsidRDefault="003D2272" w:rsidP="003D2272">
      <w:pPr>
        <w:pStyle w:val="PlainText"/>
        <w:rPr>
          <w:rFonts w:ascii="Arial" w:hAnsi="Arial" w:cs="Arial"/>
          <w:sz w:val="22"/>
          <w:szCs w:val="22"/>
        </w:rPr>
      </w:pPr>
      <w:r w:rsidRPr="00C3049E">
        <w:rPr>
          <w:rFonts w:ascii="Arial" w:hAnsi="Arial" w:cs="Arial"/>
          <w:sz w:val="22"/>
          <w:szCs w:val="22"/>
        </w:rPr>
        <w:t xml:space="preserve">The material submitted </w:t>
      </w:r>
      <w:r w:rsidR="00574927">
        <w:rPr>
          <w:rFonts w:ascii="Arial" w:hAnsi="Arial" w:cs="Arial"/>
          <w:sz w:val="22"/>
          <w:szCs w:val="22"/>
        </w:rPr>
        <w:t>by the Australian Fisheries Management Authority</w:t>
      </w:r>
      <w:r w:rsidRPr="00C3049E">
        <w:rPr>
          <w:rFonts w:ascii="Arial" w:hAnsi="Arial" w:cs="Arial"/>
          <w:sz w:val="22"/>
          <w:szCs w:val="22"/>
        </w:rPr>
        <w:t xml:space="preserve"> demonstrates that the management arrangements for the </w:t>
      </w:r>
      <w:r w:rsidR="00574927" w:rsidRPr="00574927">
        <w:rPr>
          <w:rFonts w:ascii="Arial" w:hAnsi="Arial" w:cs="Arial"/>
          <w:sz w:val="22"/>
          <w:szCs w:val="22"/>
          <w:lang w:val="en-AU"/>
        </w:rPr>
        <w:t>Southern and Eastern Scalefish and Shark Fishery</w:t>
      </w:r>
      <w:r w:rsidRPr="00C3049E">
        <w:rPr>
          <w:rFonts w:ascii="Arial" w:hAnsi="Arial" w:cs="Arial"/>
          <w:sz w:val="22"/>
          <w:szCs w:val="22"/>
        </w:rPr>
        <w:t xml:space="preserve"> continue to meet most of the requirements of the Australian Government </w:t>
      </w:r>
      <w:r>
        <w:rPr>
          <w:rFonts w:ascii="Arial" w:hAnsi="Arial" w:cs="Arial"/>
          <w:sz w:val="22"/>
          <w:szCs w:val="22"/>
        </w:rPr>
        <w:t>‘</w:t>
      </w:r>
      <w:r w:rsidRPr="00C3049E">
        <w:rPr>
          <w:rFonts w:ascii="Arial" w:hAnsi="Arial" w:cs="Arial"/>
          <w:sz w:val="22"/>
          <w:szCs w:val="22"/>
        </w:rPr>
        <w:t>Guidelines for the Ecologically Sustainable Management of Fisheries - 2nd </w:t>
      </w:r>
      <w:r>
        <w:rPr>
          <w:rFonts w:ascii="Arial" w:hAnsi="Arial" w:cs="Arial"/>
          <w:sz w:val="22"/>
          <w:szCs w:val="22"/>
        </w:rPr>
        <w:t>E</w:t>
      </w:r>
      <w:r w:rsidRPr="00C3049E">
        <w:rPr>
          <w:rFonts w:ascii="Arial" w:hAnsi="Arial" w:cs="Arial"/>
          <w:sz w:val="22"/>
          <w:szCs w:val="22"/>
        </w:rPr>
        <w:t>dition</w:t>
      </w:r>
      <w:r>
        <w:rPr>
          <w:rFonts w:ascii="Arial" w:hAnsi="Arial" w:cs="Arial"/>
          <w:sz w:val="22"/>
          <w:szCs w:val="22"/>
        </w:rPr>
        <w:t>’</w:t>
      </w:r>
      <w:r w:rsidRPr="00C3049E">
        <w:rPr>
          <w:rFonts w:ascii="Arial" w:hAnsi="Arial" w:cs="Arial"/>
          <w:sz w:val="22"/>
          <w:szCs w:val="22"/>
        </w:rPr>
        <w:t xml:space="preserve">.  </w:t>
      </w:r>
    </w:p>
    <w:p w:rsidR="003D2272" w:rsidRPr="00C3049E" w:rsidRDefault="003D2272" w:rsidP="003D2272">
      <w:pPr>
        <w:pStyle w:val="Footer"/>
        <w:tabs>
          <w:tab w:val="clear" w:pos="4320"/>
          <w:tab w:val="clear" w:pos="8640"/>
        </w:tabs>
        <w:rPr>
          <w:rFonts w:ascii="Arial" w:hAnsi="Arial" w:cs="Arial"/>
          <w:sz w:val="22"/>
          <w:szCs w:val="22"/>
        </w:rPr>
      </w:pPr>
    </w:p>
    <w:p w:rsidR="00D92BA0" w:rsidRDefault="003D2272" w:rsidP="003D2272">
      <w:pPr>
        <w:rPr>
          <w:rFonts w:ascii="Arial" w:hAnsi="Arial" w:cs="Arial"/>
          <w:b/>
          <w:sz w:val="22"/>
          <w:szCs w:val="22"/>
        </w:rPr>
      </w:pPr>
      <w:r w:rsidRPr="00C3049E">
        <w:rPr>
          <w:rFonts w:ascii="Arial" w:hAnsi="Arial" w:cs="Arial"/>
          <w:b/>
          <w:sz w:val="22"/>
          <w:szCs w:val="22"/>
        </w:rPr>
        <w:t>Stock Status and Recovery</w:t>
      </w:r>
    </w:p>
    <w:p w:rsidR="00BD1ED6" w:rsidRPr="00C3049E" w:rsidRDefault="00BD1ED6" w:rsidP="00BD1ED6">
      <w:pPr>
        <w:spacing w:after="120"/>
        <w:rPr>
          <w:rFonts w:ascii="Arial" w:hAnsi="Arial" w:cs="Arial"/>
          <w:sz w:val="22"/>
          <w:szCs w:val="22"/>
        </w:rPr>
      </w:pPr>
      <w:r w:rsidRPr="00C3049E">
        <w:rPr>
          <w:rFonts w:ascii="Arial" w:hAnsi="Arial" w:cs="Arial"/>
          <w:sz w:val="22"/>
          <w:szCs w:val="22"/>
        </w:rPr>
        <w:t xml:space="preserve">The department considers that overall the management regime </w:t>
      </w:r>
      <w:r>
        <w:rPr>
          <w:rFonts w:ascii="Arial" w:hAnsi="Arial" w:cs="Arial"/>
          <w:sz w:val="22"/>
          <w:szCs w:val="22"/>
        </w:rPr>
        <w:t xml:space="preserve">for the Southern and Eastern Scalefish and Shark Fishery aims </w:t>
      </w:r>
      <w:r w:rsidRPr="00C3049E">
        <w:rPr>
          <w:rFonts w:ascii="Arial" w:hAnsi="Arial" w:cs="Arial"/>
          <w:sz w:val="22"/>
          <w:szCs w:val="22"/>
        </w:rPr>
        <w:t>to ensure that fishing is conducted in a ma</w:t>
      </w:r>
      <w:r>
        <w:rPr>
          <w:rFonts w:ascii="Arial" w:hAnsi="Arial" w:cs="Arial"/>
          <w:sz w:val="22"/>
          <w:szCs w:val="22"/>
        </w:rPr>
        <w:t>nner that does not lead to over</w:t>
      </w:r>
      <w:r w:rsidRPr="00C3049E">
        <w:rPr>
          <w:rFonts w:ascii="Arial" w:hAnsi="Arial" w:cs="Arial"/>
          <w:sz w:val="22"/>
          <w:szCs w:val="22"/>
        </w:rPr>
        <w:t xml:space="preserve">fishing. </w:t>
      </w:r>
    </w:p>
    <w:p w:rsidR="00D92BA0" w:rsidRPr="00AC4B57" w:rsidRDefault="00BD1ED6" w:rsidP="00D92BA0">
      <w:pPr>
        <w:spacing w:after="120"/>
        <w:rPr>
          <w:rFonts w:ascii="Arial" w:hAnsi="Arial" w:cs="Arial"/>
          <w:sz w:val="22"/>
          <w:szCs w:val="22"/>
        </w:rPr>
      </w:pPr>
      <w:r>
        <w:rPr>
          <w:rFonts w:ascii="Arial" w:hAnsi="Arial" w:cs="Arial"/>
          <w:sz w:val="22"/>
          <w:szCs w:val="22"/>
        </w:rPr>
        <w:t>The Australian Bureau of Agricultural and Resource Economics and Sciences has identified no</w:t>
      </w:r>
      <w:r w:rsidR="00D92BA0">
        <w:rPr>
          <w:rFonts w:ascii="Arial" w:hAnsi="Arial" w:cs="Arial"/>
          <w:sz w:val="22"/>
          <w:szCs w:val="22"/>
        </w:rPr>
        <w:t xml:space="preserve"> </w:t>
      </w:r>
      <w:r w:rsidR="00A57993">
        <w:rPr>
          <w:rFonts w:ascii="Arial" w:hAnsi="Arial" w:cs="Arial"/>
          <w:sz w:val="22"/>
          <w:szCs w:val="22"/>
        </w:rPr>
        <w:t xml:space="preserve">significant </w:t>
      </w:r>
      <w:r w:rsidR="00D92BA0">
        <w:rPr>
          <w:rFonts w:ascii="Arial" w:hAnsi="Arial" w:cs="Arial"/>
          <w:sz w:val="22"/>
          <w:szCs w:val="22"/>
        </w:rPr>
        <w:t xml:space="preserve">resource concerns for </w:t>
      </w:r>
      <w:r w:rsidR="00AF0910">
        <w:rPr>
          <w:rFonts w:ascii="Arial" w:hAnsi="Arial" w:cs="Arial"/>
          <w:sz w:val="22"/>
          <w:szCs w:val="22"/>
        </w:rPr>
        <w:t>the majority</w:t>
      </w:r>
      <w:r w:rsidR="00741DD9">
        <w:rPr>
          <w:rFonts w:ascii="Arial" w:hAnsi="Arial" w:cs="Arial"/>
          <w:sz w:val="22"/>
          <w:szCs w:val="22"/>
        </w:rPr>
        <w:t xml:space="preserve"> of</w:t>
      </w:r>
      <w:r>
        <w:rPr>
          <w:rFonts w:ascii="Arial" w:hAnsi="Arial" w:cs="Arial"/>
          <w:sz w:val="22"/>
          <w:szCs w:val="22"/>
        </w:rPr>
        <w:t xml:space="preserve"> the</w:t>
      </w:r>
      <w:r w:rsidR="00D92BA0">
        <w:rPr>
          <w:rFonts w:ascii="Arial" w:hAnsi="Arial" w:cs="Arial"/>
          <w:sz w:val="22"/>
          <w:szCs w:val="22"/>
        </w:rPr>
        <w:t xml:space="preserve"> target stocks in the</w:t>
      </w:r>
      <w:r w:rsidRPr="00BD1ED6">
        <w:rPr>
          <w:rFonts w:ascii="Arial" w:hAnsi="Arial" w:cs="Arial"/>
          <w:sz w:val="22"/>
          <w:szCs w:val="22"/>
        </w:rPr>
        <w:t xml:space="preserve"> </w:t>
      </w:r>
      <w:r>
        <w:rPr>
          <w:rFonts w:ascii="Arial" w:hAnsi="Arial" w:cs="Arial"/>
          <w:sz w:val="22"/>
          <w:szCs w:val="22"/>
        </w:rPr>
        <w:t>f</w:t>
      </w:r>
      <w:r w:rsidRPr="00574927">
        <w:rPr>
          <w:rFonts w:ascii="Arial" w:hAnsi="Arial" w:cs="Arial"/>
          <w:sz w:val="22"/>
          <w:szCs w:val="22"/>
        </w:rPr>
        <w:t>ishery</w:t>
      </w:r>
      <w:r w:rsidR="00D92BA0">
        <w:rPr>
          <w:rFonts w:ascii="Arial" w:hAnsi="Arial" w:cs="Arial"/>
          <w:sz w:val="22"/>
          <w:szCs w:val="22"/>
        </w:rPr>
        <w:t>, although</w:t>
      </w:r>
      <w:r w:rsidR="00D92BA0" w:rsidRPr="00D970AF">
        <w:rPr>
          <w:rFonts w:ascii="Arial" w:hAnsi="Arial" w:cs="Arial"/>
          <w:sz w:val="22"/>
          <w:szCs w:val="22"/>
        </w:rPr>
        <w:t xml:space="preserve"> a </w:t>
      </w:r>
      <w:r w:rsidR="00AF0910">
        <w:rPr>
          <w:rFonts w:ascii="Arial" w:hAnsi="Arial" w:cs="Arial"/>
          <w:sz w:val="22"/>
          <w:szCs w:val="22"/>
        </w:rPr>
        <w:t xml:space="preserve">low </w:t>
      </w:r>
      <w:r w:rsidR="00D92BA0" w:rsidRPr="00D970AF">
        <w:rPr>
          <w:rFonts w:ascii="Arial" w:hAnsi="Arial" w:cs="Arial"/>
          <w:sz w:val="22"/>
          <w:szCs w:val="22"/>
        </w:rPr>
        <w:t xml:space="preserve">number of stocks </w:t>
      </w:r>
      <w:r w:rsidR="00D92BA0">
        <w:rPr>
          <w:rFonts w:ascii="Arial" w:hAnsi="Arial" w:cs="Arial"/>
          <w:sz w:val="22"/>
          <w:szCs w:val="22"/>
        </w:rPr>
        <w:t>are classified as uncertain or overfished</w:t>
      </w:r>
      <w:r w:rsidR="001C06E0">
        <w:rPr>
          <w:rFonts w:ascii="Arial" w:hAnsi="Arial" w:cs="Arial"/>
          <w:sz w:val="22"/>
          <w:szCs w:val="22"/>
        </w:rPr>
        <w:t xml:space="preserve"> </w:t>
      </w:r>
      <w:r w:rsidR="00D92BA0">
        <w:rPr>
          <w:rFonts w:ascii="Arial" w:hAnsi="Arial" w:cs="Arial"/>
          <w:sz w:val="22"/>
          <w:szCs w:val="22"/>
        </w:rPr>
        <w:t>(</w:t>
      </w:r>
      <w:proofErr w:type="spellStart"/>
      <w:r w:rsidR="00D92BA0">
        <w:rPr>
          <w:rFonts w:ascii="Arial" w:hAnsi="Arial" w:cs="Arial"/>
          <w:sz w:val="22"/>
          <w:szCs w:val="22"/>
        </w:rPr>
        <w:t>Woodhams</w:t>
      </w:r>
      <w:proofErr w:type="spellEnd"/>
      <w:r w:rsidR="00D92BA0">
        <w:rPr>
          <w:rFonts w:ascii="Arial" w:hAnsi="Arial" w:cs="Arial"/>
          <w:sz w:val="22"/>
          <w:szCs w:val="22"/>
        </w:rPr>
        <w:t xml:space="preserve"> et al., 2012)</w:t>
      </w:r>
      <w:r w:rsidR="00D92BA0" w:rsidRPr="00D970AF">
        <w:rPr>
          <w:rFonts w:ascii="Arial" w:hAnsi="Arial" w:cs="Arial"/>
          <w:sz w:val="22"/>
          <w:szCs w:val="22"/>
        </w:rPr>
        <w:t xml:space="preserve">. </w:t>
      </w:r>
    </w:p>
    <w:p w:rsidR="00D92BA0" w:rsidRPr="00E606A3" w:rsidRDefault="00AF0910" w:rsidP="00D92BA0">
      <w:pPr>
        <w:spacing w:after="120"/>
        <w:rPr>
          <w:rFonts w:ascii="Arial" w:hAnsi="Arial" w:cs="Arial"/>
          <w:sz w:val="22"/>
          <w:szCs w:val="22"/>
        </w:rPr>
      </w:pPr>
      <w:r>
        <w:rPr>
          <w:rFonts w:ascii="Arial" w:hAnsi="Arial" w:cs="Arial"/>
          <w:sz w:val="22"/>
          <w:szCs w:val="22"/>
        </w:rPr>
        <w:t xml:space="preserve">For the small number of stocks </w:t>
      </w:r>
      <w:r w:rsidR="001C06E0">
        <w:rPr>
          <w:rFonts w:ascii="Arial" w:hAnsi="Arial" w:cs="Arial"/>
          <w:sz w:val="22"/>
          <w:szCs w:val="22"/>
        </w:rPr>
        <w:t xml:space="preserve">classified as overfished or </w:t>
      </w:r>
      <w:r>
        <w:rPr>
          <w:rFonts w:ascii="Arial" w:hAnsi="Arial" w:cs="Arial"/>
          <w:sz w:val="22"/>
          <w:szCs w:val="22"/>
        </w:rPr>
        <w:t xml:space="preserve">below </w:t>
      </w:r>
      <w:r w:rsidR="00176641">
        <w:rPr>
          <w:rFonts w:ascii="Arial" w:hAnsi="Arial" w:cs="Arial"/>
          <w:sz w:val="22"/>
          <w:szCs w:val="22"/>
        </w:rPr>
        <w:t xml:space="preserve">prescribed </w:t>
      </w:r>
      <w:r>
        <w:rPr>
          <w:rFonts w:ascii="Arial" w:hAnsi="Arial" w:cs="Arial"/>
          <w:sz w:val="22"/>
          <w:szCs w:val="22"/>
        </w:rPr>
        <w:t>limit reference points, species specific management strategies are in place to support the recovery of these stocks</w:t>
      </w:r>
      <w:r w:rsidR="001C06E0">
        <w:rPr>
          <w:rFonts w:ascii="Arial" w:hAnsi="Arial" w:cs="Arial"/>
          <w:sz w:val="22"/>
          <w:szCs w:val="22"/>
        </w:rPr>
        <w:t>.</w:t>
      </w:r>
    </w:p>
    <w:p w:rsidR="003D2272" w:rsidRDefault="003D2272" w:rsidP="003D2272">
      <w:pPr>
        <w:spacing w:after="120"/>
        <w:rPr>
          <w:rFonts w:ascii="Arial" w:hAnsi="Arial" w:cs="Arial"/>
          <w:sz w:val="22"/>
          <w:szCs w:val="22"/>
        </w:rPr>
      </w:pPr>
      <w:r w:rsidRPr="00C3049E">
        <w:rPr>
          <w:rFonts w:ascii="Arial" w:hAnsi="Arial" w:cs="Arial"/>
          <w:sz w:val="22"/>
          <w:szCs w:val="22"/>
        </w:rPr>
        <w:t>Management measures in place in the fishery include</w:t>
      </w:r>
      <w:r>
        <w:rPr>
          <w:rFonts w:ascii="Arial" w:hAnsi="Arial" w:cs="Arial"/>
          <w:sz w:val="22"/>
          <w:szCs w:val="22"/>
        </w:rPr>
        <w:t>:</w:t>
      </w:r>
      <w:r w:rsidRPr="00C3049E">
        <w:rPr>
          <w:rFonts w:ascii="Arial" w:hAnsi="Arial" w:cs="Arial"/>
          <w:sz w:val="22"/>
          <w:szCs w:val="22"/>
        </w:rPr>
        <w:t xml:space="preserve"> </w:t>
      </w:r>
    </w:p>
    <w:p w:rsidR="00176641" w:rsidRPr="00176641" w:rsidRDefault="00176641" w:rsidP="00DD0F58">
      <w:pPr>
        <w:numPr>
          <w:ilvl w:val="0"/>
          <w:numId w:val="45"/>
        </w:numPr>
        <w:spacing w:after="120"/>
        <w:rPr>
          <w:rFonts w:ascii="Arial" w:hAnsi="Arial" w:cs="Arial"/>
          <w:sz w:val="22"/>
          <w:szCs w:val="22"/>
        </w:rPr>
      </w:pPr>
      <w:r w:rsidRPr="00176641">
        <w:rPr>
          <w:rFonts w:ascii="Arial" w:hAnsi="Arial" w:cs="Arial"/>
          <w:noProof/>
          <w:sz w:val="22"/>
          <w:szCs w:val="22"/>
        </w:rPr>
        <w:t>total allowable catch limits for target and key non-target stocks</w:t>
      </w:r>
    </w:p>
    <w:p w:rsidR="003D2272" w:rsidRPr="00176641" w:rsidRDefault="003D2272" w:rsidP="00DD0F58">
      <w:pPr>
        <w:numPr>
          <w:ilvl w:val="0"/>
          <w:numId w:val="45"/>
        </w:numPr>
        <w:spacing w:after="120"/>
        <w:rPr>
          <w:rFonts w:ascii="Arial" w:hAnsi="Arial" w:cs="Arial"/>
          <w:sz w:val="22"/>
          <w:szCs w:val="22"/>
        </w:rPr>
      </w:pPr>
      <w:r w:rsidRPr="00176641">
        <w:rPr>
          <w:rFonts w:ascii="Arial" w:hAnsi="Arial" w:cs="Arial"/>
          <w:noProof/>
          <w:sz w:val="22"/>
          <w:szCs w:val="22"/>
        </w:rPr>
        <w:t>limited</w:t>
      </w:r>
      <w:r w:rsidRPr="00176641">
        <w:rPr>
          <w:rFonts w:ascii="Arial" w:hAnsi="Arial" w:cs="Arial"/>
          <w:sz w:val="22"/>
          <w:szCs w:val="22"/>
        </w:rPr>
        <w:t xml:space="preserve"> entry</w:t>
      </w:r>
      <w:r w:rsidR="00176641" w:rsidRPr="00176641">
        <w:rPr>
          <w:rFonts w:ascii="Arial" w:hAnsi="Arial" w:cs="Arial"/>
          <w:sz w:val="22"/>
          <w:szCs w:val="22"/>
        </w:rPr>
        <w:t xml:space="preserve"> and gear restrictions</w:t>
      </w:r>
    </w:p>
    <w:p w:rsidR="003D2272" w:rsidRPr="00176641" w:rsidRDefault="00176641" w:rsidP="00DD0F58">
      <w:pPr>
        <w:numPr>
          <w:ilvl w:val="0"/>
          <w:numId w:val="45"/>
        </w:numPr>
        <w:spacing w:after="120"/>
        <w:rPr>
          <w:rFonts w:ascii="Arial" w:hAnsi="Arial" w:cs="Arial"/>
          <w:sz w:val="22"/>
          <w:szCs w:val="22"/>
        </w:rPr>
      </w:pPr>
      <w:r w:rsidRPr="00176641">
        <w:rPr>
          <w:rFonts w:ascii="Arial" w:hAnsi="Arial" w:cs="Arial"/>
          <w:sz w:val="22"/>
          <w:szCs w:val="22"/>
        </w:rPr>
        <w:t>spatial and temporal closures</w:t>
      </w:r>
      <w:r w:rsidR="003D2272" w:rsidRPr="00176641">
        <w:rPr>
          <w:rFonts w:ascii="Arial" w:hAnsi="Arial" w:cs="Arial"/>
          <w:sz w:val="22"/>
          <w:szCs w:val="22"/>
        </w:rPr>
        <w:t xml:space="preserve">, and </w:t>
      </w:r>
    </w:p>
    <w:p w:rsidR="003D2272" w:rsidRPr="00176641" w:rsidRDefault="003D2272" w:rsidP="00DD0F58">
      <w:pPr>
        <w:numPr>
          <w:ilvl w:val="0"/>
          <w:numId w:val="45"/>
        </w:numPr>
        <w:spacing w:after="120"/>
        <w:rPr>
          <w:rFonts w:ascii="Arial" w:hAnsi="Arial" w:cs="Arial"/>
          <w:sz w:val="22"/>
          <w:szCs w:val="22"/>
        </w:rPr>
      </w:pPr>
      <w:proofErr w:type="gramStart"/>
      <w:r w:rsidRPr="00176641">
        <w:rPr>
          <w:rFonts w:ascii="Arial" w:hAnsi="Arial" w:cs="Arial"/>
          <w:sz w:val="22"/>
          <w:szCs w:val="22"/>
        </w:rPr>
        <w:t>annual</w:t>
      </w:r>
      <w:proofErr w:type="gramEnd"/>
      <w:r w:rsidRPr="00176641">
        <w:rPr>
          <w:rFonts w:ascii="Arial" w:hAnsi="Arial" w:cs="Arial"/>
          <w:sz w:val="22"/>
          <w:szCs w:val="22"/>
        </w:rPr>
        <w:t xml:space="preserve"> reviews of the performance of the fishery. </w:t>
      </w:r>
    </w:p>
    <w:p w:rsidR="003D2272" w:rsidRPr="00A516AE" w:rsidRDefault="003D2272" w:rsidP="003D2272">
      <w:pPr>
        <w:rPr>
          <w:rFonts w:ascii="Arial" w:hAnsi="Arial" w:cs="Arial"/>
          <w:sz w:val="22"/>
          <w:szCs w:val="22"/>
        </w:rPr>
      </w:pPr>
    </w:p>
    <w:p w:rsidR="003D2272" w:rsidRPr="00C3049E" w:rsidRDefault="003D2272" w:rsidP="003D2272">
      <w:pPr>
        <w:rPr>
          <w:rFonts w:ascii="Arial" w:hAnsi="Arial" w:cs="Arial"/>
          <w:i/>
          <w:noProof/>
          <w:color w:val="4F81BD"/>
          <w:sz w:val="22"/>
          <w:szCs w:val="22"/>
        </w:rPr>
      </w:pPr>
      <w:r w:rsidRPr="00C3049E">
        <w:rPr>
          <w:rFonts w:ascii="Arial" w:hAnsi="Arial" w:cs="Arial"/>
          <w:b/>
          <w:noProof/>
          <w:sz w:val="22"/>
          <w:szCs w:val="22"/>
        </w:rPr>
        <w:t>Ecosystem Impacts</w:t>
      </w:r>
      <w:r>
        <w:rPr>
          <w:rFonts w:ascii="Arial" w:hAnsi="Arial" w:cs="Arial"/>
          <w:b/>
          <w:noProof/>
          <w:sz w:val="22"/>
          <w:szCs w:val="22"/>
        </w:rPr>
        <w:t xml:space="preserve"> </w:t>
      </w:r>
    </w:p>
    <w:p w:rsidR="003D2272" w:rsidRPr="00817278" w:rsidRDefault="003D2272" w:rsidP="003D2272">
      <w:pPr>
        <w:spacing w:after="120"/>
        <w:rPr>
          <w:rFonts w:ascii="Arial" w:hAnsi="Arial" w:cs="Arial"/>
          <w:noProof/>
          <w:sz w:val="22"/>
          <w:szCs w:val="22"/>
        </w:rPr>
      </w:pPr>
      <w:r w:rsidRPr="00C3049E">
        <w:rPr>
          <w:rFonts w:ascii="Arial" w:hAnsi="Arial" w:cs="Arial"/>
          <w:noProof/>
          <w:sz w:val="22"/>
          <w:szCs w:val="22"/>
        </w:rPr>
        <w:t xml:space="preserve">Taking into account </w:t>
      </w:r>
      <w:r w:rsidR="001C06E0">
        <w:rPr>
          <w:rFonts w:ascii="Arial" w:hAnsi="Arial" w:cs="Arial"/>
          <w:noProof/>
          <w:sz w:val="22"/>
          <w:szCs w:val="22"/>
        </w:rPr>
        <w:t xml:space="preserve">the </w:t>
      </w:r>
      <w:r w:rsidRPr="00C3049E">
        <w:rPr>
          <w:rFonts w:ascii="Arial" w:hAnsi="Arial" w:cs="Arial"/>
          <w:noProof/>
          <w:sz w:val="22"/>
          <w:szCs w:val="22"/>
        </w:rPr>
        <w:t xml:space="preserve">management measures </w:t>
      </w:r>
      <w:r>
        <w:rPr>
          <w:rFonts w:ascii="Arial" w:hAnsi="Arial" w:cs="Arial"/>
          <w:noProof/>
          <w:sz w:val="22"/>
          <w:szCs w:val="22"/>
        </w:rPr>
        <w:t xml:space="preserve">described above, </w:t>
      </w:r>
      <w:r w:rsidRPr="00C3049E">
        <w:rPr>
          <w:rFonts w:ascii="Arial" w:hAnsi="Arial" w:cs="Arial"/>
          <w:noProof/>
          <w:sz w:val="22"/>
          <w:szCs w:val="22"/>
        </w:rPr>
        <w:t xml:space="preserve">the department considers that the management regime for the </w:t>
      </w:r>
      <w:r w:rsidR="00176641" w:rsidRPr="00574927">
        <w:rPr>
          <w:rFonts w:ascii="Arial" w:hAnsi="Arial" w:cs="Arial"/>
          <w:sz w:val="22"/>
          <w:szCs w:val="22"/>
        </w:rPr>
        <w:t>Southern and Eastern Scalefish and Shark Fishery</w:t>
      </w:r>
      <w:r w:rsidR="00176641" w:rsidRPr="00C3049E">
        <w:rPr>
          <w:rFonts w:ascii="Arial" w:hAnsi="Arial" w:cs="Arial"/>
          <w:sz w:val="22"/>
          <w:szCs w:val="22"/>
        </w:rPr>
        <w:t xml:space="preserve"> </w:t>
      </w:r>
      <w:r w:rsidRPr="00C3049E">
        <w:rPr>
          <w:rFonts w:ascii="Arial" w:hAnsi="Arial" w:cs="Arial"/>
          <w:noProof/>
          <w:sz w:val="22"/>
          <w:szCs w:val="22"/>
        </w:rPr>
        <w:t xml:space="preserve">provides </w:t>
      </w:r>
      <w:r w:rsidRPr="00C3049E">
        <w:rPr>
          <w:rFonts w:ascii="Arial" w:hAnsi="Arial" w:cs="Arial"/>
          <w:sz w:val="22"/>
          <w:szCs w:val="22"/>
        </w:rPr>
        <w:t>for fishing operations to be managed to minimise their impact on the structure, productivity, function and biological diversity of the ecosystem.</w:t>
      </w:r>
    </w:p>
    <w:p w:rsidR="003D2272" w:rsidRPr="00C3049E" w:rsidRDefault="003D2272" w:rsidP="003D2272">
      <w:pPr>
        <w:pStyle w:val="PlainText"/>
        <w:spacing w:after="120"/>
        <w:rPr>
          <w:rFonts w:ascii="Arial" w:hAnsi="Arial" w:cs="Arial"/>
          <w:sz w:val="22"/>
          <w:szCs w:val="22"/>
        </w:rPr>
      </w:pPr>
      <w:r w:rsidRPr="00C3049E">
        <w:rPr>
          <w:rFonts w:ascii="Arial" w:hAnsi="Arial" w:cs="Arial"/>
          <w:sz w:val="22"/>
          <w:szCs w:val="22"/>
        </w:rPr>
        <w:t xml:space="preserve">While the fishery is relatively well </w:t>
      </w:r>
      <w:r w:rsidR="00176641">
        <w:rPr>
          <w:rFonts w:ascii="Arial" w:hAnsi="Arial" w:cs="Arial"/>
          <w:sz w:val="22"/>
          <w:szCs w:val="22"/>
        </w:rPr>
        <w:t>managed,</w:t>
      </w:r>
      <w:r w:rsidRPr="00C3049E">
        <w:rPr>
          <w:rFonts w:ascii="Arial" w:hAnsi="Arial" w:cs="Arial"/>
          <w:sz w:val="22"/>
          <w:szCs w:val="22"/>
        </w:rPr>
        <w:t xml:space="preserve"> the department has identified a number of risks and uncertainties that must be managed to ensure that impacts are minimised</w:t>
      </w:r>
      <w:r>
        <w:rPr>
          <w:rFonts w:ascii="Arial" w:hAnsi="Arial" w:cs="Arial"/>
          <w:sz w:val="22"/>
          <w:szCs w:val="22"/>
        </w:rPr>
        <w:t>, including</w:t>
      </w:r>
      <w:r w:rsidRPr="00C3049E">
        <w:rPr>
          <w:rFonts w:ascii="Arial" w:hAnsi="Arial" w:cs="Arial"/>
          <w:sz w:val="22"/>
          <w:szCs w:val="22"/>
        </w:rPr>
        <w:t xml:space="preserve">: </w:t>
      </w:r>
    </w:p>
    <w:p w:rsidR="003D2272" w:rsidRPr="008D0200" w:rsidRDefault="003D2272" w:rsidP="00DD0F58">
      <w:pPr>
        <w:numPr>
          <w:ilvl w:val="0"/>
          <w:numId w:val="46"/>
        </w:numPr>
        <w:spacing w:after="120"/>
        <w:rPr>
          <w:rFonts w:ascii="Arial" w:hAnsi="Arial" w:cs="Arial"/>
          <w:bCs/>
          <w:iCs/>
          <w:sz w:val="22"/>
          <w:szCs w:val="22"/>
        </w:rPr>
      </w:pPr>
      <w:r w:rsidRPr="008D0200">
        <w:rPr>
          <w:rFonts w:ascii="Arial" w:hAnsi="Arial" w:cs="Arial"/>
          <w:bCs/>
          <w:iCs/>
          <w:sz w:val="22"/>
          <w:szCs w:val="22"/>
        </w:rPr>
        <w:t xml:space="preserve">interactions with protected species (mainly </w:t>
      </w:r>
      <w:proofErr w:type="spellStart"/>
      <w:r w:rsidR="00176641" w:rsidRPr="008D0200">
        <w:rPr>
          <w:rFonts w:ascii="Arial" w:hAnsi="Arial" w:cs="Arial"/>
          <w:bCs/>
          <w:iCs/>
          <w:sz w:val="22"/>
          <w:szCs w:val="22"/>
        </w:rPr>
        <w:t>pinnipeds</w:t>
      </w:r>
      <w:proofErr w:type="spellEnd"/>
      <w:r w:rsidR="00176641" w:rsidRPr="008D0200">
        <w:rPr>
          <w:rFonts w:ascii="Arial" w:hAnsi="Arial" w:cs="Arial"/>
          <w:bCs/>
          <w:iCs/>
          <w:sz w:val="22"/>
          <w:szCs w:val="22"/>
        </w:rPr>
        <w:t xml:space="preserve">, </w:t>
      </w:r>
      <w:r w:rsidRPr="008D0200">
        <w:rPr>
          <w:rFonts w:ascii="Arial" w:hAnsi="Arial" w:cs="Arial"/>
          <w:bCs/>
          <w:iCs/>
          <w:sz w:val="22"/>
          <w:szCs w:val="22"/>
        </w:rPr>
        <w:t>dolphins</w:t>
      </w:r>
      <w:r w:rsidR="001A1D08">
        <w:rPr>
          <w:rFonts w:ascii="Arial" w:hAnsi="Arial" w:cs="Arial"/>
          <w:bCs/>
          <w:iCs/>
          <w:sz w:val="22"/>
          <w:szCs w:val="22"/>
        </w:rPr>
        <w:t>, seabirds and</w:t>
      </w:r>
      <w:r w:rsidRPr="008D0200">
        <w:rPr>
          <w:rFonts w:ascii="Arial" w:hAnsi="Arial" w:cs="Arial"/>
          <w:bCs/>
          <w:iCs/>
          <w:sz w:val="22"/>
          <w:szCs w:val="22"/>
        </w:rPr>
        <w:t xml:space="preserve"> </w:t>
      </w:r>
      <w:r w:rsidR="00176641" w:rsidRPr="008D0200">
        <w:rPr>
          <w:rFonts w:ascii="Arial" w:hAnsi="Arial" w:cs="Arial"/>
          <w:bCs/>
          <w:iCs/>
          <w:sz w:val="22"/>
          <w:szCs w:val="22"/>
        </w:rPr>
        <w:t>some sharks</w:t>
      </w:r>
      <w:r w:rsidRPr="008D0200">
        <w:rPr>
          <w:rFonts w:ascii="Arial" w:hAnsi="Arial" w:cs="Arial"/>
          <w:bCs/>
          <w:iCs/>
          <w:sz w:val="22"/>
          <w:szCs w:val="22"/>
        </w:rPr>
        <w:t>)</w:t>
      </w:r>
      <w:r w:rsidR="001A1D08">
        <w:rPr>
          <w:rFonts w:ascii="Arial" w:hAnsi="Arial" w:cs="Arial"/>
          <w:bCs/>
          <w:iCs/>
          <w:sz w:val="22"/>
          <w:szCs w:val="22"/>
        </w:rPr>
        <w:t>, and</w:t>
      </w:r>
    </w:p>
    <w:p w:rsidR="003D2272" w:rsidRPr="008D0200" w:rsidRDefault="00264D82" w:rsidP="00DD0F58">
      <w:pPr>
        <w:numPr>
          <w:ilvl w:val="0"/>
          <w:numId w:val="46"/>
        </w:numPr>
        <w:spacing w:after="120"/>
        <w:rPr>
          <w:rFonts w:ascii="Arial" w:hAnsi="Arial" w:cs="Arial"/>
          <w:bCs/>
          <w:iCs/>
          <w:sz w:val="22"/>
          <w:szCs w:val="22"/>
        </w:rPr>
      </w:pPr>
      <w:proofErr w:type="gramStart"/>
      <w:r>
        <w:rPr>
          <w:rFonts w:ascii="Arial" w:hAnsi="Arial" w:cs="Arial"/>
          <w:bCs/>
          <w:iCs/>
          <w:sz w:val="22"/>
          <w:szCs w:val="22"/>
        </w:rPr>
        <w:t>the</w:t>
      </w:r>
      <w:proofErr w:type="gramEnd"/>
      <w:r>
        <w:rPr>
          <w:rFonts w:ascii="Arial" w:hAnsi="Arial" w:cs="Arial"/>
          <w:bCs/>
          <w:iCs/>
          <w:sz w:val="22"/>
          <w:szCs w:val="22"/>
        </w:rPr>
        <w:t xml:space="preserve"> </w:t>
      </w:r>
      <w:r w:rsidR="003D2272" w:rsidRPr="008D0200">
        <w:rPr>
          <w:rFonts w:ascii="Arial" w:hAnsi="Arial" w:cs="Arial"/>
          <w:bCs/>
          <w:iCs/>
          <w:sz w:val="22"/>
          <w:szCs w:val="22"/>
        </w:rPr>
        <w:t xml:space="preserve">need </w:t>
      </w:r>
      <w:r w:rsidR="001C06E0">
        <w:rPr>
          <w:rFonts w:ascii="Arial" w:hAnsi="Arial" w:cs="Arial"/>
          <w:bCs/>
          <w:iCs/>
          <w:sz w:val="22"/>
          <w:szCs w:val="22"/>
        </w:rPr>
        <w:t>to recover overfished stocks</w:t>
      </w:r>
      <w:r w:rsidR="003D2272" w:rsidRPr="008D0200">
        <w:rPr>
          <w:rFonts w:ascii="Arial" w:hAnsi="Arial" w:cs="Arial"/>
          <w:bCs/>
          <w:iCs/>
          <w:sz w:val="22"/>
          <w:szCs w:val="22"/>
        </w:rPr>
        <w:t xml:space="preserve">. </w:t>
      </w:r>
    </w:p>
    <w:p w:rsidR="003D2272" w:rsidRPr="00C3049E" w:rsidRDefault="003D2272" w:rsidP="003D2272">
      <w:pPr>
        <w:spacing w:after="120"/>
        <w:rPr>
          <w:rFonts w:ascii="Arial" w:hAnsi="Arial" w:cs="Arial"/>
          <w:noProof/>
          <w:color w:val="4F81BD"/>
          <w:sz w:val="22"/>
          <w:szCs w:val="22"/>
          <w:highlight w:val="yellow"/>
        </w:rPr>
      </w:pPr>
      <w:r w:rsidRPr="00C3049E">
        <w:rPr>
          <w:rFonts w:ascii="Arial" w:hAnsi="Arial" w:cs="Arial"/>
          <w:sz w:val="22"/>
          <w:szCs w:val="22"/>
        </w:rPr>
        <w:t>The key challenge</w:t>
      </w:r>
      <w:r w:rsidR="008D0200">
        <w:rPr>
          <w:rFonts w:ascii="Arial" w:hAnsi="Arial" w:cs="Arial"/>
          <w:sz w:val="22"/>
          <w:szCs w:val="22"/>
        </w:rPr>
        <w:t>s</w:t>
      </w:r>
      <w:r w:rsidRPr="00C3049E">
        <w:rPr>
          <w:rFonts w:ascii="Arial" w:hAnsi="Arial" w:cs="Arial"/>
          <w:sz w:val="22"/>
          <w:szCs w:val="22"/>
        </w:rPr>
        <w:t xml:space="preserve"> for this fishery will be</w:t>
      </w:r>
      <w:r>
        <w:rPr>
          <w:rFonts w:ascii="Arial" w:hAnsi="Arial" w:cs="Arial"/>
          <w:sz w:val="22"/>
          <w:szCs w:val="22"/>
        </w:rPr>
        <w:t>:</w:t>
      </w:r>
      <w:r w:rsidRPr="00C3049E">
        <w:rPr>
          <w:rFonts w:ascii="Arial" w:hAnsi="Arial" w:cs="Arial"/>
          <w:color w:val="F79646"/>
          <w:sz w:val="22"/>
          <w:szCs w:val="22"/>
        </w:rPr>
        <w:t xml:space="preserve"> </w:t>
      </w:r>
    </w:p>
    <w:p w:rsidR="005309E5" w:rsidRDefault="001C06E0" w:rsidP="00DD0F58">
      <w:pPr>
        <w:numPr>
          <w:ilvl w:val="0"/>
          <w:numId w:val="46"/>
        </w:numPr>
        <w:spacing w:after="120"/>
        <w:rPr>
          <w:rFonts w:ascii="Arial" w:hAnsi="Arial" w:cs="Arial"/>
          <w:bCs/>
          <w:iCs/>
          <w:sz w:val="22"/>
          <w:szCs w:val="22"/>
        </w:rPr>
      </w:pPr>
      <w:r>
        <w:rPr>
          <w:rFonts w:ascii="Arial" w:hAnsi="Arial" w:cs="Arial"/>
          <w:bCs/>
          <w:iCs/>
          <w:sz w:val="22"/>
          <w:szCs w:val="22"/>
        </w:rPr>
        <w:t>further understanding and addressing</w:t>
      </w:r>
      <w:r w:rsidR="005309E5">
        <w:rPr>
          <w:rFonts w:ascii="Arial" w:hAnsi="Arial" w:cs="Arial"/>
          <w:bCs/>
          <w:iCs/>
          <w:sz w:val="22"/>
          <w:szCs w:val="22"/>
        </w:rPr>
        <w:t xml:space="preserve"> interactions with protected species</w:t>
      </w:r>
    </w:p>
    <w:p w:rsidR="008D0200" w:rsidRPr="001A1D08" w:rsidRDefault="008D0200" w:rsidP="00DD0F58">
      <w:pPr>
        <w:numPr>
          <w:ilvl w:val="0"/>
          <w:numId w:val="46"/>
        </w:numPr>
        <w:spacing w:after="120"/>
        <w:rPr>
          <w:rFonts w:ascii="Arial" w:hAnsi="Arial" w:cs="Arial"/>
          <w:bCs/>
          <w:iCs/>
          <w:sz w:val="22"/>
          <w:szCs w:val="22"/>
        </w:rPr>
      </w:pPr>
      <w:r w:rsidRPr="001A1D08">
        <w:rPr>
          <w:rFonts w:ascii="Arial" w:hAnsi="Arial" w:cs="Arial"/>
          <w:bCs/>
          <w:iCs/>
          <w:sz w:val="22"/>
          <w:szCs w:val="22"/>
        </w:rPr>
        <w:t>determining the extent of impact of the fishery on non-target shark species</w:t>
      </w:r>
      <w:r w:rsidR="001A1D08">
        <w:rPr>
          <w:rFonts w:ascii="Arial" w:hAnsi="Arial" w:cs="Arial"/>
          <w:bCs/>
          <w:iCs/>
          <w:sz w:val="22"/>
          <w:szCs w:val="22"/>
        </w:rPr>
        <w:t>, and</w:t>
      </w:r>
      <w:r w:rsidRPr="001A1D08">
        <w:rPr>
          <w:rFonts w:ascii="Arial" w:hAnsi="Arial" w:cs="Arial"/>
          <w:bCs/>
          <w:iCs/>
          <w:sz w:val="22"/>
          <w:szCs w:val="22"/>
        </w:rPr>
        <w:t xml:space="preserve"> </w:t>
      </w:r>
    </w:p>
    <w:p w:rsidR="003D2272" w:rsidRPr="001A1D08" w:rsidRDefault="001A1D08" w:rsidP="00DD0F58">
      <w:pPr>
        <w:numPr>
          <w:ilvl w:val="0"/>
          <w:numId w:val="46"/>
        </w:numPr>
        <w:spacing w:after="120"/>
        <w:rPr>
          <w:rFonts w:ascii="Arial" w:hAnsi="Arial" w:cs="Arial"/>
          <w:bCs/>
          <w:iCs/>
          <w:sz w:val="22"/>
          <w:szCs w:val="22"/>
        </w:rPr>
      </w:pPr>
      <w:proofErr w:type="gramStart"/>
      <w:r w:rsidRPr="001A1D08">
        <w:rPr>
          <w:rFonts w:ascii="Arial" w:hAnsi="Arial" w:cs="Arial"/>
          <w:bCs/>
          <w:iCs/>
          <w:sz w:val="22"/>
          <w:szCs w:val="22"/>
        </w:rPr>
        <w:t>reviewing</w:t>
      </w:r>
      <w:proofErr w:type="gramEnd"/>
      <w:r w:rsidRPr="001A1D08">
        <w:rPr>
          <w:rFonts w:ascii="Arial" w:hAnsi="Arial" w:cs="Arial"/>
          <w:bCs/>
          <w:iCs/>
          <w:sz w:val="22"/>
          <w:szCs w:val="22"/>
        </w:rPr>
        <w:t xml:space="preserve"> and updating ecological risk assessments and ecological risk management reports for each sector</w:t>
      </w:r>
      <w:r>
        <w:rPr>
          <w:rFonts w:ascii="Arial" w:hAnsi="Arial" w:cs="Arial"/>
          <w:bCs/>
          <w:iCs/>
          <w:sz w:val="22"/>
          <w:szCs w:val="22"/>
        </w:rPr>
        <w:t>.</w:t>
      </w:r>
    </w:p>
    <w:p w:rsidR="003D2272" w:rsidRPr="00817278" w:rsidRDefault="003D2272" w:rsidP="003D2272">
      <w:pPr>
        <w:spacing w:after="120"/>
        <w:rPr>
          <w:rFonts w:ascii="Arial" w:hAnsi="Arial" w:cs="Arial"/>
          <w:strike/>
          <w:color w:val="C0504D"/>
          <w:sz w:val="22"/>
          <w:szCs w:val="22"/>
        </w:rPr>
      </w:pPr>
      <w:r w:rsidRPr="00C3049E">
        <w:rPr>
          <w:rFonts w:ascii="Arial" w:hAnsi="Arial" w:cs="Arial"/>
          <w:sz w:val="22"/>
          <w:szCs w:val="22"/>
        </w:rPr>
        <w:t xml:space="preserve">The department considers that, until it can be demonstrated that these issues have been adequately addressed, declaration of the harvest operations of the </w:t>
      </w:r>
      <w:r w:rsidR="00574927" w:rsidRPr="00574927">
        <w:rPr>
          <w:rFonts w:ascii="Arial" w:hAnsi="Arial" w:cs="Arial"/>
          <w:sz w:val="22"/>
          <w:szCs w:val="22"/>
        </w:rPr>
        <w:t>Southern and Eastern Scalefish and Shark Fishery</w:t>
      </w:r>
      <w:r w:rsidR="00574927" w:rsidRPr="00C3049E">
        <w:rPr>
          <w:rFonts w:ascii="Arial" w:hAnsi="Arial" w:cs="Arial"/>
          <w:sz w:val="22"/>
          <w:szCs w:val="22"/>
        </w:rPr>
        <w:t xml:space="preserve"> </w:t>
      </w:r>
      <w:r w:rsidRPr="00C3049E">
        <w:rPr>
          <w:rFonts w:ascii="Arial" w:hAnsi="Arial" w:cs="Arial"/>
          <w:sz w:val="22"/>
          <w:szCs w:val="22"/>
        </w:rPr>
        <w:t xml:space="preserve">as an approved wildlife trade operation for </w:t>
      </w:r>
      <w:r w:rsidR="00574927">
        <w:rPr>
          <w:rFonts w:ascii="Arial" w:hAnsi="Arial" w:cs="Arial"/>
          <w:sz w:val="22"/>
          <w:szCs w:val="22"/>
        </w:rPr>
        <w:t>three</w:t>
      </w:r>
      <w:r w:rsidRPr="00C3049E">
        <w:rPr>
          <w:rFonts w:ascii="Arial" w:hAnsi="Arial" w:cs="Arial"/>
          <w:sz w:val="22"/>
          <w:szCs w:val="22"/>
        </w:rPr>
        <w:t xml:space="preserve"> years, until </w:t>
      </w:r>
      <w:r w:rsidR="00574927">
        <w:rPr>
          <w:rFonts w:ascii="Arial" w:hAnsi="Arial" w:cs="Arial"/>
          <w:sz w:val="22"/>
          <w:szCs w:val="22"/>
        </w:rPr>
        <w:t>25 February 2016</w:t>
      </w:r>
      <w:r w:rsidRPr="00C3049E">
        <w:rPr>
          <w:rFonts w:ascii="Arial" w:hAnsi="Arial" w:cs="Arial"/>
          <w:sz w:val="22"/>
          <w:szCs w:val="22"/>
        </w:rPr>
        <w:t xml:space="preserve">, is appropriate. The department considers that the declaration should be subject to the conditions listed in Table 4. To contain and minimise the risks in the longer term the recommendations outlined in Table 4 have been made. </w:t>
      </w:r>
    </w:p>
    <w:p w:rsidR="00574927" w:rsidRDefault="003D2272" w:rsidP="003D2272">
      <w:pPr>
        <w:tabs>
          <w:tab w:val="left" w:pos="360"/>
        </w:tabs>
        <w:spacing w:after="120"/>
        <w:rPr>
          <w:rFonts w:ascii="Arial" w:hAnsi="Arial" w:cs="Arial"/>
          <w:sz w:val="22"/>
          <w:szCs w:val="22"/>
        </w:rPr>
        <w:sectPr w:rsidR="00574927" w:rsidSect="00574927">
          <w:pgSz w:w="11906" w:h="16838"/>
          <w:pgMar w:top="1021" w:right="1021" w:bottom="1021" w:left="1021" w:header="709" w:footer="709" w:gutter="0"/>
          <w:cols w:space="708"/>
          <w:docGrid w:linePitch="360"/>
        </w:sectPr>
      </w:pPr>
      <w:r w:rsidRPr="00C3049E">
        <w:rPr>
          <w:rFonts w:ascii="Arial" w:hAnsi="Arial" w:cs="Arial"/>
          <w:sz w:val="22"/>
          <w:szCs w:val="22"/>
        </w:rPr>
        <w:t xml:space="preserve">Unless a specific time frame is provided, each </w:t>
      </w:r>
      <w:r w:rsidRPr="00574927">
        <w:rPr>
          <w:rFonts w:ascii="Arial" w:hAnsi="Arial" w:cs="Arial"/>
          <w:sz w:val="22"/>
          <w:szCs w:val="22"/>
        </w:rPr>
        <w:t>condition and recommendation</w:t>
      </w:r>
      <w:r w:rsidRPr="00C3049E">
        <w:rPr>
          <w:rFonts w:ascii="Arial" w:hAnsi="Arial" w:cs="Arial"/>
          <w:sz w:val="22"/>
          <w:szCs w:val="22"/>
        </w:rPr>
        <w:t xml:space="preserve"> must be addressed within the </w:t>
      </w:r>
      <w:r>
        <w:rPr>
          <w:rFonts w:ascii="Arial" w:hAnsi="Arial" w:cs="Arial"/>
          <w:sz w:val="22"/>
          <w:szCs w:val="22"/>
        </w:rPr>
        <w:t xml:space="preserve">period of the approved wildlife trade operation </w:t>
      </w:r>
      <w:r w:rsidRPr="00574927">
        <w:rPr>
          <w:rFonts w:ascii="Arial" w:hAnsi="Arial" w:cs="Arial"/>
          <w:sz w:val="22"/>
          <w:szCs w:val="22"/>
        </w:rPr>
        <w:t>declaration</w:t>
      </w:r>
      <w:r>
        <w:rPr>
          <w:rFonts w:ascii="Arial" w:hAnsi="Arial" w:cs="Arial"/>
          <w:sz w:val="22"/>
          <w:szCs w:val="22"/>
        </w:rPr>
        <w:t xml:space="preserve"> for the fishery</w:t>
      </w:r>
      <w:r w:rsidRPr="00C3049E">
        <w:rPr>
          <w:rFonts w:ascii="Arial" w:hAnsi="Arial" w:cs="Arial"/>
          <w:sz w:val="22"/>
          <w:szCs w:val="22"/>
        </w:rPr>
        <w:t>.</w:t>
      </w:r>
    </w:p>
    <w:p w:rsidR="00DA6A89" w:rsidRPr="00F6308F" w:rsidRDefault="00DA6A89" w:rsidP="001221FB">
      <w:pPr>
        <w:pStyle w:val="Heading1"/>
        <w:spacing w:before="0" w:after="0"/>
        <w:ind w:left="284"/>
        <w:rPr>
          <w:sz w:val="22"/>
          <w:szCs w:val="22"/>
        </w:rPr>
      </w:pPr>
      <w:bookmarkStart w:id="8" w:name="_Toc347702382"/>
      <w:r w:rsidRPr="00F6308F">
        <w:rPr>
          <w:sz w:val="22"/>
          <w:szCs w:val="22"/>
        </w:rPr>
        <w:lastRenderedPageBreak/>
        <w:t xml:space="preserve">Table 4: </w:t>
      </w:r>
      <w:r w:rsidR="00007197" w:rsidRPr="00AF6BCF">
        <w:rPr>
          <w:sz w:val="22"/>
          <w:szCs w:val="22"/>
        </w:rPr>
        <w:t xml:space="preserve">Southern and Eastern Scalefish and Shark Fishery </w:t>
      </w:r>
      <w:r w:rsidRPr="00F6308F">
        <w:rPr>
          <w:sz w:val="22"/>
          <w:szCs w:val="22"/>
        </w:rPr>
        <w:t>Assessment</w:t>
      </w:r>
      <w:r w:rsidR="00845423" w:rsidRPr="00F6308F">
        <w:rPr>
          <w:sz w:val="22"/>
          <w:szCs w:val="22"/>
        </w:rPr>
        <w:t xml:space="preserve"> </w:t>
      </w:r>
      <w:r w:rsidRPr="00F6308F">
        <w:rPr>
          <w:sz w:val="22"/>
          <w:szCs w:val="22"/>
        </w:rPr>
        <w:t xml:space="preserve">– Summary of Issues, </w:t>
      </w:r>
      <w:r w:rsidRPr="00007197">
        <w:rPr>
          <w:sz w:val="22"/>
          <w:szCs w:val="22"/>
        </w:rPr>
        <w:t>Conditions and</w:t>
      </w:r>
      <w:r w:rsidRPr="00F6308F">
        <w:rPr>
          <w:sz w:val="22"/>
          <w:szCs w:val="22"/>
        </w:rPr>
        <w:t xml:space="preserve"> Recommendations</w:t>
      </w:r>
      <w:r w:rsidR="00007197">
        <w:rPr>
          <w:sz w:val="22"/>
          <w:szCs w:val="22"/>
        </w:rPr>
        <w:t>, February 2013</w:t>
      </w:r>
      <w:bookmarkEnd w:id="8"/>
    </w:p>
    <w:p w:rsidR="00DA6A89" w:rsidRPr="00F6308F" w:rsidRDefault="00DA6A89" w:rsidP="00DA6A89">
      <w:pPr>
        <w:tabs>
          <w:tab w:val="left" w:pos="360"/>
        </w:tabs>
        <w:rPr>
          <w:rFonts w:ascii="Arial" w:hAnsi="Arial" w:cs="Arial"/>
          <w:sz w:val="22"/>
          <w:szCs w:val="22"/>
        </w:rPr>
      </w:pPr>
    </w:p>
    <w:tbl>
      <w:tblPr>
        <w:tblW w:w="14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
        <w:gridCol w:w="8699"/>
        <w:gridCol w:w="5137"/>
      </w:tblGrid>
      <w:tr w:rsidR="00DA6A89" w:rsidRPr="00F6308F" w:rsidTr="00C84E09">
        <w:trPr>
          <w:jc w:val="center"/>
        </w:trPr>
        <w:tc>
          <w:tcPr>
            <w:tcW w:w="461" w:type="dxa"/>
          </w:tcPr>
          <w:p w:rsidR="00DA6A89" w:rsidRPr="00F6308F" w:rsidRDefault="00DA6A89" w:rsidP="00814CC7">
            <w:pPr>
              <w:rPr>
                <w:rFonts w:ascii="Arial" w:hAnsi="Arial" w:cs="Arial"/>
                <w:b/>
              </w:rPr>
            </w:pPr>
          </w:p>
        </w:tc>
        <w:tc>
          <w:tcPr>
            <w:tcW w:w="8699" w:type="dxa"/>
          </w:tcPr>
          <w:p w:rsidR="00DA6A89" w:rsidRPr="00F6308F" w:rsidRDefault="00DA6A89" w:rsidP="00814CC7">
            <w:pPr>
              <w:rPr>
                <w:rFonts w:ascii="Arial" w:hAnsi="Arial" w:cs="Arial"/>
                <w:b/>
              </w:rPr>
            </w:pPr>
            <w:r w:rsidRPr="00F6308F">
              <w:rPr>
                <w:rFonts w:ascii="Arial" w:hAnsi="Arial" w:cs="Arial"/>
                <w:b/>
                <w:sz w:val="22"/>
                <w:szCs w:val="22"/>
              </w:rPr>
              <w:t>Issue</w:t>
            </w:r>
          </w:p>
        </w:tc>
        <w:tc>
          <w:tcPr>
            <w:tcW w:w="5137" w:type="dxa"/>
          </w:tcPr>
          <w:p w:rsidR="00DA6A89" w:rsidRPr="00F6308F" w:rsidRDefault="004F1AB5" w:rsidP="009A4A96">
            <w:pPr>
              <w:rPr>
                <w:rFonts w:ascii="Arial" w:hAnsi="Arial" w:cs="Arial"/>
                <w:b/>
              </w:rPr>
            </w:pPr>
            <w:r>
              <w:rPr>
                <w:rFonts w:ascii="Arial" w:hAnsi="Arial" w:cs="Arial"/>
                <w:b/>
                <w:sz w:val="22"/>
                <w:szCs w:val="22"/>
              </w:rPr>
              <w:t xml:space="preserve">Part 13A </w:t>
            </w:r>
            <w:r w:rsidR="0087163A" w:rsidRPr="009A4A96">
              <w:rPr>
                <w:rFonts w:ascii="Arial" w:hAnsi="Arial" w:cs="Arial"/>
                <w:b/>
                <w:sz w:val="22"/>
                <w:szCs w:val="22"/>
              </w:rPr>
              <w:t>Condition</w:t>
            </w:r>
            <w:r w:rsidR="009A4A96" w:rsidRPr="009A4A96">
              <w:rPr>
                <w:rFonts w:ascii="Arial" w:hAnsi="Arial" w:cs="Arial"/>
                <w:b/>
                <w:sz w:val="22"/>
                <w:szCs w:val="22"/>
              </w:rPr>
              <w:t>s</w:t>
            </w:r>
          </w:p>
        </w:tc>
      </w:tr>
      <w:tr w:rsidR="00447410" w:rsidRPr="00F6308F" w:rsidTr="00C84E09">
        <w:trPr>
          <w:jc w:val="center"/>
        </w:trPr>
        <w:tc>
          <w:tcPr>
            <w:tcW w:w="461" w:type="dxa"/>
          </w:tcPr>
          <w:p w:rsidR="00447410" w:rsidRPr="00F6308F" w:rsidRDefault="00447410" w:rsidP="00814CC7">
            <w:pPr>
              <w:rPr>
                <w:rFonts w:ascii="Arial" w:hAnsi="Arial" w:cs="Arial"/>
              </w:rPr>
            </w:pPr>
            <w:r w:rsidRPr="00F6308F">
              <w:rPr>
                <w:rFonts w:ascii="Arial" w:hAnsi="Arial" w:cs="Arial"/>
                <w:sz w:val="22"/>
                <w:szCs w:val="22"/>
              </w:rPr>
              <w:t>1</w:t>
            </w:r>
          </w:p>
        </w:tc>
        <w:tc>
          <w:tcPr>
            <w:tcW w:w="8699" w:type="dxa"/>
          </w:tcPr>
          <w:p w:rsidR="00447410" w:rsidRPr="00C3049E" w:rsidRDefault="00447410" w:rsidP="00447410">
            <w:pPr>
              <w:spacing w:before="60" w:after="60"/>
              <w:rPr>
                <w:rFonts w:ascii="Arial" w:hAnsi="Arial" w:cs="Arial"/>
                <w:sz w:val="22"/>
                <w:szCs w:val="22"/>
                <w:u w:val="single"/>
              </w:rPr>
            </w:pPr>
            <w:r w:rsidRPr="00C3049E">
              <w:rPr>
                <w:rFonts w:ascii="Arial" w:hAnsi="Arial" w:cs="Arial"/>
                <w:sz w:val="22"/>
                <w:szCs w:val="22"/>
                <w:u w:val="single"/>
              </w:rPr>
              <w:t>General Management</w:t>
            </w:r>
          </w:p>
          <w:p w:rsidR="00447410" w:rsidRPr="00F6308F" w:rsidRDefault="00447410" w:rsidP="0087163A">
            <w:pPr>
              <w:rPr>
                <w:rFonts w:ascii="Arial" w:hAnsi="Arial" w:cs="Arial"/>
              </w:rPr>
            </w:pPr>
            <w:r w:rsidRPr="00C3049E">
              <w:rPr>
                <w:rFonts w:ascii="Arial" w:hAnsi="Arial" w:cs="Arial"/>
                <w:sz w:val="22"/>
                <w:szCs w:val="22"/>
              </w:rPr>
              <w:t>Export decisions relate to the arrangements in force at the time of the decision. To ensure that these decisions remain valid and export approval continues uninterrupted, the Department of Sustainability, Environment, Water, Population and Communities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5137" w:type="dxa"/>
          </w:tcPr>
          <w:p w:rsidR="00447410" w:rsidRDefault="00447410" w:rsidP="00447410">
            <w:pPr>
              <w:spacing w:after="120"/>
              <w:rPr>
                <w:rFonts w:ascii="Arial" w:hAnsi="Arial" w:cs="Arial"/>
                <w:sz w:val="22"/>
                <w:szCs w:val="22"/>
              </w:rPr>
            </w:pPr>
            <w:r w:rsidRPr="00C3049E">
              <w:rPr>
                <w:rFonts w:ascii="Arial" w:hAnsi="Arial" w:cs="Arial"/>
                <w:b/>
                <w:sz w:val="22"/>
                <w:szCs w:val="22"/>
              </w:rPr>
              <w:t>Condition 1:</w:t>
            </w:r>
            <w:r w:rsidRPr="00C3049E">
              <w:rPr>
                <w:rFonts w:ascii="Arial" w:hAnsi="Arial" w:cs="Arial"/>
                <w:sz w:val="22"/>
                <w:szCs w:val="22"/>
              </w:rPr>
              <w:t xml:space="preserve">  </w:t>
            </w:r>
          </w:p>
          <w:p w:rsidR="00447410" w:rsidRPr="00C3049E" w:rsidRDefault="00447410" w:rsidP="00447410">
            <w:pPr>
              <w:spacing w:after="120"/>
              <w:rPr>
                <w:rFonts w:ascii="Arial" w:hAnsi="Arial" w:cs="Arial"/>
                <w:b/>
                <w:sz w:val="22"/>
                <w:szCs w:val="22"/>
              </w:rPr>
            </w:pPr>
            <w:r w:rsidRPr="00B978A8">
              <w:rPr>
                <w:rFonts w:ascii="Arial" w:hAnsi="Arial" w:cs="Arial"/>
                <w:sz w:val="22"/>
                <w:szCs w:val="22"/>
              </w:rPr>
              <w:t xml:space="preserve">Operation of the Southern and Eastern Scalefish and Shark Fishery will be carried out in accordance with the management arrangements in force under the </w:t>
            </w:r>
            <w:r w:rsidRPr="00B978A8">
              <w:rPr>
                <w:rFonts w:ascii="Arial" w:hAnsi="Arial" w:cs="Arial"/>
                <w:i/>
                <w:sz w:val="22"/>
                <w:szCs w:val="22"/>
              </w:rPr>
              <w:t>Fisheries Management Act 1991.</w:t>
            </w:r>
            <w:r w:rsidRPr="00C3049E">
              <w:rPr>
                <w:rFonts w:ascii="Arial" w:hAnsi="Arial" w:cs="Arial"/>
                <w:sz w:val="22"/>
                <w:szCs w:val="22"/>
              </w:rPr>
              <w:t xml:space="preserve"> </w:t>
            </w:r>
          </w:p>
          <w:p w:rsidR="00447410" w:rsidRDefault="00447410" w:rsidP="00447410">
            <w:pPr>
              <w:autoSpaceDE w:val="0"/>
              <w:autoSpaceDN w:val="0"/>
              <w:adjustRightInd w:val="0"/>
              <w:spacing w:after="120"/>
              <w:rPr>
                <w:rFonts w:ascii="Arial" w:hAnsi="Arial" w:cs="Arial"/>
                <w:b/>
                <w:sz w:val="22"/>
                <w:szCs w:val="22"/>
              </w:rPr>
            </w:pPr>
            <w:r w:rsidRPr="00C3049E">
              <w:rPr>
                <w:rFonts w:ascii="Arial" w:hAnsi="Arial" w:cs="Arial"/>
                <w:b/>
                <w:sz w:val="22"/>
                <w:szCs w:val="22"/>
              </w:rPr>
              <w:t xml:space="preserve">Condition 2: </w:t>
            </w:r>
          </w:p>
          <w:p w:rsidR="00447410" w:rsidRPr="00F6308F" w:rsidRDefault="00447410" w:rsidP="00BC116F">
            <w:pPr>
              <w:autoSpaceDE w:val="0"/>
              <w:autoSpaceDN w:val="0"/>
              <w:adjustRightInd w:val="0"/>
              <w:spacing w:after="120"/>
              <w:rPr>
                <w:rFonts w:ascii="Arial" w:hAnsi="Arial" w:cs="Arial"/>
                <w:b/>
                <w:color w:val="3366FF"/>
              </w:rPr>
            </w:pPr>
            <w:r w:rsidRPr="00B978A8">
              <w:rPr>
                <w:rFonts w:ascii="Arial" w:hAnsi="Arial" w:cs="Arial"/>
                <w:sz w:val="22"/>
                <w:szCs w:val="22"/>
              </w:rPr>
              <w:t xml:space="preserve">The Australian </w:t>
            </w:r>
            <w:r w:rsidR="00C24B86">
              <w:rPr>
                <w:rFonts w:ascii="Arial" w:hAnsi="Arial" w:cs="Arial"/>
                <w:sz w:val="22"/>
                <w:szCs w:val="22"/>
              </w:rPr>
              <w:t xml:space="preserve">Fisheries Management Authority </w:t>
            </w:r>
            <w:r w:rsidRPr="00B978A8">
              <w:rPr>
                <w:rFonts w:ascii="Arial" w:hAnsi="Arial" w:cs="Arial"/>
                <w:sz w:val="22"/>
                <w:szCs w:val="22"/>
              </w:rPr>
              <w:t xml:space="preserve">to inform </w:t>
            </w:r>
            <w:r w:rsidR="00C24B86" w:rsidRPr="00C3049E">
              <w:rPr>
                <w:rFonts w:ascii="Arial" w:hAnsi="Arial" w:cs="Arial"/>
                <w:sz w:val="22"/>
                <w:szCs w:val="22"/>
              </w:rPr>
              <w:t xml:space="preserve">the Department of Sustainability, Environment, Water, Population and Communities </w:t>
            </w:r>
            <w:r w:rsidR="00C24B86">
              <w:rPr>
                <w:rFonts w:ascii="Arial" w:hAnsi="Arial" w:cs="Arial"/>
                <w:sz w:val="22"/>
                <w:szCs w:val="22"/>
              </w:rPr>
              <w:t xml:space="preserve"> (</w:t>
            </w:r>
            <w:r>
              <w:rPr>
                <w:rFonts w:ascii="Arial" w:hAnsi="Arial" w:cs="Arial"/>
                <w:sz w:val="22"/>
                <w:szCs w:val="22"/>
              </w:rPr>
              <w:t>the department</w:t>
            </w:r>
            <w:r w:rsidR="00C24B86">
              <w:rPr>
                <w:rFonts w:ascii="Arial" w:hAnsi="Arial" w:cs="Arial"/>
                <w:sz w:val="22"/>
                <w:szCs w:val="22"/>
              </w:rPr>
              <w:t>)</w:t>
            </w:r>
            <w:r w:rsidRPr="00B978A8">
              <w:rPr>
                <w:rFonts w:ascii="Arial" w:hAnsi="Arial" w:cs="Arial"/>
                <w:sz w:val="22"/>
                <w:szCs w:val="22"/>
              </w:rPr>
              <w:t xml:space="preserve"> of any proposed substantive changes to the Southern and Eastern Scalefish and Shark Fishery management arrangements that may affect the </w:t>
            </w:r>
            <w:r>
              <w:rPr>
                <w:rFonts w:ascii="Arial" w:hAnsi="Arial" w:cs="Arial"/>
                <w:sz w:val="22"/>
                <w:szCs w:val="22"/>
              </w:rPr>
              <w:t>assessment against which</w:t>
            </w:r>
            <w:r w:rsidRPr="00B978A8">
              <w:rPr>
                <w:rFonts w:ascii="Arial" w:hAnsi="Arial" w:cs="Arial"/>
                <w:sz w:val="22"/>
                <w:szCs w:val="22"/>
              </w:rPr>
              <w:t xml:space="preserve"> </w:t>
            </w:r>
            <w:r w:rsidRPr="00B978A8">
              <w:rPr>
                <w:rFonts w:ascii="Arial" w:hAnsi="Arial" w:cs="Arial"/>
                <w:i/>
                <w:sz w:val="22"/>
                <w:szCs w:val="22"/>
              </w:rPr>
              <w:t xml:space="preserve">Environment Protection and Biodiversity Conservation Act 1999 </w:t>
            </w:r>
            <w:r w:rsidRPr="00B978A8">
              <w:rPr>
                <w:rFonts w:ascii="Arial" w:hAnsi="Arial" w:cs="Arial"/>
                <w:sz w:val="22"/>
                <w:szCs w:val="22"/>
              </w:rPr>
              <w:t>decisions are made.</w:t>
            </w:r>
          </w:p>
        </w:tc>
      </w:tr>
      <w:tr w:rsidR="00447410" w:rsidRPr="00F6308F" w:rsidTr="00C84E09">
        <w:trPr>
          <w:jc w:val="center"/>
        </w:trPr>
        <w:tc>
          <w:tcPr>
            <w:tcW w:w="461" w:type="dxa"/>
          </w:tcPr>
          <w:p w:rsidR="00447410" w:rsidRPr="00F6308F" w:rsidRDefault="00447410" w:rsidP="00814CC7">
            <w:pPr>
              <w:rPr>
                <w:rFonts w:ascii="Arial" w:hAnsi="Arial" w:cs="Arial"/>
                <w:sz w:val="22"/>
                <w:szCs w:val="22"/>
              </w:rPr>
            </w:pPr>
            <w:r>
              <w:rPr>
                <w:rFonts w:ascii="Arial" w:hAnsi="Arial" w:cs="Arial"/>
                <w:sz w:val="22"/>
                <w:szCs w:val="22"/>
              </w:rPr>
              <w:t>2</w:t>
            </w:r>
          </w:p>
        </w:tc>
        <w:tc>
          <w:tcPr>
            <w:tcW w:w="8699" w:type="dxa"/>
          </w:tcPr>
          <w:p w:rsidR="00447410" w:rsidRPr="00C3049E" w:rsidRDefault="00447410" w:rsidP="00447410">
            <w:pPr>
              <w:rPr>
                <w:rFonts w:ascii="Arial" w:hAnsi="Arial" w:cs="Arial"/>
                <w:sz w:val="22"/>
                <w:szCs w:val="22"/>
                <w:u w:val="single"/>
              </w:rPr>
            </w:pPr>
            <w:r w:rsidRPr="00C3049E">
              <w:rPr>
                <w:rFonts w:ascii="Arial" w:hAnsi="Arial" w:cs="Arial"/>
                <w:sz w:val="22"/>
                <w:szCs w:val="22"/>
                <w:u w:val="single"/>
              </w:rPr>
              <w:softHyphen/>
            </w:r>
            <w:r w:rsidRPr="00C3049E">
              <w:rPr>
                <w:rFonts w:ascii="Arial" w:hAnsi="Arial" w:cs="Arial"/>
                <w:sz w:val="22"/>
                <w:szCs w:val="22"/>
                <w:u w:val="single"/>
              </w:rPr>
              <w:softHyphen/>
            </w:r>
            <w:r w:rsidRPr="00C3049E">
              <w:rPr>
                <w:rFonts w:ascii="Arial" w:hAnsi="Arial" w:cs="Arial"/>
                <w:sz w:val="22"/>
                <w:szCs w:val="22"/>
                <w:u w:val="single"/>
              </w:rPr>
              <w:softHyphen/>
              <w:t>Annual reporting</w:t>
            </w:r>
          </w:p>
          <w:p w:rsidR="00447410" w:rsidRPr="00C3049E" w:rsidRDefault="00447410" w:rsidP="00447410">
            <w:pPr>
              <w:spacing w:after="120"/>
              <w:rPr>
                <w:rFonts w:ascii="Arial" w:hAnsi="Arial" w:cs="Arial"/>
                <w:sz w:val="22"/>
                <w:szCs w:val="22"/>
              </w:rPr>
            </w:pPr>
            <w:r w:rsidRPr="00C3049E">
              <w:rPr>
                <w:rFonts w:ascii="Arial" w:hAnsi="Arial" w:cs="Arial"/>
                <w:sz w:val="22"/>
                <w:szCs w:val="22"/>
              </w:rPr>
              <w:t xml:space="preserve">It is important that reports be produced and presented to the Department of Sustainability, Environment, Water, Population and Communities annually in order for the performance of the fishery and progress in implementing the conditions and recommendations in this report and other managerial commitments to be monitored and assessed throughout the life of the declaration. </w:t>
            </w:r>
          </w:p>
          <w:p w:rsidR="00447410" w:rsidRPr="00C3049E" w:rsidRDefault="00447410" w:rsidP="00447410">
            <w:pPr>
              <w:rPr>
                <w:rFonts w:ascii="Arial" w:hAnsi="Arial" w:cs="Arial"/>
                <w:sz w:val="22"/>
                <w:szCs w:val="22"/>
                <w:u w:val="single"/>
              </w:rPr>
            </w:pPr>
            <w:r w:rsidRPr="00C3049E">
              <w:rPr>
                <w:rFonts w:ascii="Arial" w:hAnsi="Arial" w:cs="Arial"/>
                <w:color w:val="000000"/>
                <w:sz w:val="22"/>
                <w:szCs w:val="22"/>
              </w:rPr>
              <w:t xml:space="preserve">Annual reports should include: a description of the fishery, management arrangements in place, research and monitoring outcomes, recent catch data for all sectors of the fishery, status of target stock, interactions with protected species, impacts of the fishery on the ecosystem in which it operates and information outlining progress in implementing </w:t>
            </w:r>
            <w:r w:rsidR="005309E5">
              <w:rPr>
                <w:rFonts w:ascii="Arial" w:hAnsi="Arial" w:cs="Arial"/>
                <w:color w:val="000000"/>
                <w:sz w:val="22"/>
                <w:szCs w:val="22"/>
              </w:rPr>
              <w:t xml:space="preserve">the </w:t>
            </w:r>
            <w:r w:rsidRPr="00C3049E">
              <w:rPr>
                <w:rFonts w:ascii="Arial" w:hAnsi="Arial" w:cs="Arial"/>
                <w:color w:val="000000"/>
                <w:sz w:val="22"/>
                <w:szCs w:val="22"/>
              </w:rPr>
              <w:t xml:space="preserve">conditions and recommendations resulting from the previous accreditation of the fishery (for a complete description of annual reporting requirements, see Appendix B of the </w:t>
            </w:r>
            <w:r>
              <w:rPr>
                <w:rFonts w:ascii="Arial" w:hAnsi="Arial" w:cs="Arial"/>
                <w:color w:val="000000"/>
                <w:sz w:val="22"/>
                <w:szCs w:val="22"/>
              </w:rPr>
              <w:t>‘</w:t>
            </w:r>
            <w:r w:rsidRPr="00C5213B">
              <w:rPr>
                <w:rFonts w:ascii="Arial" w:hAnsi="Arial" w:cs="Arial"/>
                <w:color w:val="000000"/>
                <w:sz w:val="22"/>
                <w:szCs w:val="22"/>
              </w:rPr>
              <w:t>Guidelines for the Ecologically Sustainable Management of Fisheries - 2nd Edition</w:t>
            </w:r>
            <w:r>
              <w:rPr>
                <w:rFonts w:ascii="Arial" w:hAnsi="Arial" w:cs="Arial"/>
                <w:color w:val="000000"/>
                <w:sz w:val="22"/>
                <w:szCs w:val="22"/>
              </w:rPr>
              <w:t>’</w:t>
            </w:r>
            <w:r w:rsidRPr="00C3049E">
              <w:rPr>
                <w:rFonts w:ascii="Arial" w:hAnsi="Arial" w:cs="Arial"/>
                <w:color w:val="000000"/>
                <w:sz w:val="22"/>
                <w:szCs w:val="22"/>
              </w:rPr>
              <w:t xml:space="preserve"> available from the department’s website at http://www.environment.gov.au/coasts/fisheries/publications/guidelines.html).</w:t>
            </w:r>
          </w:p>
        </w:tc>
        <w:tc>
          <w:tcPr>
            <w:tcW w:w="5137" w:type="dxa"/>
          </w:tcPr>
          <w:p w:rsidR="00447410" w:rsidRDefault="00447410" w:rsidP="00447410">
            <w:pPr>
              <w:pStyle w:val="normal-dot"/>
              <w:tabs>
                <w:tab w:val="left" w:pos="1440"/>
              </w:tabs>
              <w:spacing w:after="120"/>
              <w:ind w:right="142"/>
              <w:rPr>
                <w:rFonts w:ascii="Arial" w:hAnsi="Arial" w:cs="Arial"/>
                <w:szCs w:val="22"/>
              </w:rPr>
            </w:pPr>
            <w:r w:rsidRPr="00C3049E">
              <w:rPr>
                <w:rFonts w:ascii="Arial" w:hAnsi="Arial" w:cs="Arial"/>
                <w:b/>
                <w:szCs w:val="22"/>
              </w:rPr>
              <w:t>Condition 3:</w:t>
            </w:r>
            <w:r w:rsidRPr="00C3049E">
              <w:rPr>
                <w:rFonts w:ascii="Arial" w:hAnsi="Arial" w:cs="Arial"/>
                <w:szCs w:val="22"/>
              </w:rPr>
              <w:t xml:space="preserve"> </w:t>
            </w:r>
          </w:p>
          <w:p w:rsidR="00447410" w:rsidRDefault="00C24B86" w:rsidP="00447410">
            <w:pPr>
              <w:pStyle w:val="normal-dot"/>
              <w:tabs>
                <w:tab w:val="clear" w:pos="360"/>
                <w:tab w:val="left" w:pos="1440"/>
              </w:tabs>
              <w:spacing w:after="120"/>
              <w:ind w:left="20" w:right="142" w:firstLine="0"/>
              <w:rPr>
                <w:rFonts w:ascii="Arial" w:hAnsi="Arial" w:cs="Arial"/>
                <w:i/>
                <w:iCs/>
                <w:szCs w:val="22"/>
              </w:rPr>
            </w:pPr>
            <w:r w:rsidRPr="00B978A8">
              <w:rPr>
                <w:rFonts w:ascii="Arial" w:hAnsi="Arial" w:cs="Arial"/>
                <w:szCs w:val="22"/>
              </w:rPr>
              <w:t xml:space="preserve">The Australian </w:t>
            </w:r>
            <w:r>
              <w:rPr>
                <w:rFonts w:ascii="Arial" w:hAnsi="Arial" w:cs="Arial"/>
                <w:szCs w:val="22"/>
              </w:rPr>
              <w:t>Fisheries Management Authority</w:t>
            </w:r>
            <w:r w:rsidR="00447410" w:rsidRPr="00B978A8">
              <w:rPr>
                <w:rFonts w:ascii="Arial" w:hAnsi="Arial" w:cs="Arial"/>
                <w:iCs/>
                <w:szCs w:val="22"/>
              </w:rPr>
              <w:t xml:space="preserve"> to produce and present reports to </w:t>
            </w:r>
            <w:r w:rsidR="00447410">
              <w:rPr>
                <w:rFonts w:ascii="Arial" w:hAnsi="Arial" w:cs="Arial"/>
                <w:iCs/>
                <w:szCs w:val="22"/>
              </w:rPr>
              <w:t>the department</w:t>
            </w:r>
            <w:r w:rsidR="00447410" w:rsidRPr="00B978A8">
              <w:rPr>
                <w:rFonts w:ascii="Arial" w:hAnsi="Arial" w:cs="Arial"/>
                <w:iCs/>
                <w:szCs w:val="22"/>
              </w:rPr>
              <w:t xml:space="preserve"> annually, as per Appendix B to the </w:t>
            </w:r>
            <w:r w:rsidR="00C36410" w:rsidRPr="00C36410">
              <w:rPr>
                <w:rFonts w:ascii="Arial" w:hAnsi="Arial" w:cs="Arial"/>
                <w:iCs/>
                <w:szCs w:val="22"/>
              </w:rPr>
              <w:t>Guidelines for the Ecologically Sustainable Management of Fisheries – 2</w:t>
            </w:r>
            <w:r w:rsidR="00C36410" w:rsidRPr="00C36410">
              <w:rPr>
                <w:rFonts w:ascii="Arial" w:hAnsi="Arial" w:cs="Arial"/>
                <w:iCs/>
                <w:szCs w:val="22"/>
                <w:vertAlign w:val="superscript"/>
              </w:rPr>
              <w:t>nd</w:t>
            </w:r>
            <w:r w:rsidR="00C36410" w:rsidRPr="00C36410">
              <w:rPr>
                <w:rFonts w:ascii="Arial" w:hAnsi="Arial" w:cs="Arial"/>
                <w:iCs/>
                <w:szCs w:val="22"/>
              </w:rPr>
              <w:t xml:space="preserve"> </w:t>
            </w:r>
            <w:proofErr w:type="gramStart"/>
            <w:r w:rsidR="00C36410" w:rsidRPr="00C36410">
              <w:rPr>
                <w:rFonts w:ascii="Arial" w:hAnsi="Arial" w:cs="Arial"/>
                <w:iCs/>
                <w:szCs w:val="22"/>
              </w:rPr>
              <w:t>Edition</w:t>
            </w:r>
            <w:proofErr w:type="gramEnd"/>
            <w:r w:rsidR="00447410" w:rsidRPr="00B978A8">
              <w:rPr>
                <w:rFonts w:ascii="Arial" w:hAnsi="Arial" w:cs="Arial"/>
                <w:i/>
                <w:iCs/>
                <w:szCs w:val="22"/>
              </w:rPr>
              <w:t>.</w:t>
            </w:r>
          </w:p>
          <w:p w:rsidR="00447410" w:rsidRPr="00C3049E" w:rsidRDefault="00447410" w:rsidP="00447410">
            <w:pPr>
              <w:pStyle w:val="normal-dot"/>
              <w:tabs>
                <w:tab w:val="left" w:pos="1440"/>
              </w:tabs>
              <w:spacing w:after="120"/>
              <w:ind w:right="142"/>
              <w:rPr>
                <w:rFonts w:ascii="Arial" w:hAnsi="Arial" w:cs="Arial"/>
                <w:b/>
                <w:szCs w:val="22"/>
              </w:rPr>
            </w:pPr>
          </w:p>
        </w:tc>
      </w:tr>
      <w:tr w:rsidR="00447410" w:rsidRPr="00F6308F" w:rsidTr="00C84E09">
        <w:trPr>
          <w:jc w:val="center"/>
        </w:trPr>
        <w:tc>
          <w:tcPr>
            <w:tcW w:w="461" w:type="dxa"/>
          </w:tcPr>
          <w:p w:rsidR="00447410" w:rsidRPr="00F6308F" w:rsidRDefault="00447410" w:rsidP="00814CC7">
            <w:pPr>
              <w:rPr>
                <w:rFonts w:ascii="Arial" w:hAnsi="Arial" w:cs="Arial"/>
                <w:sz w:val="22"/>
                <w:szCs w:val="22"/>
              </w:rPr>
            </w:pPr>
            <w:r>
              <w:rPr>
                <w:rFonts w:ascii="Arial" w:hAnsi="Arial" w:cs="Arial"/>
                <w:sz w:val="22"/>
                <w:szCs w:val="22"/>
              </w:rPr>
              <w:lastRenderedPageBreak/>
              <w:t>3</w:t>
            </w:r>
          </w:p>
        </w:tc>
        <w:tc>
          <w:tcPr>
            <w:tcW w:w="8699" w:type="dxa"/>
          </w:tcPr>
          <w:p w:rsidR="00447410" w:rsidRDefault="00447410" w:rsidP="00447410">
            <w:pPr>
              <w:rPr>
                <w:rFonts w:ascii="Arial" w:hAnsi="Arial" w:cs="Arial"/>
                <w:sz w:val="22"/>
                <w:szCs w:val="22"/>
                <w:u w:val="single"/>
              </w:rPr>
            </w:pPr>
            <w:r w:rsidRPr="00C77C34">
              <w:rPr>
                <w:rFonts w:ascii="Arial" w:hAnsi="Arial" w:cs="Arial"/>
                <w:sz w:val="22"/>
                <w:szCs w:val="22"/>
                <w:u w:val="single"/>
              </w:rPr>
              <w:t>Fishery independent monitoring</w:t>
            </w:r>
          </w:p>
          <w:p w:rsidR="00447410" w:rsidRDefault="00447410" w:rsidP="00447410">
            <w:pPr>
              <w:pStyle w:val="ListBullet"/>
              <w:numPr>
                <w:ilvl w:val="0"/>
                <w:numId w:val="0"/>
              </w:numPr>
              <w:ind w:left="360" w:hanging="360"/>
              <w:rPr>
                <w:rFonts w:ascii="Arial" w:hAnsi="Arial" w:cs="Arial"/>
                <w:sz w:val="22"/>
                <w:szCs w:val="22"/>
              </w:rPr>
            </w:pPr>
          </w:p>
          <w:p w:rsidR="00447410" w:rsidRDefault="00C24B86" w:rsidP="00447410">
            <w:pPr>
              <w:pStyle w:val="ListBullet"/>
              <w:numPr>
                <w:ilvl w:val="0"/>
                <w:numId w:val="0"/>
              </w:numPr>
              <w:ind w:left="23" w:hanging="23"/>
              <w:rPr>
                <w:rFonts w:ascii="Arial" w:hAnsi="Arial" w:cs="Arial"/>
                <w:sz w:val="22"/>
                <w:szCs w:val="22"/>
              </w:rPr>
            </w:pPr>
            <w:r w:rsidRPr="00B978A8">
              <w:rPr>
                <w:rFonts w:ascii="Arial" w:hAnsi="Arial" w:cs="Arial"/>
                <w:sz w:val="22"/>
                <w:szCs w:val="22"/>
              </w:rPr>
              <w:t xml:space="preserve">The Australian </w:t>
            </w:r>
            <w:r>
              <w:rPr>
                <w:rFonts w:ascii="Arial" w:hAnsi="Arial" w:cs="Arial"/>
                <w:sz w:val="22"/>
                <w:szCs w:val="22"/>
              </w:rPr>
              <w:t>Fisheries Management Authority</w:t>
            </w:r>
            <w:r w:rsidR="00447410">
              <w:rPr>
                <w:rFonts w:ascii="Arial" w:hAnsi="Arial" w:cs="Arial"/>
                <w:sz w:val="22"/>
                <w:szCs w:val="22"/>
              </w:rPr>
              <w:t xml:space="preserve"> has made substantial progress in developing a robust fishery independent monitoring strategy, through commissioning the </w:t>
            </w:r>
            <w:r w:rsidR="00264D82">
              <w:rPr>
                <w:rFonts w:ascii="Arial" w:hAnsi="Arial" w:cs="Arial"/>
                <w:sz w:val="22"/>
                <w:szCs w:val="22"/>
              </w:rPr>
              <w:t>‘</w:t>
            </w:r>
            <w:r w:rsidR="00C36410" w:rsidRPr="00C36410">
              <w:rPr>
                <w:rFonts w:ascii="Arial" w:hAnsi="Arial" w:cs="Arial"/>
                <w:sz w:val="22"/>
                <w:szCs w:val="22"/>
              </w:rPr>
              <w:t>Revised Sampling Regime for the SESSF - Final Report 2009</w:t>
            </w:r>
            <w:r w:rsidR="00264D82">
              <w:rPr>
                <w:rFonts w:ascii="Arial" w:hAnsi="Arial" w:cs="Arial"/>
                <w:sz w:val="22"/>
                <w:szCs w:val="22"/>
              </w:rPr>
              <w:t>’</w:t>
            </w:r>
            <w:r w:rsidR="00447410">
              <w:rPr>
                <w:rFonts w:ascii="Arial" w:hAnsi="Arial" w:cs="Arial"/>
                <w:sz w:val="22"/>
                <w:szCs w:val="22"/>
              </w:rPr>
              <w:t xml:space="preserve"> and using this report to determine appropriate observer levels to detect high-risk species and threatened, endangered and protected species identified in the ecological risk assessment for the fishery. Annual reports of observer coverage by gear-specific effort are provided annually to the department and published on AFMA's website.</w:t>
            </w:r>
          </w:p>
          <w:p w:rsidR="00447410" w:rsidRDefault="00447410" w:rsidP="00447410">
            <w:pPr>
              <w:pStyle w:val="ListBullet"/>
              <w:numPr>
                <w:ilvl w:val="0"/>
                <w:numId w:val="0"/>
              </w:numPr>
              <w:ind w:left="23" w:hanging="23"/>
              <w:rPr>
                <w:rFonts w:ascii="Arial" w:hAnsi="Arial" w:cs="Arial"/>
                <w:sz w:val="22"/>
                <w:szCs w:val="22"/>
              </w:rPr>
            </w:pPr>
          </w:p>
          <w:p w:rsidR="00447410" w:rsidRDefault="00C24B86" w:rsidP="00447410">
            <w:pPr>
              <w:pStyle w:val="ListBullet"/>
              <w:numPr>
                <w:ilvl w:val="0"/>
                <w:numId w:val="0"/>
              </w:numPr>
              <w:ind w:left="23" w:hanging="23"/>
              <w:rPr>
                <w:rFonts w:ascii="Arial" w:hAnsi="Arial" w:cs="Arial"/>
                <w:sz w:val="22"/>
                <w:szCs w:val="22"/>
              </w:rPr>
            </w:pPr>
            <w:r w:rsidRPr="00B978A8">
              <w:rPr>
                <w:rFonts w:ascii="Arial" w:hAnsi="Arial" w:cs="Arial"/>
                <w:sz w:val="22"/>
                <w:szCs w:val="22"/>
              </w:rPr>
              <w:t xml:space="preserve">The Australian </w:t>
            </w:r>
            <w:r>
              <w:rPr>
                <w:rFonts w:ascii="Arial" w:hAnsi="Arial" w:cs="Arial"/>
                <w:sz w:val="22"/>
                <w:szCs w:val="22"/>
              </w:rPr>
              <w:t>Fisheries Management Authority</w:t>
            </w:r>
            <w:r w:rsidR="00447410">
              <w:rPr>
                <w:rFonts w:ascii="Arial" w:hAnsi="Arial" w:cs="Arial"/>
                <w:sz w:val="22"/>
                <w:szCs w:val="22"/>
              </w:rPr>
              <w:t xml:space="preserve"> periodically compares logbook data with observer data and follows up discrepancies. In 2011-12, </w:t>
            </w:r>
            <w:r>
              <w:rPr>
                <w:rFonts w:ascii="Arial" w:hAnsi="Arial" w:cs="Arial"/>
                <w:sz w:val="22"/>
                <w:szCs w:val="22"/>
              </w:rPr>
              <w:t>t</w:t>
            </w:r>
            <w:r w:rsidRPr="00B978A8">
              <w:rPr>
                <w:rFonts w:ascii="Arial" w:hAnsi="Arial" w:cs="Arial"/>
                <w:sz w:val="22"/>
                <w:szCs w:val="22"/>
              </w:rPr>
              <w:t xml:space="preserve">he Australian </w:t>
            </w:r>
            <w:r>
              <w:rPr>
                <w:rFonts w:ascii="Arial" w:hAnsi="Arial" w:cs="Arial"/>
                <w:sz w:val="22"/>
                <w:szCs w:val="22"/>
              </w:rPr>
              <w:t>Fisheries Management Authority</w:t>
            </w:r>
            <w:r w:rsidR="00447410">
              <w:rPr>
                <w:rFonts w:ascii="Arial" w:hAnsi="Arial" w:cs="Arial"/>
                <w:sz w:val="22"/>
                <w:szCs w:val="22"/>
              </w:rPr>
              <w:t>'s Compliance Program focused on compliance with reporting requirements for threatened, endangered and protected species in logbooks, in order to improve reporting rates and instigate appropriate compliance action where necessary.</w:t>
            </w:r>
          </w:p>
          <w:p w:rsidR="00447410" w:rsidRDefault="00447410" w:rsidP="00447410">
            <w:pPr>
              <w:pStyle w:val="ListBullet"/>
              <w:numPr>
                <w:ilvl w:val="0"/>
                <w:numId w:val="0"/>
              </w:numPr>
              <w:ind w:left="23" w:hanging="23"/>
              <w:rPr>
                <w:rFonts w:ascii="Arial" w:hAnsi="Arial" w:cs="Arial"/>
                <w:sz w:val="22"/>
                <w:szCs w:val="22"/>
              </w:rPr>
            </w:pPr>
          </w:p>
          <w:p w:rsidR="00447410" w:rsidRDefault="00447410" w:rsidP="00447410">
            <w:pPr>
              <w:pStyle w:val="ListBullet"/>
              <w:numPr>
                <w:ilvl w:val="0"/>
                <w:numId w:val="0"/>
              </w:numPr>
              <w:ind w:left="23" w:hanging="23"/>
              <w:rPr>
                <w:rFonts w:ascii="Arial" w:hAnsi="Arial" w:cs="Arial"/>
                <w:sz w:val="22"/>
                <w:szCs w:val="22"/>
              </w:rPr>
            </w:pPr>
            <w:r>
              <w:rPr>
                <w:rFonts w:ascii="Arial" w:hAnsi="Arial" w:cs="Arial"/>
                <w:sz w:val="22"/>
                <w:szCs w:val="22"/>
              </w:rPr>
              <w:t xml:space="preserve">The department notes that fishery independent monitoring has significantly increased in areas of the fishery where risk of interactions with protected species has been identified as high. The department considers it important that </w:t>
            </w:r>
            <w:r w:rsidR="00C24B86">
              <w:rPr>
                <w:rFonts w:ascii="Arial" w:hAnsi="Arial" w:cs="Arial"/>
                <w:sz w:val="22"/>
                <w:szCs w:val="22"/>
              </w:rPr>
              <w:t>t</w:t>
            </w:r>
            <w:r w:rsidR="00C24B86" w:rsidRPr="00B978A8">
              <w:rPr>
                <w:rFonts w:ascii="Arial" w:hAnsi="Arial" w:cs="Arial"/>
                <w:sz w:val="22"/>
                <w:szCs w:val="22"/>
              </w:rPr>
              <w:t xml:space="preserve">he Australian </w:t>
            </w:r>
            <w:r w:rsidR="00C24B86">
              <w:rPr>
                <w:rFonts w:ascii="Arial" w:hAnsi="Arial" w:cs="Arial"/>
                <w:sz w:val="22"/>
                <w:szCs w:val="22"/>
              </w:rPr>
              <w:t>Fisheries Management Authority</w:t>
            </w:r>
            <w:r>
              <w:rPr>
                <w:rFonts w:ascii="Arial" w:hAnsi="Arial" w:cs="Arial"/>
                <w:sz w:val="22"/>
                <w:szCs w:val="22"/>
              </w:rPr>
              <w:t xml:space="preserve"> continue to evaluate levels of fishery independent monitoring across all areas and sectors, to ensure that the impact of fishing on threatened and protected species is well understood across the fishery. This may require adaptation of monitoring programs as circumstances in the fishery change over time, including changes in fishing effort and gear type.</w:t>
            </w:r>
          </w:p>
          <w:p w:rsidR="00447410" w:rsidRPr="00C3049E" w:rsidRDefault="00447410" w:rsidP="00447410">
            <w:pPr>
              <w:rPr>
                <w:rFonts w:ascii="Arial" w:hAnsi="Arial" w:cs="Arial"/>
                <w:sz w:val="22"/>
                <w:szCs w:val="22"/>
                <w:u w:val="single"/>
              </w:rPr>
            </w:pPr>
          </w:p>
        </w:tc>
        <w:tc>
          <w:tcPr>
            <w:tcW w:w="5137" w:type="dxa"/>
          </w:tcPr>
          <w:p w:rsidR="00447410" w:rsidRDefault="00447410" w:rsidP="00447410">
            <w:pPr>
              <w:autoSpaceDE w:val="0"/>
              <w:autoSpaceDN w:val="0"/>
              <w:adjustRightInd w:val="0"/>
              <w:spacing w:after="120"/>
              <w:rPr>
                <w:rFonts w:ascii="Arial" w:hAnsi="Arial" w:cs="Arial"/>
                <w:sz w:val="22"/>
                <w:szCs w:val="22"/>
              </w:rPr>
            </w:pPr>
            <w:r w:rsidRPr="005C46FB">
              <w:rPr>
                <w:rFonts w:ascii="Arial" w:hAnsi="Arial" w:cs="Arial"/>
                <w:b/>
                <w:sz w:val="22"/>
                <w:szCs w:val="22"/>
              </w:rPr>
              <w:t>Condition 4:</w:t>
            </w:r>
            <w:r w:rsidRPr="005C46FB">
              <w:rPr>
                <w:rFonts w:ascii="Arial" w:hAnsi="Arial" w:cs="Arial"/>
                <w:sz w:val="22"/>
                <w:szCs w:val="22"/>
              </w:rPr>
              <w:t xml:space="preserve"> </w:t>
            </w:r>
          </w:p>
          <w:p w:rsidR="00447410" w:rsidRDefault="00C24B86" w:rsidP="00447410">
            <w:pPr>
              <w:autoSpaceDE w:val="0"/>
              <w:autoSpaceDN w:val="0"/>
              <w:adjustRightInd w:val="0"/>
              <w:spacing w:after="120"/>
              <w:rPr>
                <w:rFonts w:ascii="Arial" w:hAnsi="Arial" w:cs="Arial"/>
                <w:sz w:val="22"/>
                <w:szCs w:val="22"/>
              </w:rPr>
            </w:pPr>
            <w:r w:rsidRPr="00B978A8">
              <w:rPr>
                <w:rFonts w:ascii="Arial" w:hAnsi="Arial" w:cs="Arial"/>
                <w:sz w:val="22"/>
                <w:szCs w:val="22"/>
              </w:rPr>
              <w:t xml:space="preserve">The Australian </w:t>
            </w:r>
            <w:r>
              <w:rPr>
                <w:rFonts w:ascii="Arial" w:hAnsi="Arial" w:cs="Arial"/>
                <w:sz w:val="22"/>
                <w:szCs w:val="22"/>
              </w:rPr>
              <w:t>Fisheries Management Authority</w:t>
            </w:r>
            <w:r w:rsidR="00447410" w:rsidRPr="005C46FB">
              <w:rPr>
                <w:rFonts w:ascii="Arial" w:hAnsi="Arial" w:cs="Arial"/>
                <w:sz w:val="22"/>
                <w:szCs w:val="22"/>
              </w:rPr>
              <w:t xml:space="preserve"> to ensure that there is sufficient ongoing fishery independent monitoring effort to reliably understand and evaluate the nature and level of impacts of fishing on threatened and protected species. Monitoring effort must be representative of each sector of the fishery across all gear and vessel types, with particular focus on locations where fishing effort is increasing or new gear types are being used.</w:t>
            </w:r>
          </w:p>
          <w:p w:rsidR="00447410" w:rsidRPr="00C3049E" w:rsidRDefault="00447410" w:rsidP="00447410">
            <w:pPr>
              <w:pStyle w:val="normal-dot"/>
              <w:tabs>
                <w:tab w:val="left" w:pos="1440"/>
              </w:tabs>
              <w:spacing w:after="120"/>
              <w:ind w:right="142"/>
              <w:rPr>
                <w:rFonts w:ascii="Arial" w:hAnsi="Arial" w:cs="Arial"/>
                <w:b/>
                <w:szCs w:val="22"/>
              </w:rPr>
            </w:pPr>
          </w:p>
        </w:tc>
      </w:tr>
    </w:tbl>
    <w:p w:rsidR="00C21C8C" w:rsidRDefault="00C21C8C">
      <w:r>
        <w:br w:type="page"/>
      </w:r>
    </w:p>
    <w:tbl>
      <w:tblPr>
        <w:tblW w:w="14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
        <w:gridCol w:w="8699"/>
        <w:gridCol w:w="5137"/>
      </w:tblGrid>
      <w:tr w:rsidR="00447410" w:rsidRPr="00F6308F" w:rsidTr="00C84E09">
        <w:trPr>
          <w:jc w:val="center"/>
        </w:trPr>
        <w:tc>
          <w:tcPr>
            <w:tcW w:w="461" w:type="dxa"/>
          </w:tcPr>
          <w:p w:rsidR="00447410" w:rsidRPr="00F6308F" w:rsidRDefault="00C84E09" w:rsidP="00814CC7">
            <w:pPr>
              <w:rPr>
                <w:rFonts w:ascii="Arial" w:hAnsi="Arial" w:cs="Arial"/>
                <w:sz w:val="22"/>
                <w:szCs w:val="22"/>
              </w:rPr>
            </w:pPr>
            <w:r>
              <w:rPr>
                <w:rFonts w:ascii="Arial" w:hAnsi="Arial" w:cs="Arial"/>
                <w:sz w:val="22"/>
                <w:szCs w:val="22"/>
              </w:rPr>
              <w:lastRenderedPageBreak/>
              <w:t>4</w:t>
            </w:r>
          </w:p>
        </w:tc>
        <w:tc>
          <w:tcPr>
            <w:tcW w:w="8699" w:type="dxa"/>
          </w:tcPr>
          <w:p w:rsidR="00447410" w:rsidRPr="00FA0150" w:rsidRDefault="00447410" w:rsidP="00447410">
            <w:pPr>
              <w:spacing w:after="120"/>
              <w:rPr>
                <w:rFonts w:ascii="Arial" w:hAnsi="Arial" w:cs="Arial"/>
                <w:sz w:val="22"/>
                <w:szCs w:val="22"/>
                <w:u w:val="single"/>
              </w:rPr>
            </w:pPr>
            <w:r>
              <w:rPr>
                <w:rFonts w:ascii="Arial" w:hAnsi="Arial" w:cs="Arial"/>
                <w:sz w:val="22"/>
                <w:szCs w:val="22"/>
                <w:u w:val="single"/>
              </w:rPr>
              <w:t>Gulper sharks</w:t>
            </w:r>
          </w:p>
          <w:p w:rsidR="00447410" w:rsidRDefault="00447410" w:rsidP="00447410">
            <w:pPr>
              <w:spacing w:after="120"/>
              <w:rPr>
                <w:rFonts w:ascii="Arial" w:hAnsi="Arial" w:cs="Arial"/>
                <w:sz w:val="22"/>
                <w:szCs w:val="22"/>
              </w:rPr>
            </w:pPr>
            <w:r>
              <w:rPr>
                <w:rFonts w:ascii="Arial" w:hAnsi="Arial" w:cs="Arial"/>
                <w:sz w:val="22"/>
                <w:szCs w:val="22"/>
              </w:rPr>
              <w:t xml:space="preserve">Two species of gulper shark </w:t>
            </w:r>
            <w:r w:rsidR="005309E5">
              <w:rPr>
                <w:rFonts w:ascii="Arial" w:hAnsi="Arial" w:cs="Arial"/>
                <w:sz w:val="22"/>
                <w:szCs w:val="22"/>
              </w:rPr>
              <w:t>(</w:t>
            </w:r>
            <w:proofErr w:type="spellStart"/>
            <w:r>
              <w:rPr>
                <w:rFonts w:ascii="Arial" w:hAnsi="Arial" w:cs="Arial"/>
                <w:sz w:val="22"/>
                <w:szCs w:val="22"/>
              </w:rPr>
              <w:t>Harrisson's</w:t>
            </w:r>
            <w:proofErr w:type="spellEnd"/>
            <w:r>
              <w:rPr>
                <w:rFonts w:ascii="Arial" w:hAnsi="Arial" w:cs="Arial"/>
                <w:sz w:val="22"/>
                <w:szCs w:val="22"/>
              </w:rPr>
              <w:t xml:space="preserve"> dogfish and southern dogfish</w:t>
            </w:r>
            <w:r w:rsidR="005309E5">
              <w:rPr>
                <w:rFonts w:ascii="Arial" w:hAnsi="Arial" w:cs="Arial"/>
                <w:sz w:val="22"/>
                <w:szCs w:val="22"/>
              </w:rPr>
              <w:t>)</w:t>
            </w:r>
            <w:r>
              <w:rPr>
                <w:rFonts w:ascii="Arial" w:hAnsi="Arial" w:cs="Arial"/>
                <w:sz w:val="22"/>
                <w:szCs w:val="22"/>
              </w:rPr>
              <w:t xml:space="preserve"> </w:t>
            </w:r>
            <w:r w:rsidR="005309E5">
              <w:rPr>
                <w:rFonts w:ascii="Arial" w:hAnsi="Arial" w:cs="Arial"/>
                <w:sz w:val="22"/>
                <w:szCs w:val="22"/>
              </w:rPr>
              <w:t xml:space="preserve">experienced </w:t>
            </w:r>
            <w:r>
              <w:rPr>
                <w:rFonts w:ascii="Arial" w:hAnsi="Arial" w:cs="Arial"/>
                <w:sz w:val="22"/>
                <w:szCs w:val="22"/>
              </w:rPr>
              <w:t xml:space="preserve">significant declines in areas of the Southern and Eastern Scalefish and Shark Fishery. These species, along with the </w:t>
            </w:r>
            <w:proofErr w:type="spellStart"/>
            <w:r>
              <w:rPr>
                <w:rFonts w:ascii="Arial" w:hAnsi="Arial" w:cs="Arial"/>
                <w:sz w:val="22"/>
                <w:szCs w:val="22"/>
              </w:rPr>
              <w:t>green</w:t>
            </w:r>
            <w:r w:rsidR="00C24B86">
              <w:rPr>
                <w:rFonts w:ascii="Arial" w:hAnsi="Arial" w:cs="Arial"/>
                <w:sz w:val="22"/>
                <w:szCs w:val="22"/>
              </w:rPr>
              <w:t>eye</w:t>
            </w:r>
            <w:proofErr w:type="spellEnd"/>
            <w:r w:rsidR="00C24B86">
              <w:rPr>
                <w:rFonts w:ascii="Arial" w:hAnsi="Arial" w:cs="Arial"/>
                <w:sz w:val="22"/>
                <w:szCs w:val="22"/>
              </w:rPr>
              <w:t xml:space="preserve"> </w:t>
            </w:r>
            <w:proofErr w:type="spellStart"/>
            <w:r w:rsidR="00C24B86">
              <w:rPr>
                <w:rFonts w:ascii="Arial" w:hAnsi="Arial" w:cs="Arial"/>
                <w:sz w:val="22"/>
                <w:szCs w:val="22"/>
              </w:rPr>
              <w:t>spurdog</w:t>
            </w:r>
            <w:proofErr w:type="spellEnd"/>
            <w:r w:rsidR="00C24B86">
              <w:rPr>
                <w:rFonts w:ascii="Arial" w:hAnsi="Arial" w:cs="Arial"/>
                <w:sz w:val="22"/>
                <w:szCs w:val="22"/>
              </w:rPr>
              <w:t>, are identified in t</w:t>
            </w:r>
            <w:r w:rsidR="00C24B86" w:rsidRPr="00B978A8">
              <w:rPr>
                <w:rFonts w:ascii="Arial" w:hAnsi="Arial" w:cs="Arial"/>
                <w:sz w:val="22"/>
                <w:szCs w:val="22"/>
              </w:rPr>
              <w:t xml:space="preserve">he Australian </w:t>
            </w:r>
            <w:r w:rsidR="00C24B86">
              <w:rPr>
                <w:rFonts w:ascii="Arial" w:hAnsi="Arial" w:cs="Arial"/>
                <w:sz w:val="22"/>
                <w:szCs w:val="22"/>
              </w:rPr>
              <w:t xml:space="preserve">Fisheries Management </w:t>
            </w:r>
            <w:r w:rsidR="00BC116F">
              <w:rPr>
                <w:rFonts w:ascii="Arial" w:hAnsi="Arial" w:cs="Arial"/>
                <w:sz w:val="22"/>
                <w:szCs w:val="22"/>
              </w:rPr>
              <w:t>Authority’s</w:t>
            </w:r>
            <w:r>
              <w:rPr>
                <w:rFonts w:ascii="Arial" w:hAnsi="Arial" w:cs="Arial"/>
                <w:sz w:val="22"/>
                <w:szCs w:val="22"/>
              </w:rPr>
              <w:t xml:space="preserve"> Ecological Risk Assessment of the fishery as being at high risk from fishing. Over the course of 2011 and 2012, </w:t>
            </w:r>
            <w:r w:rsidR="00C24B86">
              <w:rPr>
                <w:rFonts w:ascii="Arial" w:hAnsi="Arial" w:cs="Arial"/>
                <w:sz w:val="22"/>
                <w:szCs w:val="22"/>
              </w:rPr>
              <w:t>t</w:t>
            </w:r>
            <w:r w:rsidR="00C24B86" w:rsidRPr="00B978A8">
              <w:rPr>
                <w:rFonts w:ascii="Arial" w:hAnsi="Arial" w:cs="Arial"/>
                <w:sz w:val="22"/>
                <w:szCs w:val="22"/>
              </w:rPr>
              <w:t xml:space="preserve">he Australian </w:t>
            </w:r>
            <w:r w:rsidR="00C24B86">
              <w:rPr>
                <w:rFonts w:ascii="Arial" w:hAnsi="Arial" w:cs="Arial"/>
                <w:sz w:val="22"/>
                <w:szCs w:val="22"/>
              </w:rPr>
              <w:t>Fisheries Management Authority</w:t>
            </w:r>
            <w:r>
              <w:rPr>
                <w:rFonts w:ascii="Arial" w:hAnsi="Arial" w:cs="Arial"/>
                <w:sz w:val="22"/>
                <w:szCs w:val="22"/>
              </w:rPr>
              <w:t xml:space="preserve"> developed and implemented the </w:t>
            </w:r>
            <w:r w:rsidRPr="00775E07">
              <w:rPr>
                <w:rFonts w:ascii="Arial" w:hAnsi="Arial" w:cs="Arial"/>
                <w:sz w:val="22"/>
                <w:szCs w:val="22"/>
              </w:rPr>
              <w:t>Upper-slope Dogfish Management Strategy</w:t>
            </w:r>
            <w:r>
              <w:rPr>
                <w:rFonts w:ascii="Arial" w:hAnsi="Arial" w:cs="Arial"/>
                <w:sz w:val="22"/>
                <w:szCs w:val="22"/>
              </w:rPr>
              <w:t>, with input from the Threatened Species Scientific Committee, CSIRO and other scientific experts. The strategy aims to halt the decline and support the recovery of the two species.</w:t>
            </w:r>
          </w:p>
          <w:p w:rsidR="007B4D5C" w:rsidRDefault="00447410">
            <w:pPr>
              <w:spacing w:after="120"/>
              <w:rPr>
                <w:rFonts w:ascii="Arial" w:hAnsi="Arial" w:cs="Arial"/>
                <w:sz w:val="22"/>
                <w:szCs w:val="22"/>
              </w:rPr>
            </w:pPr>
            <w:r>
              <w:rPr>
                <w:rFonts w:ascii="Arial" w:hAnsi="Arial" w:cs="Arial"/>
                <w:sz w:val="22"/>
                <w:szCs w:val="22"/>
              </w:rPr>
              <w:t xml:space="preserve">The department considers that recovery of these species will be dependent on </w:t>
            </w:r>
            <w:r w:rsidR="00C24B86">
              <w:rPr>
                <w:rFonts w:ascii="Arial" w:hAnsi="Arial" w:cs="Arial"/>
                <w:sz w:val="22"/>
                <w:szCs w:val="22"/>
              </w:rPr>
              <w:t>t</w:t>
            </w:r>
            <w:r w:rsidR="00C24B86" w:rsidRPr="00B978A8">
              <w:rPr>
                <w:rFonts w:ascii="Arial" w:hAnsi="Arial" w:cs="Arial"/>
                <w:sz w:val="22"/>
                <w:szCs w:val="22"/>
              </w:rPr>
              <w:t xml:space="preserve">he Australian </w:t>
            </w:r>
            <w:r w:rsidR="00C24B86">
              <w:rPr>
                <w:rFonts w:ascii="Arial" w:hAnsi="Arial" w:cs="Arial"/>
                <w:sz w:val="22"/>
                <w:szCs w:val="22"/>
              </w:rPr>
              <w:t>Fisheries Management Authority</w:t>
            </w:r>
            <w:r>
              <w:rPr>
                <w:rFonts w:ascii="Arial" w:hAnsi="Arial" w:cs="Arial"/>
                <w:sz w:val="22"/>
                <w:szCs w:val="22"/>
              </w:rPr>
              <w:t xml:space="preserve"> implementing the actions described in the strategy, which include spatial closures and improved handling practises outside closed areas. Ongoing monitoring and review of the adequacy of the management measures to support gulper sharks will also be important, given the slow maturation and longevity of these species.</w:t>
            </w:r>
          </w:p>
          <w:p w:rsidR="00447410" w:rsidRPr="00C3049E" w:rsidRDefault="00447410" w:rsidP="00447410">
            <w:pPr>
              <w:rPr>
                <w:rFonts w:ascii="Arial" w:hAnsi="Arial" w:cs="Arial"/>
                <w:sz w:val="22"/>
                <w:szCs w:val="22"/>
                <w:u w:val="single"/>
              </w:rPr>
            </w:pPr>
          </w:p>
        </w:tc>
        <w:tc>
          <w:tcPr>
            <w:tcW w:w="5137" w:type="dxa"/>
          </w:tcPr>
          <w:p w:rsidR="00447410" w:rsidRPr="00617D96" w:rsidRDefault="00447410" w:rsidP="00447410">
            <w:pPr>
              <w:spacing w:after="120"/>
              <w:rPr>
                <w:rFonts w:ascii="Arial" w:hAnsi="Arial" w:cs="Arial"/>
                <w:b/>
                <w:sz w:val="22"/>
                <w:szCs w:val="22"/>
              </w:rPr>
            </w:pPr>
            <w:r w:rsidRPr="00617D96">
              <w:rPr>
                <w:rFonts w:ascii="Arial" w:hAnsi="Arial" w:cs="Arial"/>
                <w:b/>
                <w:sz w:val="22"/>
                <w:szCs w:val="22"/>
              </w:rPr>
              <w:t xml:space="preserve">Condition </w:t>
            </w:r>
            <w:r w:rsidR="00C84E09">
              <w:rPr>
                <w:rFonts w:ascii="Arial" w:hAnsi="Arial" w:cs="Arial"/>
                <w:b/>
                <w:sz w:val="22"/>
                <w:szCs w:val="22"/>
              </w:rPr>
              <w:t>5</w:t>
            </w:r>
            <w:r w:rsidR="00E22033">
              <w:rPr>
                <w:rFonts w:ascii="Arial" w:hAnsi="Arial" w:cs="Arial"/>
                <w:b/>
                <w:sz w:val="22"/>
                <w:szCs w:val="22"/>
              </w:rPr>
              <w:t>:</w:t>
            </w:r>
          </w:p>
          <w:p w:rsidR="00447410" w:rsidRPr="00617D96" w:rsidRDefault="00C24B86" w:rsidP="00447410">
            <w:pPr>
              <w:spacing w:after="120"/>
              <w:rPr>
                <w:rFonts w:ascii="Arial" w:hAnsi="Arial" w:cs="Arial"/>
                <w:sz w:val="22"/>
                <w:szCs w:val="22"/>
              </w:rPr>
            </w:pPr>
            <w:r w:rsidRPr="00B978A8">
              <w:rPr>
                <w:rFonts w:ascii="Arial" w:hAnsi="Arial" w:cs="Arial"/>
                <w:sz w:val="22"/>
                <w:szCs w:val="22"/>
              </w:rPr>
              <w:t xml:space="preserve">The Australian </w:t>
            </w:r>
            <w:r>
              <w:rPr>
                <w:rFonts w:ascii="Arial" w:hAnsi="Arial" w:cs="Arial"/>
                <w:sz w:val="22"/>
                <w:szCs w:val="22"/>
              </w:rPr>
              <w:t>Fisheries Management Authority</w:t>
            </w:r>
            <w:r w:rsidR="00447410" w:rsidRPr="00617D96">
              <w:rPr>
                <w:rFonts w:ascii="Arial" w:hAnsi="Arial" w:cs="Arial"/>
                <w:sz w:val="22"/>
                <w:szCs w:val="22"/>
              </w:rPr>
              <w:t xml:space="preserve"> to:</w:t>
            </w:r>
          </w:p>
          <w:p w:rsidR="00447410" w:rsidRDefault="00447410" w:rsidP="00DD0F58">
            <w:pPr>
              <w:pStyle w:val="ListParagraph"/>
              <w:numPr>
                <w:ilvl w:val="0"/>
                <w:numId w:val="40"/>
              </w:numPr>
              <w:spacing w:after="120"/>
              <w:contextualSpacing/>
              <w:rPr>
                <w:rFonts w:ascii="Arial" w:hAnsi="Arial" w:cs="Arial"/>
              </w:rPr>
            </w:pPr>
            <w:r w:rsidRPr="00617D96">
              <w:rPr>
                <w:rFonts w:ascii="Arial" w:hAnsi="Arial" w:cs="Arial"/>
              </w:rPr>
              <w:t xml:space="preserve">implement long-term management measures, including fisheries closures and other actions, that are clearly directed towards stopping the decline and supporting the recovery of </w:t>
            </w:r>
            <w:proofErr w:type="spellStart"/>
            <w:r w:rsidRPr="00617D96">
              <w:rPr>
                <w:rFonts w:ascii="Arial" w:hAnsi="Arial" w:cs="Arial"/>
              </w:rPr>
              <w:t>Harrisson's</w:t>
            </w:r>
            <w:proofErr w:type="spellEnd"/>
            <w:r w:rsidRPr="00617D96">
              <w:rPr>
                <w:rFonts w:ascii="Arial" w:hAnsi="Arial" w:cs="Arial"/>
              </w:rPr>
              <w:t xml:space="preserve"> dogfish and southern dogfish, and</w:t>
            </w:r>
          </w:p>
          <w:p w:rsidR="00447410" w:rsidRDefault="00447410" w:rsidP="00DD0F58">
            <w:pPr>
              <w:pStyle w:val="ListParagraph"/>
              <w:numPr>
                <w:ilvl w:val="0"/>
                <w:numId w:val="40"/>
              </w:numPr>
              <w:spacing w:after="120"/>
              <w:contextualSpacing/>
              <w:rPr>
                <w:rFonts w:ascii="Arial" w:hAnsi="Arial" w:cs="Arial"/>
              </w:rPr>
            </w:pPr>
            <w:proofErr w:type="gramStart"/>
            <w:r>
              <w:rPr>
                <w:rFonts w:ascii="Arial" w:hAnsi="Arial" w:cs="Arial"/>
              </w:rPr>
              <w:t>continue</w:t>
            </w:r>
            <w:proofErr w:type="gramEnd"/>
            <w:r>
              <w:rPr>
                <w:rFonts w:ascii="Arial" w:hAnsi="Arial" w:cs="Arial"/>
              </w:rPr>
              <w:t xml:space="preserve">, </w:t>
            </w:r>
            <w:r w:rsidRPr="00617D96">
              <w:rPr>
                <w:rFonts w:ascii="Arial" w:hAnsi="Arial" w:cs="Arial"/>
              </w:rPr>
              <w:t xml:space="preserve">in consultation with relevant experts, to monitor and review the adequacy of management measures designed to stop the decline and support the recovery of </w:t>
            </w:r>
            <w:proofErr w:type="spellStart"/>
            <w:r w:rsidRPr="00617D96">
              <w:rPr>
                <w:rFonts w:ascii="Arial" w:hAnsi="Arial" w:cs="Arial"/>
              </w:rPr>
              <w:t>Harrisson's</w:t>
            </w:r>
            <w:proofErr w:type="spellEnd"/>
            <w:r w:rsidRPr="00617D96">
              <w:rPr>
                <w:rFonts w:ascii="Arial" w:hAnsi="Arial" w:cs="Arial"/>
              </w:rPr>
              <w:t xml:space="preserve"> dogfish and southern dogfish</w:t>
            </w:r>
            <w:r>
              <w:rPr>
                <w:rFonts w:ascii="Arial" w:hAnsi="Arial" w:cs="Arial"/>
              </w:rPr>
              <w:t>.</w:t>
            </w:r>
          </w:p>
          <w:p w:rsidR="00447410" w:rsidRPr="00447410" w:rsidRDefault="00447410" w:rsidP="00447410">
            <w:pPr>
              <w:spacing w:after="120"/>
              <w:ind w:left="369" w:hanging="369"/>
              <w:rPr>
                <w:rFonts w:ascii="Arial" w:hAnsi="Arial" w:cs="Arial"/>
              </w:rPr>
            </w:pPr>
          </w:p>
        </w:tc>
      </w:tr>
      <w:tr w:rsidR="00E22033" w:rsidRPr="00F6308F" w:rsidTr="00C84E09">
        <w:trPr>
          <w:jc w:val="center"/>
        </w:trPr>
        <w:tc>
          <w:tcPr>
            <w:tcW w:w="461" w:type="dxa"/>
          </w:tcPr>
          <w:p w:rsidR="00E22033" w:rsidRPr="00F6308F" w:rsidRDefault="00C84E09" w:rsidP="00E22033">
            <w:pPr>
              <w:rPr>
                <w:rFonts w:ascii="Arial" w:hAnsi="Arial" w:cs="Arial"/>
                <w:sz w:val="22"/>
                <w:szCs w:val="22"/>
              </w:rPr>
            </w:pPr>
            <w:r>
              <w:rPr>
                <w:rFonts w:ascii="Arial" w:hAnsi="Arial" w:cs="Arial"/>
                <w:sz w:val="22"/>
                <w:szCs w:val="22"/>
              </w:rPr>
              <w:t>5</w:t>
            </w:r>
          </w:p>
        </w:tc>
        <w:tc>
          <w:tcPr>
            <w:tcW w:w="8699" w:type="dxa"/>
          </w:tcPr>
          <w:p w:rsidR="00E22033" w:rsidRPr="00FA0150" w:rsidRDefault="00E22033" w:rsidP="00E22033">
            <w:pPr>
              <w:spacing w:after="120"/>
              <w:rPr>
                <w:rFonts w:ascii="Arial" w:hAnsi="Arial" w:cs="Arial"/>
                <w:sz w:val="22"/>
                <w:szCs w:val="22"/>
                <w:u w:val="single"/>
              </w:rPr>
            </w:pPr>
            <w:r>
              <w:rPr>
                <w:rFonts w:ascii="Arial" w:hAnsi="Arial" w:cs="Arial"/>
                <w:sz w:val="22"/>
                <w:szCs w:val="22"/>
                <w:u w:val="single"/>
              </w:rPr>
              <w:t>Conservation dependent species</w:t>
            </w:r>
          </w:p>
          <w:p w:rsidR="00E22033" w:rsidRDefault="00E22033" w:rsidP="00E22033">
            <w:pPr>
              <w:spacing w:after="120"/>
              <w:rPr>
                <w:rFonts w:ascii="Arial" w:hAnsi="Arial" w:cs="Arial"/>
                <w:sz w:val="22"/>
                <w:szCs w:val="22"/>
              </w:rPr>
            </w:pPr>
            <w:r>
              <w:rPr>
                <w:rFonts w:ascii="Arial" w:hAnsi="Arial" w:cs="Arial"/>
                <w:sz w:val="22"/>
                <w:szCs w:val="22"/>
              </w:rPr>
              <w:t xml:space="preserve">A number of species listed as conservation dependent under the EPBC Act are caught as bycatch or byproduct within the Southern and Eastern Scalefish and Shark Fishery. These species include orange </w:t>
            </w:r>
            <w:proofErr w:type="spellStart"/>
            <w:r>
              <w:rPr>
                <w:rFonts w:ascii="Arial" w:hAnsi="Arial" w:cs="Arial"/>
                <w:sz w:val="22"/>
                <w:szCs w:val="22"/>
              </w:rPr>
              <w:t>roughy</w:t>
            </w:r>
            <w:proofErr w:type="spellEnd"/>
            <w:r>
              <w:rPr>
                <w:rFonts w:ascii="Arial" w:hAnsi="Arial" w:cs="Arial"/>
                <w:sz w:val="22"/>
                <w:szCs w:val="22"/>
              </w:rPr>
              <w:t xml:space="preserve">, eastern gemfish and school shark. </w:t>
            </w:r>
            <w:r w:rsidRPr="00B978A8">
              <w:rPr>
                <w:rFonts w:ascii="Arial" w:hAnsi="Arial" w:cs="Arial"/>
                <w:sz w:val="22"/>
                <w:szCs w:val="22"/>
              </w:rPr>
              <w:t xml:space="preserve">The Australian </w:t>
            </w:r>
            <w:r>
              <w:rPr>
                <w:rFonts w:ascii="Arial" w:hAnsi="Arial" w:cs="Arial"/>
                <w:sz w:val="22"/>
                <w:szCs w:val="22"/>
              </w:rPr>
              <w:t>Fisheries Management Authority has developed and implemented rebuilding strategies for stocks of these species that occur with</w:t>
            </w:r>
            <w:r w:rsidR="005309E5">
              <w:rPr>
                <w:rFonts w:ascii="Arial" w:hAnsi="Arial" w:cs="Arial"/>
                <w:sz w:val="22"/>
                <w:szCs w:val="22"/>
              </w:rPr>
              <w:t>in</w:t>
            </w:r>
            <w:r>
              <w:rPr>
                <w:rFonts w:ascii="Arial" w:hAnsi="Arial" w:cs="Arial"/>
                <w:sz w:val="22"/>
                <w:szCs w:val="22"/>
              </w:rPr>
              <w:t xml:space="preserve"> the fishery, in accordance with the Commonwealth Fisheries Harvest Strategy Policy.</w:t>
            </w:r>
          </w:p>
          <w:p w:rsidR="00E22033" w:rsidRPr="00C3049E" w:rsidRDefault="00E22033" w:rsidP="005309E5">
            <w:pPr>
              <w:rPr>
                <w:rFonts w:ascii="Arial" w:hAnsi="Arial" w:cs="Arial"/>
                <w:sz w:val="22"/>
                <w:szCs w:val="22"/>
                <w:u w:val="single"/>
              </w:rPr>
            </w:pPr>
            <w:r>
              <w:rPr>
                <w:rFonts w:ascii="Arial" w:hAnsi="Arial" w:cs="Arial"/>
                <w:sz w:val="22"/>
                <w:szCs w:val="22"/>
              </w:rPr>
              <w:t>Key objectives for rebuilding strategies are to rebuild stocks within the area of the fishery to limit reference points</w:t>
            </w:r>
            <w:r w:rsidR="005309E5">
              <w:rPr>
                <w:rFonts w:ascii="Arial" w:hAnsi="Arial" w:cs="Arial"/>
                <w:sz w:val="22"/>
                <w:szCs w:val="22"/>
              </w:rPr>
              <w:t xml:space="preserve"> in the first instance</w:t>
            </w:r>
            <w:r>
              <w:rPr>
                <w:rFonts w:ascii="Arial" w:hAnsi="Arial" w:cs="Arial"/>
                <w:sz w:val="22"/>
                <w:szCs w:val="22"/>
              </w:rPr>
              <w:t xml:space="preserve"> and then to target reference points within biologically reasonable timeframes. These reference points and timeframes are established within each species specific strategy. As rebuilding strategies are periodically reviewed within the longer timeframes required for recovery of the conservation dependent species, t</w:t>
            </w:r>
            <w:r w:rsidRPr="00B978A8">
              <w:rPr>
                <w:rFonts w:ascii="Arial" w:hAnsi="Arial" w:cs="Arial"/>
                <w:sz w:val="22"/>
                <w:szCs w:val="22"/>
              </w:rPr>
              <w:t xml:space="preserve">he Australian </w:t>
            </w:r>
            <w:r>
              <w:rPr>
                <w:rFonts w:ascii="Arial" w:hAnsi="Arial" w:cs="Arial"/>
                <w:sz w:val="22"/>
                <w:szCs w:val="22"/>
              </w:rPr>
              <w:t>Fisheries Management Authority's management measures should also be reviewed to ensure that the most appropriate measures are in place to enable the rebuilding objectives to be met. An annual evaluation of the effectiveness of the strategies and the status of the conservation dependent stocks should be provided to the department.</w:t>
            </w:r>
          </w:p>
        </w:tc>
        <w:tc>
          <w:tcPr>
            <w:tcW w:w="5137" w:type="dxa"/>
          </w:tcPr>
          <w:p w:rsidR="00E22033" w:rsidRPr="00617D96" w:rsidRDefault="00E22033" w:rsidP="00E22033">
            <w:pPr>
              <w:spacing w:after="120"/>
              <w:rPr>
                <w:rFonts w:ascii="Arial" w:hAnsi="Arial" w:cs="Arial"/>
                <w:b/>
                <w:sz w:val="22"/>
                <w:szCs w:val="22"/>
              </w:rPr>
            </w:pPr>
            <w:r>
              <w:rPr>
                <w:rFonts w:ascii="Arial" w:hAnsi="Arial" w:cs="Arial"/>
                <w:b/>
                <w:sz w:val="22"/>
                <w:szCs w:val="22"/>
              </w:rPr>
              <w:t xml:space="preserve">Condition </w:t>
            </w:r>
            <w:r w:rsidR="00C84E09">
              <w:rPr>
                <w:rFonts w:ascii="Arial" w:hAnsi="Arial" w:cs="Arial"/>
                <w:b/>
                <w:sz w:val="22"/>
                <w:szCs w:val="22"/>
              </w:rPr>
              <w:t>6</w:t>
            </w:r>
            <w:r w:rsidRPr="00617D96">
              <w:rPr>
                <w:rFonts w:ascii="Arial" w:hAnsi="Arial" w:cs="Arial"/>
                <w:b/>
                <w:sz w:val="22"/>
                <w:szCs w:val="22"/>
              </w:rPr>
              <w:t>:</w:t>
            </w:r>
          </w:p>
          <w:p w:rsidR="00E22033" w:rsidRPr="00617D96" w:rsidRDefault="00E22033" w:rsidP="00E22033">
            <w:pPr>
              <w:spacing w:after="120"/>
              <w:rPr>
                <w:rFonts w:ascii="Arial" w:hAnsi="Arial" w:cs="Arial"/>
                <w:sz w:val="22"/>
                <w:szCs w:val="22"/>
              </w:rPr>
            </w:pPr>
            <w:r w:rsidRPr="00B978A8">
              <w:rPr>
                <w:rFonts w:ascii="Arial" w:hAnsi="Arial" w:cs="Arial"/>
                <w:sz w:val="22"/>
                <w:szCs w:val="22"/>
              </w:rPr>
              <w:t xml:space="preserve">The Australian </w:t>
            </w:r>
            <w:r>
              <w:rPr>
                <w:rFonts w:ascii="Arial" w:hAnsi="Arial" w:cs="Arial"/>
                <w:sz w:val="22"/>
                <w:szCs w:val="22"/>
              </w:rPr>
              <w:t>Fisheries Management Authority</w:t>
            </w:r>
            <w:r w:rsidRPr="00617D96">
              <w:rPr>
                <w:rFonts w:ascii="Arial" w:hAnsi="Arial" w:cs="Arial"/>
                <w:sz w:val="22"/>
                <w:szCs w:val="22"/>
              </w:rPr>
              <w:t xml:space="preserve"> to:</w:t>
            </w:r>
          </w:p>
          <w:p w:rsidR="00E22033" w:rsidRDefault="00E22033" w:rsidP="00DD0F58">
            <w:pPr>
              <w:pStyle w:val="ListParagraph"/>
              <w:numPr>
                <w:ilvl w:val="0"/>
                <w:numId w:val="41"/>
              </w:numPr>
              <w:spacing w:after="120"/>
              <w:contextualSpacing/>
              <w:rPr>
                <w:rFonts w:ascii="Arial" w:hAnsi="Arial" w:cs="Arial"/>
              </w:rPr>
            </w:pPr>
            <w:r w:rsidRPr="00617D96">
              <w:rPr>
                <w:rFonts w:ascii="Arial" w:hAnsi="Arial" w:cs="Arial"/>
              </w:rPr>
              <w:t xml:space="preserve">ensure that management measures are in place to meet the objectives of the rebuilding strategies for species listed as conservation dependent under the </w:t>
            </w:r>
            <w:r w:rsidRPr="00617D96">
              <w:rPr>
                <w:rFonts w:ascii="Arial" w:hAnsi="Arial" w:cs="Arial"/>
                <w:i/>
              </w:rPr>
              <w:t>Environment Protection and Biodiversity Conservation Act 1999</w:t>
            </w:r>
            <w:r w:rsidRPr="00617D96">
              <w:rPr>
                <w:rFonts w:ascii="Arial" w:hAnsi="Arial" w:cs="Arial"/>
              </w:rPr>
              <w:t>, and</w:t>
            </w:r>
          </w:p>
          <w:p w:rsidR="00276BE6" w:rsidRDefault="00276BE6" w:rsidP="00276BE6">
            <w:pPr>
              <w:pStyle w:val="ListParagraph"/>
              <w:numPr>
                <w:ilvl w:val="0"/>
                <w:numId w:val="0"/>
              </w:numPr>
              <w:spacing w:after="120"/>
              <w:ind w:left="720"/>
              <w:contextualSpacing/>
              <w:rPr>
                <w:rFonts w:ascii="Arial" w:hAnsi="Arial" w:cs="Arial"/>
              </w:rPr>
            </w:pPr>
          </w:p>
          <w:p w:rsidR="00E22033" w:rsidRDefault="00E22033" w:rsidP="00DD0F58">
            <w:pPr>
              <w:pStyle w:val="ListParagraph"/>
              <w:numPr>
                <w:ilvl w:val="0"/>
                <w:numId w:val="41"/>
              </w:numPr>
              <w:spacing w:after="120"/>
              <w:contextualSpacing/>
              <w:rPr>
                <w:rFonts w:ascii="Arial" w:hAnsi="Arial" w:cs="Arial"/>
              </w:rPr>
            </w:pPr>
            <w:proofErr w:type="gramStart"/>
            <w:r>
              <w:rPr>
                <w:rFonts w:ascii="Arial" w:hAnsi="Arial" w:cs="Arial"/>
              </w:rPr>
              <w:t>continue</w:t>
            </w:r>
            <w:proofErr w:type="gramEnd"/>
            <w:r>
              <w:rPr>
                <w:rFonts w:ascii="Arial" w:hAnsi="Arial" w:cs="Arial"/>
              </w:rPr>
              <w:t xml:space="preserve"> </w:t>
            </w:r>
            <w:r w:rsidRPr="00617D96">
              <w:rPr>
                <w:rFonts w:ascii="Arial" w:hAnsi="Arial" w:cs="Arial"/>
              </w:rPr>
              <w:t xml:space="preserve">to evaluate and report to the </w:t>
            </w:r>
            <w:r>
              <w:rPr>
                <w:rFonts w:ascii="Arial" w:hAnsi="Arial" w:cs="Arial"/>
              </w:rPr>
              <w:t>department</w:t>
            </w:r>
            <w:r w:rsidRPr="00617D96">
              <w:rPr>
                <w:rFonts w:ascii="Arial" w:hAnsi="Arial" w:cs="Arial"/>
              </w:rPr>
              <w:t xml:space="preserve"> on the effectiveness of rebuilding strategies for conservation dependent listed species</w:t>
            </w:r>
            <w:r>
              <w:rPr>
                <w:rFonts w:ascii="Arial" w:hAnsi="Arial" w:cs="Arial"/>
              </w:rPr>
              <w:t>.</w:t>
            </w:r>
          </w:p>
          <w:p w:rsidR="00E22033" w:rsidRPr="00C3049E" w:rsidRDefault="00E22033" w:rsidP="00E22033">
            <w:pPr>
              <w:pStyle w:val="normal-dot"/>
              <w:tabs>
                <w:tab w:val="left" w:pos="1440"/>
              </w:tabs>
              <w:spacing w:after="120"/>
              <w:ind w:right="142"/>
              <w:rPr>
                <w:rFonts w:ascii="Arial" w:hAnsi="Arial" w:cs="Arial"/>
                <w:b/>
                <w:szCs w:val="22"/>
              </w:rPr>
            </w:pPr>
            <w:r w:rsidRPr="00617D96">
              <w:rPr>
                <w:rFonts w:ascii="Arial" w:hAnsi="Arial" w:cs="Arial"/>
                <w:szCs w:val="22"/>
              </w:rPr>
              <w:t xml:space="preserve"> </w:t>
            </w:r>
          </w:p>
        </w:tc>
      </w:tr>
    </w:tbl>
    <w:p w:rsidR="00C21C8C" w:rsidRDefault="00C21C8C">
      <w:r>
        <w:br w:type="page"/>
      </w:r>
    </w:p>
    <w:tbl>
      <w:tblPr>
        <w:tblW w:w="14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
        <w:gridCol w:w="8699"/>
        <w:gridCol w:w="5137"/>
      </w:tblGrid>
      <w:tr w:rsidR="00D264C1" w:rsidRPr="00F6308F" w:rsidTr="00C84E09">
        <w:trPr>
          <w:jc w:val="center"/>
        </w:trPr>
        <w:tc>
          <w:tcPr>
            <w:tcW w:w="461" w:type="dxa"/>
          </w:tcPr>
          <w:p w:rsidR="00D264C1" w:rsidRDefault="00D264C1" w:rsidP="00E22033">
            <w:pPr>
              <w:rPr>
                <w:rFonts w:ascii="Arial" w:hAnsi="Arial" w:cs="Arial"/>
                <w:sz w:val="22"/>
                <w:szCs w:val="22"/>
              </w:rPr>
            </w:pPr>
          </w:p>
        </w:tc>
        <w:tc>
          <w:tcPr>
            <w:tcW w:w="8699" w:type="dxa"/>
          </w:tcPr>
          <w:p w:rsidR="00D264C1" w:rsidRDefault="000D4B64" w:rsidP="00E22033">
            <w:pPr>
              <w:spacing w:after="120"/>
              <w:rPr>
                <w:rFonts w:ascii="Arial" w:hAnsi="Arial" w:cs="Arial"/>
                <w:sz w:val="22"/>
                <w:szCs w:val="22"/>
                <w:u w:val="single"/>
              </w:rPr>
            </w:pPr>
            <w:r w:rsidRPr="00F6308F">
              <w:rPr>
                <w:rFonts w:ascii="Arial" w:hAnsi="Arial" w:cs="Arial"/>
                <w:b/>
                <w:sz w:val="22"/>
                <w:szCs w:val="22"/>
              </w:rPr>
              <w:t>Issue</w:t>
            </w:r>
          </w:p>
        </w:tc>
        <w:tc>
          <w:tcPr>
            <w:tcW w:w="5137" w:type="dxa"/>
          </w:tcPr>
          <w:p w:rsidR="00D264C1" w:rsidDel="00D264C1" w:rsidRDefault="00D264C1" w:rsidP="00E22033">
            <w:pPr>
              <w:spacing w:after="120"/>
              <w:rPr>
                <w:rFonts w:ascii="Arial" w:hAnsi="Arial" w:cs="Arial"/>
                <w:b/>
                <w:sz w:val="22"/>
                <w:szCs w:val="22"/>
              </w:rPr>
            </w:pPr>
            <w:r w:rsidRPr="00C84E09">
              <w:rPr>
                <w:rFonts w:ascii="Arial" w:hAnsi="Arial" w:cs="Arial"/>
                <w:b/>
                <w:sz w:val="22"/>
                <w:szCs w:val="22"/>
              </w:rPr>
              <w:t>Part 13 Conditions</w:t>
            </w:r>
          </w:p>
        </w:tc>
      </w:tr>
      <w:tr w:rsidR="004F1AB5" w:rsidRPr="00F6308F" w:rsidTr="00C84E09">
        <w:trPr>
          <w:jc w:val="center"/>
        </w:trPr>
        <w:tc>
          <w:tcPr>
            <w:tcW w:w="461" w:type="dxa"/>
          </w:tcPr>
          <w:p w:rsidR="004F1AB5" w:rsidRPr="00F6308F" w:rsidRDefault="00C84E09" w:rsidP="004F1AB5">
            <w:pPr>
              <w:rPr>
                <w:rFonts w:ascii="Arial" w:hAnsi="Arial" w:cs="Arial"/>
                <w:sz w:val="22"/>
                <w:szCs w:val="22"/>
              </w:rPr>
            </w:pPr>
            <w:r>
              <w:rPr>
                <w:rFonts w:ascii="Arial" w:hAnsi="Arial" w:cs="Arial"/>
                <w:sz w:val="22"/>
                <w:szCs w:val="22"/>
              </w:rPr>
              <w:t>6</w:t>
            </w:r>
          </w:p>
        </w:tc>
        <w:tc>
          <w:tcPr>
            <w:tcW w:w="8699" w:type="dxa"/>
          </w:tcPr>
          <w:p w:rsidR="004F1AB5" w:rsidRDefault="004F1AB5" w:rsidP="004F1AB5">
            <w:pPr>
              <w:spacing w:after="120"/>
              <w:rPr>
                <w:rFonts w:ascii="Arial" w:hAnsi="Arial" w:cs="Arial"/>
                <w:sz w:val="22"/>
                <w:szCs w:val="22"/>
                <w:u w:val="single"/>
              </w:rPr>
            </w:pPr>
            <w:r w:rsidRPr="00C77C34">
              <w:rPr>
                <w:rFonts w:ascii="Arial" w:hAnsi="Arial" w:cs="Arial"/>
                <w:sz w:val="22"/>
                <w:szCs w:val="22"/>
                <w:u w:val="single"/>
              </w:rPr>
              <w:t>Australian sea lions</w:t>
            </w:r>
          </w:p>
          <w:p w:rsidR="004F1AB5" w:rsidRDefault="004F1AB5" w:rsidP="004F1AB5">
            <w:pPr>
              <w:spacing w:after="120"/>
              <w:rPr>
                <w:rFonts w:ascii="Arial" w:hAnsi="Arial" w:cs="Arial"/>
                <w:sz w:val="22"/>
                <w:szCs w:val="22"/>
              </w:rPr>
            </w:pPr>
            <w:r>
              <w:rPr>
                <w:rFonts w:ascii="Arial" w:hAnsi="Arial" w:cs="Arial"/>
                <w:sz w:val="22"/>
                <w:szCs w:val="22"/>
              </w:rPr>
              <w:t xml:space="preserve">The area of the Shark Gillnet and Shark Hook Sector of the </w:t>
            </w:r>
            <w:r w:rsidR="004F320D">
              <w:rPr>
                <w:rFonts w:ascii="Arial" w:hAnsi="Arial" w:cs="Arial"/>
                <w:sz w:val="22"/>
                <w:szCs w:val="22"/>
              </w:rPr>
              <w:t>Southern and Eastern Scalefish and Shark Fishery</w:t>
            </w:r>
            <w:r>
              <w:rPr>
                <w:rFonts w:ascii="Arial" w:hAnsi="Arial" w:cs="Arial"/>
                <w:sz w:val="22"/>
                <w:szCs w:val="22"/>
              </w:rPr>
              <w:t xml:space="preserve"> overlaps extensively with the foraging range of Australian sea lion populations offshore of South Australia. Australian sea lions are listed as vulnerable under the</w:t>
            </w:r>
            <w:r w:rsidR="002F69C2">
              <w:rPr>
                <w:rFonts w:ascii="Arial" w:hAnsi="Arial" w:cs="Arial"/>
                <w:sz w:val="22"/>
                <w:szCs w:val="22"/>
              </w:rPr>
              <w:t xml:space="preserve"> EPBC Act</w:t>
            </w:r>
            <w:r>
              <w:rPr>
                <w:rFonts w:ascii="Arial" w:hAnsi="Arial" w:cs="Arial"/>
                <w:sz w:val="22"/>
                <w:szCs w:val="22"/>
              </w:rPr>
              <w:t xml:space="preserve"> and are considered highly susceptible to fatal interactions with gillnets, based on research conducted in the fishery from 2007 - 2010.</w:t>
            </w:r>
          </w:p>
          <w:p w:rsidR="004F1AB5" w:rsidRDefault="004F1AB5" w:rsidP="004F1AB5">
            <w:pPr>
              <w:spacing w:after="120"/>
              <w:rPr>
                <w:rFonts w:ascii="Arial" w:hAnsi="Arial" w:cs="Arial"/>
                <w:sz w:val="22"/>
                <w:szCs w:val="22"/>
              </w:rPr>
            </w:pPr>
            <w:r>
              <w:rPr>
                <w:rFonts w:ascii="Arial" w:hAnsi="Arial" w:cs="Arial"/>
                <w:sz w:val="22"/>
                <w:szCs w:val="22"/>
              </w:rPr>
              <w:t xml:space="preserve">Voluntary closures were implemented in the fishery in December 2009, followed by a series of larger formal closures and increasing </w:t>
            </w:r>
            <w:r w:rsidR="007B763B">
              <w:rPr>
                <w:rFonts w:ascii="Arial" w:hAnsi="Arial" w:cs="Arial"/>
                <w:sz w:val="22"/>
                <w:szCs w:val="22"/>
              </w:rPr>
              <w:t xml:space="preserve">independent </w:t>
            </w:r>
            <w:r>
              <w:rPr>
                <w:rFonts w:ascii="Arial" w:hAnsi="Arial" w:cs="Arial"/>
                <w:sz w:val="22"/>
                <w:szCs w:val="22"/>
              </w:rPr>
              <w:t>observer coverage from June 2010, through the implementation of AFMA's Australian Sea Lion Management Strategy. This strategy was reviewed in 2010 and 2011, with the final suite of management arrangements being implemented in November 2011.</w:t>
            </w:r>
          </w:p>
          <w:p w:rsidR="004F1AB5" w:rsidRPr="002E428C" w:rsidRDefault="004F1AB5" w:rsidP="004F1AB5">
            <w:pPr>
              <w:spacing w:after="120"/>
              <w:rPr>
                <w:rFonts w:ascii="Arial" w:hAnsi="Arial" w:cs="Arial"/>
                <w:sz w:val="22"/>
                <w:szCs w:val="22"/>
              </w:rPr>
            </w:pPr>
            <w:r>
              <w:rPr>
                <w:rFonts w:ascii="Arial" w:hAnsi="Arial" w:cs="Arial"/>
                <w:sz w:val="22"/>
                <w:szCs w:val="22"/>
              </w:rPr>
              <w:t xml:space="preserve">Management measures currently in force under the Australian </w:t>
            </w:r>
            <w:r w:rsidRPr="002E428C">
              <w:rPr>
                <w:rFonts w:ascii="Arial" w:hAnsi="Arial" w:cs="Arial"/>
                <w:sz w:val="22"/>
                <w:szCs w:val="22"/>
              </w:rPr>
              <w:t>Sea Lion Management Strategy include:</w:t>
            </w:r>
          </w:p>
          <w:p w:rsidR="004F1AB5" w:rsidRPr="002E428C" w:rsidRDefault="004F1AB5" w:rsidP="004F1AB5">
            <w:pPr>
              <w:pStyle w:val="ListBullet"/>
              <w:rPr>
                <w:rFonts w:ascii="Arial" w:hAnsi="Arial" w:cs="Arial"/>
                <w:sz w:val="22"/>
                <w:szCs w:val="22"/>
              </w:rPr>
            </w:pPr>
            <w:r w:rsidRPr="002E428C">
              <w:rPr>
                <w:rFonts w:ascii="Arial" w:hAnsi="Arial" w:cs="Arial"/>
                <w:sz w:val="22"/>
                <w:szCs w:val="22"/>
              </w:rPr>
              <w:t>area closures of 18 500 km</w:t>
            </w:r>
            <w:r w:rsidRPr="002E428C">
              <w:rPr>
                <w:rFonts w:ascii="Arial" w:hAnsi="Arial" w:cs="Arial"/>
                <w:sz w:val="22"/>
                <w:szCs w:val="22"/>
                <w:vertAlign w:val="superscript"/>
              </w:rPr>
              <w:t xml:space="preserve">2 </w:t>
            </w:r>
            <w:r w:rsidRPr="002E428C">
              <w:rPr>
                <w:rFonts w:ascii="Arial" w:hAnsi="Arial" w:cs="Arial"/>
                <w:sz w:val="22"/>
                <w:szCs w:val="22"/>
              </w:rPr>
              <w:t>to gillnet fishing around Australian sea lion colonies</w:t>
            </w:r>
          </w:p>
          <w:p w:rsidR="004F1AB5" w:rsidRPr="002E428C" w:rsidRDefault="004F1AB5" w:rsidP="004F1AB5">
            <w:pPr>
              <w:pStyle w:val="ListBullet"/>
              <w:rPr>
                <w:rFonts w:ascii="Arial" w:hAnsi="Arial" w:cs="Arial"/>
                <w:sz w:val="22"/>
                <w:szCs w:val="22"/>
              </w:rPr>
            </w:pPr>
            <w:r w:rsidRPr="002E428C">
              <w:rPr>
                <w:rFonts w:ascii="Arial" w:hAnsi="Arial" w:cs="Arial"/>
                <w:sz w:val="22"/>
                <w:szCs w:val="22"/>
              </w:rPr>
              <w:t>requirement for one hundred per cent coverage of independent monitoring (such as observers) for gillnet fishing offshore of South Australia</w:t>
            </w:r>
          </w:p>
          <w:p w:rsidR="004F1AB5" w:rsidRPr="002E428C" w:rsidRDefault="004F1AB5" w:rsidP="004F1AB5">
            <w:pPr>
              <w:pStyle w:val="ListBullet"/>
              <w:rPr>
                <w:rFonts w:ascii="Arial" w:hAnsi="Arial" w:cs="Arial"/>
                <w:sz w:val="22"/>
                <w:szCs w:val="22"/>
              </w:rPr>
            </w:pPr>
            <w:r w:rsidRPr="002E428C">
              <w:rPr>
                <w:rFonts w:ascii="Arial" w:hAnsi="Arial" w:cs="Arial"/>
                <w:sz w:val="22"/>
                <w:szCs w:val="22"/>
              </w:rPr>
              <w:t>requirement for ten per cent coverage of observers for gillnet fishing elsewhere in the fishery</w:t>
            </w:r>
          </w:p>
          <w:p w:rsidR="004F1AB5" w:rsidRPr="002E428C" w:rsidRDefault="004F1AB5" w:rsidP="004F1AB5">
            <w:pPr>
              <w:pStyle w:val="ListBullet"/>
              <w:rPr>
                <w:rFonts w:ascii="Arial" w:hAnsi="Arial" w:cs="Arial"/>
                <w:sz w:val="22"/>
                <w:szCs w:val="22"/>
              </w:rPr>
            </w:pPr>
            <w:r w:rsidRPr="002E428C">
              <w:rPr>
                <w:rFonts w:ascii="Arial" w:hAnsi="Arial" w:cs="Arial"/>
                <w:sz w:val="22"/>
                <w:szCs w:val="22"/>
              </w:rPr>
              <w:t>provisions to allow some gillnet fishers to switch to using hooks off South Australia, including in areas now closed to gillnets</w:t>
            </w:r>
          </w:p>
          <w:p w:rsidR="004F1AB5" w:rsidRPr="002E428C" w:rsidRDefault="004F1AB5" w:rsidP="004F1AB5">
            <w:pPr>
              <w:pStyle w:val="ListBullet"/>
              <w:rPr>
                <w:rFonts w:ascii="Arial" w:hAnsi="Arial" w:cs="Arial"/>
                <w:sz w:val="22"/>
                <w:szCs w:val="22"/>
              </w:rPr>
            </w:pPr>
            <w:r w:rsidRPr="002E428C">
              <w:rPr>
                <w:rFonts w:ascii="Arial" w:hAnsi="Arial" w:cs="Arial"/>
                <w:sz w:val="22"/>
                <w:szCs w:val="22"/>
              </w:rPr>
              <w:t>requirement for ten per cent coverage of observers for shark hook fishing, and</w:t>
            </w:r>
          </w:p>
          <w:p w:rsidR="004F1AB5" w:rsidRPr="002E428C" w:rsidRDefault="004F1AB5" w:rsidP="004F1AB5">
            <w:pPr>
              <w:pStyle w:val="ListBullet"/>
              <w:rPr>
                <w:rFonts w:ascii="Arial" w:hAnsi="Arial" w:cs="Arial"/>
                <w:sz w:val="22"/>
                <w:szCs w:val="22"/>
              </w:rPr>
            </w:pPr>
            <w:proofErr w:type="gramStart"/>
            <w:r w:rsidRPr="002E428C">
              <w:rPr>
                <w:rFonts w:ascii="Arial" w:hAnsi="Arial" w:cs="Arial"/>
                <w:sz w:val="22"/>
                <w:szCs w:val="22"/>
              </w:rPr>
              <w:t>prohibition</w:t>
            </w:r>
            <w:proofErr w:type="gramEnd"/>
            <w:r w:rsidRPr="002E428C">
              <w:rPr>
                <w:rFonts w:ascii="Arial" w:hAnsi="Arial" w:cs="Arial"/>
                <w:sz w:val="22"/>
                <w:szCs w:val="22"/>
              </w:rPr>
              <w:t xml:space="preserve"> to discharge offal from vessels while gillnets are being set and requirement for nets to be cleaned of biological material before being set.</w:t>
            </w:r>
          </w:p>
          <w:p w:rsidR="004F1AB5" w:rsidRDefault="004F1AB5" w:rsidP="004F1AB5">
            <w:pPr>
              <w:pStyle w:val="ListBullet"/>
              <w:numPr>
                <w:ilvl w:val="0"/>
                <w:numId w:val="0"/>
              </w:numPr>
              <w:ind w:left="360" w:hanging="360"/>
              <w:rPr>
                <w:rFonts w:ascii="Arial" w:hAnsi="Arial" w:cs="Arial"/>
                <w:sz w:val="22"/>
                <w:szCs w:val="22"/>
              </w:rPr>
            </w:pPr>
          </w:p>
          <w:p w:rsidR="004F1AB5" w:rsidRDefault="004F1AB5" w:rsidP="004F1AB5">
            <w:pPr>
              <w:pStyle w:val="ListBullet"/>
              <w:numPr>
                <w:ilvl w:val="0"/>
                <w:numId w:val="0"/>
              </w:numPr>
              <w:ind w:left="23" w:hanging="23"/>
            </w:pPr>
            <w:r>
              <w:rPr>
                <w:rFonts w:ascii="Arial" w:hAnsi="Arial" w:cs="Arial"/>
                <w:sz w:val="22"/>
                <w:szCs w:val="22"/>
              </w:rPr>
              <w:t xml:space="preserve">Under the strategy, an Australian Sea Lion Management Zone has been described within the fishery, which has been divided into seven subzones for management purposes. An Australian sea lion bycatch trigger limit has been identified for each subzone, with a total bycatch trigger limit across the whole fishery set at 15 animals. When a subzone reaches its prescribed trigger limit, the zone is closed to gillnet fishing for a period of 18 months, equivalent to a full breeding cycle of Australian sea lions. </w:t>
            </w:r>
            <w:r>
              <w:t xml:space="preserve"> </w:t>
            </w:r>
          </w:p>
          <w:p w:rsidR="004F1AB5" w:rsidRDefault="004F1AB5" w:rsidP="004F1AB5">
            <w:pPr>
              <w:pStyle w:val="ListBullet"/>
              <w:numPr>
                <w:ilvl w:val="0"/>
                <w:numId w:val="0"/>
              </w:numPr>
              <w:ind w:left="23" w:hanging="23"/>
            </w:pPr>
          </w:p>
          <w:p w:rsidR="004F1AB5" w:rsidRDefault="004F1AB5" w:rsidP="004F1AB5">
            <w:pPr>
              <w:pStyle w:val="ListBullet"/>
              <w:numPr>
                <w:ilvl w:val="0"/>
                <w:numId w:val="0"/>
              </w:numPr>
              <w:ind w:left="23" w:hanging="23"/>
              <w:rPr>
                <w:rFonts w:ascii="Arial" w:hAnsi="Arial" w:cs="Arial"/>
                <w:sz w:val="22"/>
                <w:szCs w:val="22"/>
              </w:rPr>
            </w:pPr>
            <w:r w:rsidRPr="004823DE">
              <w:rPr>
                <w:rFonts w:ascii="Arial" w:hAnsi="Arial" w:cs="Arial"/>
                <w:sz w:val="22"/>
                <w:szCs w:val="22"/>
              </w:rPr>
              <w:t xml:space="preserve">The </w:t>
            </w:r>
            <w:r>
              <w:rPr>
                <w:rFonts w:ascii="Arial" w:hAnsi="Arial" w:cs="Arial"/>
                <w:sz w:val="22"/>
                <w:szCs w:val="22"/>
              </w:rPr>
              <w:t>department considers that t</w:t>
            </w:r>
            <w:r w:rsidRPr="00B978A8">
              <w:rPr>
                <w:rFonts w:ascii="Arial" w:hAnsi="Arial" w:cs="Arial"/>
                <w:sz w:val="22"/>
                <w:szCs w:val="22"/>
              </w:rPr>
              <w:t xml:space="preserve">he Australian </w:t>
            </w:r>
            <w:r>
              <w:rPr>
                <w:rFonts w:ascii="Arial" w:hAnsi="Arial" w:cs="Arial"/>
                <w:sz w:val="22"/>
                <w:szCs w:val="22"/>
              </w:rPr>
              <w:t xml:space="preserve">Fisheries Management Authority has made substantial progress in reducing the impact of fishing activity on Australian sea </w:t>
            </w:r>
            <w:r>
              <w:rPr>
                <w:rFonts w:ascii="Arial" w:hAnsi="Arial" w:cs="Arial"/>
                <w:sz w:val="22"/>
                <w:szCs w:val="22"/>
              </w:rPr>
              <w:lastRenderedPageBreak/>
              <w:t>lions in the fishery. The department considers it important that these improved management measures remain in place, with continuing consultation with marine mammal experts to ensure the adequacy of ongoing Australian sea lion management measures.</w:t>
            </w:r>
          </w:p>
          <w:p w:rsidR="004F1AB5" w:rsidRPr="00C3049E" w:rsidRDefault="004F1AB5" w:rsidP="004F1AB5">
            <w:pPr>
              <w:rPr>
                <w:rFonts w:ascii="Arial" w:hAnsi="Arial" w:cs="Arial"/>
                <w:sz w:val="22"/>
                <w:szCs w:val="22"/>
                <w:u w:val="single"/>
              </w:rPr>
            </w:pPr>
          </w:p>
        </w:tc>
        <w:tc>
          <w:tcPr>
            <w:tcW w:w="5137" w:type="dxa"/>
          </w:tcPr>
          <w:p w:rsidR="004F1AB5" w:rsidRPr="00617D96" w:rsidRDefault="004F1AB5" w:rsidP="004F1AB5">
            <w:pPr>
              <w:spacing w:after="120"/>
              <w:rPr>
                <w:rFonts w:ascii="Arial" w:hAnsi="Arial" w:cs="Arial"/>
                <w:b/>
                <w:sz w:val="22"/>
                <w:szCs w:val="22"/>
              </w:rPr>
            </w:pPr>
            <w:r>
              <w:rPr>
                <w:rFonts w:ascii="Arial" w:hAnsi="Arial" w:cs="Arial"/>
                <w:b/>
                <w:sz w:val="22"/>
                <w:szCs w:val="22"/>
              </w:rPr>
              <w:lastRenderedPageBreak/>
              <w:t xml:space="preserve">Condition </w:t>
            </w:r>
            <w:r w:rsidR="00D264C1">
              <w:rPr>
                <w:rFonts w:ascii="Arial" w:hAnsi="Arial" w:cs="Arial"/>
                <w:b/>
                <w:sz w:val="22"/>
                <w:szCs w:val="22"/>
              </w:rPr>
              <w:t>A</w:t>
            </w:r>
          </w:p>
          <w:p w:rsidR="004F1AB5" w:rsidRDefault="004F1AB5" w:rsidP="004F1AB5">
            <w:pPr>
              <w:spacing w:after="120"/>
              <w:rPr>
                <w:rFonts w:ascii="Arial" w:hAnsi="Arial" w:cs="Arial"/>
                <w:sz w:val="22"/>
                <w:szCs w:val="22"/>
              </w:rPr>
            </w:pPr>
            <w:r w:rsidRPr="00B978A8">
              <w:rPr>
                <w:rFonts w:ascii="Arial" w:hAnsi="Arial" w:cs="Arial"/>
                <w:sz w:val="22"/>
                <w:szCs w:val="22"/>
              </w:rPr>
              <w:t xml:space="preserve">The Australian </w:t>
            </w:r>
            <w:r>
              <w:rPr>
                <w:rFonts w:ascii="Arial" w:hAnsi="Arial" w:cs="Arial"/>
                <w:sz w:val="22"/>
                <w:szCs w:val="22"/>
              </w:rPr>
              <w:t>Fisheries Management Authority</w:t>
            </w:r>
            <w:r w:rsidRPr="00617D96">
              <w:rPr>
                <w:rFonts w:ascii="Arial" w:hAnsi="Arial" w:cs="Arial"/>
                <w:sz w:val="22"/>
                <w:szCs w:val="22"/>
              </w:rPr>
              <w:t xml:space="preserve"> to:</w:t>
            </w:r>
          </w:p>
          <w:p w:rsidR="004F1AB5" w:rsidRDefault="004F1AB5" w:rsidP="00DD0F58">
            <w:pPr>
              <w:pStyle w:val="ListParagraph"/>
              <w:numPr>
                <w:ilvl w:val="0"/>
                <w:numId w:val="38"/>
              </w:numPr>
              <w:spacing w:after="120"/>
              <w:contextualSpacing/>
              <w:rPr>
                <w:rFonts w:ascii="Arial" w:hAnsi="Arial" w:cs="Arial"/>
              </w:rPr>
            </w:pPr>
            <w:proofErr w:type="gramStart"/>
            <w:r>
              <w:rPr>
                <w:rFonts w:ascii="Arial" w:hAnsi="Arial" w:cs="Arial"/>
              </w:rPr>
              <w:t>maintain</w:t>
            </w:r>
            <w:proofErr w:type="gramEnd"/>
            <w:r w:rsidRPr="00617D96">
              <w:rPr>
                <w:rFonts w:ascii="Arial" w:hAnsi="Arial" w:cs="Arial"/>
              </w:rPr>
              <w:t xml:space="preserve"> management measures clearly directed toward limiting the impact of fishing activity on Australian sea lions to levels which will assist in enabling the recovery of the species, including all subpopulations.</w:t>
            </w:r>
          </w:p>
          <w:p w:rsidR="00276BE6" w:rsidRDefault="00276BE6" w:rsidP="00276BE6">
            <w:pPr>
              <w:pStyle w:val="ListParagraph"/>
              <w:numPr>
                <w:ilvl w:val="0"/>
                <w:numId w:val="0"/>
              </w:numPr>
              <w:spacing w:after="120"/>
              <w:ind w:left="786"/>
              <w:contextualSpacing/>
              <w:rPr>
                <w:rFonts w:ascii="Arial" w:hAnsi="Arial" w:cs="Arial"/>
              </w:rPr>
            </w:pPr>
          </w:p>
          <w:p w:rsidR="004F1AB5" w:rsidRPr="00255D2D" w:rsidRDefault="004F1AB5" w:rsidP="00DD0F58">
            <w:pPr>
              <w:pStyle w:val="ListParagraph"/>
              <w:numPr>
                <w:ilvl w:val="0"/>
                <w:numId w:val="38"/>
              </w:numPr>
              <w:spacing w:after="120"/>
              <w:contextualSpacing/>
              <w:rPr>
                <w:rFonts w:ascii="Arial" w:hAnsi="Arial" w:cs="Arial"/>
              </w:rPr>
            </w:pPr>
            <w:r>
              <w:rPr>
                <w:rFonts w:ascii="Arial" w:hAnsi="Arial" w:cs="Arial"/>
              </w:rPr>
              <w:t xml:space="preserve">In </w:t>
            </w:r>
            <w:r w:rsidRPr="00617D96">
              <w:rPr>
                <w:rFonts w:ascii="Arial" w:hAnsi="Arial" w:cs="Arial"/>
              </w:rPr>
              <w:t>consultation with marine mammal experts, continue to monitor and review on an annual basis the adequacy of its Australian sea lion management measures</w:t>
            </w:r>
            <w:r>
              <w:rPr>
                <w:rFonts w:ascii="Arial" w:hAnsi="Arial" w:cs="Arial"/>
              </w:rPr>
              <w:t>.</w:t>
            </w:r>
          </w:p>
          <w:p w:rsidR="004F1AB5" w:rsidRPr="00C3049E" w:rsidRDefault="004F1AB5" w:rsidP="004F1AB5">
            <w:pPr>
              <w:pStyle w:val="normal-dot"/>
              <w:tabs>
                <w:tab w:val="left" w:pos="1440"/>
              </w:tabs>
              <w:spacing w:after="120"/>
              <w:ind w:right="142"/>
              <w:rPr>
                <w:rFonts w:ascii="Arial" w:hAnsi="Arial" w:cs="Arial"/>
                <w:b/>
                <w:szCs w:val="22"/>
              </w:rPr>
            </w:pPr>
          </w:p>
        </w:tc>
      </w:tr>
      <w:tr w:rsidR="004F1AB5" w:rsidRPr="00F6308F" w:rsidTr="00C84E09">
        <w:trPr>
          <w:jc w:val="center"/>
        </w:trPr>
        <w:tc>
          <w:tcPr>
            <w:tcW w:w="461" w:type="dxa"/>
          </w:tcPr>
          <w:p w:rsidR="004F1AB5" w:rsidRPr="00F6308F" w:rsidRDefault="00C84E09" w:rsidP="004F1AB5">
            <w:pPr>
              <w:rPr>
                <w:rFonts w:ascii="Arial" w:hAnsi="Arial" w:cs="Arial"/>
                <w:sz w:val="22"/>
                <w:szCs w:val="22"/>
              </w:rPr>
            </w:pPr>
            <w:r>
              <w:rPr>
                <w:rFonts w:ascii="Arial" w:hAnsi="Arial" w:cs="Arial"/>
                <w:sz w:val="22"/>
                <w:szCs w:val="22"/>
              </w:rPr>
              <w:lastRenderedPageBreak/>
              <w:t>7</w:t>
            </w:r>
          </w:p>
        </w:tc>
        <w:tc>
          <w:tcPr>
            <w:tcW w:w="8699" w:type="dxa"/>
          </w:tcPr>
          <w:p w:rsidR="004F1AB5" w:rsidRDefault="004F1AB5" w:rsidP="004F1AB5">
            <w:pPr>
              <w:spacing w:after="120"/>
              <w:rPr>
                <w:rFonts w:ascii="Arial" w:hAnsi="Arial" w:cs="Arial"/>
                <w:sz w:val="22"/>
                <w:szCs w:val="22"/>
                <w:u w:val="single"/>
              </w:rPr>
            </w:pPr>
            <w:r>
              <w:rPr>
                <w:rFonts w:ascii="Arial" w:hAnsi="Arial" w:cs="Arial"/>
                <w:sz w:val="22"/>
                <w:szCs w:val="22"/>
                <w:u w:val="single"/>
              </w:rPr>
              <w:t>Dolphins</w:t>
            </w:r>
          </w:p>
          <w:p w:rsidR="004F1AB5" w:rsidRDefault="004F1AB5" w:rsidP="004F1AB5">
            <w:pPr>
              <w:spacing w:after="120"/>
              <w:rPr>
                <w:rFonts w:ascii="Arial" w:hAnsi="Arial" w:cs="Arial"/>
                <w:sz w:val="22"/>
                <w:szCs w:val="22"/>
              </w:rPr>
            </w:pPr>
            <w:r>
              <w:rPr>
                <w:rFonts w:ascii="Arial" w:hAnsi="Arial" w:cs="Arial"/>
                <w:sz w:val="22"/>
                <w:szCs w:val="22"/>
              </w:rPr>
              <w:t xml:space="preserve">A significant rise in reported entanglements of dolphins with gillnets in the Shark Gillnet and Shark Hook Sector of the </w:t>
            </w:r>
            <w:r w:rsidR="004F320D">
              <w:rPr>
                <w:rFonts w:ascii="Arial" w:hAnsi="Arial" w:cs="Arial"/>
                <w:sz w:val="22"/>
                <w:szCs w:val="22"/>
              </w:rPr>
              <w:t>Southern and Eastern Scalefish and Shark Fishery</w:t>
            </w:r>
            <w:r>
              <w:rPr>
                <w:rFonts w:ascii="Arial" w:hAnsi="Arial" w:cs="Arial"/>
                <w:sz w:val="22"/>
                <w:szCs w:val="22"/>
              </w:rPr>
              <w:t xml:space="preserve"> was observed in 2011, with 45 interactions recorded. This sector recorded only two dolphin interactions in 2009 and seven interactions in 2010.</w:t>
            </w:r>
          </w:p>
          <w:p w:rsidR="004F1AB5" w:rsidRDefault="004F1AB5" w:rsidP="004F1AB5">
            <w:pPr>
              <w:spacing w:after="120"/>
              <w:rPr>
                <w:rFonts w:ascii="Arial" w:hAnsi="Arial" w:cs="Arial"/>
                <w:sz w:val="22"/>
                <w:szCs w:val="22"/>
              </w:rPr>
            </w:pPr>
            <w:r>
              <w:rPr>
                <w:rFonts w:ascii="Arial" w:hAnsi="Arial" w:cs="Arial"/>
                <w:sz w:val="22"/>
                <w:szCs w:val="22"/>
              </w:rPr>
              <w:t>The rise in reported interactions followed increased observer coverage in the sector following the introduction of the Australian Sea Lion Management Strategy.</w:t>
            </w:r>
          </w:p>
          <w:p w:rsidR="004F1AB5" w:rsidRDefault="004F1AB5" w:rsidP="004F1AB5">
            <w:pPr>
              <w:spacing w:after="120"/>
              <w:rPr>
                <w:rFonts w:ascii="Arial" w:hAnsi="Arial" w:cs="Arial"/>
                <w:sz w:val="22"/>
                <w:szCs w:val="22"/>
              </w:rPr>
            </w:pPr>
            <w:r>
              <w:rPr>
                <w:rFonts w:ascii="Arial" w:hAnsi="Arial" w:cs="Arial"/>
                <w:sz w:val="22"/>
                <w:szCs w:val="22"/>
              </w:rPr>
              <w:t>In response to the increased reported interactions in 2011, t</w:t>
            </w:r>
            <w:r w:rsidRPr="00B978A8">
              <w:rPr>
                <w:rFonts w:ascii="Arial" w:hAnsi="Arial" w:cs="Arial"/>
                <w:sz w:val="22"/>
                <w:szCs w:val="22"/>
              </w:rPr>
              <w:t xml:space="preserve">he Australian </w:t>
            </w:r>
            <w:r>
              <w:rPr>
                <w:rFonts w:ascii="Arial" w:hAnsi="Arial" w:cs="Arial"/>
                <w:sz w:val="22"/>
                <w:szCs w:val="22"/>
              </w:rPr>
              <w:t>Fisheries Management Authority closed an area of approximately 27 340 km</w:t>
            </w:r>
            <w:r w:rsidRPr="00206117">
              <w:rPr>
                <w:rFonts w:ascii="Arial" w:hAnsi="Arial" w:cs="Arial"/>
                <w:sz w:val="22"/>
                <w:szCs w:val="22"/>
                <w:vertAlign w:val="superscript"/>
              </w:rPr>
              <w:t>2</w:t>
            </w:r>
            <w:r>
              <w:rPr>
                <w:rFonts w:ascii="Arial" w:hAnsi="Arial" w:cs="Arial"/>
                <w:sz w:val="22"/>
                <w:szCs w:val="22"/>
              </w:rPr>
              <w:t xml:space="preserve"> to the use of gillnets where the majority of dolphin interactions occurred, in an area offshore of the mouth of the Murray River in South Australia. Adjacent to this area, t</w:t>
            </w:r>
            <w:r w:rsidRPr="00B978A8">
              <w:rPr>
                <w:rFonts w:ascii="Arial" w:hAnsi="Arial" w:cs="Arial"/>
                <w:sz w:val="22"/>
                <w:szCs w:val="22"/>
              </w:rPr>
              <w:t xml:space="preserve">he Australian </w:t>
            </w:r>
            <w:r>
              <w:rPr>
                <w:rFonts w:ascii="Arial" w:hAnsi="Arial" w:cs="Arial"/>
                <w:sz w:val="22"/>
                <w:szCs w:val="22"/>
              </w:rPr>
              <w:t>Fisheries Management Authority imposed a Dolphin Observation Zone, where all gillnet vessels are required to have one hundred percent coverage of independent scientific observers or cameras. Observed interaction rates in the fishery decreased following the implementation of these measures, with 16 dolphin interactions recorded in 2012.</w:t>
            </w:r>
          </w:p>
          <w:p w:rsidR="004F1AB5" w:rsidRPr="00C3049E" w:rsidRDefault="004F1AB5" w:rsidP="004F1AB5">
            <w:pPr>
              <w:rPr>
                <w:rFonts w:ascii="Arial" w:hAnsi="Arial" w:cs="Arial"/>
                <w:sz w:val="22"/>
                <w:szCs w:val="22"/>
                <w:u w:val="single"/>
              </w:rPr>
            </w:pPr>
            <w:r>
              <w:rPr>
                <w:rFonts w:ascii="Arial" w:hAnsi="Arial" w:cs="Arial"/>
                <w:sz w:val="22"/>
                <w:szCs w:val="22"/>
              </w:rPr>
              <w:t>The department considers that t</w:t>
            </w:r>
            <w:r w:rsidRPr="00B978A8">
              <w:rPr>
                <w:rFonts w:ascii="Arial" w:hAnsi="Arial" w:cs="Arial"/>
                <w:sz w:val="22"/>
                <w:szCs w:val="22"/>
              </w:rPr>
              <w:t xml:space="preserve">he Australian </w:t>
            </w:r>
            <w:r>
              <w:rPr>
                <w:rFonts w:ascii="Arial" w:hAnsi="Arial" w:cs="Arial"/>
                <w:sz w:val="22"/>
                <w:szCs w:val="22"/>
              </w:rPr>
              <w:t xml:space="preserve">Fisheries Management Authority's response of closing areas of the fishery to gillnet fishing where high numbers of </w:t>
            </w:r>
            <w:r w:rsidR="007B763B">
              <w:rPr>
                <w:rFonts w:ascii="Arial" w:hAnsi="Arial" w:cs="Arial"/>
                <w:sz w:val="22"/>
                <w:szCs w:val="22"/>
              </w:rPr>
              <w:t xml:space="preserve">dolphin </w:t>
            </w:r>
            <w:r>
              <w:rPr>
                <w:rFonts w:ascii="Arial" w:hAnsi="Arial" w:cs="Arial"/>
                <w:sz w:val="22"/>
                <w:szCs w:val="22"/>
              </w:rPr>
              <w:t>interactions were occurring was timely and appropriate. The department considers it important that t</w:t>
            </w:r>
            <w:r w:rsidRPr="00B978A8">
              <w:rPr>
                <w:rFonts w:ascii="Arial" w:hAnsi="Arial" w:cs="Arial"/>
                <w:sz w:val="22"/>
                <w:szCs w:val="22"/>
              </w:rPr>
              <w:t xml:space="preserve">he Australian </w:t>
            </w:r>
            <w:r>
              <w:rPr>
                <w:rFonts w:ascii="Arial" w:hAnsi="Arial" w:cs="Arial"/>
                <w:sz w:val="22"/>
                <w:szCs w:val="22"/>
              </w:rPr>
              <w:t>Fisheries Management Authority now determine the extent of</w:t>
            </w:r>
            <w:r w:rsidR="007B763B">
              <w:rPr>
                <w:rFonts w:ascii="Arial" w:hAnsi="Arial" w:cs="Arial"/>
                <w:sz w:val="22"/>
                <w:szCs w:val="22"/>
              </w:rPr>
              <w:t xml:space="preserve"> the likely</w:t>
            </w:r>
            <w:r>
              <w:rPr>
                <w:rFonts w:ascii="Arial" w:hAnsi="Arial" w:cs="Arial"/>
                <w:sz w:val="22"/>
                <w:szCs w:val="22"/>
              </w:rPr>
              <w:t xml:space="preserve"> ongoing impact of gillnet fishing on dolphins in the fishery, including work to identify which species are being impacted, and ensure </w:t>
            </w:r>
            <w:r w:rsidRPr="00617D96">
              <w:rPr>
                <w:rFonts w:ascii="Arial" w:hAnsi="Arial" w:cs="Arial"/>
                <w:sz w:val="22"/>
                <w:szCs w:val="22"/>
              </w:rPr>
              <w:t xml:space="preserve">appropriate management measures </w:t>
            </w:r>
            <w:r>
              <w:rPr>
                <w:rFonts w:ascii="Arial" w:hAnsi="Arial" w:cs="Arial"/>
                <w:sz w:val="22"/>
                <w:szCs w:val="22"/>
              </w:rPr>
              <w:t xml:space="preserve">are in place </w:t>
            </w:r>
            <w:r w:rsidRPr="00617D96">
              <w:rPr>
                <w:rFonts w:ascii="Arial" w:hAnsi="Arial" w:cs="Arial"/>
                <w:sz w:val="22"/>
                <w:szCs w:val="22"/>
              </w:rPr>
              <w:t>to minimise the impact</w:t>
            </w:r>
            <w:r>
              <w:rPr>
                <w:rFonts w:ascii="Arial" w:hAnsi="Arial" w:cs="Arial"/>
                <w:sz w:val="22"/>
                <w:szCs w:val="22"/>
              </w:rPr>
              <w:t>.</w:t>
            </w:r>
          </w:p>
        </w:tc>
        <w:tc>
          <w:tcPr>
            <w:tcW w:w="5137" w:type="dxa"/>
          </w:tcPr>
          <w:p w:rsidR="004F1AB5" w:rsidRPr="00617D96" w:rsidRDefault="004F1AB5" w:rsidP="004F1AB5">
            <w:pPr>
              <w:spacing w:after="120"/>
              <w:rPr>
                <w:rFonts w:ascii="Arial" w:hAnsi="Arial" w:cs="Arial"/>
                <w:b/>
                <w:sz w:val="22"/>
                <w:szCs w:val="22"/>
              </w:rPr>
            </w:pPr>
            <w:r>
              <w:rPr>
                <w:rFonts w:ascii="Arial" w:hAnsi="Arial" w:cs="Arial"/>
                <w:b/>
                <w:sz w:val="22"/>
                <w:szCs w:val="22"/>
              </w:rPr>
              <w:t xml:space="preserve">Condition </w:t>
            </w:r>
            <w:r w:rsidR="00D264C1">
              <w:rPr>
                <w:rFonts w:ascii="Arial" w:hAnsi="Arial" w:cs="Arial"/>
                <w:b/>
                <w:sz w:val="22"/>
                <w:szCs w:val="22"/>
              </w:rPr>
              <w:t>B</w:t>
            </w:r>
          </w:p>
          <w:p w:rsidR="004F1AB5" w:rsidRPr="00C3049E" w:rsidRDefault="004F1AB5" w:rsidP="004F1AB5">
            <w:pPr>
              <w:pStyle w:val="normal-dot"/>
              <w:tabs>
                <w:tab w:val="clear" w:pos="360"/>
                <w:tab w:val="num" w:pos="33"/>
                <w:tab w:val="left" w:pos="1440"/>
              </w:tabs>
              <w:spacing w:after="120"/>
              <w:ind w:left="33" w:right="142" w:firstLine="0"/>
              <w:rPr>
                <w:rFonts w:ascii="Arial" w:hAnsi="Arial" w:cs="Arial"/>
                <w:b/>
                <w:szCs w:val="22"/>
              </w:rPr>
            </w:pPr>
            <w:r w:rsidRPr="00B978A8">
              <w:rPr>
                <w:rFonts w:ascii="Arial" w:hAnsi="Arial" w:cs="Arial"/>
                <w:szCs w:val="22"/>
              </w:rPr>
              <w:t xml:space="preserve">The Australian </w:t>
            </w:r>
            <w:r>
              <w:rPr>
                <w:rFonts w:ascii="Arial" w:hAnsi="Arial" w:cs="Arial"/>
                <w:szCs w:val="22"/>
              </w:rPr>
              <w:t>Fisheries Management Authority</w:t>
            </w:r>
            <w:r w:rsidRPr="00617D96">
              <w:rPr>
                <w:rFonts w:ascii="Arial" w:hAnsi="Arial" w:cs="Arial"/>
                <w:szCs w:val="22"/>
              </w:rPr>
              <w:t xml:space="preserve"> to determine the extent of the impact of fishing on dolphins, including identifying the species impacted, and </w:t>
            </w:r>
            <w:proofErr w:type="gramStart"/>
            <w:r w:rsidRPr="00617D96">
              <w:rPr>
                <w:rFonts w:ascii="Arial" w:hAnsi="Arial" w:cs="Arial"/>
                <w:szCs w:val="22"/>
              </w:rPr>
              <w:t>develop</w:t>
            </w:r>
            <w:proofErr w:type="gramEnd"/>
            <w:r w:rsidRPr="00617D96">
              <w:rPr>
                <w:rFonts w:ascii="Arial" w:hAnsi="Arial" w:cs="Arial"/>
                <w:szCs w:val="22"/>
              </w:rPr>
              <w:t xml:space="preserve"> appropriate management measures to minimise the impact. This should include ongoing monitoring and appropriate review of these measures, in consultation with marine mammal experts.</w:t>
            </w:r>
          </w:p>
        </w:tc>
      </w:tr>
    </w:tbl>
    <w:p w:rsidR="00C21C8C" w:rsidRDefault="00C21C8C">
      <w:r>
        <w:br w:type="page"/>
      </w:r>
    </w:p>
    <w:tbl>
      <w:tblPr>
        <w:tblW w:w="14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
        <w:gridCol w:w="8699"/>
        <w:gridCol w:w="5137"/>
      </w:tblGrid>
      <w:tr w:rsidR="004F1AB5" w:rsidRPr="00F6308F" w:rsidTr="00C84E09">
        <w:trPr>
          <w:jc w:val="center"/>
        </w:trPr>
        <w:tc>
          <w:tcPr>
            <w:tcW w:w="461" w:type="dxa"/>
          </w:tcPr>
          <w:p w:rsidR="004F1AB5" w:rsidRPr="00F6308F" w:rsidRDefault="00C84E09" w:rsidP="004F1AB5">
            <w:pPr>
              <w:rPr>
                <w:rFonts w:ascii="Arial" w:hAnsi="Arial" w:cs="Arial"/>
                <w:sz w:val="22"/>
                <w:szCs w:val="22"/>
              </w:rPr>
            </w:pPr>
            <w:r>
              <w:rPr>
                <w:rFonts w:ascii="Arial" w:hAnsi="Arial" w:cs="Arial"/>
                <w:sz w:val="22"/>
                <w:szCs w:val="22"/>
              </w:rPr>
              <w:lastRenderedPageBreak/>
              <w:t>8</w:t>
            </w:r>
          </w:p>
        </w:tc>
        <w:tc>
          <w:tcPr>
            <w:tcW w:w="8699" w:type="dxa"/>
          </w:tcPr>
          <w:p w:rsidR="004F1AB5" w:rsidRPr="00FA0150" w:rsidRDefault="004F1AB5" w:rsidP="004F1AB5">
            <w:pPr>
              <w:spacing w:after="120"/>
              <w:rPr>
                <w:rFonts w:ascii="Arial" w:hAnsi="Arial" w:cs="Arial"/>
                <w:sz w:val="22"/>
                <w:szCs w:val="22"/>
                <w:u w:val="single"/>
              </w:rPr>
            </w:pPr>
            <w:r>
              <w:rPr>
                <w:rFonts w:ascii="Arial" w:hAnsi="Arial" w:cs="Arial"/>
                <w:sz w:val="22"/>
                <w:szCs w:val="22"/>
                <w:u w:val="single"/>
              </w:rPr>
              <w:t>S</w:t>
            </w:r>
            <w:r w:rsidRPr="00FA0150">
              <w:rPr>
                <w:rFonts w:ascii="Arial" w:hAnsi="Arial" w:cs="Arial"/>
                <w:sz w:val="22"/>
                <w:szCs w:val="22"/>
                <w:u w:val="single"/>
              </w:rPr>
              <w:t>eals</w:t>
            </w:r>
          </w:p>
          <w:p w:rsidR="004F1AB5" w:rsidRDefault="004F1AB5" w:rsidP="004F1AB5">
            <w:pPr>
              <w:spacing w:after="120"/>
              <w:rPr>
                <w:rFonts w:ascii="Arial" w:hAnsi="Arial" w:cs="Arial"/>
                <w:sz w:val="22"/>
                <w:szCs w:val="22"/>
              </w:rPr>
            </w:pPr>
            <w:r>
              <w:rPr>
                <w:rFonts w:ascii="Arial" w:hAnsi="Arial" w:cs="Arial"/>
                <w:sz w:val="22"/>
                <w:szCs w:val="22"/>
              </w:rPr>
              <w:t>Interactions with seals (Australian fur seals and New Zealand fur seals) in the Commonwealth Trawl Sector of the Southern and Eastern Scalefish and Shark Fishery ha</w:t>
            </w:r>
            <w:r w:rsidR="00D446C9">
              <w:rPr>
                <w:rFonts w:ascii="Arial" w:hAnsi="Arial" w:cs="Arial"/>
                <w:sz w:val="22"/>
                <w:szCs w:val="22"/>
              </w:rPr>
              <w:t>ve</w:t>
            </w:r>
            <w:r>
              <w:rPr>
                <w:rFonts w:ascii="Arial" w:hAnsi="Arial" w:cs="Arial"/>
                <w:sz w:val="22"/>
                <w:szCs w:val="22"/>
              </w:rPr>
              <w:t xml:space="preserve"> been steadily increasing over recent years. In 2009 there were 70 interactions recorded, in 2010 there were 135 interactions, in 2011 there were 138 interactions and in 2012 there were 217 interactions. Interactions generally occur when seals enter trawl nets to obtain food. A high proportion of interactions end in mortality, when the seal fails to swim back out of the net before becoming exhausted and drowning. The department understands that the rise in interactions is believed to be largely attributed to increases in </w:t>
            </w:r>
            <w:r w:rsidR="007B763B">
              <w:rPr>
                <w:rFonts w:ascii="Arial" w:hAnsi="Arial" w:cs="Arial"/>
                <w:sz w:val="22"/>
                <w:szCs w:val="22"/>
              </w:rPr>
              <w:t xml:space="preserve">the </w:t>
            </w:r>
            <w:r>
              <w:rPr>
                <w:rFonts w:ascii="Arial" w:hAnsi="Arial" w:cs="Arial"/>
                <w:sz w:val="22"/>
                <w:szCs w:val="22"/>
              </w:rPr>
              <w:t>abundance of fur seals in Australian waters, including expansions of range as fur seals recolonise new areas where populations were historically extirpated by commercial sealing.</w:t>
            </w:r>
          </w:p>
          <w:p w:rsidR="004F1AB5" w:rsidRPr="00C3049E" w:rsidRDefault="007B763B" w:rsidP="007B763B">
            <w:pPr>
              <w:rPr>
                <w:rFonts w:ascii="Arial" w:hAnsi="Arial" w:cs="Arial"/>
                <w:sz w:val="22"/>
                <w:szCs w:val="22"/>
                <w:u w:val="single"/>
              </w:rPr>
            </w:pPr>
            <w:r>
              <w:rPr>
                <w:rFonts w:ascii="Arial" w:hAnsi="Arial" w:cs="Arial"/>
                <w:sz w:val="22"/>
                <w:szCs w:val="22"/>
              </w:rPr>
              <w:t xml:space="preserve">The Australian Fisheries Management Authority </w:t>
            </w:r>
            <w:r w:rsidR="004F1AB5">
              <w:rPr>
                <w:rFonts w:ascii="Arial" w:hAnsi="Arial" w:cs="Arial"/>
                <w:sz w:val="22"/>
                <w:szCs w:val="22"/>
              </w:rPr>
              <w:t>has developed mitigation measures to reduce</w:t>
            </w:r>
            <w:r>
              <w:rPr>
                <w:rFonts w:ascii="Arial" w:hAnsi="Arial" w:cs="Arial"/>
                <w:sz w:val="22"/>
                <w:szCs w:val="22"/>
              </w:rPr>
              <w:t xml:space="preserve"> the</w:t>
            </w:r>
            <w:r w:rsidR="004F1AB5">
              <w:rPr>
                <w:rFonts w:ascii="Arial" w:hAnsi="Arial" w:cs="Arial"/>
                <w:sz w:val="22"/>
                <w:szCs w:val="22"/>
              </w:rPr>
              <w:t xml:space="preserve"> bycatch of seals, including seal excluder devices to attach within the nets</w:t>
            </w:r>
            <w:r>
              <w:rPr>
                <w:rFonts w:ascii="Arial" w:hAnsi="Arial" w:cs="Arial"/>
                <w:sz w:val="22"/>
                <w:szCs w:val="22"/>
              </w:rPr>
              <w:t>,</w:t>
            </w:r>
            <w:r w:rsidR="004F1AB5">
              <w:rPr>
                <w:rFonts w:ascii="Arial" w:hAnsi="Arial" w:cs="Arial"/>
                <w:sz w:val="22"/>
                <w:szCs w:val="22"/>
              </w:rPr>
              <w:t xml:space="preserve"> and using shorter </w:t>
            </w:r>
            <w:proofErr w:type="spellStart"/>
            <w:r w:rsidR="004F1AB5">
              <w:rPr>
                <w:rFonts w:ascii="Arial" w:hAnsi="Arial" w:cs="Arial"/>
                <w:sz w:val="22"/>
                <w:szCs w:val="22"/>
              </w:rPr>
              <w:t>codends</w:t>
            </w:r>
            <w:proofErr w:type="spellEnd"/>
            <w:r w:rsidR="004F1AB5">
              <w:rPr>
                <w:rFonts w:ascii="Arial" w:hAnsi="Arial" w:cs="Arial"/>
                <w:sz w:val="22"/>
                <w:szCs w:val="22"/>
              </w:rPr>
              <w:t xml:space="preserve"> at the end of the net to lessen the distance seals must swim to escape. Trials of these measures are currently underway in different sectors of the fishery. The department considers it important that </w:t>
            </w:r>
            <w:r>
              <w:rPr>
                <w:rFonts w:ascii="Arial" w:hAnsi="Arial" w:cs="Arial"/>
                <w:sz w:val="22"/>
                <w:szCs w:val="22"/>
              </w:rPr>
              <w:t xml:space="preserve">the Australian Fisheries Management Authority </w:t>
            </w:r>
            <w:r w:rsidR="004F1AB5">
              <w:rPr>
                <w:rFonts w:ascii="Arial" w:hAnsi="Arial" w:cs="Arial"/>
                <w:sz w:val="22"/>
                <w:szCs w:val="22"/>
              </w:rPr>
              <w:t>continue to develop and implement effective measures to minimise mortality of seals in the fishery.</w:t>
            </w:r>
          </w:p>
        </w:tc>
        <w:tc>
          <w:tcPr>
            <w:tcW w:w="5137" w:type="dxa"/>
          </w:tcPr>
          <w:p w:rsidR="004F1AB5" w:rsidRPr="00617D96" w:rsidRDefault="00D264C1" w:rsidP="004F1AB5">
            <w:pPr>
              <w:spacing w:after="120"/>
              <w:rPr>
                <w:rFonts w:ascii="Arial" w:hAnsi="Arial" w:cs="Arial"/>
                <w:b/>
                <w:sz w:val="22"/>
                <w:szCs w:val="22"/>
              </w:rPr>
            </w:pPr>
            <w:r>
              <w:rPr>
                <w:rFonts w:ascii="Arial" w:hAnsi="Arial" w:cs="Arial"/>
                <w:b/>
                <w:sz w:val="22"/>
                <w:szCs w:val="22"/>
              </w:rPr>
              <w:t>C</w:t>
            </w:r>
            <w:r w:rsidR="004F1AB5">
              <w:rPr>
                <w:rFonts w:ascii="Arial" w:hAnsi="Arial" w:cs="Arial"/>
                <w:b/>
                <w:sz w:val="22"/>
                <w:szCs w:val="22"/>
              </w:rPr>
              <w:t xml:space="preserve">ondition </w:t>
            </w:r>
            <w:r w:rsidR="00C84E09">
              <w:rPr>
                <w:rFonts w:ascii="Arial" w:hAnsi="Arial" w:cs="Arial"/>
                <w:b/>
                <w:sz w:val="22"/>
                <w:szCs w:val="22"/>
              </w:rPr>
              <w:t>C</w:t>
            </w:r>
            <w:r w:rsidR="004F1AB5">
              <w:rPr>
                <w:rFonts w:ascii="Arial" w:hAnsi="Arial" w:cs="Arial"/>
                <w:b/>
                <w:sz w:val="22"/>
                <w:szCs w:val="22"/>
              </w:rPr>
              <w:t>:</w:t>
            </w:r>
          </w:p>
          <w:p w:rsidR="004F1AB5" w:rsidRPr="00C3049E" w:rsidRDefault="004F1AB5" w:rsidP="004F1AB5">
            <w:pPr>
              <w:pStyle w:val="normal-dot"/>
              <w:tabs>
                <w:tab w:val="clear" w:pos="360"/>
                <w:tab w:val="num" w:pos="0"/>
                <w:tab w:val="left" w:pos="316"/>
                <w:tab w:val="left" w:pos="1440"/>
              </w:tabs>
              <w:spacing w:after="120"/>
              <w:ind w:left="33" w:right="142" w:firstLine="0"/>
              <w:rPr>
                <w:rFonts w:ascii="Arial" w:hAnsi="Arial" w:cs="Arial"/>
                <w:b/>
                <w:szCs w:val="22"/>
              </w:rPr>
            </w:pPr>
            <w:r w:rsidRPr="00B978A8">
              <w:rPr>
                <w:rFonts w:ascii="Arial" w:hAnsi="Arial" w:cs="Arial"/>
                <w:szCs w:val="22"/>
              </w:rPr>
              <w:t xml:space="preserve">The Australian </w:t>
            </w:r>
            <w:r>
              <w:rPr>
                <w:rFonts w:ascii="Arial" w:hAnsi="Arial" w:cs="Arial"/>
                <w:szCs w:val="22"/>
              </w:rPr>
              <w:t>Fisheries Management Authority</w:t>
            </w:r>
            <w:r w:rsidRPr="00617D96">
              <w:rPr>
                <w:rFonts w:ascii="Arial" w:hAnsi="Arial" w:cs="Arial"/>
                <w:szCs w:val="22"/>
              </w:rPr>
              <w:t xml:space="preserve"> to continue to develop and implement management measures to minimise mortality of seals in the Commonwealth Trawl Sector of the fishery.</w:t>
            </w:r>
          </w:p>
        </w:tc>
      </w:tr>
      <w:tr w:rsidR="00C84E09" w:rsidRPr="00F6308F" w:rsidTr="00C84E09">
        <w:trPr>
          <w:jc w:val="center"/>
        </w:trPr>
        <w:tc>
          <w:tcPr>
            <w:tcW w:w="461" w:type="dxa"/>
          </w:tcPr>
          <w:p w:rsidR="00C84E09" w:rsidRPr="00BD1ED6" w:rsidRDefault="00C84E09" w:rsidP="00BD1ED6">
            <w:pPr>
              <w:rPr>
                <w:rFonts w:ascii="Arial" w:hAnsi="Arial" w:cs="Arial"/>
                <w:sz w:val="22"/>
                <w:szCs w:val="22"/>
              </w:rPr>
            </w:pPr>
            <w:r w:rsidRPr="00BD1ED6">
              <w:rPr>
                <w:rFonts w:ascii="Arial" w:hAnsi="Arial" w:cs="Arial"/>
                <w:sz w:val="22"/>
                <w:szCs w:val="22"/>
              </w:rPr>
              <w:t>9</w:t>
            </w:r>
          </w:p>
        </w:tc>
        <w:tc>
          <w:tcPr>
            <w:tcW w:w="8699" w:type="dxa"/>
          </w:tcPr>
          <w:p w:rsidR="00C84E09" w:rsidRPr="00BD1ED6" w:rsidRDefault="00C84E09" w:rsidP="00BD1ED6">
            <w:pPr>
              <w:spacing w:after="120"/>
              <w:rPr>
                <w:rFonts w:ascii="Arial" w:hAnsi="Arial" w:cs="Arial"/>
                <w:sz w:val="22"/>
                <w:szCs w:val="22"/>
                <w:u w:val="single"/>
              </w:rPr>
            </w:pPr>
            <w:r w:rsidRPr="00BD1ED6">
              <w:rPr>
                <w:rFonts w:ascii="Arial" w:hAnsi="Arial" w:cs="Arial"/>
                <w:sz w:val="22"/>
                <w:szCs w:val="22"/>
                <w:u w:val="single"/>
              </w:rPr>
              <w:t>Seabirds</w:t>
            </w:r>
          </w:p>
          <w:p w:rsidR="00C84E09" w:rsidRPr="00BD1ED6" w:rsidRDefault="006D44A8" w:rsidP="00BD1ED6">
            <w:pPr>
              <w:spacing w:after="120"/>
              <w:rPr>
                <w:rFonts w:ascii="Arial" w:hAnsi="Arial" w:cs="Arial"/>
                <w:sz w:val="22"/>
                <w:szCs w:val="22"/>
              </w:rPr>
            </w:pPr>
            <w:r>
              <w:rPr>
                <w:rFonts w:ascii="Arial" w:hAnsi="Arial" w:cs="Arial"/>
                <w:sz w:val="22"/>
                <w:szCs w:val="22"/>
              </w:rPr>
              <w:t xml:space="preserve">Seabirds can be attracted to fishing vessels at sea by discarded offal and baits. Seabirds have been known to ingest baited hooks during the setting or hauling of </w:t>
            </w:r>
            <w:proofErr w:type="spellStart"/>
            <w:r>
              <w:rPr>
                <w:rFonts w:ascii="Arial" w:hAnsi="Arial" w:cs="Arial"/>
                <w:sz w:val="22"/>
                <w:szCs w:val="22"/>
              </w:rPr>
              <w:t>longlines</w:t>
            </w:r>
            <w:proofErr w:type="spellEnd"/>
            <w:r>
              <w:rPr>
                <w:rFonts w:ascii="Arial" w:hAnsi="Arial" w:cs="Arial"/>
                <w:sz w:val="22"/>
                <w:szCs w:val="22"/>
              </w:rPr>
              <w:t xml:space="preserve"> and can also interact with trawl vessels where they collide with parts of the trawl gear. Mortalities of seabirds from interactions with commercial fishing activities have caused significant declines in a number of species worldwide.</w:t>
            </w:r>
          </w:p>
          <w:p w:rsidR="00C84E09" w:rsidRPr="00BD1ED6" w:rsidRDefault="006D44A8" w:rsidP="00BD1ED6">
            <w:pPr>
              <w:spacing w:after="120"/>
              <w:rPr>
                <w:rFonts w:ascii="Arial" w:hAnsi="Arial" w:cs="Arial"/>
                <w:sz w:val="22"/>
                <w:szCs w:val="22"/>
              </w:rPr>
            </w:pPr>
            <w:r>
              <w:rPr>
                <w:rFonts w:ascii="Arial" w:hAnsi="Arial" w:cs="Arial"/>
                <w:sz w:val="22"/>
                <w:szCs w:val="22"/>
              </w:rPr>
              <w:t xml:space="preserve">Vessels in the </w:t>
            </w:r>
            <w:proofErr w:type="spellStart"/>
            <w:r>
              <w:rPr>
                <w:rFonts w:ascii="Arial" w:hAnsi="Arial" w:cs="Arial"/>
                <w:sz w:val="22"/>
                <w:szCs w:val="22"/>
              </w:rPr>
              <w:t>longline</w:t>
            </w:r>
            <w:proofErr w:type="spellEnd"/>
            <w:r>
              <w:rPr>
                <w:rFonts w:ascii="Arial" w:hAnsi="Arial" w:cs="Arial"/>
                <w:sz w:val="22"/>
                <w:szCs w:val="22"/>
              </w:rPr>
              <w:t xml:space="preserve"> and trawl sectors of the Southern and Eastern Scalefish and Shark Fishery have been identified by the Australian Fisheries Management Authority as those most likely to interact with seabirds. However, the impacts of </w:t>
            </w:r>
            <w:proofErr w:type="spellStart"/>
            <w:r>
              <w:rPr>
                <w:rFonts w:ascii="Arial" w:hAnsi="Arial" w:cs="Arial"/>
                <w:sz w:val="22"/>
                <w:szCs w:val="22"/>
              </w:rPr>
              <w:t>longline</w:t>
            </w:r>
            <w:proofErr w:type="spellEnd"/>
            <w:r>
              <w:rPr>
                <w:rFonts w:ascii="Arial" w:hAnsi="Arial" w:cs="Arial"/>
                <w:sz w:val="22"/>
                <w:szCs w:val="22"/>
              </w:rPr>
              <w:t xml:space="preserve"> fishing activity on seabirds have been substantially reduced through the implementation of measures articulated in the ‘Threat Abatement Plan for the incidental catch of seabirds during oceanic </w:t>
            </w:r>
            <w:proofErr w:type="spellStart"/>
            <w:r>
              <w:rPr>
                <w:rFonts w:ascii="Arial" w:hAnsi="Arial" w:cs="Arial"/>
                <w:sz w:val="22"/>
                <w:szCs w:val="22"/>
              </w:rPr>
              <w:t>longline</w:t>
            </w:r>
            <w:proofErr w:type="spellEnd"/>
            <w:r>
              <w:rPr>
                <w:rFonts w:ascii="Arial" w:hAnsi="Arial" w:cs="Arial"/>
                <w:sz w:val="22"/>
                <w:szCs w:val="22"/>
              </w:rPr>
              <w:t xml:space="preserve"> fishing operations’. </w:t>
            </w:r>
          </w:p>
          <w:p w:rsidR="00C84E09" w:rsidRPr="00BD1ED6" w:rsidRDefault="006D44A8" w:rsidP="00BD1ED6">
            <w:pPr>
              <w:spacing w:after="120"/>
              <w:rPr>
                <w:rFonts w:ascii="Arial" w:hAnsi="Arial" w:cs="Arial"/>
                <w:sz w:val="22"/>
                <w:szCs w:val="22"/>
              </w:rPr>
            </w:pPr>
            <w:r>
              <w:rPr>
                <w:rFonts w:ascii="Arial" w:hAnsi="Arial" w:cs="Arial"/>
                <w:sz w:val="22"/>
                <w:szCs w:val="22"/>
              </w:rPr>
              <w:t xml:space="preserve">Mortality to seabirds caused by interactions with trawl gear was not well known before 2010. From October 2011, the Australian Fisheries Management Authority mandated Seabird Management Plans for all </w:t>
            </w:r>
            <w:r w:rsidR="005309E5">
              <w:rPr>
                <w:rFonts w:ascii="Arial" w:hAnsi="Arial" w:cs="Arial"/>
                <w:sz w:val="22"/>
                <w:szCs w:val="22"/>
              </w:rPr>
              <w:t xml:space="preserve">otter trawl </w:t>
            </w:r>
            <w:r w:rsidR="00C84E09" w:rsidRPr="00BD1ED6">
              <w:rPr>
                <w:rFonts w:ascii="Arial" w:hAnsi="Arial" w:cs="Arial"/>
                <w:sz w:val="22"/>
                <w:szCs w:val="22"/>
              </w:rPr>
              <w:t xml:space="preserve">vessels in the Commonwealth Trawl Sector of the fishery. These plans seek to reduce the risk of interactions with seabirds </w:t>
            </w:r>
            <w:r w:rsidR="00C84E09" w:rsidRPr="00BD1ED6">
              <w:rPr>
                <w:rFonts w:ascii="Arial" w:hAnsi="Arial" w:cs="Arial"/>
                <w:sz w:val="22"/>
                <w:szCs w:val="22"/>
              </w:rPr>
              <w:lastRenderedPageBreak/>
              <w:t>by requiring vessels to minimise, and avoid where possible, the discharge of biological material, including offal, while fishing gear i</w:t>
            </w:r>
            <w:r w:rsidR="005309E5">
              <w:rPr>
                <w:rFonts w:ascii="Arial" w:hAnsi="Arial" w:cs="Arial"/>
                <w:sz w:val="22"/>
                <w:szCs w:val="22"/>
              </w:rPr>
              <w:t>s in</w:t>
            </w:r>
            <w:r w:rsidR="00C84E09" w:rsidRPr="00BD1ED6">
              <w:rPr>
                <w:rFonts w:ascii="Arial" w:hAnsi="Arial" w:cs="Arial"/>
                <w:sz w:val="22"/>
                <w:szCs w:val="22"/>
              </w:rPr>
              <w:t xml:space="preserve"> the water, and to use equipment to deter seabirds from interacting with fishing gear.</w:t>
            </w:r>
          </w:p>
          <w:p w:rsidR="00C84E09" w:rsidRPr="00BD1ED6" w:rsidRDefault="00C84E09" w:rsidP="00BD1ED6">
            <w:pPr>
              <w:rPr>
                <w:rFonts w:ascii="Arial" w:hAnsi="Arial" w:cs="Arial"/>
                <w:sz w:val="22"/>
                <w:szCs w:val="22"/>
                <w:u w:val="single"/>
              </w:rPr>
            </w:pPr>
            <w:r w:rsidRPr="00BD1ED6">
              <w:rPr>
                <w:rFonts w:ascii="Arial" w:hAnsi="Arial" w:cs="Arial"/>
                <w:sz w:val="22"/>
                <w:szCs w:val="22"/>
              </w:rPr>
              <w:t>The department considers it important that effective Seabird Management Plans</w:t>
            </w:r>
            <w:r w:rsidR="006D44A8">
              <w:rPr>
                <w:rFonts w:ascii="Arial" w:hAnsi="Arial" w:cs="Arial"/>
                <w:sz w:val="22"/>
                <w:szCs w:val="22"/>
              </w:rPr>
              <w:t xml:space="preserve"> remain in place for all trawl vessels and that the Australian Fisheries Management Authority also </w:t>
            </w:r>
            <w:proofErr w:type="gramStart"/>
            <w:r w:rsidR="006D44A8">
              <w:rPr>
                <w:rFonts w:ascii="Arial" w:hAnsi="Arial" w:cs="Arial"/>
                <w:sz w:val="22"/>
                <w:szCs w:val="22"/>
              </w:rPr>
              <w:t>consider</w:t>
            </w:r>
            <w:proofErr w:type="gramEnd"/>
            <w:r w:rsidR="006D44A8">
              <w:rPr>
                <w:rFonts w:ascii="Arial" w:hAnsi="Arial" w:cs="Arial"/>
                <w:sz w:val="22"/>
                <w:szCs w:val="22"/>
              </w:rPr>
              <w:t xml:space="preserve"> introducing these plans to vessels that use other fishing methods. The Australian Fisheries Management Authority should continue to investigate methods for improving data collection on seabird interactions in all sectors of the fishery and should implement management measures to ensure that seabird mortality throughout the fishery is minimised. The department recommends that offal management measures that have been demonstrated as highly effective in reducing seabird mortalities in other fisheries be implemented in this fishery where appropriate.</w:t>
            </w:r>
          </w:p>
        </w:tc>
        <w:tc>
          <w:tcPr>
            <w:tcW w:w="5137" w:type="dxa"/>
          </w:tcPr>
          <w:p w:rsidR="00C84E09" w:rsidRPr="00BD1ED6" w:rsidRDefault="00C84E09" w:rsidP="00BD1ED6">
            <w:pPr>
              <w:spacing w:after="120"/>
              <w:rPr>
                <w:rFonts w:ascii="Arial" w:hAnsi="Arial" w:cs="Arial"/>
                <w:b/>
                <w:sz w:val="22"/>
                <w:szCs w:val="22"/>
              </w:rPr>
            </w:pPr>
            <w:r w:rsidRPr="00BD1ED6">
              <w:rPr>
                <w:rFonts w:ascii="Arial" w:hAnsi="Arial" w:cs="Arial"/>
                <w:b/>
                <w:sz w:val="22"/>
                <w:szCs w:val="22"/>
              </w:rPr>
              <w:lastRenderedPageBreak/>
              <w:t xml:space="preserve">Condition </w:t>
            </w:r>
            <w:r w:rsidR="00BD1ED6">
              <w:rPr>
                <w:rFonts w:ascii="Arial" w:hAnsi="Arial" w:cs="Arial"/>
                <w:b/>
                <w:sz w:val="22"/>
                <w:szCs w:val="22"/>
              </w:rPr>
              <w:t>D</w:t>
            </w:r>
            <w:r w:rsidRPr="00BD1ED6">
              <w:rPr>
                <w:rFonts w:ascii="Arial" w:hAnsi="Arial" w:cs="Arial"/>
                <w:b/>
                <w:sz w:val="22"/>
                <w:szCs w:val="22"/>
              </w:rPr>
              <w:t>:</w:t>
            </w:r>
          </w:p>
          <w:p w:rsidR="00C84E09" w:rsidRPr="00BD1ED6" w:rsidRDefault="00C84E09" w:rsidP="00BD1ED6">
            <w:pPr>
              <w:spacing w:after="120"/>
              <w:rPr>
                <w:rFonts w:ascii="Arial" w:hAnsi="Arial" w:cs="Arial"/>
                <w:sz w:val="22"/>
                <w:szCs w:val="22"/>
              </w:rPr>
            </w:pPr>
            <w:r w:rsidRPr="00BD1ED6">
              <w:rPr>
                <w:rFonts w:ascii="Arial" w:hAnsi="Arial" w:cs="Arial"/>
                <w:sz w:val="22"/>
                <w:szCs w:val="22"/>
              </w:rPr>
              <w:t>The Australian Fisheries Management Authority to:</w:t>
            </w:r>
          </w:p>
          <w:p w:rsidR="00C84E09" w:rsidRPr="00BD1ED6" w:rsidRDefault="006D44A8" w:rsidP="00BD1ED6">
            <w:pPr>
              <w:pStyle w:val="ListParagraph"/>
              <w:numPr>
                <w:ilvl w:val="0"/>
                <w:numId w:val="39"/>
              </w:numPr>
              <w:spacing w:after="120"/>
              <w:contextualSpacing/>
              <w:rPr>
                <w:rFonts w:ascii="Arial" w:hAnsi="Arial" w:cs="Arial"/>
              </w:rPr>
            </w:pPr>
            <w:r w:rsidRPr="002C43A1">
              <w:rPr>
                <w:rFonts w:ascii="Arial" w:hAnsi="Arial" w:cs="Arial"/>
              </w:rPr>
              <w:t>ensure efficient and</w:t>
            </w:r>
            <w:r w:rsidR="00C84E09" w:rsidRPr="002C43A1">
              <w:rPr>
                <w:rFonts w:ascii="Arial" w:hAnsi="Arial" w:cs="Arial"/>
              </w:rPr>
              <w:t xml:space="preserve"> effective</w:t>
            </w:r>
            <w:r w:rsidR="00C84E09" w:rsidRPr="00BD1ED6">
              <w:rPr>
                <w:rFonts w:ascii="Arial" w:hAnsi="Arial" w:cs="Arial"/>
              </w:rPr>
              <w:t xml:space="preserve"> Seabird Management Plans remain in place for vessels in the fishery using otter trawl gear</w:t>
            </w:r>
          </w:p>
          <w:p w:rsidR="00C84E09" w:rsidRPr="00BD1ED6" w:rsidRDefault="00C84E09" w:rsidP="00BD1ED6">
            <w:pPr>
              <w:pStyle w:val="ListParagraph"/>
              <w:numPr>
                <w:ilvl w:val="0"/>
                <w:numId w:val="0"/>
              </w:numPr>
              <w:spacing w:after="120"/>
              <w:ind w:left="369"/>
              <w:rPr>
                <w:rFonts w:ascii="Arial" w:hAnsi="Arial" w:cs="Arial"/>
              </w:rPr>
            </w:pPr>
          </w:p>
          <w:p w:rsidR="00C84E09" w:rsidRPr="00BD1ED6" w:rsidRDefault="006D44A8" w:rsidP="00BD1ED6">
            <w:pPr>
              <w:pStyle w:val="ListParagraph"/>
              <w:numPr>
                <w:ilvl w:val="0"/>
                <w:numId w:val="39"/>
              </w:numPr>
              <w:spacing w:after="120"/>
              <w:contextualSpacing/>
              <w:rPr>
                <w:rFonts w:ascii="Arial" w:hAnsi="Arial" w:cs="Arial"/>
              </w:rPr>
            </w:pPr>
            <w:r>
              <w:rPr>
                <w:rFonts w:ascii="Arial" w:hAnsi="Arial" w:cs="Arial"/>
              </w:rPr>
              <w:t xml:space="preserve">consider the introduction of Seabird Management Plans for other methods of fishing to reduce the risk of seabird interactions </w:t>
            </w:r>
          </w:p>
          <w:p w:rsidR="00C84E09" w:rsidRPr="00BD1ED6" w:rsidRDefault="00C84E09" w:rsidP="00BD1ED6">
            <w:pPr>
              <w:pStyle w:val="ListParagraph"/>
              <w:numPr>
                <w:ilvl w:val="0"/>
                <w:numId w:val="0"/>
              </w:numPr>
              <w:spacing w:after="120"/>
              <w:ind w:left="369"/>
              <w:rPr>
                <w:rFonts w:ascii="Arial" w:hAnsi="Arial" w:cs="Arial"/>
              </w:rPr>
            </w:pPr>
          </w:p>
          <w:p w:rsidR="00C84E09" w:rsidRPr="00BD1ED6" w:rsidRDefault="006D44A8" w:rsidP="00BD1ED6">
            <w:pPr>
              <w:pStyle w:val="ListParagraph"/>
              <w:numPr>
                <w:ilvl w:val="0"/>
                <w:numId w:val="39"/>
              </w:numPr>
              <w:spacing w:after="120"/>
              <w:contextualSpacing/>
              <w:rPr>
                <w:rFonts w:ascii="Arial" w:hAnsi="Arial" w:cs="Arial"/>
              </w:rPr>
            </w:pPr>
            <w:r>
              <w:rPr>
                <w:rFonts w:ascii="Arial" w:hAnsi="Arial" w:cs="Arial"/>
              </w:rPr>
              <w:t xml:space="preserve">continue to investigate methods for improving data collection on seabird interactions, particularly interactions with </w:t>
            </w:r>
            <w:r>
              <w:rPr>
                <w:rFonts w:ascii="Arial" w:hAnsi="Arial" w:cs="Arial"/>
              </w:rPr>
              <w:lastRenderedPageBreak/>
              <w:t xml:space="preserve">trawl gear and </w:t>
            </w:r>
            <w:proofErr w:type="spellStart"/>
            <w:r>
              <w:rPr>
                <w:rFonts w:ascii="Arial" w:hAnsi="Arial" w:cs="Arial"/>
              </w:rPr>
              <w:t>longlines</w:t>
            </w:r>
            <w:proofErr w:type="spellEnd"/>
            <w:r>
              <w:rPr>
                <w:rFonts w:ascii="Arial" w:hAnsi="Arial" w:cs="Arial"/>
              </w:rPr>
              <w:t>, and</w:t>
            </w:r>
          </w:p>
          <w:p w:rsidR="00C84E09" w:rsidRPr="00BD1ED6" w:rsidRDefault="00C84E09" w:rsidP="00BD1ED6">
            <w:pPr>
              <w:spacing w:after="120"/>
              <w:contextualSpacing/>
              <w:rPr>
                <w:rFonts w:ascii="Arial" w:hAnsi="Arial" w:cs="Arial"/>
              </w:rPr>
            </w:pPr>
          </w:p>
          <w:p w:rsidR="00C84E09" w:rsidRPr="00BD1ED6" w:rsidRDefault="006D44A8" w:rsidP="00BD1ED6">
            <w:pPr>
              <w:pStyle w:val="ListParagraph"/>
              <w:numPr>
                <w:ilvl w:val="0"/>
                <w:numId w:val="39"/>
              </w:numPr>
              <w:spacing w:after="120"/>
              <w:contextualSpacing/>
              <w:rPr>
                <w:rFonts w:ascii="Arial" w:hAnsi="Arial" w:cs="Arial"/>
              </w:rPr>
            </w:pPr>
            <w:proofErr w:type="gramStart"/>
            <w:r>
              <w:rPr>
                <w:rFonts w:ascii="Arial" w:hAnsi="Arial" w:cs="Arial"/>
              </w:rPr>
              <w:t>implement</w:t>
            </w:r>
            <w:proofErr w:type="gramEnd"/>
            <w:r>
              <w:rPr>
                <w:rFonts w:ascii="Arial" w:hAnsi="Arial" w:cs="Arial"/>
              </w:rPr>
              <w:t xml:space="preserve"> management measures to ensure seabird mortality in all sectors of the fishery is minimised.  Where appropriate, this should include implementing offal management measures that have been demonstrated to be highly effective in reducing seabird mortality.</w:t>
            </w:r>
          </w:p>
          <w:p w:rsidR="00C84E09" w:rsidRPr="00617D96" w:rsidRDefault="00C84E09" w:rsidP="00BD1ED6">
            <w:pPr>
              <w:pStyle w:val="ListParagraph"/>
              <w:numPr>
                <w:ilvl w:val="0"/>
                <w:numId w:val="0"/>
              </w:numPr>
              <w:spacing w:after="120"/>
              <w:ind w:left="369"/>
              <w:rPr>
                <w:rFonts w:ascii="Arial" w:hAnsi="Arial" w:cs="Arial"/>
              </w:rPr>
            </w:pPr>
          </w:p>
          <w:p w:rsidR="00C84E09" w:rsidRPr="00C3049E" w:rsidRDefault="00C84E09" w:rsidP="00BD1ED6">
            <w:pPr>
              <w:pStyle w:val="normal-dot"/>
              <w:tabs>
                <w:tab w:val="left" w:pos="1440"/>
              </w:tabs>
              <w:spacing w:after="120"/>
              <w:ind w:right="142"/>
              <w:rPr>
                <w:rFonts w:ascii="Arial" w:hAnsi="Arial" w:cs="Arial"/>
                <w:b/>
                <w:szCs w:val="22"/>
              </w:rPr>
            </w:pPr>
          </w:p>
        </w:tc>
      </w:tr>
    </w:tbl>
    <w:p w:rsidR="00D97576" w:rsidRDefault="00D97576" w:rsidP="00DA6A89">
      <w:pPr>
        <w:tabs>
          <w:tab w:val="left" w:pos="360"/>
        </w:tabs>
        <w:rPr>
          <w:rFonts w:ascii="Arial" w:hAnsi="Arial" w:cs="Arial"/>
          <w:sz w:val="22"/>
          <w:szCs w:val="22"/>
          <w:highlight w:val="yellow"/>
        </w:rPr>
        <w:sectPr w:rsidR="00D97576" w:rsidSect="00845423">
          <w:pgSz w:w="16838" w:h="11906" w:orient="landscape"/>
          <w:pgMar w:top="1021" w:right="1021" w:bottom="1021" w:left="1021" w:header="709" w:footer="709" w:gutter="0"/>
          <w:cols w:space="708"/>
          <w:docGrid w:linePitch="360"/>
        </w:sectPr>
      </w:pPr>
    </w:p>
    <w:p w:rsidR="007C5A88" w:rsidRDefault="007C5A88" w:rsidP="00DA6A89">
      <w:pPr>
        <w:tabs>
          <w:tab w:val="left" w:pos="360"/>
        </w:tabs>
        <w:rPr>
          <w:rFonts w:ascii="Arial" w:hAnsi="Arial" w:cs="Arial"/>
          <w:sz w:val="22"/>
          <w:szCs w:val="22"/>
          <w:highlight w:val="yellow"/>
        </w:rPr>
      </w:pPr>
    </w:p>
    <w:tbl>
      <w:tblPr>
        <w:tblW w:w="14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
        <w:gridCol w:w="8717"/>
        <w:gridCol w:w="5189"/>
      </w:tblGrid>
      <w:tr w:rsidR="007C5A88" w:rsidRPr="00F6308F" w:rsidTr="007C5A88">
        <w:trPr>
          <w:jc w:val="center"/>
        </w:trPr>
        <w:tc>
          <w:tcPr>
            <w:tcW w:w="391" w:type="dxa"/>
          </w:tcPr>
          <w:p w:rsidR="007C5A88" w:rsidRPr="00F6308F" w:rsidRDefault="007C5A88" w:rsidP="007C5A88">
            <w:pPr>
              <w:rPr>
                <w:rFonts w:ascii="Arial" w:hAnsi="Arial" w:cs="Arial"/>
                <w:b/>
              </w:rPr>
            </w:pPr>
          </w:p>
        </w:tc>
        <w:tc>
          <w:tcPr>
            <w:tcW w:w="8717" w:type="dxa"/>
          </w:tcPr>
          <w:p w:rsidR="007C5A88" w:rsidRPr="00F6308F" w:rsidRDefault="007C5A88" w:rsidP="007C5A88">
            <w:pPr>
              <w:rPr>
                <w:rFonts w:ascii="Arial" w:hAnsi="Arial" w:cs="Arial"/>
                <w:b/>
              </w:rPr>
            </w:pPr>
            <w:r w:rsidRPr="00F6308F">
              <w:rPr>
                <w:rFonts w:ascii="Arial" w:hAnsi="Arial" w:cs="Arial"/>
                <w:b/>
                <w:sz w:val="22"/>
                <w:szCs w:val="22"/>
              </w:rPr>
              <w:t>Issue</w:t>
            </w:r>
          </w:p>
        </w:tc>
        <w:tc>
          <w:tcPr>
            <w:tcW w:w="5189" w:type="dxa"/>
          </w:tcPr>
          <w:p w:rsidR="007C5A88" w:rsidRPr="00F6308F" w:rsidRDefault="007C5A88" w:rsidP="007C5A88">
            <w:pPr>
              <w:rPr>
                <w:rFonts w:ascii="Arial" w:hAnsi="Arial" w:cs="Arial"/>
                <w:b/>
              </w:rPr>
            </w:pPr>
            <w:r w:rsidRPr="007C5A88">
              <w:rPr>
                <w:rFonts w:ascii="Arial" w:hAnsi="Arial" w:cs="Arial"/>
                <w:b/>
                <w:sz w:val="22"/>
                <w:szCs w:val="22"/>
              </w:rPr>
              <w:t>Recommendation</w:t>
            </w:r>
            <w:r>
              <w:rPr>
                <w:rFonts w:ascii="Arial" w:hAnsi="Arial" w:cs="Arial"/>
                <w:b/>
                <w:sz w:val="22"/>
                <w:szCs w:val="22"/>
              </w:rPr>
              <w:t>s</w:t>
            </w:r>
          </w:p>
        </w:tc>
      </w:tr>
      <w:tr w:rsidR="007C5A88" w:rsidRPr="00F6308F" w:rsidTr="007C5A88">
        <w:trPr>
          <w:jc w:val="center"/>
        </w:trPr>
        <w:tc>
          <w:tcPr>
            <w:tcW w:w="391" w:type="dxa"/>
          </w:tcPr>
          <w:p w:rsidR="007C5A88" w:rsidRPr="00F6308F" w:rsidRDefault="007C5A88" w:rsidP="007C5A88">
            <w:pPr>
              <w:rPr>
                <w:rFonts w:ascii="Arial" w:hAnsi="Arial" w:cs="Arial"/>
              </w:rPr>
            </w:pPr>
            <w:r w:rsidRPr="00F6308F">
              <w:rPr>
                <w:rFonts w:ascii="Arial" w:hAnsi="Arial" w:cs="Arial"/>
                <w:sz w:val="22"/>
                <w:szCs w:val="22"/>
              </w:rPr>
              <w:t>1</w:t>
            </w:r>
          </w:p>
        </w:tc>
        <w:tc>
          <w:tcPr>
            <w:tcW w:w="8717" w:type="dxa"/>
          </w:tcPr>
          <w:p w:rsidR="007C5A88" w:rsidRDefault="007C5A88" w:rsidP="007C5A88">
            <w:pPr>
              <w:tabs>
                <w:tab w:val="left" w:pos="360"/>
              </w:tabs>
              <w:spacing w:after="120"/>
              <w:rPr>
                <w:rFonts w:ascii="Arial" w:hAnsi="Arial" w:cs="Arial"/>
                <w:sz w:val="22"/>
                <w:szCs w:val="22"/>
                <w:u w:val="single"/>
              </w:rPr>
            </w:pPr>
            <w:r w:rsidRPr="00B833FC">
              <w:rPr>
                <w:rFonts w:ascii="Arial" w:hAnsi="Arial" w:cs="Arial"/>
                <w:sz w:val="22"/>
                <w:szCs w:val="22"/>
                <w:u w:val="single"/>
              </w:rPr>
              <w:t>Non-target sharks</w:t>
            </w:r>
          </w:p>
          <w:p w:rsidR="007C5A88" w:rsidRDefault="007C5A88" w:rsidP="007C5A88">
            <w:pPr>
              <w:tabs>
                <w:tab w:val="left" w:pos="360"/>
              </w:tabs>
              <w:spacing w:after="120"/>
              <w:rPr>
                <w:rFonts w:ascii="Arial" w:hAnsi="Arial" w:cs="Arial"/>
                <w:sz w:val="22"/>
                <w:szCs w:val="22"/>
              </w:rPr>
            </w:pPr>
            <w:r>
              <w:rPr>
                <w:rFonts w:ascii="Arial" w:hAnsi="Arial" w:cs="Arial"/>
                <w:sz w:val="22"/>
                <w:szCs w:val="22"/>
              </w:rPr>
              <w:t>Australia has a high diversity of shark species, which has generated national and international interest in the conservation and long term management of Australian sharks. Sharks worldwide are generally</w:t>
            </w:r>
            <w:r w:rsidRPr="00A42D7C">
              <w:rPr>
                <w:rFonts w:ascii="Arial" w:hAnsi="Arial" w:cs="Arial"/>
                <w:sz w:val="22"/>
                <w:szCs w:val="22"/>
              </w:rPr>
              <w:t xml:space="preserve"> </w:t>
            </w:r>
            <w:r>
              <w:rPr>
                <w:rFonts w:ascii="Arial" w:hAnsi="Arial" w:cs="Arial"/>
                <w:sz w:val="22"/>
                <w:szCs w:val="22"/>
              </w:rPr>
              <w:t xml:space="preserve">considered </w:t>
            </w:r>
            <w:r w:rsidRPr="00A42D7C">
              <w:rPr>
                <w:rFonts w:ascii="Arial" w:hAnsi="Arial" w:cs="Arial"/>
                <w:sz w:val="22"/>
                <w:szCs w:val="22"/>
              </w:rPr>
              <w:t>more vulnerable to fisheries</w:t>
            </w:r>
            <w:r>
              <w:rPr>
                <w:rFonts w:ascii="Arial" w:hAnsi="Arial" w:cs="Arial"/>
                <w:sz w:val="22"/>
                <w:szCs w:val="22"/>
              </w:rPr>
              <w:t>’</w:t>
            </w:r>
            <w:r w:rsidRPr="00A42D7C">
              <w:rPr>
                <w:rFonts w:ascii="Arial" w:hAnsi="Arial" w:cs="Arial"/>
                <w:sz w:val="22"/>
                <w:szCs w:val="22"/>
              </w:rPr>
              <w:t xml:space="preserve"> impacts than bony fish, </w:t>
            </w:r>
            <w:r>
              <w:rPr>
                <w:rFonts w:ascii="Arial" w:hAnsi="Arial" w:cs="Arial"/>
                <w:sz w:val="22"/>
                <w:szCs w:val="22"/>
              </w:rPr>
              <w:t>due to their slow growth, late maturation and lower reproductive output. A number of shark (and ray) species have been included on international threatened species lists in recent years, such as the Bonn Convention on Migratory Species and the Convention on International Trade in Endangered Species of Fauna and Flora, and this trend appears likely to continue.</w:t>
            </w:r>
          </w:p>
          <w:p w:rsidR="007C5A88" w:rsidRDefault="007C5A88" w:rsidP="007C5A88">
            <w:pPr>
              <w:tabs>
                <w:tab w:val="left" w:pos="360"/>
              </w:tabs>
              <w:spacing w:after="120"/>
              <w:rPr>
                <w:rFonts w:ascii="Arial" w:hAnsi="Arial" w:cs="Arial"/>
                <w:sz w:val="22"/>
                <w:szCs w:val="22"/>
              </w:rPr>
            </w:pPr>
            <w:r>
              <w:rPr>
                <w:rFonts w:ascii="Arial" w:hAnsi="Arial" w:cs="Arial"/>
                <w:sz w:val="22"/>
                <w:szCs w:val="22"/>
              </w:rPr>
              <w:t>Within the Southern and Eastern Scalefish and Shark Fishery, some shark species are targeted while others are caught incidentally during fishing for other species.</w:t>
            </w:r>
            <w:r w:rsidRPr="00A42D7C">
              <w:rPr>
                <w:rFonts w:ascii="Arial" w:hAnsi="Arial" w:cs="Arial"/>
                <w:sz w:val="22"/>
                <w:szCs w:val="22"/>
              </w:rPr>
              <w:t xml:space="preserve"> </w:t>
            </w:r>
            <w:r>
              <w:rPr>
                <w:rFonts w:ascii="Arial" w:hAnsi="Arial" w:cs="Arial"/>
                <w:sz w:val="22"/>
                <w:szCs w:val="22"/>
              </w:rPr>
              <w:t>Targeted species are subject to formal management arrangements, complemented by monitoring and research. However, many more species are caught incidentally and either kept and sold or discarded at sea. For these species, there is generally less known about the status of the stock or the full extent of the catch.</w:t>
            </w:r>
          </w:p>
          <w:p w:rsidR="007C5A88" w:rsidRPr="00F6308F" w:rsidRDefault="007C5A88" w:rsidP="00276BE6">
            <w:pPr>
              <w:rPr>
                <w:rFonts w:ascii="Arial" w:hAnsi="Arial" w:cs="Arial"/>
              </w:rPr>
            </w:pPr>
            <w:r>
              <w:rPr>
                <w:rFonts w:ascii="Arial" w:hAnsi="Arial" w:cs="Arial"/>
                <w:sz w:val="22"/>
                <w:szCs w:val="22"/>
              </w:rPr>
              <w:t xml:space="preserve">In 2012, Australia articulated its priorities for actions to improve shark management through Shark-Plan 2, the </w:t>
            </w:r>
            <w:r w:rsidR="00C36410" w:rsidRPr="00C36410">
              <w:rPr>
                <w:rFonts w:ascii="Arial" w:hAnsi="Arial" w:cs="Arial"/>
                <w:sz w:val="22"/>
                <w:szCs w:val="22"/>
              </w:rPr>
              <w:t>National Plan of Action for Shark Conservation and Management 2012</w:t>
            </w:r>
            <w:r>
              <w:rPr>
                <w:rFonts w:ascii="Arial" w:hAnsi="Arial" w:cs="Arial"/>
                <w:sz w:val="22"/>
                <w:szCs w:val="22"/>
              </w:rPr>
              <w:t xml:space="preserve">. Consistent with Shark-Plan 2, and to assist with international efforts to manage globally threatened shark stocks, the department recommends that </w:t>
            </w:r>
            <w:r w:rsidR="00276BE6">
              <w:rPr>
                <w:rFonts w:ascii="Arial" w:hAnsi="Arial" w:cs="Arial"/>
                <w:sz w:val="22"/>
                <w:szCs w:val="22"/>
              </w:rPr>
              <w:t>t</w:t>
            </w:r>
            <w:r w:rsidR="00276BE6" w:rsidRPr="00B978A8">
              <w:rPr>
                <w:rFonts w:ascii="Arial" w:hAnsi="Arial" w:cs="Arial"/>
                <w:sz w:val="22"/>
                <w:szCs w:val="22"/>
              </w:rPr>
              <w:t xml:space="preserve">he Australian </w:t>
            </w:r>
            <w:r w:rsidR="00276BE6">
              <w:rPr>
                <w:rFonts w:ascii="Arial" w:hAnsi="Arial" w:cs="Arial"/>
                <w:sz w:val="22"/>
                <w:szCs w:val="22"/>
              </w:rPr>
              <w:t>Fisheries Management Authority</w:t>
            </w:r>
            <w:r>
              <w:rPr>
                <w:rFonts w:ascii="Arial" w:hAnsi="Arial" w:cs="Arial"/>
                <w:sz w:val="22"/>
                <w:szCs w:val="22"/>
              </w:rPr>
              <w:t xml:space="preserve"> ensure that species of non-target sharks caught in the Southern and Eastern Scalefish and Shark Fishery are accurately recorded, to enable the extent of impact to be determined. This should inform the implementation of appropriate management measures for shark species identified through protected species listing processes and</w:t>
            </w:r>
            <w:r w:rsidR="00276BE6">
              <w:rPr>
                <w:rFonts w:ascii="Arial" w:hAnsi="Arial" w:cs="Arial"/>
                <w:sz w:val="22"/>
                <w:szCs w:val="22"/>
              </w:rPr>
              <w:t xml:space="preserve"> the</w:t>
            </w:r>
            <w:r w:rsidR="00276BE6" w:rsidRPr="00B978A8">
              <w:rPr>
                <w:rFonts w:ascii="Arial" w:hAnsi="Arial" w:cs="Arial"/>
                <w:sz w:val="22"/>
                <w:szCs w:val="22"/>
              </w:rPr>
              <w:t xml:space="preserve"> Australian </w:t>
            </w:r>
            <w:r w:rsidR="00276BE6">
              <w:rPr>
                <w:rFonts w:ascii="Arial" w:hAnsi="Arial" w:cs="Arial"/>
                <w:sz w:val="22"/>
                <w:szCs w:val="22"/>
              </w:rPr>
              <w:t>Fisheries Management Authority</w:t>
            </w:r>
            <w:r>
              <w:rPr>
                <w:rFonts w:ascii="Arial" w:hAnsi="Arial" w:cs="Arial"/>
                <w:sz w:val="22"/>
                <w:szCs w:val="22"/>
              </w:rPr>
              <w:t xml:space="preserve">'s Ecological Risk Assessment process. Improved information and management of these species will contribute to mitigating impact on Australian populations of shark species that are potentially at risk internationally. </w:t>
            </w:r>
          </w:p>
        </w:tc>
        <w:tc>
          <w:tcPr>
            <w:tcW w:w="5189" w:type="dxa"/>
          </w:tcPr>
          <w:p w:rsidR="007C5A88" w:rsidRPr="004D05B3" w:rsidRDefault="007C5A88" w:rsidP="007C5A88">
            <w:pPr>
              <w:tabs>
                <w:tab w:val="left" w:pos="360"/>
              </w:tabs>
              <w:spacing w:after="120"/>
              <w:rPr>
                <w:rFonts w:ascii="Arial" w:hAnsi="Arial" w:cs="Arial"/>
                <w:b/>
                <w:sz w:val="22"/>
                <w:szCs w:val="22"/>
              </w:rPr>
            </w:pPr>
            <w:r w:rsidRPr="004D05B3">
              <w:rPr>
                <w:rFonts w:ascii="Arial" w:hAnsi="Arial" w:cs="Arial"/>
                <w:b/>
                <w:sz w:val="22"/>
                <w:szCs w:val="22"/>
              </w:rPr>
              <w:t>Recommendation 1:</w:t>
            </w:r>
          </w:p>
          <w:p w:rsidR="007C5A88" w:rsidRPr="00F6308F" w:rsidRDefault="00C24B86" w:rsidP="007C5A88">
            <w:pPr>
              <w:rPr>
                <w:rFonts w:ascii="Arial" w:hAnsi="Arial" w:cs="Arial"/>
                <w:b/>
                <w:color w:val="3366FF"/>
              </w:rPr>
            </w:pPr>
            <w:r w:rsidRPr="00B978A8">
              <w:rPr>
                <w:rFonts w:ascii="Arial" w:hAnsi="Arial" w:cs="Arial"/>
                <w:sz w:val="22"/>
                <w:szCs w:val="22"/>
              </w:rPr>
              <w:t xml:space="preserve">The Australian </w:t>
            </w:r>
            <w:r>
              <w:rPr>
                <w:rFonts w:ascii="Arial" w:hAnsi="Arial" w:cs="Arial"/>
                <w:sz w:val="22"/>
                <w:szCs w:val="22"/>
              </w:rPr>
              <w:t>Fisheries Management Authority</w:t>
            </w:r>
            <w:r w:rsidR="007C5A88" w:rsidRPr="004D05B3">
              <w:rPr>
                <w:rFonts w:ascii="Arial" w:hAnsi="Arial" w:cs="Arial"/>
                <w:sz w:val="22"/>
                <w:szCs w:val="22"/>
              </w:rPr>
              <w:t xml:space="preserve"> to determine the extent of the impact of fishing on non target shark species, including </w:t>
            </w:r>
            <w:r w:rsidR="007C5A88">
              <w:rPr>
                <w:rFonts w:ascii="Arial" w:hAnsi="Arial" w:cs="Arial"/>
                <w:sz w:val="22"/>
                <w:szCs w:val="22"/>
              </w:rPr>
              <w:t>seeking to identify</w:t>
            </w:r>
            <w:r w:rsidR="007C5A88" w:rsidRPr="004D05B3">
              <w:rPr>
                <w:rFonts w:ascii="Arial" w:hAnsi="Arial" w:cs="Arial"/>
                <w:sz w:val="22"/>
                <w:szCs w:val="22"/>
              </w:rPr>
              <w:t xml:space="preserve"> the species impacted, and </w:t>
            </w:r>
            <w:proofErr w:type="gramStart"/>
            <w:r w:rsidR="007C5A88" w:rsidRPr="004D05B3">
              <w:rPr>
                <w:rFonts w:ascii="Arial" w:hAnsi="Arial" w:cs="Arial"/>
                <w:sz w:val="22"/>
                <w:szCs w:val="22"/>
              </w:rPr>
              <w:t>develop</w:t>
            </w:r>
            <w:proofErr w:type="gramEnd"/>
            <w:r w:rsidR="007C5A88" w:rsidRPr="004D05B3">
              <w:rPr>
                <w:rFonts w:ascii="Arial" w:hAnsi="Arial" w:cs="Arial"/>
                <w:sz w:val="22"/>
                <w:szCs w:val="22"/>
              </w:rPr>
              <w:t xml:space="preserve"> appropriate management measures to mitigate the impact for shark</w:t>
            </w:r>
            <w:r w:rsidR="007C5A88">
              <w:rPr>
                <w:rFonts w:ascii="Arial" w:hAnsi="Arial" w:cs="Arial"/>
                <w:sz w:val="22"/>
                <w:szCs w:val="22"/>
              </w:rPr>
              <w:t xml:space="preserve"> </w:t>
            </w:r>
            <w:r w:rsidR="007C5A88" w:rsidRPr="004D05B3">
              <w:rPr>
                <w:rFonts w:ascii="Arial" w:hAnsi="Arial" w:cs="Arial"/>
                <w:sz w:val="22"/>
                <w:szCs w:val="22"/>
              </w:rPr>
              <w:t>s</w:t>
            </w:r>
            <w:r w:rsidR="007C5A88">
              <w:rPr>
                <w:rFonts w:ascii="Arial" w:hAnsi="Arial" w:cs="Arial"/>
                <w:sz w:val="22"/>
                <w:szCs w:val="22"/>
              </w:rPr>
              <w:t>pecies that are identified through the Ecological Risk Assessment process and protected species listing processes</w:t>
            </w:r>
            <w:r w:rsidR="007C5A88" w:rsidRPr="004D05B3">
              <w:rPr>
                <w:rFonts w:ascii="Arial" w:hAnsi="Arial" w:cs="Arial"/>
                <w:sz w:val="22"/>
                <w:szCs w:val="22"/>
              </w:rPr>
              <w:t>.</w:t>
            </w:r>
            <w:r w:rsidR="007C5A88">
              <w:rPr>
                <w:rFonts w:ascii="Arial" w:hAnsi="Arial" w:cs="Arial"/>
                <w:sz w:val="22"/>
                <w:szCs w:val="22"/>
              </w:rPr>
              <w:t xml:space="preserve"> </w:t>
            </w:r>
          </w:p>
        </w:tc>
      </w:tr>
      <w:tr w:rsidR="007C5A88" w:rsidRPr="00F6308F" w:rsidTr="007C5A88">
        <w:trPr>
          <w:jc w:val="center"/>
        </w:trPr>
        <w:tc>
          <w:tcPr>
            <w:tcW w:w="391" w:type="dxa"/>
          </w:tcPr>
          <w:p w:rsidR="007C5A88" w:rsidRPr="00F6308F" w:rsidRDefault="007C5A88" w:rsidP="007C5A88">
            <w:pPr>
              <w:rPr>
                <w:rFonts w:ascii="Arial" w:hAnsi="Arial" w:cs="Arial"/>
                <w:sz w:val="22"/>
                <w:szCs w:val="22"/>
              </w:rPr>
            </w:pPr>
            <w:r>
              <w:rPr>
                <w:rFonts w:ascii="Arial" w:hAnsi="Arial" w:cs="Arial"/>
                <w:sz w:val="22"/>
                <w:szCs w:val="22"/>
              </w:rPr>
              <w:t>2</w:t>
            </w:r>
          </w:p>
        </w:tc>
        <w:tc>
          <w:tcPr>
            <w:tcW w:w="8717" w:type="dxa"/>
          </w:tcPr>
          <w:p w:rsidR="007C5A88" w:rsidRDefault="007C5A88" w:rsidP="007C5A88">
            <w:pPr>
              <w:tabs>
                <w:tab w:val="left" w:pos="360"/>
              </w:tabs>
              <w:spacing w:after="120"/>
              <w:rPr>
                <w:rFonts w:ascii="Arial" w:hAnsi="Arial" w:cs="Arial"/>
                <w:sz w:val="22"/>
                <w:szCs w:val="22"/>
                <w:u w:val="single"/>
              </w:rPr>
            </w:pPr>
            <w:r w:rsidRPr="00B833FC">
              <w:rPr>
                <w:rFonts w:ascii="Arial" w:hAnsi="Arial" w:cs="Arial"/>
                <w:sz w:val="22"/>
                <w:szCs w:val="22"/>
                <w:u w:val="single"/>
              </w:rPr>
              <w:t>E</w:t>
            </w:r>
            <w:r>
              <w:rPr>
                <w:rFonts w:ascii="Arial" w:hAnsi="Arial" w:cs="Arial"/>
                <w:sz w:val="22"/>
                <w:szCs w:val="22"/>
                <w:u w:val="single"/>
              </w:rPr>
              <w:t xml:space="preserve">cological </w:t>
            </w:r>
            <w:r w:rsidRPr="00B833FC">
              <w:rPr>
                <w:rFonts w:ascii="Arial" w:hAnsi="Arial" w:cs="Arial"/>
                <w:sz w:val="22"/>
                <w:szCs w:val="22"/>
                <w:u w:val="single"/>
              </w:rPr>
              <w:t>R</w:t>
            </w:r>
            <w:r>
              <w:rPr>
                <w:rFonts w:ascii="Arial" w:hAnsi="Arial" w:cs="Arial"/>
                <w:sz w:val="22"/>
                <w:szCs w:val="22"/>
                <w:u w:val="single"/>
              </w:rPr>
              <w:t xml:space="preserve">isk </w:t>
            </w:r>
            <w:r w:rsidRPr="00B833FC">
              <w:rPr>
                <w:rFonts w:ascii="Arial" w:hAnsi="Arial" w:cs="Arial"/>
                <w:sz w:val="22"/>
                <w:szCs w:val="22"/>
                <w:u w:val="single"/>
              </w:rPr>
              <w:t>A</w:t>
            </w:r>
            <w:r>
              <w:rPr>
                <w:rFonts w:ascii="Arial" w:hAnsi="Arial" w:cs="Arial"/>
                <w:sz w:val="22"/>
                <w:szCs w:val="22"/>
                <w:u w:val="single"/>
              </w:rPr>
              <w:t>ssessments</w:t>
            </w:r>
            <w:r w:rsidRPr="00B833FC">
              <w:rPr>
                <w:rFonts w:ascii="Arial" w:hAnsi="Arial" w:cs="Arial"/>
                <w:sz w:val="22"/>
                <w:szCs w:val="22"/>
                <w:u w:val="single"/>
              </w:rPr>
              <w:t>/E</w:t>
            </w:r>
            <w:r>
              <w:rPr>
                <w:rFonts w:ascii="Arial" w:hAnsi="Arial" w:cs="Arial"/>
                <w:sz w:val="22"/>
                <w:szCs w:val="22"/>
                <w:u w:val="single"/>
              </w:rPr>
              <w:t xml:space="preserve">cological </w:t>
            </w:r>
            <w:r w:rsidRPr="00B833FC">
              <w:rPr>
                <w:rFonts w:ascii="Arial" w:hAnsi="Arial" w:cs="Arial"/>
                <w:sz w:val="22"/>
                <w:szCs w:val="22"/>
                <w:u w:val="single"/>
              </w:rPr>
              <w:t>R</w:t>
            </w:r>
            <w:r>
              <w:rPr>
                <w:rFonts w:ascii="Arial" w:hAnsi="Arial" w:cs="Arial"/>
                <w:sz w:val="22"/>
                <w:szCs w:val="22"/>
                <w:u w:val="single"/>
              </w:rPr>
              <w:t xml:space="preserve">isk </w:t>
            </w:r>
            <w:r w:rsidRPr="00B833FC">
              <w:rPr>
                <w:rFonts w:ascii="Arial" w:hAnsi="Arial" w:cs="Arial"/>
                <w:sz w:val="22"/>
                <w:szCs w:val="22"/>
                <w:u w:val="single"/>
              </w:rPr>
              <w:t>M</w:t>
            </w:r>
            <w:r>
              <w:rPr>
                <w:rFonts w:ascii="Arial" w:hAnsi="Arial" w:cs="Arial"/>
                <w:sz w:val="22"/>
                <w:szCs w:val="22"/>
                <w:u w:val="single"/>
              </w:rPr>
              <w:t>anagement</w:t>
            </w:r>
          </w:p>
          <w:p w:rsidR="007C5A88" w:rsidRPr="00B720E2" w:rsidRDefault="00C24B86" w:rsidP="007C5A88">
            <w:pPr>
              <w:tabs>
                <w:tab w:val="left" w:pos="360"/>
              </w:tabs>
              <w:spacing w:after="120"/>
              <w:rPr>
                <w:rFonts w:ascii="Arial" w:hAnsi="Arial" w:cs="Arial"/>
                <w:sz w:val="22"/>
                <w:szCs w:val="22"/>
              </w:rPr>
            </w:pPr>
            <w:r w:rsidRPr="00B978A8">
              <w:rPr>
                <w:rFonts w:ascii="Arial" w:hAnsi="Arial" w:cs="Arial"/>
                <w:sz w:val="22"/>
                <w:szCs w:val="22"/>
              </w:rPr>
              <w:t xml:space="preserve">The Australian </w:t>
            </w:r>
            <w:r>
              <w:rPr>
                <w:rFonts w:ascii="Arial" w:hAnsi="Arial" w:cs="Arial"/>
                <w:sz w:val="22"/>
                <w:szCs w:val="22"/>
              </w:rPr>
              <w:t>Fisheries Management Authority</w:t>
            </w:r>
            <w:r w:rsidR="007C5A88">
              <w:rPr>
                <w:rFonts w:ascii="Arial" w:hAnsi="Arial" w:cs="Arial"/>
                <w:sz w:val="22"/>
                <w:szCs w:val="22"/>
              </w:rPr>
              <w:t xml:space="preserve"> has developed and implemented an ecological risk assessment and management framework for all Commonwealth fisheries. This </w:t>
            </w:r>
            <w:r w:rsidR="007C5A88" w:rsidRPr="00B720E2">
              <w:rPr>
                <w:rFonts w:ascii="Arial" w:hAnsi="Arial" w:cs="Arial"/>
                <w:sz w:val="22"/>
                <w:szCs w:val="22"/>
              </w:rPr>
              <w:t xml:space="preserve">framework </w:t>
            </w:r>
            <w:r w:rsidR="007C5A88">
              <w:rPr>
                <w:rFonts w:ascii="Arial" w:hAnsi="Arial" w:cs="Arial"/>
                <w:sz w:val="22"/>
                <w:szCs w:val="22"/>
              </w:rPr>
              <w:t>describes</w:t>
            </w:r>
            <w:r w:rsidR="007C5A88" w:rsidRPr="00B720E2">
              <w:rPr>
                <w:rFonts w:ascii="Arial" w:hAnsi="Arial" w:cs="Arial"/>
                <w:sz w:val="22"/>
                <w:szCs w:val="22"/>
              </w:rPr>
              <w:t xml:space="preserve"> a process for assessing and progressively addressing the impacts that fisheries activities have on five </w:t>
            </w:r>
            <w:r w:rsidR="007C5A88">
              <w:rPr>
                <w:rFonts w:ascii="Arial" w:hAnsi="Arial" w:cs="Arial"/>
                <w:sz w:val="22"/>
                <w:szCs w:val="22"/>
              </w:rPr>
              <w:t>aspects of the marine ecosystem:</w:t>
            </w:r>
          </w:p>
          <w:p w:rsidR="007C5A88" w:rsidRPr="00B720E2" w:rsidRDefault="007C5A88" w:rsidP="00DD0F58">
            <w:pPr>
              <w:numPr>
                <w:ilvl w:val="0"/>
                <w:numId w:val="43"/>
              </w:numPr>
              <w:tabs>
                <w:tab w:val="left" w:pos="360"/>
              </w:tabs>
              <w:spacing w:after="120"/>
              <w:rPr>
                <w:rFonts w:ascii="Arial" w:hAnsi="Arial" w:cs="Arial"/>
                <w:sz w:val="22"/>
                <w:szCs w:val="22"/>
              </w:rPr>
            </w:pPr>
            <w:r w:rsidRPr="00B720E2">
              <w:rPr>
                <w:rFonts w:ascii="Arial" w:hAnsi="Arial" w:cs="Arial"/>
                <w:sz w:val="22"/>
                <w:szCs w:val="22"/>
              </w:rPr>
              <w:lastRenderedPageBreak/>
              <w:t>target species</w:t>
            </w:r>
          </w:p>
          <w:p w:rsidR="007C5A88" w:rsidRPr="00B720E2" w:rsidRDefault="007C5A88" w:rsidP="00DD0F58">
            <w:pPr>
              <w:numPr>
                <w:ilvl w:val="0"/>
                <w:numId w:val="43"/>
              </w:numPr>
              <w:tabs>
                <w:tab w:val="left" w:pos="360"/>
              </w:tabs>
              <w:spacing w:after="120"/>
              <w:rPr>
                <w:rFonts w:ascii="Arial" w:hAnsi="Arial" w:cs="Arial"/>
                <w:sz w:val="22"/>
                <w:szCs w:val="22"/>
              </w:rPr>
            </w:pPr>
            <w:r w:rsidRPr="00B720E2">
              <w:rPr>
                <w:rFonts w:ascii="Arial" w:hAnsi="Arial" w:cs="Arial"/>
                <w:sz w:val="22"/>
                <w:szCs w:val="22"/>
              </w:rPr>
              <w:t>byproduct and discard species</w:t>
            </w:r>
          </w:p>
          <w:p w:rsidR="007C5A88" w:rsidRPr="00B720E2" w:rsidRDefault="007C5A88" w:rsidP="00DD0F58">
            <w:pPr>
              <w:numPr>
                <w:ilvl w:val="0"/>
                <w:numId w:val="43"/>
              </w:numPr>
              <w:tabs>
                <w:tab w:val="left" w:pos="360"/>
              </w:tabs>
              <w:spacing w:after="120"/>
              <w:rPr>
                <w:rFonts w:ascii="Arial" w:hAnsi="Arial" w:cs="Arial"/>
                <w:sz w:val="22"/>
                <w:szCs w:val="22"/>
              </w:rPr>
            </w:pPr>
            <w:r w:rsidRPr="00B720E2">
              <w:rPr>
                <w:rFonts w:ascii="Arial" w:hAnsi="Arial" w:cs="Arial"/>
                <w:sz w:val="22"/>
                <w:szCs w:val="22"/>
              </w:rPr>
              <w:t>threatened, endangered and protected (TEP) species</w:t>
            </w:r>
          </w:p>
          <w:p w:rsidR="007C5A88" w:rsidRDefault="007C5A88" w:rsidP="00DD0F58">
            <w:pPr>
              <w:numPr>
                <w:ilvl w:val="0"/>
                <w:numId w:val="43"/>
              </w:numPr>
              <w:tabs>
                <w:tab w:val="left" w:pos="360"/>
              </w:tabs>
              <w:spacing w:after="120"/>
              <w:rPr>
                <w:rFonts w:ascii="Arial" w:hAnsi="Arial" w:cs="Arial"/>
                <w:sz w:val="22"/>
                <w:szCs w:val="22"/>
              </w:rPr>
            </w:pPr>
            <w:r w:rsidRPr="00B720E2">
              <w:rPr>
                <w:rFonts w:ascii="Arial" w:hAnsi="Arial" w:cs="Arial"/>
                <w:sz w:val="22"/>
                <w:szCs w:val="22"/>
              </w:rPr>
              <w:t>habitats</w:t>
            </w:r>
            <w:r>
              <w:rPr>
                <w:rFonts w:ascii="Arial" w:hAnsi="Arial" w:cs="Arial"/>
                <w:sz w:val="22"/>
                <w:szCs w:val="22"/>
              </w:rPr>
              <w:t>, and</w:t>
            </w:r>
          </w:p>
          <w:p w:rsidR="007C5A88" w:rsidRPr="00B720E2" w:rsidRDefault="007C5A88" w:rsidP="00DD0F58">
            <w:pPr>
              <w:numPr>
                <w:ilvl w:val="0"/>
                <w:numId w:val="43"/>
              </w:numPr>
              <w:tabs>
                <w:tab w:val="left" w:pos="360"/>
              </w:tabs>
              <w:spacing w:after="120"/>
              <w:rPr>
                <w:rFonts w:ascii="Arial" w:hAnsi="Arial" w:cs="Arial"/>
                <w:sz w:val="22"/>
                <w:szCs w:val="22"/>
              </w:rPr>
            </w:pPr>
            <w:proofErr w:type="gramStart"/>
            <w:r>
              <w:rPr>
                <w:rFonts w:ascii="Arial" w:hAnsi="Arial" w:cs="Arial"/>
                <w:sz w:val="22"/>
                <w:szCs w:val="22"/>
              </w:rPr>
              <w:t>communities</w:t>
            </w:r>
            <w:proofErr w:type="gramEnd"/>
            <w:r>
              <w:rPr>
                <w:rFonts w:ascii="Arial" w:hAnsi="Arial" w:cs="Arial"/>
                <w:sz w:val="22"/>
                <w:szCs w:val="22"/>
              </w:rPr>
              <w:t>.</w:t>
            </w:r>
          </w:p>
          <w:p w:rsidR="007C5A88" w:rsidRPr="00C3049E" w:rsidRDefault="007C5A88" w:rsidP="007C5A88">
            <w:pPr>
              <w:rPr>
                <w:rFonts w:ascii="Arial" w:hAnsi="Arial" w:cs="Arial"/>
                <w:sz w:val="22"/>
                <w:szCs w:val="22"/>
                <w:u w:val="single"/>
              </w:rPr>
            </w:pPr>
            <w:r>
              <w:rPr>
                <w:rFonts w:ascii="Arial" w:hAnsi="Arial" w:cs="Arial"/>
                <w:sz w:val="22"/>
                <w:szCs w:val="22"/>
              </w:rPr>
              <w:t>A progression of ecological risk assessments have been completed for all major Commonwealth fisheries, including each sector of the Southern and Eastern Scalefish and Shark Fishery</w:t>
            </w:r>
            <w:r w:rsidRPr="00B720E2">
              <w:rPr>
                <w:rFonts w:ascii="Arial" w:hAnsi="Arial" w:cs="Arial"/>
                <w:sz w:val="22"/>
                <w:szCs w:val="22"/>
              </w:rPr>
              <w:t>.</w:t>
            </w:r>
            <w:r>
              <w:rPr>
                <w:rFonts w:ascii="Arial" w:hAnsi="Arial" w:cs="Arial"/>
                <w:sz w:val="22"/>
                <w:szCs w:val="22"/>
              </w:rPr>
              <w:t xml:space="preserve"> As these assessments are periodically reviewed, </w:t>
            </w:r>
            <w:r w:rsidR="00C24B86">
              <w:rPr>
                <w:rFonts w:ascii="Arial" w:hAnsi="Arial" w:cs="Arial"/>
                <w:sz w:val="22"/>
                <w:szCs w:val="22"/>
              </w:rPr>
              <w:t>t</w:t>
            </w:r>
            <w:r w:rsidR="00C24B86" w:rsidRPr="00B978A8">
              <w:rPr>
                <w:rFonts w:ascii="Arial" w:hAnsi="Arial" w:cs="Arial"/>
                <w:sz w:val="22"/>
                <w:szCs w:val="22"/>
              </w:rPr>
              <w:t xml:space="preserve">he Australian </w:t>
            </w:r>
            <w:r w:rsidR="00C24B86">
              <w:rPr>
                <w:rFonts w:ascii="Arial" w:hAnsi="Arial" w:cs="Arial"/>
                <w:sz w:val="22"/>
                <w:szCs w:val="22"/>
              </w:rPr>
              <w:t>Fisheries Management Authority</w:t>
            </w:r>
            <w:r>
              <w:rPr>
                <w:rFonts w:ascii="Arial" w:hAnsi="Arial" w:cs="Arial"/>
                <w:sz w:val="22"/>
                <w:szCs w:val="22"/>
              </w:rPr>
              <w:t>'s management measures should also be reviewed to ensure that the most appropriate measures are in place to address the risks identified. Following reviews of the framework, updated Ecological Risk Assessment and Ecological Risk Management reports should be provided to the department.</w:t>
            </w:r>
          </w:p>
        </w:tc>
        <w:tc>
          <w:tcPr>
            <w:tcW w:w="5189" w:type="dxa"/>
          </w:tcPr>
          <w:p w:rsidR="007C5A88" w:rsidRPr="004D05B3" w:rsidRDefault="007C5A88" w:rsidP="007C5A88">
            <w:pPr>
              <w:tabs>
                <w:tab w:val="left" w:pos="360"/>
              </w:tabs>
              <w:spacing w:after="120"/>
              <w:rPr>
                <w:rFonts w:ascii="Arial" w:hAnsi="Arial" w:cs="Arial"/>
                <w:b/>
                <w:sz w:val="22"/>
                <w:szCs w:val="22"/>
              </w:rPr>
            </w:pPr>
            <w:r w:rsidRPr="004D05B3">
              <w:rPr>
                <w:rFonts w:ascii="Arial" w:hAnsi="Arial" w:cs="Arial"/>
                <w:b/>
                <w:sz w:val="22"/>
                <w:szCs w:val="22"/>
              </w:rPr>
              <w:lastRenderedPageBreak/>
              <w:t>R</w:t>
            </w:r>
            <w:r>
              <w:rPr>
                <w:rFonts w:ascii="Arial" w:hAnsi="Arial" w:cs="Arial"/>
                <w:b/>
                <w:sz w:val="22"/>
                <w:szCs w:val="22"/>
              </w:rPr>
              <w:t>ecommendation 2</w:t>
            </w:r>
            <w:r w:rsidRPr="004D05B3">
              <w:rPr>
                <w:rFonts w:ascii="Arial" w:hAnsi="Arial" w:cs="Arial"/>
                <w:b/>
                <w:sz w:val="22"/>
                <w:szCs w:val="22"/>
              </w:rPr>
              <w:t>:</w:t>
            </w:r>
          </w:p>
          <w:p w:rsidR="007C5A88" w:rsidRPr="00C3049E" w:rsidRDefault="00C24B86" w:rsidP="007C5A88">
            <w:pPr>
              <w:pStyle w:val="normal-dot"/>
              <w:tabs>
                <w:tab w:val="clear" w:pos="360"/>
                <w:tab w:val="num" w:pos="33"/>
                <w:tab w:val="left" w:pos="1440"/>
              </w:tabs>
              <w:spacing w:after="120"/>
              <w:ind w:left="33" w:right="142" w:firstLine="0"/>
              <w:rPr>
                <w:rFonts w:ascii="Arial" w:hAnsi="Arial" w:cs="Arial"/>
                <w:b/>
                <w:szCs w:val="22"/>
              </w:rPr>
            </w:pPr>
            <w:r w:rsidRPr="00B978A8">
              <w:rPr>
                <w:rFonts w:ascii="Arial" w:hAnsi="Arial" w:cs="Arial"/>
                <w:szCs w:val="22"/>
              </w:rPr>
              <w:t xml:space="preserve">The Australian </w:t>
            </w:r>
            <w:r>
              <w:rPr>
                <w:rFonts w:ascii="Arial" w:hAnsi="Arial" w:cs="Arial"/>
                <w:szCs w:val="22"/>
              </w:rPr>
              <w:t>Fisheries Management Authority</w:t>
            </w:r>
            <w:r w:rsidR="007C5A88" w:rsidRPr="004D05B3">
              <w:rPr>
                <w:rFonts w:ascii="Arial" w:hAnsi="Arial" w:cs="Arial"/>
                <w:szCs w:val="22"/>
              </w:rPr>
              <w:t xml:space="preserve"> to continue to undertake Ecological Risk Assessments and implement appropriate management responses to address and mitigate risks and impacts for species that are identified as high risk. Following reviews of the Ecological </w:t>
            </w:r>
            <w:r w:rsidR="007C5A88" w:rsidRPr="004D05B3">
              <w:rPr>
                <w:rFonts w:ascii="Arial" w:hAnsi="Arial" w:cs="Arial"/>
                <w:szCs w:val="22"/>
              </w:rPr>
              <w:lastRenderedPageBreak/>
              <w:t xml:space="preserve">Risk Assessments and Ecological Risk Management frameworks for all sectors in the fishery in 2012, </w:t>
            </w:r>
            <w:r>
              <w:rPr>
                <w:rFonts w:ascii="Arial" w:hAnsi="Arial" w:cs="Arial"/>
                <w:szCs w:val="22"/>
              </w:rPr>
              <w:t>t</w:t>
            </w:r>
            <w:r w:rsidRPr="00B978A8">
              <w:rPr>
                <w:rFonts w:ascii="Arial" w:hAnsi="Arial" w:cs="Arial"/>
                <w:szCs w:val="22"/>
              </w:rPr>
              <w:t xml:space="preserve">he Australian </w:t>
            </w:r>
            <w:r>
              <w:rPr>
                <w:rFonts w:ascii="Arial" w:hAnsi="Arial" w:cs="Arial"/>
                <w:szCs w:val="22"/>
              </w:rPr>
              <w:t>Fisheries Management Authority</w:t>
            </w:r>
            <w:r w:rsidR="007C5A88" w:rsidRPr="004D05B3">
              <w:rPr>
                <w:rFonts w:ascii="Arial" w:hAnsi="Arial" w:cs="Arial"/>
                <w:szCs w:val="22"/>
              </w:rPr>
              <w:t xml:space="preserve"> to provide updated ERA and ERM reports to </w:t>
            </w:r>
            <w:r w:rsidR="007C5A88">
              <w:rPr>
                <w:rFonts w:ascii="Arial" w:hAnsi="Arial" w:cs="Arial"/>
                <w:szCs w:val="22"/>
              </w:rPr>
              <w:t>the department</w:t>
            </w:r>
            <w:r w:rsidR="007C5A88" w:rsidRPr="004D05B3">
              <w:rPr>
                <w:rFonts w:ascii="Arial" w:hAnsi="Arial" w:cs="Arial"/>
                <w:szCs w:val="22"/>
              </w:rPr>
              <w:t>.</w:t>
            </w:r>
          </w:p>
        </w:tc>
      </w:tr>
      <w:tr w:rsidR="007C5A88" w:rsidRPr="00F6308F" w:rsidTr="007C5A88">
        <w:trPr>
          <w:jc w:val="center"/>
        </w:trPr>
        <w:tc>
          <w:tcPr>
            <w:tcW w:w="391" w:type="dxa"/>
          </w:tcPr>
          <w:p w:rsidR="007C5A88" w:rsidRPr="00F6308F" w:rsidRDefault="007C5A88" w:rsidP="007C5A88">
            <w:pPr>
              <w:rPr>
                <w:rFonts w:ascii="Arial" w:hAnsi="Arial" w:cs="Arial"/>
                <w:sz w:val="22"/>
                <w:szCs w:val="22"/>
              </w:rPr>
            </w:pPr>
            <w:r>
              <w:rPr>
                <w:rFonts w:ascii="Arial" w:hAnsi="Arial" w:cs="Arial"/>
                <w:sz w:val="22"/>
                <w:szCs w:val="22"/>
              </w:rPr>
              <w:lastRenderedPageBreak/>
              <w:t>3</w:t>
            </w:r>
          </w:p>
        </w:tc>
        <w:tc>
          <w:tcPr>
            <w:tcW w:w="8717" w:type="dxa"/>
          </w:tcPr>
          <w:p w:rsidR="007C5A88" w:rsidRPr="00B72220" w:rsidRDefault="007C5A88" w:rsidP="007C5A88">
            <w:pPr>
              <w:tabs>
                <w:tab w:val="left" w:pos="360"/>
              </w:tabs>
              <w:spacing w:after="120"/>
              <w:rPr>
                <w:rFonts w:ascii="Arial" w:hAnsi="Arial" w:cs="Arial"/>
                <w:sz w:val="22"/>
                <w:szCs w:val="22"/>
                <w:u w:val="single"/>
              </w:rPr>
            </w:pPr>
            <w:proofErr w:type="spellStart"/>
            <w:r w:rsidRPr="00B72220">
              <w:rPr>
                <w:rFonts w:ascii="Arial" w:hAnsi="Arial" w:cs="Arial"/>
                <w:sz w:val="22"/>
                <w:szCs w:val="22"/>
                <w:u w:val="single"/>
              </w:rPr>
              <w:t>Bycatch</w:t>
            </w:r>
            <w:proofErr w:type="spellEnd"/>
            <w:r w:rsidRPr="00B72220">
              <w:rPr>
                <w:rFonts w:ascii="Arial" w:hAnsi="Arial" w:cs="Arial"/>
                <w:sz w:val="22"/>
                <w:szCs w:val="22"/>
                <w:u w:val="single"/>
              </w:rPr>
              <w:t xml:space="preserve"> and Discard </w:t>
            </w:r>
            <w:proofErr w:type="spellStart"/>
            <w:r w:rsidRPr="00B72220">
              <w:rPr>
                <w:rFonts w:ascii="Arial" w:hAnsi="Arial" w:cs="Arial"/>
                <w:sz w:val="22"/>
                <w:szCs w:val="22"/>
                <w:u w:val="single"/>
              </w:rPr>
              <w:t>Workplans</w:t>
            </w:r>
            <w:proofErr w:type="spellEnd"/>
          </w:p>
          <w:p w:rsidR="007C5A88" w:rsidRDefault="00C24B86" w:rsidP="007C5A88">
            <w:pPr>
              <w:tabs>
                <w:tab w:val="left" w:pos="360"/>
              </w:tabs>
              <w:spacing w:after="120"/>
              <w:rPr>
                <w:rFonts w:ascii="Arial" w:hAnsi="Arial" w:cs="Arial"/>
                <w:sz w:val="22"/>
                <w:szCs w:val="22"/>
              </w:rPr>
            </w:pPr>
            <w:r w:rsidRPr="00B978A8">
              <w:rPr>
                <w:rFonts w:ascii="Arial" w:hAnsi="Arial" w:cs="Arial"/>
                <w:sz w:val="22"/>
                <w:szCs w:val="22"/>
              </w:rPr>
              <w:t xml:space="preserve">The Australian </w:t>
            </w:r>
            <w:r>
              <w:rPr>
                <w:rFonts w:ascii="Arial" w:hAnsi="Arial" w:cs="Arial"/>
                <w:sz w:val="22"/>
                <w:szCs w:val="22"/>
              </w:rPr>
              <w:t>Fisheries Management Authority</w:t>
            </w:r>
            <w:r w:rsidR="007C5A88">
              <w:rPr>
                <w:rFonts w:ascii="Arial" w:hAnsi="Arial" w:cs="Arial"/>
                <w:sz w:val="22"/>
                <w:szCs w:val="22"/>
              </w:rPr>
              <w:t xml:space="preserve"> develops and implements Bycatch and Discard Work</w:t>
            </w:r>
            <w:r w:rsidR="004365BC">
              <w:rPr>
                <w:rFonts w:ascii="Arial" w:hAnsi="Arial" w:cs="Arial"/>
                <w:sz w:val="22"/>
                <w:szCs w:val="22"/>
              </w:rPr>
              <w:t xml:space="preserve"> </w:t>
            </w:r>
            <w:r w:rsidR="007C5A88">
              <w:rPr>
                <w:rFonts w:ascii="Arial" w:hAnsi="Arial" w:cs="Arial"/>
                <w:sz w:val="22"/>
                <w:szCs w:val="22"/>
              </w:rPr>
              <w:t>plans for the four major sectors of the Southern and Eastern Scalefish and Shark Fishery. The plans address bycatch and discarding issues for species identified as high risk in the fishery's Ecological Risk Assessment and are reviewed on a two yearly basis.</w:t>
            </w:r>
          </w:p>
          <w:p w:rsidR="007C5A88" w:rsidRPr="00C3049E" w:rsidRDefault="007C5A88" w:rsidP="007C5A88">
            <w:pPr>
              <w:rPr>
                <w:rFonts w:ascii="Arial" w:hAnsi="Arial" w:cs="Arial"/>
                <w:sz w:val="22"/>
                <w:szCs w:val="22"/>
                <w:u w:val="single"/>
              </w:rPr>
            </w:pPr>
            <w:r>
              <w:rPr>
                <w:rFonts w:ascii="Arial" w:hAnsi="Arial" w:cs="Arial"/>
                <w:sz w:val="22"/>
                <w:szCs w:val="22"/>
              </w:rPr>
              <w:t>The department considers that these plans are important for identifying key bycatch and discarding issues in each sector, as well as developing strategies to respond to identified high ecological risks, avoid interactions with EPBC Act listed species, reduce discarding of target species to as close to zero as possible, and quantify and minimise overall bycatch in the long term. The department therefore recommends that new Bycatch and Discard Work</w:t>
            </w:r>
            <w:r w:rsidR="004365BC">
              <w:rPr>
                <w:rFonts w:ascii="Arial" w:hAnsi="Arial" w:cs="Arial"/>
                <w:sz w:val="22"/>
                <w:szCs w:val="22"/>
              </w:rPr>
              <w:t xml:space="preserve"> </w:t>
            </w:r>
            <w:r>
              <w:rPr>
                <w:rFonts w:ascii="Arial" w:hAnsi="Arial" w:cs="Arial"/>
                <w:sz w:val="22"/>
                <w:szCs w:val="22"/>
              </w:rPr>
              <w:t xml:space="preserve">plans continue to be developed and implemented for each sector of the fishery, with </w:t>
            </w:r>
            <w:r w:rsidR="00C24B86">
              <w:rPr>
                <w:rFonts w:ascii="Arial" w:hAnsi="Arial" w:cs="Arial"/>
                <w:sz w:val="22"/>
                <w:szCs w:val="22"/>
              </w:rPr>
              <w:t>t</w:t>
            </w:r>
            <w:r w:rsidR="00C24B86" w:rsidRPr="00B978A8">
              <w:rPr>
                <w:rFonts w:ascii="Arial" w:hAnsi="Arial" w:cs="Arial"/>
                <w:sz w:val="22"/>
                <w:szCs w:val="22"/>
              </w:rPr>
              <w:t xml:space="preserve">he Australian </w:t>
            </w:r>
            <w:r w:rsidR="00C24B86">
              <w:rPr>
                <w:rFonts w:ascii="Arial" w:hAnsi="Arial" w:cs="Arial"/>
                <w:sz w:val="22"/>
                <w:szCs w:val="22"/>
              </w:rPr>
              <w:t>Fisheries Management Authority</w:t>
            </w:r>
            <w:r>
              <w:rPr>
                <w:rFonts w:ascii="Arial" w:hAnsi="Arial" w:cs="Arial"/>
                <w:sz w:val="22"/>
                <w:szCs w:val="22"/>
              </w:rPr>
              <w:t xml:space="preserve"> providing evaluations of the performance of each plan after it expires.</w:t>
            </w:r>
          </w:p>
        </w:tc>
        <w:tc>
          <w:tcPr>
            <w:tcW w:w="5189" w:type="dxa"/>
          </w:tcPr>
          <w:p w:rsidR="007C5A88" w:rsidRPr="004D05B3" w:rsidRDefault="007C5A88" w:rsidP="007C5A88">
            <w:pPr>
              <w:tabs>
                <w:tab w:val="left" w:pos="360"/>
              </w:tabs>
              <w:spacing w:after="120"/>
              <w:rPr>
                <w:rFonts w:ascii="Arial" w:hAnsi="Arial" w:cs="Arial"/>
                <w:b/>
                <w:sz w:val="22"/>
                <w:szCs w:val="22"/>
              </w:rPr>
            </w:pPr>
            <w:r>
              <w:rPr>
                <w:rFonts w:ascii="Arial" w:hAnsi="Arial" w:cs="Arial"/>
                <w:b/>
                <w:sz w:val="22"/>
                <w:szCs w:val="22"/>
              </w:rPr>
              <w:t>Recommendation 3</w:t>
            </w:r>
            <w:r w:rsidRPr="004D05B3">
              <w:rPr>
                <w:rFonts w:ascii="Arial" w:hAnsi="Arial" w:cs="Arial"/>
                <w:b/>
                <w:sz w:val="22"/>
                <w:szCs w:val="22"/>
              </w:rPr>
              <w:t>:</w:t>
            </w:r>
          </w:p>
          <w:p w:rsidR="007C5A88" w:rsidRPr="004D05B3" w:rsidRDefault="007C5A88" w:rsidP="007C5A88">
            <w:pPr>
              <w:tabs>
                <w:tab w:val="left" w:pos="360"/>
              </w:tabs>
              <w:spacing w:after="120"/>
              <w:rPr>
                <w:rFonts w:ascii="Arial" w:hAnsi="Arial" w:cs="Arial"/>
                <w:sz w:val="22"/>
                <w:szCs w:val="22"/>
              </w:rPr>
            </w:pPr>
            <w:r w:rsidRPr="004D05B3">
              <w:rPr>
                <w:rFonts w:ascii="Arial" w:hAnsi="Arial" w:cs="Arial"/>
                <w:sz w:val="22"/>
                <w:szCs w:val="22"/>
              </w:rPr>
              <w:t>At the expiry of the Bycatch and Discard Work</w:t>
            </w:r>
            <w:r w:rsidR="004365BC">
              <w:rPr>
                <w:rFonts w:ascii="Arial" w:hAnsi="Arial" w:cs="Arial"/>
                <w:sz w:val="22"/>
                <w:szCs w:val="22"/>
              </w:rPr>
              <w:t xml:space="preserve"> </w:t>
            </w:r>
            <w:r w:rsidRPr="004D05B3">
              <w:rPr>
                <w:rFonts w:ascii="Arial" w:hAnsi="Arial" w:cs="Arial"/>
                <w:sz w:val="22"/>
                <w:szCs w:val="22"/>
              </w:rPr>
              <w:t xml:space="preserve">plan in place for each sector of the fishery, </w:t>
            </w:r>
            <w:r w:rsidR="00C24B86" w:rsidRPr="00B978A8">
              <w:rPr>
                <w:rFonts w:ascii="Arial" w:hAnsi="Arial" w:cs="Arial"/>
                <w:sz w:val="22"/>
                <w:szCs w:val="22"/>
              </w:rPr>
              <w:t xml:space="preserve">The Australian </w:t>
            </w:r>
            <w:r w:rsidR="00C24B86">
              <w:rPr>
                <w:rFonts w:ascii="Arial" w:hAnsi="Arial" w:cs="Arial"/>
                <w:sz w:val="22"/>
                <w:szCs w:val="22"/>
              </w:rPr>
              <w:t>Fisheries Management Authority</w:t>
            </w:r>
            <w:r w:rsidRPr="004D05B3">
              <w:rPr>
                <w:rFonts w:ascii="Arial" w:hAnsi="Arial" w:cs="Arial"/>
                <w:sz w:val="22"/>
                <w:szCs w:val="22"/>
              </w:rPr>
              <w:t xml:space="preserve"> to:</w:t>
            </w:r>
          </w:p>
          <w:p w:rsidR="007C5A88" w:rsidRDefault="007C5A88" w:rsidP="00DD0F58">
            <w:pPr>
              <w:pStyle w:val="ListParagraph"/>
              <w:numPr>
                <w:ilvl w:val="0"/>
                <w:numId w:val="44"/>
              </w:numPr>
              <w:tabs>
                <w:tab w:val="left" w:pos="360"/>
              </w:tabs>
              <w:spacing w:after="120"/>
              <w:contextualSpacing/>
              <w:rPr>
                <w:rFonts w:ascii="Arial" w:hAnsi="Arial" w:cs="Arial"/>
              </w:rPr>
            </w:pPr>
            <w:r w:rsidRPr="004D05B3">
              <w:rPr>
                <w:rFonts w:ascii="Arial" w:hAnsi="Arial" w:cs="Arial"/>
              </w:rPr>
              <w:t>implement new work</w:t>
            </w:r>
            <w:r w:rsidR="004365BC">
              <w:rPr>
                <w:rFonts w:ascii="Arial" w:hAnsi="Arial" w:cs="Arial"/>
              </w:rPr>
              <w:t xml:space="preserve"> </w:t>
            </w:r>
            <w:r w:rsidRPr="004D05B3">
              <w:rPr>
                <w:rFonts w:ascii="Arial" w:hAnsi="Arial" w:cs="Arial"/>
              </w:rPr>
              <w:t>plans to reduce bycatch and discards in each sector, and</w:t>
            </w:r>
          </w:p>
          <w:p w:rsidR="004365BC" w:rsidRDefault="004365BC" w:rsidP="004365BC">
            <w:pPr>
              <w:pStyle w:val="ListParagraph"/>
              <w:numPr>
                <w:ilvl w:val="0"/>
                <w:numId w:val="0"/>
              </w:numPr>
              <w:tabs>
                <w:tab w:val="left" w:pos="360"/>
              </w:tabs>
              <w:spacing w:after="120"/>
              <w:ind w:left="720"/>
              <w:contextualSpacing/>
              <w:rPr>
                <w:rFonts w:ascii="Arial" w:hAnsi="Arial" w:cs="Arial"/>
              </w:rPr>
            </w:pPr>
          </w:p>
          <w:p w:rsidR="00C24B86" w:rsidRDefault="00C24B86" w:rsidP="00DD0F58">
            <w:pPr>
              <w:pStyle w:val="ListParagraph"/>
              <w:numPr>
                <w:ilvl w:val="0"/>
                <w:numId w:val="44"/>
              </w:numPr>
              <w:tabs>
                <w:tab w:val="left" w:pos="360"/>
              </w:tabs>
              <w:spacing w:after="120"/>
              <w:contextualSpacing/>
              <w:rPr>
                <w:rFonts w:ascii="Arial" w:hAnsi="Arial" w:cs="Arial"/>
              </w:rPr>
            </w:pPr>
            <w:proofErr w:type="gramStart"/>
            <w:r>
              <w:rPr>
                <w:rFonts w:ascii="Arial" w:hAnsi="Arial" w:cs="Arial"/>
              </w:rPr>
              <w:t>provide</w:t>
            </w:r>
            <w:proofErr w:type="gramEnd"/>
            <w:r>
              <w:rPr>
                <w:rFonts w:ascii="Arial" w:hAnsi="Arial" w:cs="Arial"/>
              </w:rPr>
              <w:t xml:space="preserve"> </w:t>
            </w:r>
            <w:r w:rsidRPr="004D05B3">
              <w:rPr>
                <w:rFonts w:ascii="Arial" w:hAnsi="Arial" w:cs="Arial"/>
              </w:rPr>
              <w:t xml:space="preserve">an evaluation of the performance of each plan to </w:t>
            </w:r>
            <w:r>
              <w:rPr>
                <w:rFonts w:ascii="Arial" w:hAnsi="Arial" w:cs="Arial"/>
              </w:rPr>
              <w:t>the department</w:t>
            </w:r>
            <w:r w:rsidRPr="004D05B3">
              <w:rPr>
                <w:rFonts w:ascii="Arial" w:hAnsi="Arial" w:cs="Arial"/>
              </w:rPr>
              <w:t xml:space="preserve"> within six months of expiry</w:t>
            </w:r>
            <w:r>
              <w:rPr>
                <w:rFonts w:ascii="Arial" w:hAnsi="Arial" w:cs="Arial"/>
              </w:rPr>
              <w:t>.</w:t>
            </w:r>
          </w:p>
          <w:p w:rsidR="007C5A88" w:rsidRPr="00C3049E" w:rsidRDefault="007C5A88" w:rsidP="00C24B86">
            <w:pPr>
              <w:pStyle w:val="normal-dot"/>
              <w:tabs>
                <w:tab w:val="left" w:pos="1440"/>
              </w:tabs>
              <w:spacing w:after="120"/>
              <w:ind w:right="142"/>
              <w:rPr>
                <w:rFonts w:ascii="Arial" w:hAnsi="Arial" w:cs="Arial"/>
                <w:b/>
                <w:szCs w:val="22"/>
              </w:rPr>
            </w:pPr>
          </w:p>
        </w:tc>
      </w:tr>
      <w:tr w:rsidR="007C5A88" w:rsidRPr="00F6308F" w:rsidTr="007C5A88">
        <w:trPr>
          <w:jc w:val="center"/>
        </w:trPr>
        <w:tc>
          <w:tcPr>
            <w:tcW w:w="391" w:type="dxa"/>
          </w:tcPr>
          <w:p w:rsidR="007C5A88" w:rsidRPr="00F6308F" w:rsidRDefault="007C5A88" w:rsidP="007C5A88">
            <w:pPr>
              <w:rPr>
                <w:rFonts w:ascii="Arial" w:hAnsi="Arial" w:cs="Arial"/>
                <w:sz w:val="22"/>
                <w:szCs w:val="22"/>
              </w:rPr>
            </w:pPr>
            <w:r>
              <w:rPr>
                <w:rFonts w:ascii="Arial" w:hAnsi="Arial" w:cs="Arial"/>
                <w:sz w:val="22"/>
                <w:szCs w:val="22"/>
              </w:rPr>
              <w:t>4</w:t>
            </w:r>
          </w:p>
        </w:tc>
        <w:tc>
          <w:tcPr>
            <w:tcW w:w="8717" w:type="dxa"/>
          </w:tcPr>
          <w:p w:rsidR="007C5A88" w:rsidRDefault="007C5A88" w:rsidP="007C5A88">
            <w:pPr>
              <w:tabs>
                <w:tab w:val="left" w:pos="360"/>
              </w:tabs>
              <w:spacing w:after="120"/>
              <w:rPr>
                <w:rFonts w:ascii="Arial" w:hAnsi="Arial" w:cs="Arial"/>
                <w:sz w:val="22"/>
                <w:szCs w:val="22"/>
                <w:u w:val="single"/>
              </w:rPr>
            </w:pPr>
            <w:r w:rsidRPr="003B0BBF">
              <w:rPr>
                <w:rFonts w:ascii="Arial" w:hAnsi="Arial" w:cs="Arial"/>
                <w:sz w:val="22"/>
                <w:szCs w:val="22"/>
                <w:u w:val="single"/>
              </w:rPr>
              <w:t>Shared stocks</w:t>
            </w:r>
          </w:p>
          <w:p w:rsidR="007C5A88" w:rsidRPr="00C3049E" w:rsidRDefault="007C5A88" w:rsidP="007C5A88">
            <w:pPr>
              <w:rPr>
                <w:rFonts w:ascii="Arial" w:hAnsi="Arial" w:cs="Arial"/>
                <w:sz w:val="22"/>
                <w:szCs w:val="22"/>
                <w:u w:val="single"/>
              </w:rPr>
            </w:pPr>
            <w:r w:rsidRPr="00B72220">
              <w:rPr>
                <w:rFonts w:ascii="Arial" w:hAnsi="Arial" w:cs="Arial"/>
                <w:sz w:val="22"/>
                <w:szCs w:val="22"/>
              </w:rPr>
              <w:t>A number of stocks</w:t>
            </w:r>
            <w:r>
              <w:rPr>
                <w:rFonts w:ascii="Arial" w:hAnsi="Arial" w:cs="Arial"/>
                <w:sz w:val="22"/>
                <w:szCs w:val="22"/>
              </w:rPr>
              <w:t xml:space="preserve"> in the Southern and Eastern Scalefish and Shark Fishery have ranges that extend beyond the boundaries of the fishery into fisheries managed by state jurisdictions. The effectiveness of management measures for these shared stocks is enhanced when management arrangements are complementary across the range of the stock. The department recommends that </w:t>
            </w:r>
            <w:r w:rsidR="00C24B86">
              <w:rPr>
                <w:rFonts w:ascii="Arial" w:hAnsi="Arial" w:cs="Arial"/>
                <w:sz w:val="22"/>
                <w:szCs w:val="22"/>
              </w:rPr>
              <w:t>t</w:t>
            </w:r>
            <w:r w:rsidR="00C24B86" w:rsidRPr="00B978A8">
              <w:rPr>
                <w:rFonts w:ascii="Arial" w:hAnsi="Arial" w:cs="Arial"/>
                <w:sz w:val="22"/>
                <w:szCs w:val="22"/>
              </w:rPr>
              <w:t xml:space="preserve">he Australian </w:t>
            </w:r>
            <w:r w:rsidR="00C24B86">
              <w:rPr>
                <w:rFonts w:ascii="Arial" w:hAnsi="Arial" w:cs="Arial"/>
                <w:sz w:val="22"/>
                <w:szCs w:val="22"/>
              </w:rPr>
              <w:t>Fisheries Management Authority</w:t>
            </w:r>
            <w:r>
              <w:rPr>
                <w:rFonts w:ascii="Arial" w:hAnsi="Arial" w:cs="Arial"/>
                <w:sz w:val="22"/>
                <w:szCs w:val="22"/>
              </w:rPr>
              <w:t xml:space="preserve"> continues </w:t>
            </w:r>
            <w:r w:rsidR="00C24B86">
              <w:rPr>
                <w:rFonts w:ascii="Arial" w:hAnsi="Arial" w:cs="Arial"/>
                <w:sz w:val="22"/>
                <w:szCs w:val="22"/>
              </w:rPr>
              <w:t xml:space="preserve">to </w:t>
            </w:r>
            <w:r>
              <w:rPr>
                <w:rFonts w:ascii="Arial" w:hAnsi="Arial" w:cs="Arial"/>
                <w:sz w:val="22"/>
                <w:szCs w:val="22"/>
              </w:rPr>
              <w:t>work collaboratively with other relevant fishery management agencies to pursue complementary management arrangements for shared stocks.</w:t>
            </w:r>
          </w:p>
        </w:tc>
        <w:tc>
          <w:tcPr>
            <w:tcW w:w="5189" w:type="dxa"/>
          </w:tcPr>
          <w:p w:rsidR="007C5A88" w:rsidRPr="004D05B3" w:rsidRDefault="007C5A88" w:rsidP="007C5A88">
            <w:pPr>
              <w:tabs>
                <w:tab w:val="left" w:pos="360"/>
              </w:tabs>
              <w:spacing w:after="120"/>
              <w:rPr>
                <w:rFonts w:ascii="Arial" w:hAnsi="Arial" w:cs="Arial"/>
                <w:b/>
                <w:sz w:val="22"/>
                <w:szCs w:val="22"/>
                <w:lang w:val="en-US"/>
              </w:rPr>
            </w:pPr>
            <w:r>
              <w:rPr>
                <w:rFonts w:ascii="Arial" w:hAnsi="Arial" w:cs="Arial"/>
                <w:b/>
                <w:sz w:val="22"/>
                <w:szCs w:val="22"/>
                <w:lang w:val="en-US"/>
              </w:rPr>
              <w:t>Recommendation 4</w:t>
            </w:r>
            <w:r w:rsidRPr="004D05B3">
              <w:rPr>
                <w:rFonts w:ascii="Arial" w:hAnsi="Arial" w:cs="Arial"/>
                <w:b/>
                <w:sz w:val="22"/>
                <w:szCs w:val="22"/>
                <w:lang w:val="en-US"/>
              </w:rPr>
              <w:t>:</w:t>
            </w:r>
          </w:p>
          <w:p w:rsidR="007C5A88" w:rsidRPr="004D05B3" w:rsidRDefault="00C24B86" w:rsidP="007C5A88">
            <w:pPr>
              <w:tabs>
                <w:tab w:val="left" w:pos="360"/>
              </w:tabs>
              <w:spacing w:after="120"/>
              <w:rPr>
                <w:rFonts w:ascii="Arial" w:hAnsi="Arial" w:cs="Arial"/>
                <w:sz w:val="22"/>
                <w:szCs w:val="22"/>
              </w:rPr>
            </w:pPr>
            <w:r w:rsidRPr="00B978A8">
              <w:rPr>
                <w:rFonts w:ascii="Arial" w:hAnsi="Arial" w:cs="Arial"/>
                <w:sz w:val="22"/>
                <w:szCs w:val="22"/>
              </w:rPr>
              <w:t xml:space="preserve">The Australian </w:t>
            </w:r>
            <w:r>
              <w:rPr>
                <w:rFonts w:ascii="Arial" w:hAnsi="Arial" w:cs="Arial"/>
                <w:sz w:val="22"/>
                <w:szCs w:val="22"/>
              </w:rPr>
              <w:t>Fisheries Management Authority</w:t>
            </w:r>
            <w:r w:rsidR="007C5A88" w:rsidRPr="004D05B3">
              <w:rPr>
                <w:rFonts w:ascii="Arial" w:hAnsi="Arial" w:cs="Arial"/>
                <w:sz w:val="22"/>
                <w:szCs w:val="22"/>
              </w:rPr>
              <w:t xml:space="preserve"> to continue to pursue and report on collaborative and complementary management of shared </w:t>
            </w:r>
            <w:r>
              <w:rPr>
                <w:rFonts w:ascii="Arial" w:hAnsi="Arial" w:cs="Arial"/>
                <w:sz w:val="22"/>
                <w:szCs w:val="22"/>
              </w:rPr>
              <w:t>Southern and Eastern Scalefish and Shark Fishery</w:t>
            </w:r>
            <w:r w:rsidR="007C5A88" w:rsidRPr="004D05B3">
              <w:rPr>
                <w:rFonts w:ascii="Arial" w:hAnsi="Arial" w:cs="Arial"/>
                <w:sz w:val="22"/>
                <w:szCs w:val="22"/>
              </w:rPr>
              <w:t xml:space="preserve"> stocks with relevant fisheries management agencies.</w:t>
            </w:r>
          </w:p>
          <w:p w:rsidR="007C5A88" w:rsidRPr="00C3049E" w:rsidRDefault="007C5A88" w:rsidP="007C5A88">
            <w:pPr>
              <w:pStyle w:val="normal-dot"/>
              <w:tabs>
                <w:tab w:val="left" w:pos="1440"/>
              </w:tabs>
              <w:spacing w:after="120"/>
              <w:ind w:right="142"/>
              <w:rPr>
                <w:rFonts w:ascii="Arial" w:hAnsi="Arial" w:cs="Arial"/>
                <w:b/>
                <w:szCs w:val="22"/>
              </w:rPr>
            </w:pPr>
          </w:p>
        </w:tc>
      </w:tr>
    </w:tbl>
    <w:p w:rsidR="007C5A88" w:rsidRDefault="007C5A88" w:rsidP="00DA6A89">
      <w:pPr>
        <w:tabs>
          <w:tab w:val="left" w:pos="360"/>
        </w:tabs>
        <w:rPr>
          <w:rFonts w:ascii="Arial" w:hAnsi="Arial" w:cs="Arial"/>
          <w:sz w:val="22"/>
          <w:szCs w:val="22"/>
          <w:highlight w:val="yellow"/>
        </w:rPr>
      </w:pPr>
    </w:p>
    <w:p w:rsidR="00DA6A89" w:rsidRPr="00F6308F" w:rsidRDefault="00DA6A89" w:rsidP="00DA6A89">
      <w:pPr>
        <w:numPr>
          <w:ins w:id="9" w:author="EA" w:date="2007-10-22T16:12:00Z"/>
        </w:numPr>
        <w:tabs>
          <w:tab w:val="left" w:pos="360"/>
        </w:tabs>
        <w:rPr>
          <w:rFonts w:ascii="Arial" w:hAnsi="Arial" w:cs="Arial"/>
          <w:color w:val="FF0000"/>
          <w:sz w:val="22"/>
          <w:szCs w:val="22"/>
        </w:rPr>
        <w:sectPr w:rsidR="00DA6A89" w:rsidRPr="00F6308F" w:rsidSect="00845423">
          <w:headerReference w:type="default" r:id="rId19"/>
          <w:footerReference w:type="default" r:id="rId20"/>
          <w:pgSz w:w="16838" w:h="11906" w:orient="landscape"/>
          <w:pgMar w:top="1021" w:right="1021" w:bottom="1021" w:left="1021" w:header="709" w:footer="709" w:gutter="0"/>
          <w:cols w:space="708"/>
          <w:docGrid w:linePitch="360"/>
        </w:sectPr>
      </w:pPr>
    </w:p>
    <w:p w:rsidR="00DA6A89" w:rsidRPr="00F6308F" w:rsidRDefault="00DA6A89" w:rsidP="00DA6A89">
      <w:pPr>
        <w:pStyle w:val="Heading1"/>
        <w:spacing w:before="0" w:after="0"/>
        <w:rPr>
          <w:sz w:val="22"/>
          <w:szCs w:val="22"/>
        </w:rPr>
      </w:pPr>
      <w:bookmarkStart w:id="10" w:name="_Toc347702383"/>
      <w:r w:rsidRPr="00F6308F">
        <w:rPr>
          <w:sz w:val="22"/>
          <w:szCs w:val="22"/>
        </w:rPr>
        <w:lastRenderedPageBreak/>
        <w:t>References</w:t>
      </w:r>
      <w:bookmarkEnd w:id="10"/>
    </w:p>
    <w:p w:rsidR="00DA6A89" w:rsidRPr="00F6308F" w:rsidRDefault="00DA6A89" w:rsidP="00DA6A89">
      <w:pPr>
        <w:tabs>
          <w:tab w:val="left" w:pos="360"/>
        </w:tabs>
        <w:rPr>
          <w:rFonts w:ascii="Arial" w:hAnsi="Arial" w:cs="Arial"/>
          <w:sz w:val="22"/>
          <w:szCs w:val="22"/>
        </w:rPr>
      </w:pPr>
    </w:p>
    <w:p w:rsidR="00F52B0D" w:rsidRPr="00E606A3" w:rsidRDefault="00F52B0D" w:rsidP="00D42317">
      <w:pPr>
        <w:tabs>
          <w:tab w:val="left" w:pos="360"/>
        </w:tabs>
        <w:rPr>
          <w:rFonts w:ascii="Arial" w:hAnsi="Arial" w:cs="Arial"/>
          <w:sz w:val="22"/>
        </w:rPr>
      </w:pPr>
      <w:proofErr w:type="spellStart"/>
      <w:r w:rsidRPr="00F52B0D">
        <w:rPr>
          <w:rFonts w:ascii="Arial" w:hAnsi="Arial" w:cs="Arial"/>
          <w:sz w:val="22"/>
        </w:rPr>
        <w:t>Woodhams</w:t>
      </w:r>
      <w:proofErr w:type="spellEnd"/>
      <w:r w:rsidRPr="00F52B0D">
        <w:rPr>
          <w:rFonts w:ascii="Arial" w:hAnsi="Arial" w:cs="Arial"/>
          <w:sz w:val="22"/>
        </w:rPr>
        <w:t xml:space="preserve">, J, Vieira, S &amp; </w:t>
      </w:r>
      <w:proofErr w:type="spellStart"/>
      <w:r w:rsidRPr="00F52B0D">
        <w:rPr>
          <w:rFonts w:ascii="Arial" w:hAnsi="Arial" w:cs="Arial"/>
          <w:sz w:val="22"/>
        </w:rPr>
        <w:t>Stobutzki</w:t>
      </w:r>
      <w:proofErr w:type="spellEnd"/>
      <w:r w:rsidRPr="00F52B0D">
        <w:rPr>
          <w:rFonts w:ascii="Arial" w:hAnsi="Arial" w:cs="Arial"/>
          <w:sz w:val="22"/>
        </w:rPr>
        <w:t>, I (</w:t>
      </w:r>
      <w:proofErr w:type="spellStart"/>
      <w:r w:rsidRPr="00F52B0D">
        <w:rPr>
          <w:rFonts w:ascii="Arial" w:hAnsi="Arial" w:cs="Arial"/>
          <w:sz w:val="22"/>
        </w:rPr>
        <w:t>eds</w:t>
      </w:r>
      <w:proofErr w:type="spellEnd"/>
      <w:r w:rsidRPr="00F52B0D">
        <w:rPr>
          <w:rFonts w:ascii="Arial" w:hAnsi="Arial" w:cs="Arial"/>
          <w:sz w:val="22"/>
        </w:rPr>
        <w:t>) 2012, Fishery status reports 2011, Australian Bureau of A</w:t>
      </w:r>
      <w:r>
        <w:rPr>
          <w:rFonts w:ascii="Arial" w:hAnsi="Arial" w:cs="Arial"/>
          <w:sz w:val="22"/>
        </w:rPr>
        <w:t xml:space="preserve">gricultural and </w:t>
      </w:r>
      <w:proofErr w:type="spellStart"/>
      <w:r>
        <w:rPr>
          <w:rFonts w:ascii="Arial" w:hAnsi="Arial" w:cs="Arial"/>
          <w:sz w:val="22"/>
        </w:rPr>
        <w:t>Resouces</w:t>
      </w:r>
      <w:proofErr w:type="spellEnd"/>
      <w:r>
        <w:rPr>
          <w:rFonts w:ascii="Arial" w:hAnsi="Arial" w:cs="Arial"/>
          <w:sz w:val="22"/>
        </w:rPr>
        <w:t xml:space="preserve"> Economics and Sciences, Canberra.</w:t>
      </w:r>
    </w:p>
    <w:p w:rsidR="000A5E5A" w:rsidRDefault="000A5E5A" w:rsidP="00D42317">
      <w:pPr>
        <w:tabs>
          <w:tab w:val="left" w:pos="360"/>
        </w:tabs>
        <w:rPr>
          <w:rFonts w:ascii="Arial" w:hAnsi="Arial" w:cs="Arial"/>
          <w:sz w:val="22"/>
          <w:highlight w:val="yellow"/>
        </w:rPr>
      </w:pPr>
    </w:p>
    <w:p w:rsidR="00DA6A89" w:rsidRPr="00F6308F" w:rsidRDefault="00DA6A89" w:rsidP="00DA6A89">
      <w:pPr>
        <w:tabs>
          <w:tab w:val="left" w:pos="360"/>
        </w:tabs>
        <w:rPr>
          <w:rFonts w:ascii="Arial" w:hAnsi="Arial" w:cs="Arial"/>
          <w:sz w:val="22"/>
          <w:szCs w:val="22"/>
        </w:rPr>
      </w:pPr>
    </w:p>
    <w:p w:rsidR="00DA6A89" w:rsidRPr="00F6308F" w:rsidRDefault="00DA6A89" w:rsidP="00DA6A89">
      <w:pPr>
        <w:tabs>
          <w:tab w:val="left" w:pos="360"/>
        </w:tabs>
        <w:rPr>
          <w:rFonts w:ascii="Arial" w:hAnsi="Arial" w:cs="Arial"/>
          <w:sz w:val="22"/>
          <w:szCs w:val="22"/>
        </w:rPr>
      </w:pPr>
    </w:p>
    <w:p w:rsidR="00DA6A89" w:rsidRPr="00F6308F" w:rsidRDefault="00DA6A89" w:rsidP="00DA6A89">
      <w:pPr>
        <w:tabs>
          <w:tab w:val="left" w:pos="360"/>
        </w:tabs>
        <w:rPr>
          <w:rFonts w:ascii="Arial" w:hAnsi="Arial" w:cs="Arial"/>
          <w:sz w:val="22"/>
          <w:szCs w:val="22"/>
        </w:rPr>
      </w:pPr>
    </w:p>
    <w:tbl>
      <w:tblPr>
        <w:tblW w:w="0" w:type="auto"/>
        <w:tblLook w:val="01E0"/>
      </w:tblPr>
      <w:tblGrid>
        <w:gridCol w:w="1548"/>
        <w:gridCol w:w="6980"/>
      </w:tblGrid>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i/>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r w:rsidR="00DA6A89" w:rsidRPr="00F6308F" w:rsidTr="00814CC7">
        <w:tc>
          <w:tcPr>
            <w:tcW w:w="1548" w:type="dxa"/>
          </w:tcPr>
          <w:p w:rsidR="00DA6A89" w:rsidRPr="00F6308F" w:rsidRDefault="00DA6A89" w:rsidP="00814CC7">
            <w:pPr>
              <w:tabs>
                <w:tab w:val="left" w:pos="360"/>
              </w:tabs>
              <w:spacing w:after="120"/>
              <w:rPr>
                <w:rFonts w:ascii="Arial" w:hAnsi="Arial" w:cs="Arial"/>
              </w:rPr>
            </w:pPr>
          </w:p>
        </w:tc>
        <w:tc>
          <w:tcPr>
            <w:tcW w:w="6980" w:type="dxa"/>
          </w:tcPr>
          <w:p w:rsidR="00DA6A89" w:rsidRPr="00F6308F" w:rsidRDefault="00DA6A89" w:rsidP="00814CC7">
            <w:pPr>
              <w:tabs>
                <w:tab w:val="left" w:pos="360"/>
              </w:tabs>
              <w:spacing w:after="120"/>
              <w:rPr>
                <w:rFonts w:ascii="Arial" w:hAnsi="Arial" w:cs="Arial"/>
              </w:rPr>
            </w:pPr>
          </w:p>
        </w:tc>
      </w:tr>
    </w:tbl>
    <w:p w:rsidR="00DA6A89" w:rsidRPr="00A14FF4" w:rsidRDefault="00DA6A89" w:rsidP="00DA6A89">
      <w:pPr>
        <w:rPr>
          <w:rFonts w:ascii="Arial" w:hAnsi="Arial" w:cs="Arial"/>
          <w:b/>
          <w:bCs/>
          <w:sz w:val="22"/>
        </w:rPr>
      </w:pPr>
    </w:p>
    <w:p w:rsidR="00DA6A89" w:rsidRPr="008676DA" w:rsidRDefault="00DA6A89" w:rsidP="008676DA">
      <w:pPr>
        <w:spacing w:after="120"/>
        <w:rPr>
          <w:rFonts w:ascii="Arial" w:hAnsi="Arial" w:cs="Arial"/>
          <w:b/>
          <w:bCs/>
          <w:sz w:val="22"/>
        </w:rPr>
      </w:pPr>
    </w:p>
    <w:p w:rsidR="00DA6A89" w:rsidRPr="00F6308F" w:rsidRDefault="00DA6A89" w:rsidP="00DA6A89">
      <w:pPr>
        <w:tabs>
          <w:tab w:val="left" w:pos="360"/>
        </w:tabs>
        <w:rPr>
          <w:rFonts w:ascii="Arial" w:hAnsi="Arial" w:cs="Arial"/>
        </w:rPr>
      </w:pPr>
    </w:p>
    <w:p w:rsidR="00814CC7" w:rsidRPr="00F6308F" w:rsidRDefault="00814CC7">
      <w:pPr>
        <w:rPr>
          <w:rFonts w:ascii="Arial" w:hAnsi="Arial" w:cs="Arial"/>
        </w:rPr>
      </w:pPr>
    </w:p>
    <w:sectPr w:rsidR="00814CC7" w:rsidRPr="00F6308F" w:rsidSect="00715143">
      <w:headerReference w:type="default" r:id="rId21"/>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712" w:rsidRDefault="00A96712" w:rsidP="00DA6A89">
      <w:r>
        <w:separator/>
      </w:r>
    </w:p>
  </w:endnote>
  <w:endnote w:type="continuationSeparator" w:id="0">
    <w:p w:rsidR="00A96712" w:rsidRDefault="00A96712" w:rsidP="00DA6A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12" w:rsidRDefault="00A967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12" w:rsidRDefault="00A9671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12" w:rsidRDefault="00A96712">
    <w:pPr>
      <w:pStyle w:val="Footer"/>
      <w:jc w:val="right"/>
    </w:pPr>
  </w:p>
  <w:p w:rsidR="00A96712" w:rsidRDefault="00A9671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12" w:rsidRPr="008676DA" w:rsidRDefault="00997D81">
    <w:pPr>
      <w:pStyle w:val="Footer"/>
      <w:jc w:val="right"/>
      <w:rPr>
        <w:rFonts w:ascii="Arial" w:hAnsi="Arial" w:cs="Arial"/>
        <w:sz w:val="22"/>
      </w:rPr>
    </w:pPr>
    <w:r w:rsidRPr="008676DA">
      <w:rPr>
        <w:rFonts w:ascii="Arial" w:hAnsi="Arial" w:cs="Arial"/>
        <w:sz w:val="22"/>
      </w:rPr>
      <w:fldChar w:fldCharType="begin"/>
    </w:r>
    <w:r w:rsidR="00A96712" w:rsidRPr="008676DA">
      <w:rPr>
        <w:rFonts w:ascii="Arial" w:hAnsi="Arial" w:cs="Arial"/>
        <w:sz w:val="22"/>
      </w:rPr>
      <w:instrText xml:space="preserve"> PAGE   \* MERGEFORMAT </w:instrText>
    </w:r>
    <w:r w:rsidRPr="008676DA">
      <w:rPr>
        <w:rFonts w:ascii="Arial" w:hAnsi="Arial" w:cs="Arial"/>
        <w:sz w:val="22"/>
      </w:rPr>
      <w:fldChar w:fldCharType="separate"/>
    </w:r>
    <w:r w:rsidR="00195177">
      <w:rPr>
        <w:rFonts w:ascii="Arial" w:hAnsi="Arial" w:cs="Arial"/>
        <w:noProof/>
        <w:sz w:val="22"/>
      </w:rPr>
      <w:t>44</w:t>
    </w:r>
    <w:r w:rsidRPr="008676DA">
      <w:rPr>
        <w:rFonts w:ascii="Arial" w:hAnsi="Arial" w:cs="Arial"/>
        <w:sz w:val="22"/>
      </w:rPr>
      <w:fldChar w:fldCharType="end"/>
    </w:r>
  </w:p>
  <w:p w:rsidR="00A96712" w:rsidRDefault="00A96712">
    <w:pPr>
      <w:pStyle w:val="Footer"/>
      <w:jc w:val="right"/>
      <w:rPr>
        <w:sz w:val="20"/>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12" w:rsidRDefault="00997D81">
    <w:pPr>
      <w:pStyle w:val="Footer"/>
      <w:jc w:val="right"/>
    </w:pPr>
    <w:fldSimple w:instr=" PAGE   \* MERGEFORMAT ">
      <w:r w:rsidR="00195177">
        <w:rPr>
          <w:noProof/>
        </w:rPr>
        <w:t>1</w:t>
      </w:r>
    </w:fldSimple>
  </w:p>
  <w:p w:rsidR="00A96712" w:rsidRDefault="00A96712">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12" w:rsidRPr="008676DA" w:rsidRDefault="00997D81">
    <w:pPr>
      <w:pStyle w:val="Footer"/>
      <w:jc w:val="right"/>
      <w:rPr>
        <w:rFonts w:ascii="Arial" w:hAnsi="Arial" w:cs="Arial"/>
        <w:sz w:val="22"/>
      </w:rPr>
    </w:pPr>
    <w:r w:rsidRPr="008676DA">
      <w:rPr>
        <w:rFonts w:ascii="Arial" w:hAnsi="Arial" w:cs="Arial"/>
        <w:sz w:val="22"/>
      </w:rPr>
      <w:fldChar w:fldCharType="begin"/>
    </w:r>
    <w:r w:rsidR="00A96712" w:rsidRPr="008676DA">
      <w:rPr>
        <w:rFonts w:ascii="Arial" w:hAnsi="Arial" w:cs="Arial"/>
        <w:sz w:val="22"/>
      </w:rPr>
      <w:instrText xml:space="preserve"> PAGE   \* MERGEFORMAT </w:instrText>
    </w:r>
    <w:r w:rsidRPr="008676DA">
      <w:rPr>
        <w:rFonts w:ascii="Arial" w:hAnsi="Arial" w:cs="Arial"/>
        <w:sz w:val="22"/>
      </w:rPr>
      <w:fldChar w:fldCharType="separate"/>
    </w:r>
    <w:r w:rsidR="00195177">
      <w:rPr>
        <w:rFonts w:ascii="Arial" w:hAnsi="Arial" w:cs="Arial"/>
        <w:noProof/>
        <w:sz w:val="22"/>
      </w:rPr>
      <w:t>48</w:t>
    </w:r>
    <w:r w:rsidRPr="008676DA">
      <w:rPr>
        <w:rFonts w:ascii="Arial" w:hAnsi="Arial" w:cs="Arial"/>
        <w:sz w:val="22"/>
      </w:rPr>
      <w:fldChar w:fldCharType="end"/>
    </w:r>
  </w:p>
  <w:p w:rsidR="00A96712" w:rsidRDefault="00A96712">
    <w:pPr>
      <w:pStyle w:val="Footer"/>
      <w:jc w:val="righ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712" w:rsidRDefault="00A96712" w:rsidP="00DA6A89">
      <w:r>
        <w:separator/>
      </w:r>
    </w:p>
  </w:footnote>
  <w:footnote w:type="continuationSeparator" w:id="0">
    <w:p w:rsidR="00A96712" w:rsidRDefault="00A96712" w:rsidP="00DA6A89">
      <w:r>
        <w:continuationSeparator/>
      </w:r>
    </w:p>
  </w:footnote>
  <w:footnote w:id="1">
    <w:p w:rsidR="00A96712" w:rsidRPr="008676DA" w:rsidRDefault="00A96712" w:rsidP="00DA6A89">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Protected species’ means all species listed under Part 13 of the EPBC Act, including whales and other cetaceans and threatened, marine and migratory species.</w:t>
      </w:r>
    </w:p>
  </w:footnote>
  <w:footnote w:id="2">
    <w:p w:rsidR="00A96712" w:rsidRPr="008676DA" w:rsidRDefault="00A96712" w:rsidP="00814CC7">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12" w:rsidRDefault="00A967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12" w:rsidRDefault="00A9671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12" w:rsidRDefault="00A9671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12" w:rsidRDefault="00A96712">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12" w:rsidRDefault="00A9671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976A2C04"/>
    <w:lvl w:ilvl="0">
      <w:start w:val="1"/>
      <w:numFmt w:val="decimal"/>
      <w:pStyle w:val="ListNumber"/>
      <w:lvlText w:val="%1."/>
      <w:lvlJc w:val="left"/>
      <w:pPr>
        <w:tabs>
          <w:tab w:val="num" w:pos="360"/>
        </w:tabs>
        <w:ind w:left="360" w:hanging="360"/>
      </w:pPr>
      <w:rPr>
        <w:rFonts w:ascii="Arial" w:hAnsi="Arial" w:cs="Arial" w:hint="default"/>
        <w:b w:val="0"/>
        <w:sz w:val="22"/>
      </w:rPr>
    </w:lvl>
  </w:abstractNum>
  <w:abstractNum w:abstractNumId="1">
    <w:nsid w:val="FFFFFF89"/>
    <w:multiLevelType w:val="singleLevel"/>
    <w:tmpl w:val="12848FC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6065E9"/>
    <w:multiLevelType w:val="hybridMultilevel"/>
    <w:tmpl w:val="BC20B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163E6"/>
    <w:multiLevelType w:val="hybridMultilevel"/>
    <w:tmpl w:val="9B34C6AE"/>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1">
    <w:nsid w:val="113679F7"/>
    <w:multiLevelType w:val="hybridMultilevel"/>
    <w:tmpl w:val="9C1681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155B0256"/>
    <w:multiLevelType w:val="hybridMultilevel"/>
    <w:tmpl w:val="93906536"/>
    <w:lvl w:ilvl="0" w:tplc="0C090017">
      <w:start w:val="1"/>
      <w:numFmt w:val="lowerLetter"/>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3">
    <w:nsid w:val="155D4250"/>
    <w:multiLevelType w:val="hybridMultilevel"/>
    <w:tmpl w:val="593A65D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0EF19CB"/>
    <w:multiLevelType w:val="hybridMultilevel"/>
    <w:tmpl w:val="89A8855E"/>
    <w:lvl w:ilvl="0" w:tplc="D07E263C">
      <w:start w:val="1"/>
      <w:numFmt w:val="bullet"/>
      <w:lvlText w:val=""/>
      <w:lvlJc w:val="left"/>
      <w:pPr>
        <w:tabs>
          <w:tab w:val="num" w:pos="720"/>
        </w:tabs>
        <w:ind w:left="720" w:hanging="360"/>
      </w:pPr>
      <w:rPr>
        <w:rFonts w:ascii="Symbol" w:hAnsi="Symbol" w:hint="default"/>
        <w:color w:val="000000"/>
      </w:rPr>
    </w:lvl>
    <w:lvl w:ilvl="1" w:tplc="1DBC0746">
      <w:start w:val="1"/>
      <w:numFmt w:val="bullet"/>
      <w:lvlText w:val="o"/>
      <w:lvlJc w:val="left"/>
      <w:pPr>
        <w:tabs>
          <w:tab w:val="num" w:pos="1440"/>
        </w:tabs>
        <w:ind w:left="1440" w:hanging="360"/>
      </w:pPr>
      <w:rPr>
        <w:rFonts w:ascii="Courier New" w:hAnsi="Courier New" w:hint="default"/>
      </w:rPr>
    </w:lvl>
    <w:lvl w:ilvl="2" w:tplc="8C5AD2C2" w:tentative="1">
      <w:start w:val="1"/>
      <w:numFmt w:val="bullet"/>
      <w:lvlText w:val=""/>
      <w:lvlJc w:val="left"/>
      <w:pPr>
        <w:tabs>
          <w:tab w:val="num" w:pos="2160"/>
        </w:tabs>
        <w:ind w:left="2160" w:hanging="360"/>
      </w:pPr>
      <w:rPr>
        <w:rFonts w:ascii="Wingdings" w:hAnsi="Wingdings" w:hint="default"/>
      </w:rPr>
    </w:lvl>
    <w:lvl w:ilvl="3" w:tplc="DB0AC530">
      <w:start w:val="1"/>
      <w:numFmt w:val="bullet"/>
      <w:lvlText w:val=""/>
      <w:lvlJc w:val="left"/>
      <w:pPr>
        <w:tabs>
          <w:tab w:val="num" w:pos="2880"/>
        </w:tabs>
        <w:ind w:left="2880" w:hanging="360"/>
      </w:pPr>
      <w:rPr>
        <w:rFonts w:ascii="Symbol" w:hAnsi="Symbol" w:hint="default"/>
        <w:color w:val="000000"/>
      </w:rPr>
    </w:lvl>
    <w:lvl w:ilvl="4" w:tplc="61603AD0" w:tentative="1">
      <w:start w:val="1"/>
      <w:numFmt w:val="bullet"/>
      <w:lvlText w:val="o"/>
      <w:lvlJc w:val="left"/>
      <w:pPr>
        <w:tabs>
          <w:tab w:val="num" w:pos="3600"/>
        </w:tabs>
        <w:ind w:left="3600" w:hanging="360"/>
      </w:pPr>
      <w:rPr>
        <w:rFonts w:ascii="Courier New" w:hAnsi="Courier New" w:hint="default"/>
      </w:rPr>
    </w:lvl>
    <w:lvl w:ilvl="5" w:tplc="D0BC768C" w:tentative="1">
      <w:start w:val="1"/>
      <w:numFmt w:val="bullet"/>
      <w:lvlText w:val=""/>
      <w:lvlJc w:val="left"/>
      <w:pPr>
        <w:tabs>
          <w:tab w:val="num" w:pos="4320"/>
        </w:tabs>
        <w:ind w:left="4320" w:hanging="360"/>
      </w:pPr>
      <w:rPr>
        <w:rFonts w:ascii="Wingdings" w:hAnsi="Wingdings" w:hint="default"/>
      </w:rPr>
    </w:lvl>
    <w:lvl w:ilvl="6" w:tplc="3D985E2C" w:tentative="1">
      <w:start w:val="1"/>
      <w:numFmt w:val="bullet"/>
      <w:lvlText w:val=""/>
      <w:lvlJc w:val="left"/>
      <w:pPr>
        <w:tabs>
          <w:tab w:val="num" w:pos="5040"/>
        </w:tabs>
        <w:ind w:left="5040" w:hanging="360"/>
      </w:pPr>
      <w:rPr>
        <w:rFonts w:ascii="Symbol" w:hAnsi="Symbol" w:hint="default"/>
      </w:rPr>
    </w:lvl>
    <w:lvl w:ilvl="7" w:tplc="120839DE" w:tentative="1">
      <w:start w:val="1"/>
      <w:numFmt w:val="bullet"/>
      <w:lvlText w:val="o"/>
      <w:lvlJc w:val="left"/>
      <w:pPr>
        <w:tabs>
          <w:tab w:val="num" w:pos="5760"/>
        </w:tabs>
        <w:ind w:left="5760" w:hanging="360"/>
      </w:pPr>
      <w:rPr>
        <w:rFonts w:ascii="Courier New" w:hAnsi="Courier New" w:hint="default"/>
      </w:rPr>
    </w:lvl>
    <w:lvl w:ilvl="8" w:tplc="5850685E" w:tentative="1">
      <w:start w:val="1"/>
      <w:numFmt w:val="bullet"/>
      <w:lvlText w:val=""/>
      <w:lvlJc w:val="left"/>
      <w:pPr>
        <w:tabs>
          <w:tab w:val="num" w:pos="6480"/>
        </w:tabs>
        <w:ind w:left="6480" w:hanging="360"/>
      </w:pPr>
      <w:rPr>
        <w:rFonts w:ascii="Wingdings" w:hAnsi="Wingdings" w:hint="default"/>
      </w:rPr>
    </w:lvl>
  </w:abstractNum>
  <w:abstractNum w:abstractNumId="17">
    <w:nsid w:val="238425BD"/>
    <w:multiLevelType w:val="hybridMultilevel"/>
    <w:tmpl w:val="4F748386"/>
    <w:lvl w:ilvl="0" w:tplc="04090001">
      <w:start w:val="3"/>
      <w:numFmt w:val="lowerLetter"/>
      <w:lvlText w:val="(%1)"/>
      <w:lvlJc w:val="left"/>
      <w:pPr>
        <w:tabs>
          <w:tab w:val="num" w:pos="720"/>
        </w:tabs>
        <w:ind w:left="720" w:hanging="360"/>
      </w:pPr>
      <w:rPr>
        <w:rFonts w:hint="default"/>
      </w:rPr>
    </w:lvl>
    <w:lvl w:ilvl="1" w:tplc="0C090003">
      <w:start w:val="1"/>
      <w:numFmt w:val="lowerRoman"/>
      <w:lvlText w:val="%2."/>
      <w:lvlJc w:val="left"/>
      <w:pPr>
        <w:tabs>
          <w:tab w:val="num" w:pos="1440"/>
        </w:tabs>
        <w:ind w:left="1440" w:hanging="360"/>
      </w:pPr>
      <w:rPr>
        <w:rFonts w:ascii="Arial" w:eastAsia="Times New Roman" w:hAnsi="Arial" w:cs="Arial" w:hint="default"/>
        <w:sz w:val="22"/>
      </w:r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8">
    <w:nsid w:val="24FD2F99"/>
    <w:multiLevelType w:val="hybridMultilevel"/>
    <w:tmpl w:val="60D89D94"/>
    <w:lvl w:ilvl="0" w:tplc="DC843F74">
      <w:start w:val="1"/>
      <w:numFmt w:val="bullet"/>
      <w:lvlText w:val=""/>
      <w:lvlJc w:val="left"/>
      <w:pPr>
        <w:tabs>
          <w:tab w:val="num" w:pos="1080"/>
        </w:tabs>
        <w:ind w:left="1080" w:hanging="360"/>
      </w:pPr>
      <w:rPr>
        <w:rFonts w:ascii="Symbol" w:hAnsi="Symbol" w:hint="default"/>
        <w:color w:val="auto"/>
      </w:rPr>
    </w:lvl>
    <w:lvl w:ilvl="1" w:tplc="0D90AE32">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9">
    <w:nsid w:val="25AD0E74"/>
    <w:multiLevelType w:val="hybridMultilevel"/>
    <w:tmpl w:val="40D8FA92"/>
    <w:lvl w:ilvl="0" w:tplc="D2D85B14">
      <w:start w:val="7"/>
      <w:numFmt w:val="lowerLetter"/>
      <w:lvlText w:val="(%1)"/>
      <w:lvlJc w:val="left"/>
      <w:pPr>
        <w:tabs>
          <w:tab w:val="num" w:pos="1080"/>
        </w:tabs>
        <w:ind w:left="1080" w:hanging="72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0">
    <w:nsid w:val="28F02B77"/>
    <w:multiLevelType w:val="hybridMultilevel"/>
    <w:tmpl w:val="18168ABE"/>
    <w:lvl w:ilvl="0" w:tplc="BE681D0C">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2AC91DE1"/>
    <w:multiLevelType w:val="hybridMultilevel"/>
    <w:tmpl w:val="6D5CBD2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D0E218C"/>
    <w:multiLevelType w:val="hybridMultilevel"/>
    <w:tmpl w:val="43D0FAD4"/>
    <w:lvl w:ilvl="0" w:tplc="04090017">
      <w:start w:val="1"/>
      <w:numFmt w:val="none"/>
      <w:lvlText w:val="(g)"/>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EDA192A"/>
    <w:multiLevelType w:val="hybridMultilevel"/>
    <w:tmpl w:val="F6A49712"/>
    <w:lvl w:ilvl="0" w:tplc="470AD346">
      <w:start w:val="4"/>
      <w:numFmt w:val="lowerLetter"/>
      <w:lvlText w:val="(%1)"/>
      <w:lvlJc w:val="left"/>
      <w:pPr>
        <w:tabs>
          <w:tab w:val="num" w:pos="1080"/>
        </w:tabs>
        <w:ind w:left="1080" w:hanging="720"/>
      </w:pPr>
      <w:rPr>
        <w:rFonts w:hint="default"/>
      </w:rPr>
    </w:lvl>
    <w:lvl w:ilvl="1" w:tplc="0C090019">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2FB20DF4"/>
    <w:multiLevelType w:val="hybridMultilevel"/>
    <w:tmpl w:val="EF8690CA"/>
    <w:lvl w:ilvl="0" w:tplc="4860EA7A">
      <w:start w:val="1"/>
      <w:numFmt w:val="lowerLetter"/>
      <w:lvlText w:val="(%1)"/>
      <w:lvlJc w:val="left"/>
      <w:pPr>
        <w:tabs>
          <w:tab w:val="num" w:pos="1080"/>
        </w:tabs>
        <w:ind w:left="1080" w:hanging="720"/>
      </w:pPr>
      <w:rPr>
        <w:rFonts w:hint="default"/>
      </w:rPr>
    </w:lvl>
    <w:lvl w:ilvl="1" w:tplc="5A76DB12"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3098052F"/>
    <w:multiLevelType w:val="multilevel"/>
    <w:tmpl w:val="473EA67C"/>
    <w:lvl w:ilvl="0">
      <w:start w:val="1"/>
      <w:numFmt w:val="decimal"/>
      <w:pStyle w:val="ListParagraph"/>
      <w:lvlText w:val="%1."/>
      <w:lvlJc w:val="left"/>
      <w:pPr>
        <w:ind w:left="738" w:hanging="369"/>
      </w:pPr>
      <w:rPr>
        <w:rFonts w:hint="default"/>
      </w:rPr>
    </w:lvl>
    <w:lvl w:ilvl="1">
      <w:start w:val="1"/>
      <w:numFmt w:val="none"/>
      <w:lvlText w:val="-"/>
      <w:lvlJc w:val="left"/>
      <w:pPr>
        <w:ind w:left="1106" w:hanging="368"/>
      </w:pPr>
      <w:rPr>
        <w:rFonts w:hint="default"/>
      </w:rPr>
    </w:lvl>
    <w:lvl w:ilvl="2">
      <w:start w:val="1"/>
      <w:numFmt w:val="none"/>
      <w:lvlText w:val=":"/>
      <w:lvlJc w:val="left"/>
      <w:pPr>
        <w:ind w:left="1475" w:hanging="369"/>
      </w:pPr>
      <w:rPr>
        <w:rFonts w:hint="default"/>
      </w:rPr>
    </w:lvl>
    <w:lvl w:ilvl="3">
      <w:start w:val="1"/>
      <w:numFmt w:val="none"/>
      <w:lvlText w:val=""/>
      <w:lvlJc w:val="left"/>
      <w:pPr>
        <w:ind w:left="1843" w:hanging="368"/>
      </w:pPr>
      <w:rPr>
        <w:rFonts w:hint="default"/>
      </w:rPr>
    </w:lvl>
    <w:lvl w:ilvl="4">
      <w:start w:val="1"/>
      <w:numFmt w:val="lowerLetter"/>
      <w:lvlText w:val="(%5)"/>
      <w:lvlJc w:val="left"/>
      <w:pPr>
        <w:ind w:left="2169" w:hanging="360"/>
      </w:pPr>
      <w:rPr>
        <w:rFonts w:hint="default"/>
      </w:rPr>
    </w:lvl>
    <w:lvl w:ilvl="5">
      <w:start w:val="1"/>
      <w:numFmt w:val="lowerRoman"/>
      <w:lvlText w:val="(%6)"/>
      <w:lvlJc w:val="left"/>
      <w:pPr>
        <w:ind w:left="2529" w:hanging="360"/>
      </w:pPr>
      <w:rPr>
        <w:rFonts w:hint="default"/>
      </w:rPr>
    </w:lvl>
    <w:lvl w:ilvl="6">
      <w:start w:val="1"/>
      <w:numFmt w:val="decimal"/>
      <w:lvlText w:val="%7."/>
      <w:lvlJc w:val="left"/>
      <w:pPr>
        <w:ind w:left="2889" w:hanging="360"/>
      </w:pPr>
      <w:rPr>
        <w:rFonts w:hint="default"/>
      </w:rPr>
    </w:lvl>
    <w:lvl w:ilvl="7">
      <w:start w:val="1"/>
      <w:numFmt w:val="lowerLetter"/>
      <w:lvlText w:val="%8."/>
      <w:lvlJc w:val="left"/>
      <w:pPr>
        <w:ind w:left="3249" w:hanging="360"/>
      </w:pPr>
      <w:rPr>
        <w:rFonts w:hint="default"/>
      </w:rPr>
    </w:lvl>
    <w:lvl w:ilvl="8">
      <w:start w:val="1"/>
      <w:numFmt w:val="lowerRoman"/>
      <w:lvlText w:val="%9."/>
      <w:lvlJc w:val="left"/>
      <w:pPr>
        <w:ind w:left="3609" w:hanging="360"/>
      </w:pPr>
      <w:rPr>
        <w:rFonts w:hint="default"/>
      </w:rPr>
    </w:lvl>
  </w:abstractNum>
  <w:abstractNum w:abstractNumId="26">
    <w:nsid w:val="317D498A"/>
    <w:multiLevelType w:val="hybridMultilevel"/>
    <w:tmpl w:val="05F84338"/>
    <w:lvl w:ilvl="0" w:tplc="61B02BD8">
      <w:start w:val="1"/>
      <w:numFmt w:val="lowerLetter"/>
      <w:lvlText w:val="%1)"/>
      <w:lvlJc w:val="left"/>
      <w:pPr>
        <w:ind w:left="720" w:hanging="360"/>
      </w:pPr>
    </w:lvl>
    <w:lvl w:ilvl="1" w:tplc="51E41DDE" w:tentative="1">
      <w:start w:val="1"/>
      <w:numFmt w:val="lowerLetter"/>
      <w:lvlText w:val="%2."/>
      <w:lvlJc w:val="left"/>
      <w:pPr>
        <w:ind w:left="1440" w:hanging="360"/>
      </w:pPr>
    </w:lvl>
    <w:lvl w:ilvl="2" w:tplc="1EBC8B44" w:tentative="1">
      <w:start w:val="1"/>
      <w:numFmt w:val="lowerRoman"/>
      <w:lvlText w:val="%3."/>
      <w:lvlJc w:val="right"/>
      <w:pPr>
        <w:ind w:left="2160" w:hanging="180"/>
      </w:pPr>
    </w:lvl>
    <w:lvl w:ilvl="3" w:tplc="50E243AA" w:tentative="1">
      <w:start w:val="1"/>
      <w:numFmt w:val="decimal"/>
      <w:lvlText w:val="%4."/>
      <w:lvlJc w:val="left"/>
      <w:pPr>
        <w:ind w:left="2880" w:hanging="360"/>
      </w:pPr>
    </w:lvl>
    <w:lvl w:ilvl="4" w:tplc="56823B1E" w:tentative="1">
      <w:start w:val="1"/>
      <w:numFmt w:val="lowerLetter"/>
      <w:lvlText w:val="%5."/>
      <w:lvlJc w:val="left"/>
      <w:pPr>
        <w:ind w:left="3600" w:hanging="360"/>
      </w:pPr>
    </w:lvl>
    <w:lvl w:ilvl="5" w:tplc="5E5A1F58" w:tentative="1">
      <w:start w:val="1"/>
      <w:numFmt w:val="lowerRoman"/>
      <w:lvlText w:val="%6."/>
      <w:lvlJc w:val="right"/>
      <w:pPr>
        <w:ind w:left="4320" w:hanging="180"/>
      </w:pPr>
    </w:lvl>
    <w:lvl w:ilvl="6" w:tplc="DE24889E" w:tentative="1">
      <w:start w:val="1"/>
      <w:numFmt w:val="decimal"/>
      <w:lvlText w:val="%7."/>
      <w:lvlJc w:val="left"/>
      <w:pPr>
        <w:ind w:left="5040" w:hanging="360"/>
      </w:pPr>
    </w:lvl>
    <w:lvl w:ilvl="7" w:tplc="A72496C2" w:tentative="1">
      <w:start w:val="1"/>
      <w:numFmt w:val="lowerLetter"/>
      <w:lvlText w:val="%8."/>
      <w:lvlJc w:val="left"/>
      <w:pPr>
        <w:ind w:left="5760" w:hanging="360"/>
      </w:pPr>
    </w:lvl>
    <w:lvl w:ilvl="8" w:tplc="30127B16" w:tentative="1">
      <w:start w:val="1"/>
      <w:numFmt w:val="lowerRoman"/>
      <w:lvlText w:val="%9."/>
      <w:lvlJc w:val="right"/>
      <w:pPr>
        <w:ind w:left="6480" w:hanging="180"/>
      </w:pPr>
    </w:lvl>
  </w:abstractNum>
  <w:abstractNum w:abstractNumId="27">
    <w:nsid w:val="31A83283"/>
    <w:multiLevelType w:val="hybridMultilevel"/>
    <w:tmpl w:val="F1D895EA"/>
    <w:lvl w:ilvl="0" w:tplc="0C090017">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28">
    <w:nsid w:val="39D01AF9"/>
    <w:multiLevelType w:val="hybridMultilevel"/>
    <w:tmpl w:val="DF80C79E"/>
    <w:lvl w:ilvl="0" w:tplc="04090001">
      <w:start w:val="1"/>
      <w:numFmt w:val="lowerLetter"/>
      <w:lvlText w:val="(%1)"/>
      <w:lvlJc w:val="left"/>
      <w:pPr>
        <w:tabs>
          <w:tab w:val="num" w:pos="360"/>
        </w:tabs>
        <w:ind w:left="360" w:hanging="36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9">
    <w:nsid w:val="3D59473E"/>
    <w:multiLevelType w:val="hybridMultilevel"/>
    <w:tmpl w:val="C1A4424A"/>
    <w:lvl w:ilvl="0" w:tplc="D07CC3B4">
      <w:start w:val="1"/>
      <w:numFmt w:val="lowerLetter"/>
      <w:lvlText w:val="(%1)"/>
      <w:lvlJc w:val="left"/>
      <w:pPr>
        <w:tabs>
          <w:tab w:val="num" w:pos="1080"/>
        </w:tabs>
        <w:ind w:left="1080" w:hanging="720"/>
      </w:pPr>
      <w:rPr>
        <w:rFonts w:hint="default"/>
      </w:rPr>
    </w:lvl>
    <w:lvl w:ilvl="1" w:tplc="669CC7B2" w:tentative="1">
      <w:start w:val="1"/>
      <w:numFmt w:val="lowerLetter"/>
      <w:lvlText w:val="%2."/>
      <w:lvlJc w:val="left"/>
      <w:pPr>
        <w:tabs>
          <w:tab w:val="num" w:pos="1440"/>
        </w:tabs>
        <w:ind w:left="1440" w:hanging="360"/>
      </w:pPr>
    </w:lvl>
    <w:lvl w:ilvl="2" w:tplc="A3465F2A" w:tentative="1">
      <w:start w:val="1"/>
      <w:numFmt w:val="lowerRoman"/>
      <w:lvlText w:val="%3."/>
      <w:lvlJc w:val="right"/>
      <w:pPr>
        <w:tabs>
          <w:tab w:val="num" w:pos="2160"/>
        </w:tabs>
        <w:ind w:left="2160" w:hanging="180"/>
      </w:pPr>
    </w:lvl>
    <w:lvl w:ilvl="3" w:tplc="37A63D84" w:tentative="1">
      <w:start w:val="1"/>
      <w:numFmt w:val="decimal"/>
      <w:lvlText w:val="%4."/>
      <w:lvlJc w:val="left"/>
      <w:pPr>
        <w:tabs>
          <w:tab w:val="num" w:pos="2880"/>
        </w:tabs>
        <w:ind w:left="2880" w:hanging="360"/>
      </w:pPr>
    </w:lvl>
    <w:lvl w:ilvl="4" w:tplc="540830A2" w:tentative="1">
      <w:start w:val="1"/>
      <w:numFmt w:val="lowerLetter"/>
      <w:lvlText w:val="%5."/>
      <w:lvlJc w:val="left"/>
      <w:pPr>
        <w:tabs>
          <w:tab w:val="num" w:pos="3600"/>
        </w:tabs>
        <w:ind w:left="3600" w:hanging="360"/>
      </w:pPr>
    </w:lvl>
    <w:lvl w:ilvl="5" w:tplc="0C86DB7E" w:tentative="1">
      <w:start w:val="1"/>
      <w:numFmt w:val="lowerRoman"/>
      <w:lvlText w:val="%6."/>
      <w:lvlJc w:val="right"/>
      <w:pPr>
        <w:tabs>
          <w:tab w:val="num" w:pos="4320"/>
        </w:tabs>
        <w:ind w:left="4320" w:hanging="180"/>
      </w:pPr>
    </w:lvl>
    <w:lvl w:ilvl="6" w:tplc="0AFCDA94" w:tentative="1">
      <w:start w:val="1"/>
      <w:numFmt w:val="decimal"/>
      <w:lvlText w:val="%7."/>
      <w:lvlJc w:val="left"/>
      <w:pPr>
        <w:tabs>
          <w:tab w:val="num" w:pos="5040"/>
        </w:tabs>
        <w:ind w:left="5040" w:hanging="360"/>
      </w:pPr>
    </w:lvl>
    <w:lvl w:ilvl="7" w:tplc="15D84FC8" w:tentative="1">
      <w:start w:val="1"/>
      <w:numFmt w:val="lowerLetter"/>
      <w:lvlText w:val="%8."/>
      <w:lvlJc w:val="left"/>
      <w:pPr>
        <w:tabs>
          <w:tab w:val="num" w:pos="5760"/>
        </w:tabs>
        <w:ind w:left="5760" w:hanging="360"/>
      </w:pPr>
    </w:lvl>
    <w:lvl w:ilvl="8" w:tplc="11486CE4" w:tentative="1">
      <w:start w:val="1"/>
      <w:numFmt w:val="lowerRoman"/>
      <w:lvlText w:val="%9."/>
      <w:lvlJc w:val="right"/>
      <w:pPr>
        <w:tabs>
          <w:tab w:val="num" w:pos="6480"/>
        </w:tabs>
        <w:ind w:left="6480" w:hanging="180"/>
      </w:pPr>
    </w:lvl>
  </w:abstractNum>
  <w:abstractNum w:abstractNumId="30">
    <w:nsid w:val="46EA4FD7"/>
    <w:multiLevelType w:val="hybridMultilevel"/>
    <w:tmpl w:val="61F09EB2"/>
    <w:lvl w:ilvl="0" w:tplc="CFE2A136">
      <w:start w:val="1"/>
      <w:numFmt w:val="lowerLetter"/>
      <w:lvlText w:val="%1)"/>
      <w:lvlJc w:val="left"/>
      <w:pPr>
        <w:ind w:left="360" w:hanging="360"/>
      </w:pPr>
    </w:lvl>
    <w:lvl w:ilvl="1" w:tplc="9DFEB498"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nsid w:val="5503260C"/>
    <w:multiLevelType w:val="hybridMultilevel"/>
    <w:tmpl w:val="94D648A0"/>
    <w:lvl w:ilvl="0" w:tplc="5FC2F2DC">
      <w:start w:val="4"/>
      <w:numFmt w:val="none"/>
      <w:lvlText w:val="(f)"/>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5DB71E5"/>
    <w:multiLevelType w:val="hybridMultilevel"/>
    <w:tmpl w:val="53F69C3E"/>
    <w:lvl w:ilvl="0" w:tplc="E02A28E6">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58DF283B"/>
    <w:multiLevelType w:val="hybridMultilevel"/>
    <w:tmpl w:val="199615BC"/>
    <w:lvl w:ilvl="0" w:tplc="0C090017">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34">
    <w:nsid w:val="5DD457B9"/>
    <w:multiLevelType w:val="hybridMultilevel"/>
    <w:tmpl w:val="21DC79A2"/>
    <w:lvl w:ilvl="0" w:tplc="04090001">
      <w:start w:val="1"/>
      <w:numFmt w:val="lowerLetter"/>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nsid w:val="5F841E23"/>
    <w:multiLevelType w:val="hybridMultilevel"/>
    <w:tmpl w:val="A79467CC"/>
    <w:lvl w:ilvl="0" w:tplc="98C662F4">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61CD3F53"/>
    <w:multiLevelType w:val="hybridMultilevel"/>
    <w:tmpl w:val="59523332"/>
    <w:lvl w:ilvl="0" w:tplc="A3A44EE8">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37">
    <w:nsid w:val="63A73CF8"/>
    <w:multiLevelType w:val="hybridMultilevel"/>
    <w:tmpl w:val="60CAA5EA"/>
    <w:lvl w:ilvl="0" w:tplc="04090001">
      <w:start w:val="1"/>
      <w:numFmt w:val="lowerLetter"/>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8">
    <w:nsid w:val="643F139F"/>
    <w:multiLevelType w:val="hybridMultilevel"/>
    <w:tmpl w:val="3B92DAD6"/>
    <w:lvl w:ilvl="0" w:tplc="0C090017">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67DE7D09"/>
    <w:multiLevelType w:val="hybridMultilevel"/>
    <w:tmpl w:val="38240F1A"/>
    <w:lvl w:ilvl="0" w:tplc="7BA018CE">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8F7128C"/>
    <w:multiLevelType w:val="hybridMultilevel"/>
    <w:tmpl w:val="DE66873C"/>
    <w:lvl w:ilvl="0" w:tplc="0C80CCBC">
      <w:numFmt w:val="bullet"/>
      <w:lvlText w:val=""/>
      <w:lvlJc w:val="left"/>
      <w:pPr>
        <w:tabs>
          <w:tab w:val="num" w:pos="876"/>
        </w:tabs>
        <w:ind w:left="876" w:hanging="735"/>
      </w:pPr>
      <w:rPr>
        <w:rFonts w:ascii="Wingdings 2" w:eastAsia="Times New Roman" w:hAnsi="Wingdings 2" w:cs="Times New Roman" w:hint="default"/>
        <w:color w:val="auto"/>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41">
    <w:nsid w:val="69286015"/>
    <w:multiLevelType w:val="hybridMultilevel"/>
    <w:tmpl w:val="C082B744"/>
    <w:lvl w:ilvl="0" w:tplc="AB323F28">
      <w:start w:val="2"/>
      <w:numFmt w:val="none"/>
      <w:lvlText w:val="(f)"/>
      <w:lvlJc w:val="left"/>
      <w:pPr>
        <w:tabs>
          <w:tab w:val="num" w:pos="1080"/>
        </w:tabs>
        <w:ind w:left="1080" w:hanging="720"/>
      </w:pPr>
      <w:rPr>
        <w:rFonts w:hint="default"/>
      </w:rPr>
    </w:lvl>
    <w:lvl w:ilvl="1" w:tplc="0C090003">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42">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3">
    <w:nsid w:val="763D54B6"/>
    <w:multiLevelType w:val="hybridMultilevel"/>
    <w:tmpl w:val="35B25D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86A3C2C"/>
    <w:multiLevelType w:val="hybridMultilevel"/>
    <w:tmpl w:val="4BA2148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8CF6F3B"/>
    <w:multiLevelType w:val="hybridMultilevel"/>
    <w:tmpl w:val="6D5CBD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9382B5F"/>
    <w:multiLevelType w:val="hybridMultilevel"/>
    <w:tmpl w:val="6D5CBD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A2832DE"/>
    <w:multiLevelType w:val="hybridMultilevel"/>
    <w:tmpl w:val="76BA624E"/>
    <w:lvl w:ilvl="0" w:tplc="04090017">
      <w:start w:val="1"/>
      <w:numFmt w:val="lowerLetter"/>
      <w:lvlText w:val="(%1)"/>
      <w:lvlJc w:val="left"/>
      <w:pPr>
        <w:tabs>
          <w:tab w:val="num" w:pos="1080"/>
        </w:tabs>
        <w:ind w:left="1080" w:hanging="720"/>
      </w:pPr>
      <w:rPr>
        <w:rFonts w:cs="Times New Roman" w:hint="default"/>
      </w:rPr>
    </w:lvl>
    <w:lvl w:ilvl="1" w:tplc="04090019">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nsid w:val="7E3626B6"/>
    <w:multiLevelType w:val="hybridMultilevel"/>
    <w:tmpl w:val="5B681560"/>
    <w:lvl w:ilvl="0" w:tplc="F2A2BE90">
      <w:start w:val="1"/>
      <w:numFmt w:val="bullet"/>
      <w:lvlText w:val=""/>
      <w:lvlJc w:val="left"/>
      <w:pPr>
        <w:ind w:left="780" w:hanging="360"/>
      </w:pPr>
      <w:rPr>
        <w:rFonts w:ascii="Symbol" w:hAnsi="Symbol" w:hint="default"/>
        <w:color w:val="auto"/>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8"/>
  </w:num>
  <w:num w:numId="2">
    <w:abstractNumId w:val="29"/>
  </w:num>
  <w:num w:numId="3">
    <w:abstractNumId w:val="40"/>
  </w:num>
  <w:num w:numId="4">
    <w:abstractNumId w:val="32"/>
  </w:num>
  <w:num w:numId="5">
    <w:abstractNumId w:val="9"/>
  </w:num>
  <w:num w:numId="6">
    <w:abstractNumId w:val="23"/>
  </w:num>
  <w:num w:numId="7">
    <w:abstractNumId w:val="41"/>
  </w:num>
  <w:num w:numId="8">
    <w:abstractNumId w:val="34"/>
  </w:num>
  <w:num w:numId="9">
    <w:abstractNumId w:val="6"/>
  </w:num>
  <w:num w:numId="10">
    <w:abstractNumId w:val="24"/>
  </w:num>
  <w:num w:numId="11">
    <w:abstractNumId w:val="17"/>
  </w:num>
  <w:num w:numId="12">
    <w:abstractNumId w:val="18"/>
  </w:num>
  <w:num w:numId="13">
    <w:abstractNumId w:val="31"/>
  </w:num>
  <w:num w:numId="14">
    <w:abstractNumId w:val="22"/>
  </w:num>
  <w:num w:numId="15">
    <w:abstractNumId w:val="15"/>
  </w:num>
  <w:num w:numId="16">
    <w:abstractNumId w:val="19"/>
  </w:num>
  <w:num w:numId="17">
    <w:abstractNumId w:val="38"/>
  </w:num>
  <w:num w:numId="18">
    <w:abstractNumId w:val="28"/>
  </w:num>
  <w:num w:numId="19">
    <w:abstractNumId w:val="10"/>
  </w:num>
  <w:num w:numId="20">
    <w:abstractNumId w:val="14"/>
  </w:num>
  <w:num w:numId="21">
    <w:abstractNumId w:val="35"/>
  </w:num>
  <w:num w:numId="22">
    <w:abstractNumId w:val="42"/>
  </w:num>
  <w:num w:numId="23">
    <w:abstractNumId w:val="47"/>
  </w:num>
  <w:num w:numId="24">
    <w:abstractNumId w:val="39"/>
  </w:num>
  <w:num w:numId="25">
    <w:abstractNumId w:val="0"/>
  </w:num>
  <w:num w:numId="26">
    <w:abstractNumId w:val="0"/>
    <w:lvlOverride w:ilvl="0">
      <w:startOverride w:val="1"/>
    </w:lvlOverride>
  </w:num>
  <w:num w:numId="27">
    <w:abstractNumId w:val="1"/>
  </w:num>
  <w:num w:numId="28">
    <w:abstractNumId w:val="5"/>
  </w:num>
  <w:num w:numId="29">
    <w:abstractNumId w:val="30"/>
  </w:num>
  <w:num w:numId="30">
    <w:abstractNumId w:val="25"/>
  </w:num>
  <w:num w:numId="31">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27"/>
  </w:num>
  <w:num w:numId="34">
    <w:abstractNumId w:val="46"/>
  </w:num>
  <w:num w:numId="35">
    <w:abstractNumId w:val="45"/>
  </w:num>
  <w:num w:numId="36">
    <w:abstractNumId w:val="20"/>
  </w:num>
  <w:num w:numId="37">
    <w:abstractNumId w:val="33"/>
  </w:num>
  <w:num w:numId="38">
    <w:abstractNumId w:val="12"/>
  </w:num>
  <w:num w:numId="39">
    <w:abstractNumId w:val="37"/>
  </w:num>
  <w:num w:numId="40">
    <w:abstractNumId w:val="43"/>
  </w:num>
  <w:num w:numId="41">
    <w:abstractNumId w:val="26"/>
  </w:num>
  <w:num w:numId="42">
    <w:abstractNumId w:val="44"/>
  </w:num>
  <w:num w:numId="43">
    <w:abstractNumId w:val="2"/>
  </w:num>
  <w:num w:numId="44">
    <w:abstractNumId w:val="13"/>
  </w:num>
  <w:num w:numId="45">
    <w:abstractNumId w:val="7"/>
  </w:num>
  <w:num w:numId="46">
    <w:abstractNumId w:val="16"/>
  </w:num>
  <w:num w:numId="47">
    <w:abstractNumId w:val="21"/>
  </w:num>
  <w:num w:numId="48">
    <w:abstractNumId w:val="3"/>
  </w:num>
  <w:num w:numId="49">
    <w:abstractNumId w:val="11"/>
  </w:num>
  <w:num w:numId="50">
    <w:abstractNumId w:val="4"/>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810265"/>
    <w:rsid w:val="00000CA8"/>
    <w:rsid w:val="00007197"/>
    <w:rsid w:val="0001478D"/>
    <w:rsid w:val="000167CF"/>
    <w:rsid w:val="00040639"/>
    <w:rsid w:val="00040FE4"/>
    <w:rsid w:val="000423A6"/>
    <w:rsid w:val="000423F2"/>
    <w:rsid w:val="00042A13"/>
    <w:rsid w:val="00043694"/>
    <w:rsid w:val="00046CE5"/>
    <w:rsid w:val="000473DC"/>
    <w:rsid w:val="000706FB"/>
    <w:rsid w:val="000837A7"/>
    <w:rsid w:val="00086B4F"/>
    <w:rsid w:val="0009208A"/>
    <w:rsid w:val="0009389F"/>
    <w:rsid w:val="00094387"/>
    <w:rsid w:val="000965DF"/>
    <w:rsid w:val="000A5E5A"/>
    <w:rsid w:val="000B13E7"/>
    <w:rsid w:val="000C191D"/>
    <w:rsid w:val="000C2262"/>
    <w:rsid w:val="000C54E8"/>
    <w:rsid w:val="000D12AF"/>
    <w:rsid w:val="000D460F"/>
    <w:rsid w:val="000D4B64"/>
    <w:rsid w:val="000F1F40"/>
    <w:rsid w:val="000F45FB"/>
    <w:rsid w:val="000F6784"/>
    <w:rsid w:val="00102487"/>
    <w:rsid w:val="0010284B"/>
    <w:rsid w:val="00103051"/>
    <w:rsid w:val="00106C3D"/>
    <w:rsid w:val="001115F7"/>
    <w:rsid w:val="001221FB"/>
    <w:rsid w:val="001275AD"/>
    <w:rsid w:val="00142987"/>
    <w:rsid w:val="00142B9A"/>
    <w:rsid w:val="0015336F"/>
    <w:rsid w:val="0016142A"/>
    <w:rsid w:val="00165189"/>
    <w:rsid w:val="00166070"/>
    <w:rsid w:val="00176641"/>
    <w:rsid w:val="00177E07"/>
    <w:rsid w:val="0018435E"/>
    <w:rsid w:val="001872FD"/>
    <w:rsid w:val="00194E3C"/>
    <w:rsid w:val="00195177"/>
    <w:rsid w:val="001A1D08"/>
    <w:rsid w:val="001B239D"/>
    <w:rsid w:val="001B25C4"/>
    <w:rsid w:val="001B2CE2"/>
    <w:rsid w:val="001B6D9A"/>
    <w:rsid w:val="001C06E0"/>
    <w:rsid w:val="001C6E8E"/>
    <w:rsid w:val="001E73CE"/>
    <w:rsid w:val="001F3864"/>
    <w:rsid w:val="002100A7"/>
    <w:rsid w:val="002135A8"/>
    <w:rsid w:val="00220E13"/>
    <w:rsid w:val="002218DF"/>
    <w:rsid w:val="00225BF2"/>
    <w:rsid w:val="00240A78"/>
    <w:rsid w:val="002415D7"/>
    <w:rsid w:val="00241705"/>
    <w:rsid w:val="002437D1"/>
    <w:rsid w:val="002458D5"/>
    <w:rsid w:val="0025476B"/>
    <w:rsid w:val="002556A4"/>
    <w:rsid w:val="002624E9"/>
    <w:rsid w:val="00263721"/>
    <w:rsid w:val="00264D82"/>
    <w:rsid w:val="00266A59"/>
    <w:rsid w:val="00270624"/>
    <w:rsid w:val="00270F59"/>
    <w:rsid w:val="00276BE6"/>
    <w:rsid w:val="00284169"/>
    <w:rsid w:val="0028735D"/>
    <w:rsid w:val="0029666B"/>
    <w:rsid w:val="002A0843"/>
    <w:rsid w:val="002A430F"/>
    <w:rsid w:val="002A476F"/>
    <w:rsid w:val="002C43A1"/>
    <w:rsid w:val="002C4F65"/>
    <w:rsid w:val="002D0111"/>
    <w:rsid w:val="002D01B4"/>
    <w:rsid w:val="002D336D"/>
    <w:rsid w:val="002D6797"/>
    <w:rsid w:val="002D7C90"/>
    <w:rsid w:val="002E0937"/>
    <w:rsid w:val="002F4455"/>
    <w:rsid w:val="002F69C2"/>
    <w:rsid w:val="003055AC"/>
    <w:rsid w:val="00312877"/>
    <w:rsid w:val="00322AF8"/>
    <w:rsid w:val="0032411B"/>
    <w:rsid w:val="00324C84"/>
    <w:rsid w:val="00333982"/>
    <w:rsid w:val="00334685"/>
    <w:rsid w:val="00345F23"/>
    <w:rsid w:val="00350C4B"/>
    <w:rsid w:val="00350F38"/>
    <w:rsid w:val="003601D6"/>
    <w:rsid w:val="00363DDB"/>
    <w:rsid w:val="003670B5"/>
    <w:rsid w:val="00370593"/>
    <w:rsid w:val="00370C0A"/>
    <w:rsid w:val="003A50E3"/>
    <w:rsid w:val="003A5F20"/>
    <w:rsid w:val="003B35C2"/>
    <w:rsid w:val="003B4E72"/>
    <w:rsid w:val="003C35CB"/>
    <w:rsid w:val="003C5C59"/>
    <w:rsid w:val="003C752E"/>
    <w:rsid w:val="003D0629"/>
    <w:rsid w:val="003D2272"/>
    <w:rsid w:val="003E0C54"/>
    <w:rsid w:val="003E373F"/>
    <w:rsid w:val="003E40FC"/>
    <w:rsid w:val="003F004C"/>
    <w:rsid w:val="003F738A"/>
    <w:rsid w:val="004005C5"/>
    <w:rsid w:val="00401483"/>
    <w:rsid w:val="0041208E"/>
    <w:rsid w:val="00425DE7"/>
    <w:rsid w:val="00427CF3"/>
    <w:rsid w:val="004365BC"/>
    <w:rsid w:val="00440B8B"/>
    <w:rsid w:val="00447410"/>
    <w:rsid w:val="004550F4"/>
    <w:rsid w:val="004577D5"/>
    <w:rsid w:val="0046358A"/>
    <w:rsid w:val="00473368"/>
    <w:rsid w:val="00483A32"/>
    <w:rsid w:val="00484AD0"/>
    <w:rsid w:val="00495A03"/>
    <w:rsid w:val="004A3A89"/>
    <w:rsid w:val="004A4979"/>
    <w:rsid w:val="004A5B65"/>
    <w:rsid w:val="004A5D1A"/>
    <w:rsid w:val="004B2915"/>
    <w:rsid w:val="004C7FBE"/>
    <w:rsid w:val="004D3FB6"/>
    <w:rsid w:val="004D53C3"/>
    <w:rsid w:val="004E3950"/>
    <w:rsid w:val="004F1AB5"/>
    <w:rsid w:val="004F320D"/>
    <w:rsid w:val="004F5976"/>
    <w:rsid w:val="00511C76"/>
    <w:rsid w:val="00515F5E"/>
    <w:rsid w:val="005239E5"/>
    <w:rsid w:val="005242CE"/>
    <w:rsid w:val="005309E5"/>
    <w:rsid w:val="00556C12"/>
    <w:rsid w:val="005620EA"/>
    <w:rsid w:val="00570AF0"/>
    <w:rsid w:val="00574927"/>
    <w:rsid w:val="00590C81"/>
    <w:rsid w:val="0059119C"/>
    <w:rsid w:val="00591ACF"/>
    <w:rsid w:val="005A25BB"/>
    <w:rsid w:val="005A3E9C"/>
    <w:rsid w:val="005B7AC2"/>
    <w:rsid w:val="005C0255"/>
    <w:rsid w:val="005C64B2"/>
    <w:rsid w:val="005D2C1A"/>
    <w:rsid w:val="005E1082"/>
    <w:rsid w:val="005E4255"/>
    <w:rsid w:val="005E664E"/>
    <w:rsid w:val="005F19B9"/>
    <w:rsid w:val="005F213D"/>
    <w:rsid w:val="00605BBD"/>
    <w:rsid w:val="00606CE7"/>
    <w:rsid w:val="00622DA5"/>
    <w:rsid w:val="00624E31"/>
    <w:rsid w:val="00630C3E"/>
    <w:rsid w:val="00633767"/>
    <w:rsid w:val="0063586D"/>
    <w:rsid w:val="00636CA1"/>
    <w:rsid w:val="00653303"/>
    <w:rsid w:val="00662380"/>
    <w:rsid w:val="006818D0"/>
    <w:rsid w:val="006827DE"/>
    <w:rsid w:val="00697A05"/>
    <w:rsid w:val="006A3D64"/>
    <w:rsid w:val="006A5538"/>
    <w:rsid w:val="006B195C"/>
    <w:rsid w:val="006B5B05"/>
    <w:rsid w:val="006C25E0"/>
    <w:rsid w:val="006C780E"/>
    <w:rsid w:val="006D44A8"/>
    <w:rsid w:val="006F5664"/>
    <w:rsid w:val="00700282"/>
    <w:rsid w:val="007020D5"/>
    <w:rsid w:val="007078CD"/>
    <w:rsid w:val="00707DA1"/>
    <w:rsid w:val="007113A2"/>
    <w:rsid w:val="00714954"/>
    <w:rsid w:val="00715143"/>
    <w:rsid w:val="00715514"/>
    <w:rsid w:val="007349F8"/>
    <w:rsid w:val="00741DD9"/>
    <w:rsid w:val="00746793"/>
    <w:rsid w:val="007573E1"/>
    <w:rsid w:val="007574AF"/>
    <w:rsid w:val="0076730D"/>
    <w:rsid w:val="0077441B"/>
    <w:rsid w:val="00782BFC"/>
    <w:rsid w:val="00787C5A"/>
    <w:rsid w:val="00792EFA"/>
    <w:rsid w:val="007A2D5D"/>
    <w:rsid w:val="007B4D5C"/>
    <w:rsid w:val="007B763B"/>
    <w:rsid w:val="007C5206"/>
    <w:rsid w:val="007C5A88"/>
    <w:rsid w:val="007D0147"/>
    <w:rsid w:val="007D7AC5"/>
    <w:rsid w:val="007F0F6B"/>
    <w:rsid w:val="007F5483"/>
    <w:rsid w:val="00800043"/>
    <w:rsid w:val="008017F2"/>
    <w:rsid w:val="00810265"/>
    <w:rsid w:val="00812B1A"/>
    <w:rsid w:val="00814CC7"/>
    <w:rsid w:val="00817BBD"/>
    <w:rsid w:val="008211BD"/>
    <w:rsid w:val="00832E80"/>
    <w:rsid w:val="00834F66"/>
    <w:rsid w:val="00842A30"/>
    <w:rsid w:val="00845423"/>
    <w:rsid w:val="00847CDF"/>
    <w:rsid w:val="00854167"/>
    <w:rsid w:val="0086056A"/>
    <w:rsid w:val="00863892"/>
    <w:rsid w:val="00866297"/>
    <w:rsid w:val="008676DA"/>
    <w:rsid w:val="0087163A"/>
    <w:rsid w:val="00886088"/>
    <w:rsid w:val="0088740B"/>
    <w:rsid w:val="00891C3F"/>
    <w:rsid w:val="00895B64"/>
    <w:rsid w:val="00896F8A"/>
    <w:rsid w:val="008B5EC9"/>
    <w:rsid w:val="008C4ECB"/>
    <w:rsid w:val="008C5DFF"/>
    <w:rsid w:val="008D0200"/>
    <w:rsid w:val="008D4A6A"/>
    <w:rsid w:val="008D7B4A"/>
    <w:rsid w:val="008E1968"/>
    <w:rsid w:val="008E2C31"/>
    <w:rsid w:val="008F1C46"/>
    <w:rsid w:val="0091368F"/>
    <w:rsid w:val="00915F71"/>
    <w:rsid w:val="00917735"/>
    <w:rsid w:val="009237EA"/>
    <w:rsid w:val="00927B49"/>
    <w:rsid w:val="00927CC5"/>
    <w:rsid w:val="0093102B"/>
    <w:rsid w:val="009345CE"/>
    <w:rsid w:val="00935D2B"/>
    <w:rsid w:val="00942F57"/>
    <w:rsid w:val="009543CC"/>
    <w:rsid w:val="00956262"/>
    <w:rsid w:val="00956E4A"/>
    <w:rsid w:val="009723C9"/>
    <w:rsid w:val="00976BA1"/>
    <w:rsid w:val="0098010E"/>
    <w:rsid w:val="0098135B"/>
    <w:rsid w:val="0098158E"/>
    <w:rsid w:val="00984D95"/>
    <w:rsid w:val="00990722"/>
    <w:rsid w:val="00992FB5"/>
    <w:rsid w:val="00993321"/>
    <w:rsid w:val="00996431"/>
    <w:rsid w:val="00997D81"/>
    <w:rsid w:val="009A42E8"/>
    <w:rsid w:val="009A4A96"/>
    <w:rsid w:val="009C2545"/>
    <w:rsid w:val="009C4F98"/>
    <w:rsid w:val="009D162A"/>
    <w:rsid w:val="009D41D4"/>
    <w:rsid w:val="009E1DB0"/>
    <w:rsid w:val="009E459E"/>
    <w:rsid w:val="009F1E60"/>
    <w:rsid w:val="009F5569"/>
    <w:rsid w:val="00A0695E"/>
    <w:rsid w:val="00A13C92"/>
    <w:rsid w:val="00A14FF4"/>
    <w:rsid w:val="00A1660A"/>
    <w:rsid w:val="00A24A8A"/>
    <w:rsid w:val="00A25577"/>
    <w:rsid w:val="00A25D7E"/>
    <w:rsid w:val="00A26AFF"/>
    <w:rsid w:val="00A315A8"/>
    <w:rsid w:val="00A33E20"/>
    <w:rsid w:val="00A44D0D"/>
    <w:rsid w:val="00A57993"/>
    <w:rsid w:val="00A611EB"/>
    <w:rsid w:val="00A62BAC"/>
    <w:rsid w:val="00A632DB"/>
    <w:rsid w:val="00A74556"/>
    <w:rsid w:val="00A83A28"/>
    <w:rsid w:val="00A93276"/>
    <w:rsid w:val="00A93E44"/>
    <w:rsid w:val="00A96712"/>
    <w:rsid w:val="00A971FD"/>
    <w:rsid w:val="00AA1FDA"/>
    <w:rsid w:val="00AA2185"/>
    <w:rsid w:val="00AC12D8"/>
    <w:rsid w:val="00AC4B57"/>
    <w:rsid w:val="00AC7157"/>
    <w:rsid w:val="00AE00F1"/>
    <w:rsid w:val="00AE105B"/>
    <w:rsid w:val="00AE77A7"/>
    <w:rsid w:val="00AF0910"/>
    <w:rsid w:val="00AF3106"/>
    <w:rsid w:val="00AF5734"/>
    <w:rsid w:val="00AF60B2"/>
    <w:rsid w:val="00B169FB"/>
    <w:rsid w:val="00B16F39"/>
    <w:rsid w:val="00B20E65"/>
    <w:rsid w:val="00B21F28"/>
    <w:rsid w:val="00B53A7A"/>
    <w:rsid w:val="00B62672"/>
    <w:rsid w:val="00B62DE5"/>
    <w:rsid w:val="00B73546"/>
    <w:rsid w:val="00B738D7"/>
    <w:rsid w:val="00B76E56"/>
    <w:rsid w:val="00B81AD8"/>
    <w:rsid w:val="00B82B18"/>
    <w:rsid w:val="00BA0CEC"/>
    <w:rsid w:val="00BA570F"/>
    <w:rsid w:val="00BA7529"/>
    <w:rsid w:val="00BA78C8"/>
    <w:rsid w:val="00BB18B4"/>
    <w:rsid w:val="00BB7413"/>
    <w:rsid w:val="00BC116F"/>
    <w:rsid w:val="00BC2739"/>
    <w:rsid w:val="00BD0F90"/>
    <w:rsid w:val="00BD1ED6"/>
    <w:rsid w:val="00BD2100"/>
    <w:rsid w:val="00BD2682"/>
    <w:rsid w:val="00BD297E"/>
    <w:rsid w:val="00BD4ADC"/>
    <w:rsid w:val="00BE2D75"/>
    <w:rsid w:val="00BE4FEE"/>
    <w:rsid w:val="00BE67EE"/>
    <w:rsid w:val="00C001FA"/>
    <w:rsid w:val="00C009F5"/>
    <w:rsid w:val="00C13489"/>
    <w:rsid w:val="00C174D4"/>
    <w:rsid w:val="00C206AD"/>
    <w:rsid w:val="00C21C8C"/>
    <w:rsid w:val="00C24B86"/>
    <w:rsid w:val="00C36410"/>
    <w:rsid w:val="00C36472"/>
    <w:rsid w:val="00C46AFF"/>
    <w:rsid w:val="00C65DB4"/>
    <w:rsid w:val="00C667E4"/>
    <w:rsid w:val="00C75CD0"/>
    <w:rsid w:val="00C75E73"/>
    <w:rsid w:val="00C8310A"/>
    <w:rsid w:val="00C84E09"/>
    <w:rsid w:val="00CA4714"/>
    <w:rsid w:val="00CA6B23"/>
    <w:rsid w:val="00CA6E62"/>
    <w:rsid w:val="00CB21A7"/>
    <w:rsid w:val="00CB4C3D"/>
    <w:rsid w:val="00CC184F"/>
    <w:rsid w:val="00CD0A6E"/>
    <w:rsid w:val="00CE79B4"/>
    <w:rsid w:val="00CF3D05"/>
    <w:rsid w:val="00D020DE"/>
    <w:rsid w:val="00D11600"/>
    <w:rsid w:val="00D15313"/>
    <w:rsid w:val="00D17237"/>
    <w:rsid w:val="00D253F7"/>
    <w:rsid w:val="00D264C1"/>
    <w:rsid w:val="00D4008C"/>
    <w:rsid w:val="00D42317"/>
    <w:rsid w:val="00D446C9"/>
    <w:rsid w:val="00D4619B"/>
    <w:rsid w:val="00D47DB9"/>
    <w:rsid w:val="00D511AE"/>
    <w:rsid w:val="00D51FFA"/>
    <w:rsid w:val="00D522E2"/>
    <w:rsid w:val="00D53A1B"/>
    <w:rsid w:val="00D55956"/>
    <w:rsid w:val="00D56E8F"/>
    <w:rsid w:val="00D61ACB"/>
    <w:rsid w:val="00D626B9"/>
    <w:rsid w:val="00D7684A"/>
    <w:rsid w:val="00D836DD"/>
    <w:rsid w:val="00D84AC7"/>
    <w:rsid w:val="00D91953"/>
    <w:rsid w:val="00D91B48"/>
    <w:rsid w:val="00D92BA0"/>
    <w:rsid w:val="00D93C4C"/>
    <w:rsid w:val="00D970AF"/>
    <w:rsid w:val="00D97576"/>
    <w:rsid w:val="00DA0C9F"/>
    <w:rsid w:val="00DA504F"/>
    <w:rsid w:val="00DA6A89"/>
    <w:rsid w:val="00DD0F58"/>
    <w:rsid w:val="00DD6108"/>
    <w:rsid w:val="00DD74B1"/>
    <w:rsid w:val="00DE07DB"/>
    <w:rsid w:val="00DE4E4F"/>
    <w:rsid w:val="00DE6587"/>
    <w:rsid w:val="00DF467C"/>
    <w:rsid w:val="00E02E87"/>
    <w:rsid w:val="00E1044E"/>
    <w:rsid w:val="00E130DC"/>
    <w:rsid w:val="00E20FBC"/>
    <w:rsid w:val="00E22033"/>
    <w:rsid w:val="00E27564"/>
    <w:rsid w:val="00E308A3"/>
    <w:rsid w:val="00E4622E"/>
    <w:rsid w:val="00E50E3A"/>
    <w:rsid w:val="00E606A3"/>
    <w:rsid w:val="00E64B01"/>
    <w:rsid w:val="00E6744F"/>
    <w:rsid w:val="00E67D20"/>
    <w:rsid w:val="00E737BA"/>
    <w:rsid w:val="00E977D3"/>
    <w:rsid w:val="00EB10E7"/>
    <w:rsid w:val="00EB7D6D"/>
    <w:rsid w:val="00EC76C5"/>
    <w:rsid w:val="00ED2E28"/>
    <w:rsid w:val="00EE001A"/>
    <w:rsid w:val="00EE0684"/>
    <w:rsid w:val="00EE546F"/>
    <w:rsid w:val="00F204A1"/>
    <w:rsid w:val="00F274C4"/>
    <w:rsid w:val="00F305BE"/>
    <w:rsid w:val="00F31F05"/>
    <w:rsid w:val="00F32257"/>
    <w:rsid w:val="00F52B0D"/>
    <w:rsid w:val="00F5555E"/>
    <w:rsid w:val="00F57274"/>
    <w:rsid w:val="00F57C31"/>
    <w:rsid w:val="00F61EB0"/>
    <w:rsid w:val="00F6308F"/>
    <w:rsid w:val="00F67A0E"/>
    <w:rsid w:val="00F80866"/>
    <w:rsid w:val="00F83A70"/>
    <w:rsid w:val="00F855F4"/>
    <w:rsid w:val="00F9033E"/>
    <w:rsid w:val="00FA41C8"/>
    <w:rsid w:val="00FA49BA"/>
    <w:rsid w:val="00FA6A2C"/>
    <w:rsid w:val="00FD484B"/>
    <w:rsid w:val="00FE23BD"/>
    <w:rsid w:val="00FE7812"/>
    <w:rsid w:val="00FF3894"/>
    <w:rsid w:val="00FF5033"/>
    <w:rsid w:val="00FF7BB1"/>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Acronym"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rsid w:val="00DA6A89"/>
    <w:rPr>
      <w:sz w:val="16"/>
      <w:szCs w:val="16"/>
    </w:rPr>
  </w:style>
  <w:style w:type="paragraph" w:styleId="CommentText">
    <w:name w:val="annotation text"/>
    <w:basedOn w:val="Normal"/>
    <w:link w:val="CommentTextChar"/>
    <w:uiPriority w:val="99"/>
    <w:semiHidden/>
    <w:rsid w:val="00DA6A89"/>
    <w:rPr>
      <w:sz w:val="20"/>
      <w:szCs w:val="20"/>
    </w:rPr>
  </w:style>
  <w:style w:type="character" w:customStyle="1" w:styleId="CommentTextChar">
    <w:name w:val="Comment Text Char"/>
    <w:basedOn w:val="DefaultParagraphFont"/>
    <w:link w:val="CommentText"/>
    <w:uiPriority w:val="99"/>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rFonts w:ascii="Times New Roman" w:eastAsia="Times New Roman" w:hAnsi="Times New Roman" w:cs="Times New Roman"/>
      <w:b/>
      <w:bCs/>
      <w:sz w:val="20"/>
      <w:szCs w:val="20"/>
      <w:lang w:eastAsia="en-AU"/>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FA41C8"/>
    <w:pPr>
      <w:tabs>
        <w:tab w:val="right" w:leader="dot" w:pos="8302"/>
      </w:tabs>
      <w:spacing w:after="100"/>
      <w:ind w:left="993" w:hanging="993"/>
    </w:pPr>
    <w:rPr>
      <w:rFonts w:ascii="Arial" w:hAnsi="Arial" w:cs="Arial"/>
      <w:b/>
      <w:noProof/>
      <w:sz w:val="22"/>
      <w:szCs w:val="22"/>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unhideWhenUsed/>
    <w:rsid w:val="002C4F65"/>
    <w:pPr>
      <w:numPr>
        <w:numId w:val="25"/>
      </w:numPr>
      <w:contextualSpacing/>
    </w:pPr>
  </w:style>
  <w:style w:type="paragraph" w:styleId="ListBullet">
    <w:name w:val="List Bullet"/>
    <w:basedOn w:val="Normal"/>
    <w:uiPriority w:val="99"/>
    <w:unhideWhenUsed/>
    <w:qFormat/>
    <w:rsid w:val="0009389F"/>
    <w:pPr>
      <w:numPr>
        <w:numId w:val="27"/>
      </w:numPr>
      <w:contextualSpacing/>
    </w:pPr>
  </w:style>
  <w:style w:type="character" w:styleId="HTMLAcronym">
    <w:name w:val="HTML Acronym"/>
    <w:basedOn w:val="DefaultParagraphFont"/>
    <w:rsid w:val="003C752E"/>
  </w:style>
  <w:style w:type="paragraph" w:styleId="ListParagraph">
    <w:name w:val="List Paragraph"/>
    <w:basedOn w:val="Normal"/>
    <w:uiPriority w:val="34"/>
    <w:qFormat/>
    <w:rsid w:val="005C0255"/>
    <w:pPr>
      <w:numPr>
        <w:numId w:val="30"/>
      </w:numPr>
    </w:pPr>
    <w:rPr>
      <w:rFonts w:ascii="Calibri" w:eastAsiaTheme="minorHAnsi" w:hAnsi="Calibri"/>
      <w:sz w:val="22"/>
      <w:szCs w:val="22"/>
    </w:rPr>
  </w:style>
  <w:style w:type="paragraph" w:styleId="Revision">
    <w:name w:val="Revision"/>
    <w:hidden/>
    <w:uiPriority w:val="99"/>
    <w:semiHidden/>
    <w:rsid w:val="00BC116F"/>
    <w:rPr>
      <w:rFonts w:ascii="Times New Roman" w:eastAsia="Times New Roman" w:hAnsi="Times New Roman"/>
      <w:sz w:val="24"/>
      <w:szCs w:val="24"/>
    </w:rPr>
  </w:style>
  <w:style w:type="numbering" w:customStyle="1" w:styleId="BulletList">
    <w:name w:val="Bullet List"/>
    <w:uiPriority w:val="99"/>
    <w:rsid w:val="00AA2185"/>
    <w:pPr>
      <w:numPr>
        <w:numId w:val="48"/>
      </w:numPr>
    </w:pPr>
  </w:style>
  <w:style w:type="paragraph" w:styleId="ListBullet2">
    <w:name w:val="List Bullet 2"/>
    <w:basedOn w:val="Normal"/>
    <w:uiPriority w:val="99"/>
    <w:unhideWhenUsed/>
    <w:rsid w:val="00AA2185"/>
    <w:pPr>
      <w:ind w:left="737" w:hanging="368"/>
    </w:pPr>
  </w:style>
  <w:style w:type="paragraph" w:styleId="ListBullet3">
    <w:name w:val="List Bullet 3"/>
    <w:basedOn w:val="Normal"/>
    <w:uiPriority w:val="99"/>
    <w:unhideWhenUsed/>
    <w:rsid w:val="00AA2185"/>
    <w:pPr>
      <w:ind w:left="1106" w:hanging="369"/>
    </w:pPr>
  </w:style>
  <w:style w:type="paragraph" w:styleId="ListBullet4">
    <w:name w:val="List Bullet 4"/>
    <w:basedOn w:val="Normal"/>
    <w:uiPriority w:val="99"/>
    <w:unhideWhenUsed/>
    <w:rsid w:val="00AA2185"/>
    <w:pPr>
      <w:ind w:left="1474" w:hanging="368"/>
    </w:pPr>
  </w:style>
  <w:style w:type="paragraph" w:styleId="ListBullet5">
    <w:name w:val="List Bullet 5"/>
    <w:basedOn w:val="Normal"/>
    <w:uiPriority w:val="99"/>
    <w:unhideWhenUsed/>
    <w:rsid w:val="00AA2185"/>
    <w:pPr>
      <w:ind w:left="1800" w:hanging="3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Acronym"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rsid w:val="00DA6A89"/>
    <w:rPr>
      <w:sz w:val="16"/>
      <w:szCs w:val="16"/>
    </w:rPr>
  </w:style>
  <w:style w:type="paragraph" w:styleId="CommentText">
    <w:name w:val="annotation text"/>
    <w:basedOn w:val="Normal"/>
    <w:link w:val="CommentTextChar"/>
    <w:uiPriority w:val="99"/>
    <w:semiHidden/>
    <w:rsid w:val="00DA6A89"/>
    <w:rPr>
      <w:sz w:val="20"/>
      <w:szCs w:val="20"/>
    </w:rPr>
  </w:style>
  <w:style w:type="character" w:customStyle="1" w:styleId="CommentTextChar">
    <w:name w:val="Comment Text Char"/>
    <w:basedOn w:val="DefaultParagraphFont"/>
    <w:link w:val="CommentText"/>
    <w:uiPriority w:val="99"/>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rFonts w:ascii="Times New Roman" w:eastAsia="Times New Roman" w:hAnsi="Times New Roman" w:cs="Times New Roman"/>
      <w:b/>
      <w:bCs/>
      <w:sz w:val="20"/>
      <w:szCs w:val="20"/>
      <w:lang w:eastAsia="en-AU"/>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FA41C8"/>
    <w:pPr>
      <w:tabs>
        <w:tab w:val="right" w:leader="dot" w:pos="8302"/>
      </w:tabs>
      <w:spacing w:after="100"/>
      <w:ind w:left="993" w:hanging="993"/>
    </w:pPr>
    <w:rPr>
      <w:rFonts w:ascii="Arial" w:hAnsi="Arial" w:cs="Arial"/>
      <w:b/>
      <w:noProof/>
      <w:sz w:val="22"/>
      <w:szCs w:val="22"/>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unhideWhenUsed/>
    <w:rsid w:val="002C4F65"/>
    <w:pPr>
      <w:numPr>
        <w:numId w:val="25"/>
      </w:numPr>
      <w:contextualSpacing/>
    </w:pPr>
  </w:style>
  <w:style w:type="paragraph" w:styleId="ListBullet">
    <w:name w:val="List Bullet"/>
    <w:basedOn w:val="Normal"/>
    <w:uiPriority w:val="99"/>
    <w:unhideWhenUsed/>
    <w:qFormat/>
    <w:rsid w:val="0009389F"/>
    <w:pPr>
      <w:numPr>
        <w:numId w:val="27"/>
      </w:numPr>
      <w:contextualSpacing/>
    </w:pPr>
  </w:style>
  <w:style w:type="character" w:styleId="HTMLAcronym">
    <w:name w:val="HTML Acronym"/>
    <w:basedOn w:val="DefaultParagraphFont"/>
    <w:rsid w:val="003C752E"/>
  </w:style>
  <w:style w:type="paragraph" w:styleId="ListParagraph">
    <w:name w:val="List Paragraph"/>
    <w:basedOn w:val="Normal"/>
    <w:uiPriority w:val="34"/>
    <w:qFormat/>
    <w:rsid w:val="005C0255"/>
    <w:pPr>
      <w:numPr>
        <w:numId w:val="30"/>
      </w:numPr>
    </w:pPr>
    <w:rPr>
      <w:rFonts w:ascii="Calibri" w:eastAsiaTheme="minorHAnsi" w:hAnsi="Calibri"/>
      <w:sz w:val="22"/>
      <w:szCs w:val="22"/>
    </w:rPr>
  </w:style>
  <w:style w:type="paragraph" w:styleId="Revision">
    <w:name w:val="Revision"/>
    <w:hidden/>
    <w:uiPriority w:val="99"/>
    <w:semiHidden/>
    <w:rsid w:val="00BC116F"/>
    <w:rPr>
      <w:rFonts w:ascii="Times New Roman" w:eastAsia="Times New Roman" w:hAnsi="Times New Roman"/>
      <w:sz w:val="24"/>
      <w:szCs w:val="24"/>
    </w:rPr>
  </w:style>
  <w:style w:type="numbering" w:customStyle="1" w:styleId="BulletList">
    <w:name w:val="Bullet List"/>
    <w:uiPriority w:val="99"/>
    <w:rsid w:val="00AA2185"/>
    <w:pPr>
      <w:numPr>
        <w:numId w:val="48"/>
      </w:numPr>
    </w:pPr>
  </w:style>
  <w:style w:type="paragraph" w:styleId="ListBullet2">
    <w:name w:val="List Bullet 2"/>
    <w:basedOn w:val="Normal"/>
    <w:uiPriority w:val="99"/>
    <w:unhideWhenUsed/>
    <w:rsid w:val="00AA2185"/>
    <w:pPr>
      <w:ind w:left="737" w:hanging="368"/>
    </w:pPr>
  </w:style>
  <w:style w:type="paragraph" w:styleId="ListBullet3">
    <w:name w:val="List Bullet 3"/>
    <w:basedOn w:val="Normal"/>
    <w:uiPriority w:val="99"/>
    <w:unhideWhenUsed/>
    <w:rsid w:val="00AA2185"/>
    <w:pPr>
      <w:ind w:left="1106" w:hanging="369"/>
    </w:pPr>
  </w:style>
  <w:style w:type="paragraph" w:styleId="ListBullet4">
    <w:name w:val="List Bullet 4"/>
    <w:basedOn w:val="Normal"/>
    <w:uiPriority w:val="99"/>
    <w:unhideWhenUsed/>
    <w:rsid w:val="00AA2185"/>
    <w:pPr>
      <w:ind w:left="1474" w:hanging="368"/>
    </w:pPr>
  </w:style>
  <w:style w:type="paragraph" w:styleId="ListBullet5">
    <w:name w:val="List Bullet 5"/>
    <w:basedOn w:val="Normal"/>
    <w:uiPriority w:val="99"/>
    <w:unhideWhenUsed/>
    <w:rsid w:val="00AA2185"/>
    <w:pPr>
      <w:ind w:left="1800" w:hanging="360"/>
    </w:pPr>
  </w:style>
</w:styles>
</file>

<file path=word/webSettings.xml><?xml version="1.0" encoding="utf-8"?>
<w:webSettings xmlns:r="http://schemas.openxmlformats.org/officeDocument/2006/relationships" xmlns:w="http://schemas.openxmlformats.org/wordprocessingml/2006/main">
  <w:divs>
    <w:div w:id="218441238">
      <w:bodyDiv w:val="1"/>
      <w:marLeft w:val="0"/>
      <w:marRight w:val="0"/>
      <w:marTop w:val="0"/>
      <w:marBottom w:val="0"/>
      <w:divBdr>
        <w:top w:val="none" w:sz="0" w:space="0" w:color="auto"/>
        <w:left w:val="none" w:sz="0" w:space="0" w:color="auto"/>
        <w:bottom w:val="none" w:sz="0" w:space="0" w:color="auto"/>
        <w:right w:val="none" w:sz="0" w:space="0" w:color="auto"/>
      </w:divBdr>
    </w:div>
    <w:div w:id="793986428">
      <w:bodyDiv w:val="1"/>
      <w:marLeft w:val="0"/>
      <w:marRight w:val="0"/>
      <w:marTop w:val="0"/>
      <w:marBottom w:val="0"/>
      <w:divBdr>
        <w:top w:val="none" w:sz="0" w:space="0" w:color="auto"/>
        <w:left w:val="none" w:sz="0" w:space="0" w:color="auto"/>
        <w:bottom w:val="none" w:sz="0" w:space="0" w:color="auto"/>
        <w:right w:val="none" w:sz="0" w:space="0" w:color="auto"/>
      </w:divBdr>
    </w:div>
    <w:div w:id="167603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2.gif"/><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AAF26-C59D-4F69-942D-F29CE14EE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16367</Words>
  <Characters>93292</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109441</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Southern and Eastern Scalefish and Shark Fishery</dc:title>
  <dc:creator>KCameron</dc:creator>
  <cp:lastModifiedBy>A00870</cp:lastModifiedBy>
  <cp:revision>3</cp:revision>
  <cp:lastPrinted>2013-02-06T05:50:00Z</cp:lastPrinted>
  <dcterms:created xsi:type="dcterms:W3CDTF">2013-03-08T01:30:00Z</dcterms:created>
  <dcterms:modified xsi:type="dcterms:W3CDTF">2013-03-13T00:45:00Z</dcterms:modified>
</cp:coreProperties>
</file>