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12C" w:rsidRPr="00F6308F" w:rsidRDefault="00416794" w:rsidP="001955CD">
      <w:pPr>
        <w:widowControl w:val="0"/>
        <w:tabs>
          <w:tab w:val="left" w:pos="6700"/>
        </w:tabs>
        <w:spacing w:after="120"/>
        <w:jc w:val="center"/>
        <w:rPr>
          <w:rFonts w:cs="Arial"/>
          <w:b/>
          <w:sz w:val="48"/>
        </w:rPr>
      </w:pPr>
      <w:r w:rsidRPr="00416794">
        <w:rPr>
          <w:rFonts w:cs="Arial"/>
          <w:b/>
          <w:noProof/>
          <w:sz w:val="48"/>
          <w:lang w:eastAsia="en-AU"/>
        </w:rPr>
        <w:drawing>
          <wp:inline distT="0" distB="0" distL="0" distR="0">
            <wp:extent cx="4975023" cy="861238"/>
            <wp:effectExtent l="19050" t="0" r="0" b="0"/>
            <wp:docPr id="4" name="Picture 1" descr="C:\Users\A01204.INTERNAL\AppData\Local\Microsoft\Windows\Temporary Internet Files\Content.Outlook\P4FF5QZV\DotEnE-inline_nosafesp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01204.INTERNAL\AppData\Local\Microsoft\Windows\Temporary Internet Files\Content.Outlook\P4FF5QZV\DotEnE-inline_nosafespace.jpg"/>
                    <pic:cNvPicPr>
                      <a:picLocks noChangeAspect="1" noChangeArrowheads="1"/>
                    </pic:cNvPicPr>
                  </pic:nvPicPr>
                  <pic:blipFill>
                    <a:blip r:embed="rId8" cstate="print"/>
                    <a:srcRect/>
                    <a:stretch>
                      <a:fillRect/>
                    </a:stretch>
                  </pic:blipFill>
                  <pic:spPr bwMode="auto">
                    <a:xfrm>
                      <a:off x="0" y="0"/>
                      <a:ext cx="4988825" cy="863627"/>
                    </a:xfrm>
                    <a:prstGeom prst="rect">
                      <a:avLst/>
                    </a:prstGeom>
                    <a:noFill/>
                    <a:ln w="9525">
                      <a:noFill/>
                      <a:miter lim="800000"/>
                      <a:headEnd/>
                      <a:tailEnd/>
                    </a:ln>
                  </pic:spPr>
                </pic:pic>
              </a:graphicData>
            </a:graphic>
          </wp:inline>
        </w:drawing>
      </w: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rPr>
          <w:rFonts w:cs="Arial"/>
          <w:b/>
          <w:sz w:val="48"/>
        </w:rPr>
      </w:pPr>
    </w:p>
    <w:p w:rsidR="00B6012C" w:rsidRPr="00F6308F" w:rsidRDefault="00B6012C" w:rsidP="001955CD">
      <w:pPr>
        <w:widowControl w:val="0"/>
        <w:tabs>
          <w:tab w:val="left" w:pos="6700"/>
        </w:tabs>
        <w:spacing w:after="120"/>
        <w:rPr>
          <w:rFonts w:cs="Arial"/>
          <w:b/>
          <w:sz w:val="48"/>
        </w:rPr>
      </w:pPr>
    </w:p>
    <w:p w:rsidR="00B6012C" w:rsidRPr="00F6308F" w:rsidRDefault="00B6012C" w:rsidP="001955CD">
      <w:pPr>
        <w:spacing w:after="120"/>
        <w:jc w:val="center"/>
        <w:rPr>
          <w:rFonts w:cs="Arial"/>
          <w:sz w:val="36"/>
        </w:rPr>
      </w:pPr>
      <w:r w:rsidRPr="00F6308F">
        <w:rPr>
          <w:rFonts w:cs="Arial"/>
          <w:sz w:val="36"/>
        </w:rPr>
        <w:t>Assessment of the</w:t>
      </w:r>
    </w:p>
    <w:p w:rsidR="00B6012C" w:rsidRPr="00F6308F" w:rsidRDefault="00CE773C" w:rsidP="001955CD">
      <w:pPr>
        <w:pStyle w:val="Heading6"/>
        <w:spacing w:after="120"/>
        <w:jc w:val="center"/>
        <w:rPr>
          <w:rFonts w:ascii="Arial" w:hAnsi="Arial" w:cs="Arial"/>
          <w:b w:val="0"/>
          <w:i/>
          <w:sz w:val="36"/>
        </w:rPr>
      </w:pPr>
      <w:r>
        <w:rPr>
          <w:rFonts w:ascii="Arial" w:hAnsi="Arial" w:cs="Arial"/>
          <w:sz w:val="36"/>
        </w:rPr>
        <w:t>SOUTH AUSTRALIAN</w:t>
      </w:r>
      <w:r>
        <w:rPr>
          <w:rFonts w:ascii="Arial" w:hAnsi="Arial" w:cs="Arial"/>
          <w:sz w:val="36"/>
        </w:rPr>
        <w:br/>
        <w:t>SARDINE FISHERY</w:t>
      </w: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9062E5" w:rsidP="001955CD">
      <w:pPr>
        <w:pStyle w:val="Heading7"/>
        <w:rPr>
          <w:rFonts w:ascii="Arial" w:hAnsi="Arial" w:cs="Arial"/>
          <w:lang w:val="en-AU"/>
        </w:rPr>
      </w:pPr>
      <w:r>
        <w:rPr>
          <w:rFonts w:ascii="Arial" w:hAnsi="Arial" w:cs="Arial"/>
          <w:lang w:val="en-AU"/>
        </w:rPr>
        <w:t>August 2016</w:t>
      </w: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color w:val="FF0000"/>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bookmarkStart w:id="0" w:name="_GoBack"/>
      <w:bookmarkEnd w:id="0"/>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7C21E3" w:rsidRPr="00480A40" w:rsidRDefault="007C21E3" w:rsidP="007C21E3">
      <w:pPr>
        <w:pStyle w:val="NormalWeb"/>
        <w:rPr>
          <w:rFonts w:ascii="Arial" w:hAnsi="Arial" w:cs="Arial"/>
          <w:sz w:val="16"/>
          <w:szCs w:val="16"/>
        </w:rPr>
      </w:pPr>
      <w:r w:rsidRPr="00480A40">
        <w:rPr>
          <w:rFonts w:ascii="Arial" w:hAnsi="Arial" w:cs="Arial"/>
          <w:sz w:val="16"/>
          <w:szCs w:val="16"/>
        </w:rPr>
        <w:t>© Copyright</w:t>
      </w:r>
      <w:r w:rsidR="00265044">
        <w:rPr>
          <w:rFonts w:ascii="Arial" w:hAnsi="Arial" w:cs="Arial"/>
          <w:sz w:val="16"/>
          <w:szCs w:val="16"/>
        </w:rPr>
        <w:t xml:space="preserve"> Commonwealth of Australia</w:t>
      </w:r>
      <w:r w:rsidR="00265044" w:rsidRPr="009062E5">
        <w:rPr>
          <w:rFonts w:ascii="Arial" w:hAnsi="Arial" w:cs="Arial"/>
          <w:sz w:val="16"/>
          <w:szCs w:val="16"/>
        </w:rPr>
        <w:t xml:space="preserve">, </w:t>
      </w:r>
      <w:r w:rsidR="009062E5" w:rsidRPr="009062E5">
        <w:rPr>
          <w:rFonts w:ascii="Arial" w:hAnsi="Arial" w:cs="Arial"/>
          <w:sz w:val="16"/>
          <w:szCs w:val="16"/>
        </w:rPr>
        <w:t>2016</w:t>
      </w:r>
      <w:r w:rsidRPr="00480A40">
        <w:rPr>
          <w:rFonts w:ascii="Arial" w:hAnsi="Arial" w:cs="Arial"/>
          <w:sz w:val="16"/>
          <w:szCs w:val="16"/>
        </w:rPr>
        <w:t>.</w:t>
      </w:r>
    </w:p>
    <w:p w:rsidR="007C21E3" w:rsidRPr="00480A40" w:rsidRDefault="007C21E3" w:rsidP="007C21E3">
      <w:pPr>
        <w:pStyle w:val="NormalWeb"/>
        <w:rPr>
          <w:rFonts w:ascii="Arial" w:hAnsi="Arial" w:cs="Arial"/>
          <w:i/>
          <w:sz w:val="16"/>
          <w:szCs w:val="16"/>
        </w:rPr>
      </w:pPr>
      <w:r>
        <w:rPr>
          <w:rFonts w:ascii="Arial" w:hAnsi="Arial" w:cs="Arial"/>
          <w:noProof/>
          <w:sz w:val="16"/>
          <w:szCs w:val="16"/>
          <w:lang w:val="en-AU" w:eastAsia="en-AU"/>
        </w:rPr>
        <w:drawing>
          <wp:inline distT="0" distB="0" distL="0" distR="0">
            <wp:extent cx="1809750" cy="457200"/>
            <wp:effectExtent l="19050" t="0" r="0" b="0"/>
            <wp:docPr id="2"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9"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rsidR="007C21E3" w:rsidRPr="00480A40" w:rsidRDefault="007C21E3" w:rsidP="007C21E3">
      <w:pPr>
        <w:pStyle w:val="NormalWeb"/>
        <w:rPr>
          <w:rFonts w:ascii="Arial" w:hAnsi="Arial" w:cs="Arial"/>
          <w:sz w:val="16"/>
          <w:szCs w:val="16"/>
        </w:rPr>
      </w:pPr>
      <w:r w:rsidRPr="009062E5">
        <w:rPr>
          <w:rFonts w:ascii="Arial" w:hAnsi="Arial" w:cs="Arial"/>
          <w:i/>
          <w:sz w:val="16"/>
          <w:szCs w:val="16"/>
        </w:rPr>
        <w:t xml:space="preserve">Assessment of the </w:t>
      </w:r>
      <w:r w:rsidR="009062E5" w:rsidRPr="009062E5">
        <w:rPr>
          <w:rFonts w:ascii="Arial" w:hAnsi="Arial" w:cs="Arial"/>
          <w:i/>
          <w:sz w:val="16"/>
          <w:szCs w:val="16"/>
        </w:rPr>
        <w:t>South Australian Sardine</w:t>
      </w:r>
      <w:r w:rsidRPr="009062E5">
        <w:rPr>
          <w:rFonts w:ascii="Arial" w:hAnsi="Arial" w:cs="Arial"/>
          <w:i/>
          <w:sz w:val="16"/>
          <w:szCs w:val="16"/>
        </w:rPr>
        <w:t xml:space="preserve"> Fishery </w:t>
      </w:r>
      <w:r w:rsidR="009062E5" w:rsidRPr="009062E5">
        <w:rPr>
          <w:rFonts w:ascii="Arial" w:hAnsi="Arial" w:cs="Arial"/>
          <w:i/>
          <w:sz w:val="16"/>
          <w:szCs w:val="16"/>
        </w:rPr>
        <w:t>August</w:t>
      </w:r>
      <w:r w:rsidRPr="009062E5">
        <w:rPr>
          <w:rFonts w:ascii="Arial" w:hAnsi="Arial" w:cs="Arial"/>
          <w:i/>
          <w:sz w:val="16"/>
          <w:szCs w:val="16"/>
        </w:rPr>
        <w:t xml:space="preserve"> 201</w:t>
      </w:r>
      <w:r w:rsidR="009062E5" w:rsidRPr="009062E5">
        <w:rPr>
          <w:rFonts w:ascii="Arial" w:hAnsi="Arial" w:cs="Arial"/>
          <w:i/>
          <w:sz w:val="16"/>
          <w:szCs w:val="16"/>
        </w:rPr>
        <w:t>6</w:t>
      </w:r>
      <w:r w:rsidRPr="00480A40">
        <w:rPr>
          <w:rFonts w:ascii="Arial" w:hAnsi="Arial" w:cs="Arial"/>
          <w:sz w:val="16"/>
          <w:szCs w:val="16"/>
        </w:rPr>
        <w:t xml:space="preserve"> 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rsidR="007C21E3" w:rsidRPr="00480A40" w:rsidRDefault="007C21E3" w:rsidP="007C21E3">
      <w:pPr>
        <w:pStyle w:val="NormalWeb"/>
        <w:rPr>
          <w:rFonts w:ascii="Arial" w:hAnsi="Arial" w:cs="Arial"/>
          <w:sz w:val="16"/>
          <w:szCs w:val="16"/>
        </w:rPr>
      </w:pPr>
      <w:r w:rsidRPr="00480A40">
        <w:rPr>
          <w:rFonts w:ascii="Arial" w:hAnsi="Arial" w:cs="Arial"/>
          <w:sz w:val="16"/>
          <w:szCs w:val="16"/>
        </w:rPr>
        <w:t>This report should be attributed as ‘</w:t>
      </w:r>
      <w:r w:rsidR="009062E5" w:rsidRPr="009062E5">
        <w:rPr>
          <w:rFonts w:ascii="Arial" w:hAnsi="Arial" w:cs="Arial"/>
          <w:i/>
          <w:sz w:val="16"/>
          <w:szCs w:val="16"/>
        </w:rPr>
        <w:t>Assessment of the South Australian Sardine Fishery August 2016</w:t>
      </w:r>
      <w:r w:rsidRPr="00480A40">
        <w:rPr>
          <w:rFonts w:ascii="Arial" w:hAnsi="Arial" w:cs="Arial"/>
          <w:sz w:val="16"/>
          <w:szCs w:val="16"/>
        </w:rPr>
        <w:t xml:space="preserve">, </w:t>
      </w:r>
      <w:r w:rsidR="009062E5">
        <w:rPr>
          <w:rFonts w:ascii="Arial" w:hAnsi="Arial" w:cs="Arial"/>
          <w:sz w:val="16"/>
          <w:szCs w:val="16"/>
        </w:rPr>
        <w:br/>
      </w:r>
      <w:r w:rsidRPr="00480A40">
        <w:rPr>
          <w:rFonts w:ascii="Arial" w:hAnsi="Arial" w:cs="Arial"/>
          <w:sz w:val="16"/>
          <w:szCs w:val="16"/>
        </w:rPr>
        <w:t xml:space="preserve">Commonwealth of Australia </w:t>
      </w:r>
      <w:r w:rsidR="009062E5" w:rsidRPr="009062E5">
        <w:rPr>
          <w:rFonts w:ascii="Arial" w:hAnsi="Arial" w:cs="Arial"/>
          <w:sz w:val="16"/>
          <w:szCs w:val="16"/>
        </w:rPr>
        <w:t>201</w:t>
      </w:r>
      <w:r w:rsidR="009062E5">
        <w:rPr>
          <w:rFonts w:ascii="Arial" w:hAnsi="Arial" w:cs="Arial"/>
          <w:sz w:val="16"/>
          <w:szCs w:val="16"/>
        </w:rPr>
        <w:t>6</w:t>
      </w:r>
      <w:r w:rsidRPr="000400C3">
        <w:rPr>
          <w:rFonts w:ascii="Arial" w:hAnsi="Arial" w:cs="Arial"/>
          <w:sz w:val="16"/>
          <w:szCs w:val="16"/>
        </w:rPr>
        <w:t>’</w:t>
      </w:r>
      <w:r w:rsidRPr="00480A40">
        <w:rPr>
          <w:rFonts w:ascii="Arial" w:hAnsi="Arial" w:cs="Arial"/>
          <w:sz w:val="16"/>
          <w:szCs w:val="16"/>
        </w:rPr>
        <w:t>.</w:t>
      </w:r>
    </w:p>
    <w:p w:rsidR="007C21E3" w:rsidRPr="00F6308F" w:rsidRDefault="007C21E3" w:rsidP="007C21E3">
      <w:pPr>
        <w:pStyle w:val="NormalWeb"/>
        <w:rPr>
          <w:rFonts w:ascii="Arial" w:hAnsi="Arial" w:cs="Arial"/>
          <w:sz w:val="20"/>
          <w:szCs w:val="20"/>
          <w:lang w:val="en-AU"/>
        </w:rPr>
      </w:pPr>
      <w:r w:rsidRPr="00F6308F">
        <w:rPr>
          <w:rFonts w:ascii="Arial" w:hAnsi="Arial" w:cs="Arial"/>
          <w:sz w:val="20"/>
          <w:szCs w:val="20"/>
          <w:lang w:val="en-AU"/>
        </w:rPr>
        <w:t xml:space="preserve"> </w:t>
      </w:r>
    </w:p>
    <w:p w:rsidR="007C21E3" w:rsidRPr="00F6308F" w:rsidRDefault="007C21E3" w:rsidP="007C21E3">
      <w:pPr>
        <w:spacing w:after="120"/>
        <w:rPr>
          <w:rFonts w:cs="Arial"/>
          <w:b/>
          <w:sz w:val="16"/>
          <w:szCs w:val="16"/>
        </w:rPr>
      </w:pPr>
      <w:r w:rsidRPr="00F6308F">
        <w:rPr>
          <w:rFonts w:cs="Arial"/>
          <w:b/>
          <w:sz w:val="16"/>
          <w:szCs w:val="16"/>
        </w:rPr>
        <w:t>Disclaimer</w:t>
      </w:r>
    </w:p>
    <w:p w:rsidR="007C21E3" w:rsidRPr="00F6308F" w:rsidRDefault="007C21E3" w:rsidP="007C21E3">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w:t>
      </w:r>
      <w:r w:rsidRPr="00F6308F">
        <w:rPr>
          <w:rFonts w:ascii="Arial" w:hAnsi="Arial" w:cs="Arial"/>
          <w:sz w:val="16"/>
          <w:szCs w:val="16"/>
          <w:lang w:val="en-AU"/>
        </w:rPr>
        <w:t xml:space="preserve"> </w:t>
      </w:r>
      <w:r w:rsidR="009062E5">
        <w:rPr>
          <w:rFonts w:ascii="Arial" w:hAnsi="Arial" w:cs="Arial"/>
          <w:sz w:val="16"/>
          <w:szCs w:val="16"/>
          <w:lang w:val="en-AU"/>
        </w:rPr>
        <w:t xml:space="preserve">and Energy </w:t>
      </w:r>
      <w:r w:rsidRPr="00F6308F">
        <w:rPr>
          <w:rFonts w:ascii="Arial" w:hAnsi="Arial" w:cs="Arial"/>
          <w:sz w:val="16"/>
          <w:szCs w:val="16"/>
          <w:lang w:val="en-AU"/>
        </w:rPr>
        <w:t xml:space="preserve">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w:t>
      </w:r>
      <w:r w:rsidR="009062E5">
        <w:rPr>
          <w:rFonts w:ascii="Arial" w:hAnsi="Arial" w:cs="Arial"/>
          <w:sz w:val="16"/>
          <w:szCs w:val="16"/>
          <w:lang w:val="en-AU"/>
        </w:rPr>
        <w:t xml:space="preserve">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nvironment</w:t>
      </w:r>
      <w:r w:rsidR="009062E5">
        <w:rPr>
          <w:rFonts w:ascii="Arial" w:hAnsi="Arial" w:cs="Arial"/>
          <w:sz w:val="16"/>
          <w:szCs w:val="16"/>
          <w:lang w:val="en-AU"/>
        </w:rPr>
        <w:t xml:space="preserve"> and Energy</w:t>
      </w:r>
      <w:r>
        <w:rPr>
          <w:rFonts w:ascii="Arial" w:hAnsi="Arial" w:cs="Arial"/>
          <w:sz w:val="16"/>
          <w:szCs w:val="16"/>
          <w:lang w:val="en-AU"/>
        </w:rPr>
        <w:t xml:space="preserve"> </w:t>
      </w:r>
      <w:r w:rsidRPr="00F6308F">
        <w:rPr>
          <w:rFonts w:ascii="Arial" w:hAnsi="Arial" w:cs="Arial"/>
          <w:sz w:val="16"/>
          <w:szCs w:val="16"/>
          <w:lang w:val="en-AU"/>
        </w:rPr>
        <w:t>or the Australian Government.</w:t>
      </w:r>
    </w:p>
    <w:p w:rsidR="00B6012C" w:rsidRPr="00F6308F" w:rsidRDefault="007C21E3" w:rsidP="007C21E3">
      <w:pPr>
        <w:rPr>
          <w:rFonts w:cs="Arial"/>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B6012C" w:rsidRPr="00F6308F" w:rsidRDefault="00B6012C" w:rsidP="001955CD">
      <w:pPr>
        <w:pStyle w:val="Heading1"/>
        <w:spacing w:after="0"/>
        <w:jc w:val="center"/>
      </w:pPr>
      <w:r w:rsidRPr="00F6308F">
        <w:rPr>
          <w:sz w:val="24"/>
        </w:rPr>
        <w:br w:type="page"/>
      </w:r>
      <w:r w:rsidRPr="00F6308F">
        <w:lastRenderedPageBreak/>
        <w:t>Contents</w:t>
      </w:r>
      <w:r>
        <w:t xml:space="preserve"> </w:t>
      </w:r>
    </w:p>
    <w:p w:rsidR="00B6012C" w:rsidRDefault="00B6012C" w:rsidP="001955CD">
      <w:pPr>
        <w:rPr>
          <w:rFonts w:cs="Arial"/>
          <w:b/>
        </w:rPr>
      </w:pPr>
    </w:p>
    <w:p w:rsidR="00B6012C" w:rsidRPr="00FF44D5" w:rsidRDefault="00B6012C" w:rsidP="001955CD">
      <w:pPr>
        <w:tabs>
          <w:tab w:val="right" w:leader="dot" w:pos="8302"/>
        </w:tabs>
        <w:ind w:left="1166" w:right="792" w:hanging="1166"/>
        <w:rPr>
          <w:rFonts w:cs="Arial"/>
          <w:b/>
          <w:noProof/>
        </w:rPr>
      </w:pPr>
      <w:r w:rsidRPr="00FF44D5">
        <w:rPr>
          <w:rFonts w:cs="Arial"/>
          <w:b/>
          <w:noProof/>
        </w:rPr>
        <w:t>Table 1:</w:t>
      </w:r>
      <w:r w:rsidRPr="00FF44D5">
        <w:rPr>
          <w:rFonts w:cs="Arial"/>
          <w:b/>
          <w:noProof/>
        </w:rPr>
        <w:tab/>
        <w:t xml:space="preserve">Summary of the </w:t>
      </w:r>
      <w:r w:rsidR="009062E5">
        <w:rPr>
          <w:rFonts w:cs="Arial"/>
          <w:b/>
          <w:noProof/>
        </w:rPr>
        <w:t>South Australian Sardine Fishery</w:t>
      </w:r>
      <w:r w:rsidRPr="00FF44D5">
        <w:rPr>
          <w:rFonts w:cs="Arial"/>
          <w:b/>
          <w:noProof/>
          <w:webHidden/>
        </w:rPr>
        <w:tab/>
      </w:r>
      <w:r w:rsidR="009C06B2" w:rsidRPr="00FF44D5">
        <w:rPr>
          <w:rFonts w:cs="Arial"/>
          <w:b/>
          <w:noProof/>
          <w:webHidden/>
        </w:rPr>
        <w:fldChar w:fldCharType="begin"/>
      </w:r>
      <w:r w:rsidRPr="00FF44D5">
        <w:rPr>
          <w:rFonts w:cs="Arial"/>
          <w:b/>
          <w:noProof/>
          <w:webHidden/>
        </w:rPr>
        <w:instrText xml:space="preserve"> PAGEREF </w:instrText>
      </w:r>
      <w:r w:rsidRPr="00415E03">
        <w:rPr>
          <w:rFonts w:cs="Arial"/>
          <w:b/>
          <w:noProof/>
        </w:rPr>
        <w:instrText>_Toc316301048</w:instrText>
      </w:r>
      <w:r w:rsidRPr="00FF44D5">
        <w:rPr>
          <w:rFonts w:cs="Arial"/>
          <w:b/>
          <w:noProof/>
          <w:webHidden/>
        </w:rPr>
        <w:instrText xml:space="preserve"> \h </w:instrText>
      </w:r>
      <w:r w:rsidR="009C06B2" w:rsidRPr="00FF44D5">
        <w:rPr>
          <w:rFonts w:cs="Arial"/>
          <w:b/>
          <w:noProof/>
          <w:webHidden/>
        </w:rPr>
      </w:r>
      <w:r w:rsidR="009C06B2" w:rsidRPr="00FF44D5">
        <w:rPr>
          <w:rFonts w:cs="Arial"/>
          <w:b/>
          <w:noProof/>
          <w:webHidden/>
        </w:rPr>
        <w:fldChar w:fldCharType="separate"/>
      </w:r>
      <w:r w:rsidR="00CA4F05">
        <w:rPr>
          <w:rFonts w:cs="Arial"/>
          <w:b/>
          <w:noProof/>
          <w:webHidden/>
        </w:rPr>
        <w:t>1</w:t>
      </w:r>
      <w:r w:rsidR="009C06B2"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FF44D5">
        <w:rPr>
          <w:rFonts w:cs="Arial"/>
          <w:noProof/>
        </w:rPr>
        <w:t>Table 1 contains a brief overview of the operation of the fisher</w:t>
      </w:r>
      <w:r>
        <w:rPr>
          <w:rFonts w:cs="Arial"/>
          <w:noProof/>
        </w:rPr>
        <w:t>y</w:t>
      </w:r>
      <w:r w:rsidRPr="00FF44D5">
        <w:rPr>
          <w:rFonts w:cs="Arial"/>
          <w:noProof/>
        </w:rPr>
        <w:t>, including: the gear used, species targeted, byproduct species, bycatch species, annual catch, management regime and ecosystem impacts.</w:t>
      </w:r>
    </w:p>
    <w:p w:rsidR="00B6012C" w:rsidRPr="00FF44D5" w:rsidRDefault="00B6012C" w:rsidP="001955CD">
      <w:pPr>
        <w:tabs>
          <w:tab w:val="right" w:leader="dot" w:pos="8302"/>
        </w:tabs>
        <w:ind w:left="1166" w:right="792" w:hanging="1166"/>
        <w:rPr>
          <w:rFonts w:cs="Arial"/>
          <w:b/>
          <w:noProof/>
        </w:rPr>
      </w:pPr>
      <w:r w:rsidRPr="00FF44D5">
        <w:rPr>
          <w:rFonts w:cs="Arial"/>
          <w:b/>
          <w:noProof/>
        </w:rPr>
        <w:t>Table 2:</w:t>
      </w:r>
      <w:r w:rsidRPr="00FF44D5">
        <w:rPr>
          <w:rFonts w:cs="Arial"/>
          <w:b/>
          <w:noProof/>
        </w:rPr>
        <w:tab/>
        <w:t xml:space="preserve">Progress in implementation of </w:t>
      </w:r>
      <w:r w:rsidR="00466117">
        <w:rPr>
          <w:rFonts w:cs="Arial"/>
          <w:b/>
          <w:noProof/>
        </w:rPr>
        <w:t xml:space="preserve">conditions and </w:t>
      </w:r>
      <w:r w:rsidRPr="009062E5">
        <w:rPr>
          <w:rFonts w:cs="Arial"/>
          <w:b/>
          <w:noProof/>
        </w:rPr>
        <w:t>recommendations</w:t>
      </w:r>
      <w:r w:rsidRPr="00FF44D5">
        <w:rPr>
          <w:rFonts w:cs="Arial"/>
          <w:b/>
          <w:noProof/>
        </w:rPr>
        <w:t xml:space="preserve"> made </w:t>
      </w:r>
      <w:r>
        <w:rPr>
          <w:rFonts w:cs="Arial"/>
          <w:b/>
          <w:noProof/>
        </w:rPr>
        <w:t xml:space="preserve">in </w:t>
      </w:r>
      <w:r w:rsidRPr="00FF44D5">
        <w:rPr>
          <w:rFonts w:cs="Arial"/>
          <w:b/>
          <w:noProof/>
        </w:rPr>
        <w:t xml:space="preserve">the </w:t>
      </w:r>
      <w:r w:rsidR="00074929">
        <w:rPr>
          <w:rFonts w:cs="Arial"/>
          <w:b/>
          <w:noProof/>
        </w:rPr>
        <w:t>2009</w:t>
      </w:r>
      <w:r w:rsidRPr="00FF44D5">
        <w:rPr>
          <w:rFonts w:cs="Arial"/>
          <w:b/>
          <w:noProof/>
        </w:rPr>
        <w:t xml:space="preserve"> assessment of the</w:t>
      </w:r>
      <w:r w:rsidRPr="00FF44D5">
        <w:t xml:space="preserve"> </w:t>
      </w:r>
      <w:r w:rsidR="009062E5">
        <w:rPr>
          <w:rFonts w:cs="Arial"/>
          <w:b/>
          <w:noProof/>
        </w:rPr>
        <w:t>South Australian Sardine Fishery</w:t>
      </w:r>
      <w:r w:rsidRPr="00FF44D5">
        <w:rPr>
          <w:rFonts w:cs="Arial"/>
          <w:b/>
          <w:noProof/>
          <w:webHidden/>
        </w:rPr>
        <w:tab/>
      </w:r>
      <w:r w:rsidR="009C06B2" w:rsidRPr="00FF44D5">
        <w:rPr>
          <w:rFonts w:cs="Arial"/>
          <w:b/>
          <w:noProof/>
          <w:webHidden/>
        </w:rPr>
        <w:fldChar w:fldCharType="begin"/>
      </w:r>
      <w:r w:rsidRPr="00FF44D5">
        <w:rPr>
          <w:rFonts w:cs="Arial"/>
          <w:b/>
          <w:noProof/>
          <w:webHidden/>
        </w:rPr>
        <w:instrText xml:space="preserve"> PAGEREF </w:instrText>
      </w:r>
      <w:r w:rsidRPr="007B1810">
        <w:rPr>
          <w:rFonts w:cs="Arial"/>
          <w:b/>
          <w:noProof/>
        </w:rPr>
        <w:instrText>_Toc316301049</w:instrText>
      </w:r>
      <w:r w:rsidRPr="00FF44D5">
        <w:rPr>
          <w:rFonts w:cs="Arial"/>
          <w:b/>
          <w:noProof/>
          <w:webHidden/>
        </w:rPr>
        <w:instrText xml:space="preserve"> \h </w:instrText>
      </w:r>
      <w:r w:rsidR="009C06B2" w:rsidRPr="00FF44D5">
        <w:rPr>
          <w:rFonts w:cs="Arial"/>
          <w:b/>
          <w:noProof/>
          <w:webHidden/>
        </w:rPr>
      </w:r>
      <w:r w:rsidR="009C06B2" w:rsidRPr="00FF44D5">
        <w:rPr>
          <w:rFonts w:cs="Arial"/>
          <w:b/>
          <w:noProof/>
          <w:webHidden/>
        </w:rPr>
        <w:fldChar w:fldCharType="separate"/>
      </w:r>
      <w:r w:rsidR="00CA4F05">
        <w:rPr>
          <w:rFonts w:cs="Arial"/>
          <w:b/>
          <w:noProof/>
          <w:webHidden/>
        </w:rPr>
        <w:t>6</w:t>
      </w:r>
      <w:r w:rsidR="009C06B2"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FF44D5">
        <w:rPr>
          <w:rFonts w:cs="Arial"/>
          <w:noProof/>
        </w:rPr>
        <w:t xml:space="preserve">Table 2 contains an update on the progress that has been made by </w:t>
      </w:r>
      <w:r w:rsidR="009062E5">
        <w:rPr>
          <w:rFonts w:cs="Arial"/>
          <w:noProof/>
        </w:rPr>
        <w:t>Primary Industries and Regions South Australia (PIRSA)</w:t>
      </w:r>
      <w:r w:rsidRPr="00FF44D5">
        <w:rPr>
          <w:rFonts w:cs="Arial"/>
          <w:noProof/>
        </w:rPr>
        <w:t xml:space="preserve"> in implementing the </w:t>
      </w:r>
      <w:r w:rsidRPr="009062E5">
        <w:rPr>
          <w:rFonts w:cs="Arial"/>
          <w:noProof/>
        </w:rPr>
        <w:t>recommendations</w:t>
      </w:r>
      <w:r w:rsidRPr="00FF44D5">
        <w:rPr>
          <w:rFonts w:cs="Arial"/>
          <w:noProof/>
        </w:rPr>
        <w:t xml:space="preserve"> </w:t>
      </w:r>
      <w:r>
        <w:rPr>
          <w:rFonts w:cs="Arial"/>
          <w:noProof/>
        </w:rPr>
        <w:t xml:space="preserve">made in the </w:t>
      </w:r>
      <w:r w:rsidR="00074929">
        <w:rPr>
          <w:rFonts w:cs="Arial"/>
          <w:noProof/>
        </w:rPr>
        <w:t>2009</w:t>
      </w:r>
      <w:r>
        <w:rPr>
          <w:rFonts w:cs="Arial"/>
          <w:noProof/>
        </w:rPr>
        <w:t> assessment</w:t>
      </w:r>
      <w:r w:rsidRPr="00FF44D5">
        <w:rPr>
          <w:rFonts w:cs="Arial"/>
          <w:noProof/>
        </w:rPr>
        <w:t>.</w:t>
      </w:r>
    </w:p>
    <w:p w:rsidR="00B6012C" w:rsidRPr="00FF44D5" w:rsidRDefault="00B6012C" w:rsidP="001955CD">
      <w:pPr>
        <w:tabs>
          <w:tab w:val="right" w:leader="dot" w:pos="8302"/>
        </w:tabs>
        <w:ind w:left="1166" w:right="792" w:hanging="1166"/>
        <w:rPr>
          <w:rFonts w:cs="Arial"/>
          <w:b/>
          <w:noProof/>
        </w:rPr>
      </w:pPr>
      <w:r w:rsidRPr="00FF44D5">
        <w:rPr>
          <w:rFonts w:cs="Arial"/>
          <w:b/>
          <w:noProof/>
        </w:rPr>
        <w:t xml:space="preserve">Table 3: </w:t>
      </w:r>
      <w:r w:rsidRPr="00FF44D5">
        <w:rPr>
          <w:rFonts w:cs="Arial"/>
          <w:b/>
          <w:noProof/>
        </w:rPr>
        <w:tab/>
        <w:t>The Department o</w:t>
      </w:r>
      <w:r w:rsidR="009062E5">
        <w:rPr>
          <w:rFonts w:cs="Arial"/>
          <w:b/>
          <w:noProof/>
        </w:rPr>
        <w:t>f the Environment and Energy’s</w:t>
      </w:r>
      <w:r w:rsidRPr="00FF44D5">
        <w:rPr>
          <w:rFonts w:cs="Arial"/>
          <w:b/>
          <w:noProof/>
        </w:rPr>
        <w:t xml:space="preserve"> assessment of the </w:t>
      </w:r>
      <w:r w:rsidR="009062E5">
        <w:rPr>
          <w:rFonts w:cs="Arial"/>
          <w:b/>
          <w:noProof/>
        </w:rPr>
        <w:t>South Australian Sardine Fishery</w:t>
      </w:r>
      <w:r w:rsidR="009062E5" w:rsidRPr="00FF44D5">
        <w:rPr>
          <w:rFonts w:cs="Arial"/>
          <w:b/>
          <w:noProof/>
        </w:rPr>
        <w:t xml:space="preserve"> </w:t>
      </w:r>
      <w:r w:rsidRPr="00FF44D5">
        <w:rPr>
          <w:rFonts w:cs="Arial"/>
          <w:b/>
          <w:noProof/>
        </w:rPr>
        <w:t xml:space="preserve">against the requirements of the EPBC Act related to decisions made under </w:t>
      </w:r>
      <w:r w:rsidRPr="009062E5">
        <w:rPr>
          <w:rFonts w:cs="Arial"/>
          <w:b/>
          <w:noProof/>
        </w:rPr>
        <w:t>Part 13</w:t>
      </w:r>
      <w:r w:rsidRPr="00FF44D5">
        <w:rPr>
          <w:rFonts w:cs="Arial"/>
          <w:b/>
          <w:noProof/>
        </w:rPr>
        <w:t xml:space="preserve"> and Part 13A.</w:t>
      </w:r>
      <w:r w:rsidRPr="00FF44D5">
        <w:rPr>
          <w:rFonts w:cs="Arial"/>
          <w:b/>
          <w:noProof/>
          <w:webHidden/>
        </w:rPr>
        <w:tab/>
      </w:r>
      <w:r w:rsidR="009C06B2" w:rsidRPr="00FF44D5">
        <w:rPr>
          <w:rFonts w:cs="Arial"/>
          <w:b/>
          <w:noProof/>
          <w:webHidden/>
        </w:rPr>
        <w:fldChar w:fldCharType="begin"/>
      </w:r>
      <w:r w:rsidRPr="00FF44D5">
        <w:rPr>
          <w:rFonts w:cs="Arial"/>
          <w:b/>
          <w:noProof/>
          <w:webHidden/>
        </w:rPr>
        <w:instrText xml:space="preserve"> PAGEREF </w:instrText>
      </w:r>
      <w:r w:rsidRPr="00360DE1">
        <w:rPr>
          <w:rFonts w:cs="Arial"/>
          <w:b/>
          <w:noProof/>
        </w:rPr>
        <w:instrText>_Toc316301050</w:instrText>
      </w:r>
      <w:r w:rsidRPr="00FF44D5">
        <w:rPr>
          <w:rFonts w:cs="Arial"/>
          <w:b/>
          <w:noProof/>
          <w:webHidden/>
        </w:rPr>
        <w:instrText xml:space="preserve"> \h </w:instrText>
      </w:r>
      <w:r w:rsidR="009C06B2" w:rsidRPr="00FF44D5">
        <w:rPr>
          <w:rFonts w:cs="Arial"/>
          <w:b/>
          <w:noProof/>
          <w:webHidden/>
        </w:rPr>
      </w:r>
      <w:r w:rsidR="009C06B2" w:rsidRPr="00FF44D5">
        <w:rPr>
          <w:rFonts w:cs="Arial"/>
          <w:b/>
          <w:noProof/>
          <w:webHidden/>
        </w:rPr>
        <w:fldChar w:fldCharType="separate"/>
      </w:r>
      <w:r w:rsidR="00CA4F05">
        <w:rPr>
          <w:rFonts w:cs="Arial"/>
          <w:b/>
          <w:noProof/>
          <w:webHidden/>
        </w:rPr>
        <w:t>12</w:t>
      </w:r>
      <w:r w:rsidR="009C06B2"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Pr>
          <w:rFonts w:cs="Arial"/>
          <w:noProof/>
        </w:rPr>
        <w:t>Table 3 contains the D</w:t>
      </w:r>
      <w:r w:rsidRPr="00FF44D5">
        <w:rPr>
          <w:rFonts w:cs="Arial"/>
          <w:noProof/>
        </w:rPr>
        <w:t xml:space="preserve">epartment’s assessment of the </w:t>
      </w:r>
      <w:r>
        <w:rPr>
          <w:rFonts w:cs="Arial"/>
          <w:noProof/>
        </w:rPr>
        <w:t>fishery</w:t>
      </w:r>
      <w:r w:rsidRPr="00FF44D5">
        <w:rPr>
          <w:rFonts w:cs="Arial"/>
          <w:noProof/>
        </w:rPr>
        <w:t>’</w:t>
      </w:r>
      <w:r>
        <w:rPr>
          <w:rFonts w:cs="Arial"/>
          <w:noProof/>
        </w:rPr>
        <w:t xml:space="preserve">s </w:t>
      </w:r>
      <w:r w:rsidRPr="00FF44D5">
        <w:rPr>
          <w:rFonts w:cs="Arial"/>
          <w:noProof/>
        </w:rPr>
        <w:t xml:space="preserve">management arrangements against all the relevant parts of the </w:t>
      </w:r>
      <w:r w:rsidRPr="00FF44D5">
        <w:rPr>
          <w:rFonts w:cs="Arial"/>
          <w:i/>
          <w:noProof/>
        </w:rPr>
        <w:t>Environment Protection and Biodiversity Conservation Act 1999</w:t>
      </w:r>
      <w:r w:rsidRPr="00FF44D5">
        <w:rPr>
          <w:rFonts w:cs="Arial"/>
          <w:noProof/>
        </w:rPr>
        <w:t xml:space="preserve"> that the </w:t>
      </w:r>
      <w:r w:rsidRPr="00EE566B">
        <w:rPr>
          <w:rFonts w:cs="Arial"/>
          <w:noProof/>
        </w:rPr>
        <w:t>delegate</w:t>
      </w:r>
      <w:r>
        <w:rPr>
          <w:rFonts w:cs="Arial"/>
          <w:noProof/>
        </w:rPr>
        <w:t xml:space="preserve"> </w:t>
      </w:r>
      <w:r w:rsidRPr="00FF44D5">
        <w:rPr>
          <w:rFonts w:cs="Arial"/>
          <w:noProof/>
        </w:rPr>
        <w:t>must consider before making a decision.</w:t>
      </w:r>
    </w:p>
    <w:p w:rsidR="00B6012C" w:rsidRPr="00FF44D5" w:rsidRDefault="00B6012C" w:rsidP="001955CD">
      <w:pPr>
        <w:tabs>
          <w:tab w:val="right" w:leader="dot" w:pos="8302"/>
        </w:tabs>
        <w:ind w:left="1166" w:right="792" w:hanging="1166"/>
        <w:rPr>
          <w:rFonts w:cs="Arial"/>
          <w:b/>
          <w:noProof/>
        </w:rPr>
      </w:pPr>
      <w:r w:rsidRPr="00FF44D5">
        <w:rPr>
          <w:rFonts w:cs="Arial"/>
          <w:b/>
          <w:noProof/>
        </w:rPr>
        <w:t>T</w:t>
      </w:r>
      <w:r>
        <w:rPr>
          <w:rFonts w:cs="Arial"/>
          <w:b/>
          <w:noProof/>
        </w:rPr>
        <w:t>he Department of the</w:t>
      </w:r>
      <w:r w:rsidRPr="00FF44D5">
        <w:rPr>
          <w:rFonts w:cs="Arial"/>
          <w:b/>
          <w:noProof/>
        </w:rPr>
        <w:t xml:space="preserve"> Environment</w:t>
      </w:r>
      <w:r w:rsidR="00EA2E1A">
        <w:rPr>
          <w:rFonts w:cs="Arial"/>
          <w:b/>
          <w:noProof/>
        </w:rPr>
        <w:t xml:space="preserve"> and Energy</w:t>
      </w:r>
      <w:r>
        <w:rPr>
          <w:rFonts w:cs="Arial"/>
          <w:b/>
          <w:noProof/>
        </w:rPr>
        <w:t>’s</w:t>
      </w:r>
      <w:r w:rsidRPr="00FF44D5">
        <w:rPr>
          <w:rFonts w:cs="Arial"/>
          <w:b/>
          <w:noProof/>
        </w:rPr>
        <w:t xml:space="preserve"> final</w:t>
      </w:r>
      <w:r>
        <w:rPr>
          <w:rFonts w:cs="Arial"/>
          <w:b/>
          <w:noProof/>
        </w:rPr>
        <w:t xml:space="preserve"> </w:t>
      </w:r>
      <w:r w:rsidR="00466117">
        <w:rPr>
          <w:rFonts w:cs="Arial"/>
          <w:b/>
          <w:noProof/>
        </w:rPr>
        <w:t xml:space="preserve">conditions and </w:t>
      </w:r>
      <w:r w:rsidRPr="00FF44D5">
        <w:rPr>
          <w:rFonts w:cs="Arial"/>
          <w:b/>
          <w:noProof/>
        </w:rPr>
        <w:t>re</w:t>
      </w:r>
      <w:r>
        <w:rPr>
          <w:rFonts w:cs="Arial"/>
          <w:b/>
          <w:noProof/>
        </w:rPr>
        <w:t xml:space="preserve">commendations to </w:t>
      </w:r>
      <w:r w:rsidR="00EE566B">
        <w:rPr>
          <w:rFonts w:cs="Arial"/>
          <w:b/>
          <w:noProof/>
        </w:rPr>
        <w:t>PIRSA</w:t>
      </w:r>
      <w:r w:rsidRPr="00FF44D5">
        <w:rPr>
          <w:rFonts w:cs="Arial"/>
          <w:b/>
          <w:noProof/>
        </w:rPr>
        <w:t xml:space="preserve"> for the </w:t>
      </w:r>
      <w:r w:rsidR="009062E5">
        <w:rPr>
          <w:rFonts w:cs="Arial"/>
          <w:b/>
          <w:noProof/>
        </w:rPr>
        <w:t>South Australian Sardine Fishery</w:t>
      </w:r>
      <w:r w:rsidRPr="00FF44D5">
        <w:rPr>
          <w:rFonts w:cs="Arial"/>
          <w:b/>
          <w:noProof/>
          <w:webHidden/>
        </w:rPr>
        <w:tab/>
      </w:r>
      <w:r w:rsidR="009C06B2" w:rsidRPr="00FF44D5">
        <w:rPr>
          <w:rFonts w:cs="Arial"/>
          <w:b/>
          <w:noProof/>
          <w:webHidden/>
        </w:rPr>
        <w:fldChar w:fldCharType="begin"/>
      </w:r>
      <w:r w:rsidRPr="00FF44D5">
        <w:rPr>
          <w:rFonts w:cs="Arial"/>
          <w:b/>
          <w:noProof/>
          <w:webHidden/>
        </w:rPr>
        <w:instrText xml:space="preserve"> PAGEREF </w:instrText>
      </w:r>
      <w:r w:rsidRPr="00077375">
        <w:rPr>
          <w:rFonts w:cs="Arial"/>
          <w:b/>
          <w:noProof/>
        </w:rPr>
        <w:instrText>_Toc316301051</w:instrText>
      </w:r>
      <w:r w:rsidRPr="00FF44D5">
        <w:rPr>
          <w:rFonts w:cs="Arial"/>
          <w:b/>
          <w:noProof/>
          <w:webHidden/>
        </w:rPr>
        <w:instrText xml:space="preserve"> \h </w:instrText>
      </w:r>
      <w:r w:rsidR="009C06B2" w:rsidRPr="00FF44D5">
        <w:rPr>
          <w:rFonts w:cs="Arial"/>
          <w:b/>
          <w:noProof/>
          <w:webHidden/>
        </w:rPr>
      </w:r>
      <w:r w:rsidR="009C06B2" w:rsidRPr="00FF44D5">
        <w:rPr>
          <w:rFonts w:cs="Arial"/>
          <w:b/>
          <w:noProof/>
          <w:webHidden/>
        </w:rPr>
        <w:fldChar w:fldCharType="separate"/>
      </w:r>
      <w:r w:rsidR="00CA4F05">
        <w:rPr>
          <w:rFonts w:cs="Arial"/>
          <w:b/>
          <w:noProof/>
          <w:webHidden/>
        </w:rPr>
        <w:t>22</w:t>
      </w:r>
      <w:r w:rsidR="009C06B2"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Pr>
          <w:rFonts w:cs="Arial"/>
          <w:noProof/>
        </w:rPr>
        <w:t>This section contains the D</w:t>
      </w:r>
      <w:r w:rsidRPr="00FF44D5">
        <w:rPr>
          <w:rFonts w:cs="Arial"/>
          <w:noProof/>
        </w:rPr>
        <w:t>epartme</w:t>
      </w:r>
      <w:r>
        <w:rPr>
          <w:rFonts w:cs="Arial"/>
          <w:noProof/>
        </w:rPr>
        <w:t>nt’s assessment of the fishery</w:t>
      </w:r>
      <w:r w:rsidRPr="00FF44D5">
        <w:rPr>
          <w:rFonts w:cs="Arial"/>
          <w:noProof/>
        </w:rPr>
        <w:t>’</w:t>
      </w:r>
      <w:r>
        <w:rPr>
          <w:rFonts w:cs="Arial"/>
          <w:noProof/>
        </w:rPr>
        <w:t>s</w:t>
      </w:r>
      <w:r w:rsidRPr="00FF44D5">
        <w:rPr>
          <w:rFonts w:cs="Arial"/>
          <w:b/>
          <w:noProof/>
        </w:rPr>
        <w:t xml:space="preserve"> </w:t>
      </w:r>
      <w:r w:rsidRPr="00FF44D5">
        <w:rPr>
          <w:rFonts w:cs="Arial"/>
          <w:noProof/>
        </w:rPr>
        <w:t>per</w:t>
      </w:r>
      <w:r>
        <w:rPr>
          <w:rFonts w:cs="Arial"/>
          <w:noProof/>
        </w:rPr>
        <w:t xml:space="preserve">formance against the Australian Government’s </w:t>
      </w:r>
      <w:r w:rsidRPr="00F33231">
        <w:rPr>
          <w:rFonts w:cs="Arial"/>
          <w:i/>
          <w:noProof/>
        </w:rPr>
        <w:t>Guidelines for the Ecologically Sustainable Management of Fisheries – 2</w:t>
      </w:r>
      <w:r w:rsidRPr="00F33231">
        <w:rPr>
          <w:rFonts w:cs="Arial"/>
          <w:i/>
          <w:noProof/>
          <w:vertAlign w:val="superscript"/>
        </w:rPr>
        <w:t xml:space="preserve">nd </w:t>
      </w:r>
      <w:r w:rsidRPr="00F33231">
        <w:rPr>
          <w:rFonts w:cs="Arial"/>
          <w:i/>
          <w:noProof/>
        </w:rPr>
        <w:t>Edition</w:t>
      </w:r>
      <w:r w:rsidRPr="00FF44D5">
        <w:rPr>
          <w:rFonts w:cs="Arial"/>
          <w:noProof/>
        </w:rPr>
        <w:t xml:space="preserve"> and outlines </w:t>
      </w:r>
      <w:r>
        <w:rPr>
          <w:rFonts w:cs="Arial"/>
          <w:noProof/>
        </w:rPr>
        <w:t>the reasons the D</w:t>
      </w:r>
      <w:r w:rsidRPr="00092CE3">
        <w:rPr>
          <w:rFonts w:cs="Arial"/>
          <w:noProof/>
        </w:rPr>
        <w:t xml:space="preserve">epartment </w:t>
      </w:r>
      <w:r w:rsidR="00EA2E1A">
        <w:rPr>
          <w:rFonts w:cs="Arial"/>
          <w:noProof/>
        </w:rPr>
        <w:t>considers</w:t>
      </w:r>
      <w:r w:rsidRPr="00092CE3">
        <w:rPr>
          <w:rFonts w:cs="Arial"/>
          <w:noProof/>
        </w:rPr>
        <w:t xml:space="preserve"> </w:t>
      </w:r>
      <w:r>
        <w:rPr>
          <w:rFonts w:cs="Arial"/>
          <w:noProof/>
        </w:rPr>
        <w:t xml:space="preserve">that </w:t>
      </w:r>
      <w:r w:rsidR="00EA2E1A">
        <w:rPr>
          <w:rFonts w:cs="Arial"/>
          <w:noProof/>
        </w:rPr>
        <w:t xml:space="preserve">product from </w:t>
      </w:r>
      <w:r>
        <w:rPr>
          <w:rFonts w:cs="Arial"/>
          <w:noProof/>
        </w:rPr>
        <w:t xml:space="preserve">the fishery </w:t>
      </w:r>
      <w:r w:rsidR="00EA2E1A">
        <w:rPr>
          <w:rFonts w:cs="Arial"/>
          <w:noProof/>
        </w:rPr>
        <w:t xml:space="preserve">is eligible </w:t>
      </w:r>
      <w:r w:rsidRPr="00A14FF4">
        <w:rPr>
          <w:rFonts w:cs="Arial"/>
        </w:rPr>
        <w:t xml:space="preserve">be </w:t>
      </w:r>
      <w:r w:rsidR="00466117">
        <w:rPr>
          <w:rFonts w:cs="Arial"/>
        </w:rPr>
        <w:t>included in the list of exempt native specimens</w:t>
      </w:r>
      <w:r w:rsidRPr="00092CE3">
        <w:rPr>
          <w:rFonts w:cs="Arial"/>
          <w:noProof/>
        </w:rPr>
        <w:t>.</w:t>
      </w:r>
    </w:p>
    <w:p w:rsidR="00B6012C" w:rsidRPr="00FF44D5" w:rsidRDefault="00B6012C" w:rsidP="001955CD">
      <w:pPr>
        <w:tabs>
          <w:tab w:val="right" w:leader="dot" w:pos="8302"/>
        </w:tabs>
        <w:ind w:left="1166" w:right="792" w:hanging="1166"/>
        <w:rPr>
          <w:rFonts w:cs="Arial"/>
          <w:b/>
          <w:noProof/>
        </w:rPr>
      </w:pPr>
      <w:r w:rsidRPr="00FF44D5">
        <w:rPr>
          <w:rFonts w:cs="Arial"/>
          <w:b/>
          <w:noProof/>
        </w:rPr>
        <w:t>Table 4:</w:t>
      </w:r>
      <w:r w:rsidRPr="00FF44D5">
        <w:rPr>
          <w:rFonts w:cs="Arial"/>
          <w:b/>
          <w:noProof/>
        </w:rPr>
        <w:tab/>
        <w:t xml:space="preserve">The </w:t>
      </w:r>
      <w:r w:rsidR="009062E5">
        <w:rPr>
          <w:rFonts w:cs="Arial"/>
          <w:b/>
          <w:noProof/>
        </w:rPr>
        <w:t>South Australian Sardine Fishery</w:t>
      </w:r>
      <w:r w:rsidR="009062E5" w:rsidRPr="00FF44D5">
        <w:rPr>
          <w:rFonts w:cs="Arial"/>
          <w:b/>
          <w:noProof/>
        </w:rPr>
        <w:t xml:space="preserve"> </w:t>
      </w:r>
      <w:r w:rsidRPr="00FF44D5">
        <w:rPr>
          <w:rFonts w:cs="Arial"/>
          <w:b/>
          <w:noProof/>
        </w:rPr>
        <w:t xml:space="preserve">Assessment – Summary of Issues, Conditions and Recommendations, </w:t>
      </w:r>
      <w:r w:rsidR="00EE566B">
        <w:rPr>
          <w:rFonts w:cs="Arial"/>
          <w:b/>
          <w:noProof/>
        </w:rPr>
        <w:t>August 2016</w:t>
      </w:r>
      <w:r w:rsidRPr="00FF44D5">
        <w:rPr>
          <w:rFonts w:cs="Arial"/>
          <w:b/>
          <w:noProof/>
          <w:webHidden/>
        </w:rPr>
        <w:tab/>
      </w:r>
      <w:r w:rsidR="009C06B2" w:rsidRPr="00FF44D5">
        <w:rPr>
          <w:rFonts w:cs="Arial"/>
          <w:b/>
          <w:noProof/>
          <w:webHidden/>
        </w:rPr>
        <w:fldChar w:fldCharType="begin"/>
      </w:r>
      <w:r w:rsidRPr="00FF44D5">
        <w:rPr>
          <w:rFonts w:cs="Arial"/>
          <w:b/>
          <w:noProof/>
          <w:webHidden/>
        </w:rPr>
        <w:instrText xml:space="preserve"> PAGEREF </w:instrText>
      </w:r>
      <w:r w:rsidRPr="00814C06">
        <w:rPr>
          <w:rFonts w:cs="Arial"/>
          <w:b/>
          <w:noProof/>
        </w:rPr>
        <w:instrText>_Toc316301052</w:instrText>
      </w:r>
      <w:r w:rsidRPr="00FF44D5">
        <w:rPr>
          <w:rFonts w:cs="Arial"/>
          <w:b/>
          <w:noProof/>
          <w:webHidden/>
        </w:rPr>
        <w:instrText xml:space="preserve"> \h </w:instrText>
      </w:r>
      <w:r w:rsidR="009C06B2" w:rsidRPr="00FF44D5">
        <w:rPr>
          <w:rFonts w:cs="Arial"/>
          <w:b/>
          <w:noProof/>
          <w:webHidden/>
        </w:rPr>
      </w:r>
      <w:r w:rsidR="009C06B2" w:rsidRPr="00FF44D5">
        <w:rPr>
          <w:rFonts w:cs="Arial"/>
          <w:b/>
          <w:noProof/>
          <w:webHidden/>
        </w:rPr>
        <w:fldChar w:fldCharType="separate"/>
      </w:r>
      <w:r w:rsidR="00CA4F05">
        <w:rPr>
          <w:rFonts w:cs="Arial"/>
          <w:b/>
          <w:noProof/>
          <w:webHidden/>
        </w:rPr>
        <w:t>23</w:t>
      </w:r>
      <w:r w:rsidR="009C06B2"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FF44D5">
        <w:rPr>
          <w:rFonts w:cs="Arial"/>
          <w:noProof/>
        </w:rPr>
        <w:t>Table 4 contains a description o</w:t>
      </w:r>
      <w:r>
        <w:rPr>
          <w:rFonts w:cs="Arial"/>
          <w:noProof/>
        </w:rPr>
        <w:t>f the issues identified by the D</w:t>
      </w:r>
      <w:r w:rsidRPr="00FF44D5">
        <w:rPr>
          <w:rFonts w:cs="Arial"/>
          <w:noProof/>
        </w:rPr>
        <w:t xml:space="preserve">epartment with the current management regime for the </w:t>
      </w:r>
      <w:r>
        <w:rPr>
          <w:rFonts w:cs="Arial"/>
          <w:noProof/>
        </w:rPr>
        <w:t xml:space="preserve">fishery </w:t>
      </w:r>
      <w:r w:rsidRPr="00FF44D5">
        <w:rPr>
          <w:rFonts w:cs="Arial"/>
          <w:noProof/>
        </w:rPr>
        <w:t xml:space="preserve">and outlines the proposed </w:t>
      </w:r>
      <w:r w:rsidR="00466117">
        <w:rPr>
          <w:rFonts w:cs="Arial"/>
          <w:noProof/>
        </w:rPr>
        <w:t xml:space="preserve">Part 13 condition and </w:t>
      </w:r>
      <w:r w:rsidRPr="00FF44D5">
        <w:rPr>
          <w:rFonts w:cs="Arial"/>
          <w:noProof/>
        </w:rPr>
        <w:t>recommendations that would form part of the</w:t>
      </w:r>
      <w:r>
        <w:rPr>
          <w:rFonts w:cs="Arial"/>
          <w:noProof/>
        </w:rPr>
        <w:t xml:space="preserve"> </w:t>
      </w:r>
      <w:r w:rsidRPr="00074929">
        <w:rPr>
          <w:rFonts w:cs="Arial"/>
          <w:noProof/>
        </w:rPr>
        <w:t xml:space="preserve">delegate’s decision to </w:t>
      </w:r>
      <w:r w:rsidR="00466117">
        <w:rPr>
          <w:rFonts w:cs="Arial"/>
        </w:rPr>
        <w:t>include product derived from the fishery in the list of exempt native specimens</w:t>
      </w:r>
      <w:r w:rsidRPr="00A14FF4">
        <w:rPr>
          <w:rFonts w:cs="Arial"/>
        </w:rPr>
        <w:t>.</w:t>
      </w:r>
    </w:p>
    <w:p w:rsidR="00B6012C" w:rsidRPr="00FF44D5" w:rsidRDefault="00B6012C" w:rsidP="001955CD">
      <w:pPr>
        <w:tabs>
          <w:tab w:val="right" w:leader="dot" w:pos="8302"/>
        </w:tabs>
        <w:ind w:left="1166" w:right="792" w:hanging="1166"/>
        <w:rPr>
          <w:rFonts w:cs="Arial"/>
          <w:b/>
          <w:noProof/>
        </w:rPr>
      </w:pPr>
      <w:r w:rsidRPr="00FF44D5">
        <w:rPr>
          <w:rFonts w:cs="Arial"/>
          <w:b/>
          <w:noProof/>
        </w:rPr>
        <w:t>References</w:t>
      </w:r>
      <w:r w:rsidRPr="00FF44D5">
        <w:rPr>
          <w:rFonts w:cs="Arial"/>
          <w:b/>
          <w:noProof/>
          <w:webHidden/>
        </w:rPr>
        <w:tab/>
      </w:r>
      <w:r w:rsidR="009C06B2" w:rsidRPr="00FF44D5">
        <w:rPr>
          <w:rFonts w:cs="Arial"/>
          <w:b/>
          <w:noProof/>
          <w:webHidden/>
        </w:rPr>
        <w:fldChar w:fldCharType="begin"/>
      </w:r>
      <w:r w:rsidRPr="00FF44D5">
        <w:rPr>
          <w:rFonts w:cs="Arial"/>
          <w:b/>
          <w:noProof/>
          <w:webHidden/>
        </w:rPr>
        <w:instrText xml:space="preserve"> PAGEREF </w:instrText>
      </w:r>
      <w:r w:rsidRPr="00B6044B">
        <w:rPr>
          <w:rFonts w:cs="Arial"/>
          <w:b/>
          <w:noProof/>
        </w:rPr>
        <w:instrText>_Toc316301053</w:instrText>
      </w:r>
      <w:r w:rsidRPr="00FF44D5">
        <w:rPr>
          <w:rFonts w:cs="Arial"/>
          <w:b/>
          <w:noProof/>
          <w:webHidden/>
        </w:rPr>
        <w:instrText xml:space="preserve"> \h </w:instrText>
      </w:r>
      <w:r w:rsidR="009C06B2" w:rsidRPr="00FF44D5">
        <w:rPr>
          <w:rFonts w:cs="Arial"/>
          <w:b/>
          <w:noProof/>
          <w:webHidden/>
        </w:rPr>
      </w:r>
      <w:r w:rsidR="009C06B2" w:rsidRPr="00FF44D5">
        <w:rPr>
          <w:rFonts w:cs="Arial"/>
          <w:b/>
          <w:noProof/>
          <w:webHidden/>
        </w:rPr>
        <w:fldChar w:fldCharType="separate"/>
      </w:r>
      <w:r w:rsidR="00CA4F05">
        <w:rPr>
          <w:rFonts w:cs="Arial"/>
          <w:b/>
          <w:noProof/>
          <w:webHidden/>
        </w:rPr>
        <w:t>25</w:t>
      </w:r>
      <w:r w:rsidR="009C06B2" w:rsidRPr="00FF44D5">
        <w:rPr>
          <w:rFonts w:cs="Arial"/>
          <w:b/>
          <w:noProof/>
          <w:webHidden/>
        </w:rPr>
        <w:fldChar w:fldCharType="end"/>
      </w:r>
    </w:p>
    <w:p w:rsidR="00B6012C" w:rsidRPr="00A14FF4" w:rsidRDefault="00B6012C" w:rsidP="001955CD">
      <w:pPr>
        <w:rPr>
          <w:rFonts w:cs="Arial"/>
          <w:b/>
        </w:rPr>
      </w:pPr>
    </w:p>
    <w:p w:rsidR="00B6012C" w:rsidRPr="00F6308F" w:rsidRDefault="00B6012C" w:rsidP="001955CD">
      <w:pPr>
        <w:pStyle w:val="Heading1"/>
        <w:spacing w:after="120"/>
        <w:ind w:left="-709"/>
        <w:rPr>
          <w:sz w:val="24"/>
          <w:szCs w:val="24"/>
        </w:rPr>
        <w:sectPr w:rsidR="00B6012C" w:rsidRPr="00F6308F" w:rsidSect="001955CD">
          <w:headerReference w:type="even" r:id="rId10"/>
          <w:headerReference w:type="default" r:id="rId11"/>
          <w:footerReference w:type="even" r:id="rId12"/>
          <w:footerReference w:type="default" r:id="rId13"/>
          <w:headerReference w:type="first" r:id="rId14"/>
          <w:footerReference w:type="first" r:id="rId15"/>
          <w:pgSz w:w="11906" w:h="16838"/>
          <w:pgMar w:top="1418" w:right="1276" w:bottom="567" w:left="1418" w:header="425" w:footer="425" w:gutter="0"/>
          <w:pgNumType w:start="1"/>
          <w:cols w:space="708"/>
          <w:titlePg/>
          <w:docGrid w:linePitch="360"/>
        </w:sectPr>
      </w:pPr>
    </w:p>
    <w:p w:rsidR="00B6012C" w:rsidRPr="00F6308F" w:rsidRDefault="00B6012C" w:rsidP="00DF2B4E">
      <w:pPr>
        <w:pStyle w:val="Heading1"/>
        <w:spacing w:after="120"/>
        <w:rPr>
          <w:szCs w:val="24"/>
        </w:rPr>
      </w:pPr>
      <w:bookmarkStart w:id="1" w:name="_Toc316301048"/>
      <w:r w:rsidRPr="00F6308F">
        <w:rPr>
          <w:szCs w:val="24"/>
        </w:rPr>
        <w:lastRenderedPageBreak/>
        <w:t xml:space="preserve">Table 1: Summary of the </w:t>
      </w:r>
      <w:bookmarkEnd w:id="1"/>
      <w:r w:rsidR="00CE773C">
        <w:rPr>
          <w:szCs w:val="24"/>
        </w:rPr>
        <w:t>SOUTH  AUSTRALIAN (SA) SARDINE FISHERY</w:t>
      </w:r>
    </w:p>
    <w:tbl>
      <w:tblPr>
        <w:tblW w:w="972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68"/>
        <w:gridCol w:w="7552"/>
      </w:tblGrid>
      <w:tr w:rsidR="00B6012C" w:rsidRPr="009B3A55" w:rsidTr="00A579FF">
        <w:trPr>
          <w:jc w:val="center"/>
        </w:trPr>
        <w:tc>
          <w:tcPr>
            <w:tcW w:w="2168"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Pr>
                <w:rFonts w:cs="Arial"/>
                <w:b/>
                <w:snapToGrid w:val="0"/>
              </w:rPr>
              <w:t xml:space="preserve">Key documents </w:t>
            </w:r>
            <w:r w:rsidRPr="009B3A55">
              <w:rPr>
                <w:rFonts w:cs="Arial"/>
                <w:b/>
                <w:snapToGrid w:val="0"/>
              </w:rPr>
              <w:t xml:space="preserve">relevant to the fishery </w:t>
            </w:r>
          </w:p>
        </w:tc>
        <w:tc>
          <w:tcPr>
            <w:tcW w:w="7552" w:type="dxa"/>
            <w:tcBorders>
              <w:top w:val="single" w:sz="4" w:space="0" w:color="auto"/>
              <w:left w:val="single" w:sz="4" w:space="0" w:color="auto"/>
              <w:bottom w:val="single" w:sz="4" w:space="0" w:color="auto"/>
              <w:right w:val="single" w:sz="4" w:space="0" w:color="auto"/>
            </w:tcBorders>
          </w:tcPr>
          <w:p w:rsidR="00B6012C" w:rsidRPr="00E97790" w:rsidRDefault="00E97790" w:rsidP="00195D5C">
            <w:pPr>
              <w:numPr>
                <w:ilvl w:val="0"/>
                <w:numId w:val="33"/>
              </w:numPr>
              <w:tabs>
                <w:tab w:val="clear" w:pos="1080"/>
              </w:tabs>
              <w:adjustRightInd w:val="0"/>
              <w:spacing w:after="120" w:line="240" w:lineRule="auto"/>
              <w:ind w:left="289" w:hanging="289"/>
              <w:rPr>
                <w:rFonts w:cs="Arial"/>
              </w:rPr>
            </w:pPr>
            <w:r w:rsidRPr="00E97790">
              <w:rPr>
                <w:rFonts w:cs="Arial"/>
              </w:rPr>
              <w:t>SA</w:t>
            </w:r>
            <w:r w:rsidR="00B6012C" w:rsidRPr="00E97790">
              <w:rPr>
                <w:rFonts w:cs="Arial"/>
              </w:rPr>
              <w:t xml:space="preserve"> </w:t>
            </w:r>
            <w:r w:rsidR="00B6012C" w:rsidRPr="00E97790">
              <w:rPr>
                <w:rFonts w:cs="Arial"/>
                <w:i/>
              </w:rPr>
              <w:t xml:space="preserve">Fisheries </w:t>
            </w:r>
            <w:r w:rsidRPr="00E97790">
              <w:rPr>
                <w:rFonts w:cs="Arial"/>
                <w:i/>
              </w:rPr>
              <w:t xml:space="preserve">Management </w:t>
            </w:r>
            <w:r w:rsidR="00B6012C" w:rsidRPr="00E97790">
              <w:rPr>
                <w:rFonts w:cs="Arial"/>
                <w:i/>
              </w:rPr>
              <w:t xml:space="preserve">Act </w:t>
            </w:r>
            <w:r w:rsidRPr="00E97790">
              <w:rPr>
                <w:rFonts w:cs="Arial"/>
                <w:i/>
              </w:rPr>
              <w:t>2007</w:t>
            </w:r>
          </w:p>
          <w:p w:rsidR="00B6012C" w:rsidRPr="00E97790" w:rsidRDefault="00E97790" w:rsidP="00195D5C">
            <w:pPr>
              <w:numPr>
                <w:ilvl w:val="0"/>
                <w:numId w:val="33"/>
              </w:numPr>
              <w:tabs>
                <w:tab w:val="clear" w:pos="1080"/>
              </w:tabs>
              <w:adjustRightInd w:val="0"/>
              <w:spacing w:after="120" w:line="240" w:lineRule="auto"/>
              <w:ind w:left="289" w:hanging="289"/>
              <w:rPr>
                <w:rFonts w:cs="Arial"/>
              </w:rPr>
            </w:pPr>
            <w:r w:rsidRPr="00E97790">
              <w:rPr>
                <w:rFonts w:cs="Arial"/>
              </w:rPr>
              <w:t>SA</w:t>
            </w:r>
            <w:r w:rsidR="00B6012C" w:rsidRPr="00E97790">
              <w:rPr>
                <w:rFonts w:cs="Arial"/>
              </w:rPr>
              <w:t xml:space="preserve"> Fisheries </w:t>
            </w:r>
            <w:r w:rsidRPr="00E97790">
              <w:rPr>
                <w:rFonts w:cs="Arial"/>
              </w:rPr>
              <w:t xml:space="preserve">Management (General) </w:t>
            </w:r>
            <w:r w:rsidR="00B6012C" w:rsidRPr="00E97790">
              <w:rPr>
                <w:rFonts w:cs="Arial"/>
              </w:rPr>
              <w:t>Regulation</w:t>
            </w:r>
            <w:r w:rsidRPr="00E97790">
              <w:rPr>
                <w:rFonts w:cs="Arial"/>
              </w:rPr>
              <w:t>s</w:t>
            </w:r>
            <w:r w:rsidR="00B6012C" w:rsidRPr="00E97790">
              <w:rPr>
                <w:rFonts w:cs="Arial"/>
              </w:rPr>
              <w:t xml:space="preserve"> </w:t>
            </w:r>
            <w:r w:rsidRPr="00E97790">
              <w:rPr>
                <w:rFonts w:cs="Arial"/>
              </w:rPr>
              <w:t>2007</w:t>
            </w:r>
          </w:p>
          <w:p w:rsidR="00E97790" w:rsidRDefault="00E97790" w:rsidP="00195D5C">
            <w:pPr>
              <w:numPr>
                <w:ilvl w:val="0"/>
                <w:numId w:val="33"/>
              </w:numPr>
              <w:tabs>
                <w:tab w:val="clear" w:pos="1080"/>
              </w:tabs>
              <w:adjustRightInd w:val="0"/>
              <w:spacing w:after="120" w:line="240" w:lineRule="auto"/>
              <w:ind w:left="289" w:hanging="289"/>
              <w:rPr>
                <w:rFonts w:cs="Arial"/>
              </w:rPr>
            </w:pPr>
            <w:r w:rsidRPr="00E97790">
              <w:rPr>
                <w:rFonts w:cs="Arial"/>
              </w:rPr>
              <w:t>SA Fisheries Management (Marine Scalefish Fisheries) Regulations 2006</w:t>
            </w:r>
          </w:p>
          <w:p w:rsidR="00E97790" w:rsidRDefault="00B5621B" w:rsidP="00195D5C">
            <w:pPr>
              <w:numPr>
                <w:ilvl w:val="0"/>
                <w:numId w:val="33"/>
              </w:numPr>
              <w:tabs>
                <w:tab w:val="clear" w:pos="1080"/>
              </w:tabs>
              <w:adjustRightInd w:val="0"/>
              <w:spacing w:after="120" w:line="240" w:lineRule="auto"/>
              <w:ind w:left="289" w:hanging="289"/>
              <w:rPr>
                <w:rFonts w:cs="Arial"/>
              </w:rPr>
            </w:pPr>
            <w:hyperlink r:id="rId16" w:history="1">
              <w:r w:rsidR="003E2784">
                <w:rPr>
                  <w:rStyle w:val="Hyperlink"/>
                  <w:rFonts w:cs="Arial"/>
                </w:rPr>
                <w:t xml:space="preserve">Management Plan for the </w:t>
              </w:r>
              <w:r w:rsidR="00195D5C">
                <w:rPr>
                  <w:rStyle w:val="Hyperlink"/>
                  <w:rFonts w:cs="Arial"/>
                </w:rPr>
                <w:t>SA</w:t>
              </w:r>
              <w:r w:rsidR="003E2784">
                <w:rPr>
                  <w:rStyle w:val="Hyperlink"/>
                  <w:rFonts w:cs="Arial"/>
                </w:rPr>
                <w:t xml:space="preserve"> Commercial Marine Scalefish Fishery, PART B – Management arrangements for the taking of sardines</w:t>
              </w:r>
            </w:hyperlink>
            <w:r w:rsidR="003E2784">
              <w:rPr>
                <w:rFonts w:cs="Arial"/>
              </w:rPr>
              <w:t xml:space="preserve"> </w:t>
            </w:r>
            <w:r w:rsidR="00E97790">
              <w:rPr>
                <w:rFonts w:cs="Arial"/>
              </w:rPr>
              <w:t>(PIRSA 2014)</w:t>
            </w:r>
          </w:p>
          <w:p w:rsidR="00E97790" w:rsidRPr="00443334" w:rsidRDefault="00B5621B" w:rsidP="00195D5C">
            <w:pPr>
              <w:numPr>
                <w:ilvl w:val="0"/>
                <w:numId w:val="33"/>
              </w:numPr>
              <w:tabs>
                <w:tab w:val="clear" w:pos="1080"/>
              </w:tabs>
              <w:adjustRightInd w:val="0"/>
              <w:spacing w:after="120" w:line="240" w:lineRule="auto"/>
              <w:ind w:left="289" w:hanging="289"/>
              <w:rPr>
                <w:rFonts w:cs="Arial"/>
              </w:rPr>
            </w:pPr>
            <w:hyperlink r:id="rId17" w:history="1">
              <w:r w:rsidR="00195D5C">
                <w:rPr>
                  <w:rStyle w:val="Hyperlink"/>
                  <w:rFonts w:cs="Arial"/>
                </w:rPr>
                <w:t>SA</w:t>
              </w:r>
              <w:r w:rsidR="00443334">
                <w:rPr>
                  <w:rStyle w:val="Hyperlink"/>
                  <w:rFonts w:cs="Arial"/>
                </w:rPr>
                <w:t xml:space="preserve"> Sardine (</w:t>
              </w:r>
              <w:r w:rsidR="00443334" w:rsidRPr="00443334">
                <w:rPr>
                  <w:rStyle w:val="Hyperlink"/>
                  <w:rFonts w:cs="Arial"/>
                  <w:i/>
                </w:rPr>
                <w:t>Sardinops sagax</w:t>
              </w:r>
              <w:r w:rsidR="00443334">
                <w:rPr>
                  <w:rStyle w:val="Hyperlink"/>
                  <w:rFonts w:cs="Arial"/>
                </w:rPr>
                <w:t>) Fishery: Stock Assessment Report 2015</w:t>
              </w:r>
            </w:hyperlink>
            <w:r w:rsidR="00443334">
              <w:rPr>
                <w:rFonts w:cs="Arial"/>
              </w:rPr>
              <w:t xml:space="preserve"> </w:t>
            </w:r>
            <w:r w:rsidR="00443334" w:rsidRPr="00443334">
              <w:rPr>
                <w:rFonts w:cs="Arial"/>
              </w:rPr>
              <w:t xml:space="preserve"> </w:t>
            </w:r>
            <w:r w:rsidR="0056053F" w:rsidRPr="00443334">
              <w:rPr>
                <w:rFonts w:cs="Arial"/>
              </w:rPr>
              <w:t>(Ward et al. 201</w:t>
            </w:r>
            <w:r w:rsidR="00443334">
              <w:rPr>
                <w:rFonts w:cs="Arial"/>
              </w:rPr>
              <w:t>5a</w:t>
            </w:r>
            <w:r w:rsidR="0056053F" w:rsidRPr="00443334">
              <w:rPr>
                <w:rFonts w:cs="Arial"/>
              </w:rPr>
              <w:t>)</w:t>
            </w:r>
          </w:p>
          <w:p w:rsidR="004D54FA" w:rsidRDefault="00B5621B" w:rsidP="00195D5C">
            <w:pPr>
              <w:numPr>
                <w:ilvl w:val="0"/>
                <w:numId w:val="33"/>
              </w:numPr>
              <w:tabs>
                <w:tab w:val="clear" w:pos="1080"/>
              </w:tabs>
              <w:adjustRightInd w:val="0"/>
              <w:spacing w:after="120" w:line="240" w:lineRule="auto"/>
              <w:ind w:left="289" w:hanging="289"/>
              <w:rPr>
                <w:rFonts w:cs="Arial"/>
              </w:rPr>
            </w:pPr>
            <w:hyperlink r:id="rId18" w:history="1">
              <w:r w:rsidR="003E2784">
                <w:rPr>
                  <w:rStyle w:val="Hyperlink"/>
                  <w:rFonts w:cs="Arial"/>
                </w:rPr>
                <w:t xml:space="preserve">Code of Practice for mitigating of interactions of the </w:t>
              </w:r>
              <w:r w:rsidR="00195D5C">
                <w:rPr>
                  <w:rStyle w:val="Hyperlink"/>
                  <w:rFonts w:cs="Arial"/>
                </w:rPr>
                <w:t>SA</w:t>
              </w:r>
              <w:r w:rsidR="003E2784">
                <w:rPr>
                  <w:rStyle w:val="Hyperlink"/>
                  <w:rFonts w:cs="Arial"/>
                </w:rPr>
                <w:t xml:space="preserve"> Sardine Fishery with wildlife – 2015 </w:t>
              </w:r>
            </w:hyperlink>
            <w:r w:rsidR="003E2784">
              <w:rPr>
                <w:rFonts w:cs="Arial"/>
              </w:rPr>
              <w:t xml:space="preserve"> (</w:t>
            </w:r>
            <w:r w:rsidR="004D54FA">
              <w:rPr>
                <w:rFonts w:cs="Arial"/>
              </w:rPr>
              <w:t>SA Sardine Industry Association</w:t>
            </w:r>
            <w:r w:rsidR="003E2784">
              <w:rPr>
                <w:rFonts w:cs="Arial"/>
              </w:rPr>
              <w:t>)</w:t>
            </w:r>
          </w:p>
          <w:p w:rsidR="00B6012C" w:rsidRPr="00FF4706" w:rsidRDefault="00B5621B" w:rsidP="00195D5C">
            <w:pPr>
              <w:numPr>
                <w:ilvl w:val="0"/>
                <w:numId w:val="33"/>
              </w:numPr>
              <w:tabs>
                <w:tab w:val="clear" w:pos="1080"/>
              </w:tabs>
              <w:adjustRightInd w:val="0"/>
              <w:spacing w:after="120" w:line="240" w:lineRule="auto"/>
              <w:ind w:left="289" w:hanging="289"/>
              <w:rPr>
                <w:rFonts w:cs="Arial"/>
              </w:rPr>
            </w:pPr>
            <w:hyperlink r:id="rId19" w:history="1">
              <w:r w:rsidR="00443334">
                <w:rPr>
                  <w:rStyle w:val="Hyperlink"/>
                  <w:rFonts w:cs="Arial"/>
                </w:rPr>
                <w:t xml:space="preserve">Effectiveness of the industry Code of Practice in mitigating operational interactions of the </w:t>
              </w:r>
              <w:r w:rsidR="00195D5C">
                <w:rPr>
                  <w:rStyle w:val="Hyperlink"/>
                  <w:rFonts w:cs="Arial"/>
                </w:rPr>
                <w:t>SA</w:t>
              </w:r>
              <w:r w:rsidR="00443334">
                <w:rPr>
                  <w:rStyle w:val="Hyperlink"/>
                  <w:rFonts w:cs="Arial"/>
                </w:rPr>
                <w:t xml:space="preserve"> Sardine Fishery with the short-beaked common dolphin (</w:t>
              </w:r>
              <w:r w:rsidR="00443334" w:rsidRPr="00443334">
                <w:rPr>
                  <w:rStyle w:val="Hyperlink"/>
                  <w:rFonts w:cs="Arial"/>
                  <w:i/>
                </w:rPr>
                <w:t>Delphinus delphis</w:t>
              </w:r>
              <w:r w:rsidR="00443334">
                <w:rPr>
                  <w:rStyle w:val="Hyperlink"/>
                  <w:rFonts w:cs="Arial"/>
                </w:rPr>
                <w:t xml:space="preserve">) </w:t>
              </w:r>
            </w:hyperlink>
            <w:r w:rsidR="00443334">
              <w:rPr>
                <w:rFonts w:cs="Arial"/>
              </w:rPr>
              <w:br/>
            </w:r>
            <w:r w:rsidR="0056053F" w:rsidRPr="00FF4706">
              <w:rPr>
                <w:rFonts w:cs="Arial"/>
              </w:rPr>
              <w:t>(Ward et al. 2015</w:t>
            </w:r>
            <w:r w:rsidR="00443334">
              <w:rPr>
                <w:rFonts w:cs="Arial"/>
              </w:rPr>
              <w:t>b</w:t>
            </w:r>
            <w:r w:rsidR="0056053F" w:rsidRPr="00FF4706">
              <w:rPr>
                <w:rFonts w:cs="Arial"/>
              </w:rPr>
              <w:t>)</w:t>
            </w:r>
          </w:p>
          <w:p w:rsidR="0056053F" w:rsidRPr="00FF4706" w:rsidRDefault="00B5621B" w:rsidP="00195D5C">
            <w:pPr>
              <w:numPr>
                <w:ilvl w:val="0"/>
                <w:numId w:val="33"/>
              </w:numPr>
              <w:tabs>
                <w:tab w:val="clear" w:pos="1080"/>
              </w:tabs>
              <w:adjustRightInd w:val="0"/>
              <w:spacing w:after="120" w:line="240" w:lineRule="auto"/>
              <w:ind w:left="289" w:hanging="289"/>
              <w:rPr>
                <w:rFonts w:cs="Arial"/>
              </w:rPr>
            </w:pPr>
            <w:hyperlink r:id="rId20" w:history="1">
              <w:r w:rsidR="00731E4A">
                <w:rPr>
                  <w:rStyle w:val="Hyperlink"/>
                  <w:rFonts w:cs="Arial"/>
                </w:rPr>
                <w:t xml:space="preserve">Operational Interactions with Threatened, Endangered or Protected Species in </w:t>
              </w:r>
              <w:r w:rsidR="00195D5C">
                <w:rPr>
                  <w:rStyle w:val="Hyperlink"/>
                  <w:rFonts w:cs="Arial"/>
                </w:rPr>
                <w:t>SA</w:t>
              </w:r>
              <w:r w:rsidR="00731E4A">
                <w:rPr>
                  <w:rStyle w:val="Hyperlink"/>
                  <w:rFonts w:cs="Arial"/>
                </w:rPr>
                <w:t xml:space="preserve"> Managed Fisheries – Data Summary: 2007/08 - 2013/14</w:t>
              </w:r>
            </w:hyperlink>
            <w:r w:rsidR="00731E4A">
              <w:rPr>
                <w:rFonts w:cs="Arial"/>
              </w:rPr>
              <w:t xml:space="preserve"> </w:t>
            </w:r>
            <w:r w:rsidR="00731E4A" w:rsidRPr="00FF4706">
              <w:rPr>
                <w:rFonts w:cs="Arial"/>
              </w:rPr>
              <w:t>(</w:t>
            </w:r>
            <w:r w:rsidR="00731E4A">
              <w:rPr>
                <w:rFonts w:cs="Arial"/>
              </w:rPr>
              <w:t>McLeay et al 2015</w:t>
            </w:r>
            <w:r w:rsidR="00731E4A" w:rsidRPr="00FF4706">
              <w:rPr>
                <w:rFonts w:cs="Arial"/>
              </w:rPr>
              <w:t>)</w:t>
            </w:r>
          </w:p>
          <w:p w:rsidR="00195D5C" w:rsidRPr="00195D5C" w:rsidRDefault="00B5621B" w:rsidP="00195D5C">
            <w:pPr>
              <w:numPr>
                <w:ilvl w:val="0"/>
                <w:numId w:val="33"/>
              </w:numPr>
              <w:tabs>
                <w:tab w:val="clear" w:pos="1080"/>
              </w:tabs>
              <w:adjustRightInd w:val="0"/>
              <w:spacing w:after="120" w:line="240" w:lineRule="auto"/>
              <w:ind w:left="289" w:hanging="289"/>
              <w:rPr>
                <w:rFonts w:cs="Arial"/>
                <w:i/>
              </w:rPr>
            </w:pPr>
            <w:hyperlink r:id="rId21" w:history="1">
              <w:r w:rsidR="00195D5C">
                <w:rPr>
                  <w:rStyle w:val="Hyperlink"/>
                  <w:rFonts w:cs="Arial"/>
                </w:rPr>
                <w:t xml:space="preserve">Ecological Assessment of the SA Sardine </w:t>
              </w:r>
              <w:r w:rsidR="00195D5C">
                <w:rPr>
                  <w:rStyle w:val="Hyperlink"/>
                  <w:rFonts w:cs="Arial"/>
                </w:rPr>
                <w:br/>
                <w:t>(</w:t>
              </w:r>
              <w:r w:rsidR="00195D5C" w:rsidRPr="00195D5C">
                <w:rPr>
                  <w:rStyle w:val="Hyperlink"/>
                  <w:rFonts w:cs="Arial"/>
                  <w:i/>
                </w:rPr>
                <w:t>Sardinops sagax</w:t>
              </w:r>
              <w:r w:rsidR="00195D5C">
                <w:rPr>
                  <w:rStyle w:val="Hyperlink"/>
                  <w:rFonts w:cs="Arial"/>
                </w:rPr>
                <w:t>) Fishery – Reassessment Report August 2014</w:t>
              </w:r>
            </w:hyperlink>
            <w:r w:rsidR="00195D5C">
              <w:rPr>
                <w:rFonts w:cs="Arial"/>
              </w:rPr>
              <w:t xml:space="preserve"> </w:t>
            </w:r>
          </w:p>
          <w:p w:rsidR="00B6012C" w:rsidRPr="009B3A55" w:rsidRDefault="00B5621B" w:rsidP="00195D5C">
            <w:pPr>
              <w:numPr>
                <w:ilvl w:val="0"/>
                <w:numId w:val="33"/>
              </w:numPr>
              <w:tabs>
                <w:tab w:val="clear" w:pos="1080"/>
              </w:tabs>
              <w:adjustRightInd w:val="0"/>
              <w:spacing w:after="120" w:line="240" w:lineRule="auto"/>
              <w:ind w:left="289" w:hanging="289"/>
              <w:rPr>
                <w:rFonts w:cs="Arial"/>
                <w:i/>
              </w:rPr>
            </w:pPr>
            <w:hyperlink r:id="rId22" w:history="1">
              <w:r w:rsidR="00195D5C">
                <w:rPr>
                  <w:rStyle w:val="Hyperlink"/>
                  <w:rFonts w:cs="Arial"/>
                </w:rPr>
                <w:t>Marine Bioregional Plan for the South-west Marine Region 2012</w:t>
              </w:r>
            </w:hyperlink>
            <w:r w:rsidR="00195D5C">
              <w:rPr>
                <w:rFonts w:cs="Arial"/>
              </w:rPr>
              <w:t xml:space="preserve"> </w:t>
            </w:r>
          </w:p>
        </w:tc>
      </w:tr>
    </w:tbl>
    <w:p w:rsidR="00A579FF" w:rsidRDefault="00A579FF">
      <w:r>
        <w:br w:type="page"/>
      </w:r>
    </w:p>
    <w:tbl>
      <w:tblPr>
        <w:tblW w:w="972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68"/>
        <w:gridCol w:w="7552"/>
      </w:tblGrid>
      <w:tr w:rsidR="00B6012C" w:rsidRPr="009B3A55" w:rsidTr="00A579FF">
        <w:trPr>
          <w:jc w:val="center"/>
        </w:trPr>
        <w:tc>
          <w:tcPr>
            <w:tcW w:w="2168"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rPr>
            </w:pPr>
            <w:r w:rsidRPr="009B3A55">
              <w:rPr>
                <w:rFonts w:cs="Arial"/>
                <w:b/>
                <w:snapToGrid w:val="0"/>
              </w:rPr>
              <w:lastRenderedPageBreak/>
              <w:t>Area</w:t>
            </w:r>
          </w:p>
        </w:tc>
        <w:tc>
          <w:tcPr>
            <w:tcW w:w="7552" w:type="dxa"/>
            <w:tcBorders>
              <w:top w:val="single" w:sz="4" w:space="0" w:color="auto"/>
              <w:left w:val="single" w:sz="4" w:space="0" w:color="auto"/>
              <w:bottom w:val="single" w:sz="4" w:space="0" w:color="auto"/>
              <w:right w:val="single" w:sz="4" w:space="0" w:color="auto"/>
            </w:tcBorders>
          </w:tcPr>
          <w:p w:rsidR="00673D65" w:rsidRPr="00673D65" w:rsidRDefault="00673D65" w:rsidP="001955CD">
            <w:pPr>
              <w:adjustRightInd w:val="0"/>
              <w:rPr>
                <w:rFonts w:cs="Arial"/>
                <w:snapToGrid w:val="0"/>
              </w:rPr>
            </w:pPr>
            <w:r w:rsidRPr="00673D65">
              <w:rPr>
                <w:rFonts w:cs="Arial"/>
                <w:snapToGrid w:val="0"/>
              </w:rPr>
              <w:t xml:space="preserve">The SA Sardine Fishery </w:t>
            </w:r>
            <w:r w:rsidR="00D54C2A">
              <w:rPr>
                <w:rFonts w:cs="Arial"/>
                <w:snapToGrid w:val="0"/>
              </w:rPr>
              <w:t>operates in both s</w:t>
            </w:r>
            <w:r w:rsidR="008B51A6">
              <w:rPr>
                <w:rFonts w:cs="Arial"/>
                <w:snapToGrid w:val="0"/>
              </w:rPr>
              <w:t>t</w:t>
            </w:r>
            <w:r w:rsidR="00D54C2A">
              <w:rPr>
                <w:rFonts w:cs="Arial"/>
                <w:snapToGrid w:val="0"/>
              </w:rPr>
              <w:t>ate and Commonwealth waters, including all the waters adjacent to South Australia to the edge of the 200 nautical mile Australian Fishing Zone</w:t>
            </w:r>
            <w:r w:rsidR="00126E56">
              <w:rPr>
                <w:rFonts w:cs="Arial"/>
                <w:snapToGrid w:val="0"/>
              </w:rPr>
              <w:t xml:space="preserve"> (Figure 1)</w:t>
            </w:r>
            <w:r>
              <w:rPr>
                <w:rFonts w:cs="Arial"/>
                <w:snapToGrid w:val="0"/>
              </w:rPr>
              <w:t xml:space="preserve">. For management purposes, the fishery is composed of </w:t>
            </w:r>
            <w:r w:rsidR="00126E56">
              <w:rPr>
                <w:rFonts w:cs="Arial"/>
                <w:snapToGrid w:val="0"/>
              </w:rPr>
              <w:t>two</w:t>
            </w:r>
            <w:r>
              <w:rPr>
                <w:rFonts w:cs="Arial"/>
                <w:snapToGrid w:val="0"/>
              </w:rPr>
              <w:t xml:space="preserve"> zones, </w:t>
            </w:r>
            <w:r w:rsidR="00D859EB">
              <w:rPr>
                <w:rFonts w:cs="Arial"/>
                <w:snapToGrid w:val="0"/>
              </w:rPr>
              <w:t>the Gulfs</w:t>
            </w:r>
            <w:r w:rsidR="00126E56">
              <w:rPr>
                <w:rFonts w:cs="Arial"/>
                <w:snapToGrid w:val="0"/>
              </w:rPr>
              <w:t xml:space="preserve"> Zone (within the Spencer Gulf and the Gulf of St Vincent) and the Outside Zone (the remainder of the fishery outside the gulfs.</w:t>
            </w:r>
            <w:r>
              <w:rPr>
                <w:rFonts w:cs="Arial"/>
                <w:snapToGrid w:val="0"/>
              </w:rPr>
              <w:t xml:space="preserve"> The operation of this fishery occurs within the </w:t>
            </w:r>
            <w:r w:rsidR="00126E56">
              <w:rPr>
                <w:rFonts w:cs="Arial"/>
                <w:snapToGrid w:val="0"/>
              </w:rPr>
              <w:t>South-west and South-east Marine Regions.</w:t>
            </w:r>
          </w:p>
          <w:p w:rsidR="00B6012C" w:rsidRPr="00D859EB" w:rsidRDefault="00D859EB" w:rsidP="001955CD">
            <w:pPr>
              <w:rPr>
                <w:rFonts w:cs="Arial"/>
                <w:b/>
                <w:snapToGrid w:val="0"/>
                <w:sz w:val="20"/>
                <w:szCs w:val="20"/>
              </w:rPr>
            </w:pPr>
            <w:r w:rsidRPr="00D859EB">
              <w:rPr>
                <w:rFonts w:cs="Arial"/>
                <w:b/>
                <w:snapToGrid w:val="0"/>
                <w:sz w:val="20"/>
                <w:szCs w:val="20"/>
              </w:rPr>
              <w:t xml:space="preserve">Figure 1. Management boundaries of the SA Sardine Fishery (Source: </w:t>
            </w:r>
            <w:r w:rsidRPr="00D859EB">
              <w:rPr>
                <w:rFonts w:cs="Arial"/>
                <w:b/>
                <w:i/>
                <w:snapToGrid w:val="0"/>
                <w:sz w:val="20"/>
                <w:szCs w:val="20"/>
              </w:rPr>
              <w:t>ESD risk assessment of South Australia’s Sardine Fishery</w:t>
            </w:r>
            <w:r w:rsidRPr="00D859EB">
              <w:rPr>
                <w:rFonts w:cs="Arial"/>
                <w:b/>
                <w:snapToGrid w:val="0"/>
                <w:sz w:val="20"/>
                <w:szCs w:val="20"/>
              </w:rPr>
              <w:t>, PIRSA)</w:t>
            </w:r>
            <w:r>
              <w:rPr>
                <w:rFonts w:cs="Arial"/>
                <w:b/>
                <w:snapToGrid w:val="0"/>
                <w:sz w:val="20"/>
                <w:szCs w:val="20"/>
              </w:rPr>
              <w:t>.</w:t>
            </w:r>
          </w:p>
          <w:p w:rsidR="00126E56" w:rsidRPr="009B3A55" w:rsidRDefault="00126E56" w:rsidP="001955CD">
            <w:pPr>
              <w:rPr>
                <w:rFonts w:cs="Arial"/>
                <w:snapToGrid w:val="0"/>
                <w:color w:val="3366FF"/>
              </w:rPr>
            </w:pPr>
            <w:r>
              <w:rPr>
                <w:rFonts w:cs="Arial"/>
                <w:noProof/>
                <w:color w:val="3366FF"/>
                <w:lang w:eastAsia="en-AU"/>
              </w:rPr>
              <w:drawing>
                <wp:inline distT="0" distB="0" distL="0" distR="0">
                  <wp:extent cx="4229100" cy="2910348"/>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4229572" cy="2910673"/>
                          </a:xfrm>
                          <a:prstGeom prst="rect">
                            <a:avLst/>
                          </a:prstGeom>
                          <a:noFill/>
                          <a:ln w="9525">
                            <a:noFill/>
                            <a:miter lim="800000"/>
                            <a:headEnd/>
                            <a:tailEnd/>
                          </a:ln>
                        </pic:spPr>
                      </pic:pic>
                    </a:graphicData>
                  </a:graphic>
                </wp:inline>
              </w:drawing>
            </w:r>
          </w:p>
        </w:tc>
      </w:tr>
      <w:tr w:rsidR="00B6012C" w:rsidRPr="009B3A55" w:rsidTr="00A579FF">
        <w:trPr>
          <w:jc w:val="center"/>
        </w:trPr>
        <w:tc>
          <w:tcPr>
            <w:tcW w:w="2168" w:type="dxa"/>
            <w:tcBorders>
              <w:top w:val="single" w:sz="4" w:space="0" w:color="auto"/>
              <w:left w:val="single" w:sz="4" w:space="0" w:color="auto"/>
              <w:bottom w:val="single" w:sz="4" w:space="0" w:color="auto"/>
              <w:right w:val="single" w:sz="4" w:space="0" w:color="auto"/>
            </w:tcBorders>
          </w:tcPr>
          <w:p w:rsidR="00B6012C" w:rsidRPr="009B3A55" w:rsidRDefault="00A579FF" w:rsidP="001955CD">
            <w:pPr>
              <w:rPr>
                <w:rFonts w:cs="Arial"/>
                <w:b/>
                <w:snapToGrid w:val="0"/>
              </w:rPr>
            </w:pPr>
            <w:r>
              <w:rPr>
                <w:rFonts w:cs="Arial"/>
                <w:b/>
                <w:snapToGrid w:val="0"/>
              </w:rPr>
              <w:t>Target s</w:t>
            </w:r>
            <w:r w:rsidR="00B6012C" w:rsidRPr="009B3A55">
              <w:rPr>
                <w:rFonts w:cs="Arial"/>
                <w:b/>
                <w:snapToGrid w:val="0"/>
              </w:rPr>
              <w:t>pecies</w:t>
            </w:r>
          </w:p>
        </w:tc>
        <w:tc>
          <w:tcPr>
            <w:tcW w:w="7552" w:type="dxa"/>
            <w:tcBorders>
              <w:top w:val="single" w:sz="4" w:space="0" w:color="auto"/>
              <w:left w:val="single" w:sz="4" w:space="0" w:color="auto"/>
              <w:bottom w:val="single" w:sz="4" w:space="0" w:color="auto"/>
              <w:right w:val="single" w:sz="4" w:space="0" w:color="auto"/>
            </w:tcBorders>
          </w:tcPr>
          <w:p w:rsidR="00C736E9" w:rsidRDefault="000234AC" w:rsidP="000234AC">
            <w:pPr>
              <w:rPr>
                <w:rFonts w:cs="Arial"/>
                <w:snapToGrid w:val="0"/>
              </w:rPr>
            </w:pPr>
            <w:r>
              <w:rPr>
                <w:rFonts w:cs="Arial"/>
                <w:snapToGrid w:val="0"/>
              </w:rPr>
              <w:t xml:space="preserve">The primary target species is </w:t>
            </w:r>
            <w:r w:rsidR="004C22C6">
              <w:rPr>
                <w:rFonts w:cs="Arial"/>
                <w:snapToGrid w:val="0"/>
              </w:rPr>
              <w:t>Australian sardine (</w:t>
            </w:r>
            <w:r w:rsidR="004C22C6" w:rsidRPr="004C22C6">
              <w:rPr>
                <w:rFonts w:cs="Arial"/>
                <w:i/>
                <w:snapToGrid w:val="0"/>
              </w:rPr>
              <w:t>Sardinops sagax</w:t>
            </w:r>
            <w:r w:rsidR="004C22C6">
              <w:rPr>
                <w:rFonts w:cs="Arial"/>
                <w:snapToGrid w:val="0"/>
              </w:rPr>
              <w:t>)</w:t>
            </w:r>
            <w:r>
              <w:rPr>
                <w:rFonts w:cs="Arial"/>
                <w:snapToGrid w:val="0"/>
              </w:rPr>
              <w:t xml:space="preserve">. </w:t>
            </w:r>
            <w:r w:rsidR="00C736E9">
              <w:rPr>
                <w:rFonts w:cs="Arial"/>
                <w:snapToGrid w:val="0"/>
              </w:rPr>
              <w:t>For the purposes of fisheries management, there are four separate biological stocks in Australia, including a single biological stock occurring off South Australia and western Victoria. This is the only stock fished by the SA Sardine Fishery.</w:t>
            </w:r>
          </w:p>
          <w:p w:rsidR="00B6012C" w:rsidRPr="009B3A55" w:rsidRDefault="000234AC" w:rsidP="00074929">
            <w:pPr>
              <w:rPr>
                <w:rFonts w:cs="Arial"/>
                <w:snapToGrid w:val="0"/>
                <w:color w:val="3366FF"/>
              </w:rPr>
            </w:pPr>
            <w:r>
              <w:rPr>
                <w:rFonts w:cs="Arial"/>
                <w:snapToGrid w:val="0"/>
              </w:rPr>
              <w:t>Take of Australian anchovy (</w:t>
            </w:r>
            <w:r w:rsidRPr="000234AC">
              <w:rPr>
                <w:rFonts w:cs="Arial"/>
                <w:i/>
                <w:snapToGrid w:val="0"/>
              </w:rPr>
              <w:t>Engraulis australis</w:t>
            </w:r>
            <w:r>
              <w:rPr>
                <w:rFonts w:cs="Arial"/>
                <w:snapToGrid w:val="0"/>
              </w:rPr>
              <w:t>) is also permitted, however there has been no recorded catch of anchovies in recent years.</w:t>
            </w:r>
            <w:r w:rsidR="00B6012C" w:rsidRPr="009B3A55">
              <w:rPr>
                <w:rFonts w:cs="Arial"/>
                <w:snapToGrid w:val="0"/>
                <w:color w:val="3366FF"/>
              </w:rPr>
              <w:t xml:space="preserve"> </w:t>
            </w:r>
          </w:p>
        </w:tc>
      </w:tr>
      <w:tr w:rsidR="00B6012C" w:rsidRPr="009B3A55" w:rsidTr="00A579FF">
        <w:trPr>
          <w:jc w:val="center"/>
        </w:trPr>
        <w:tc>
          <w:tcPr>
            <w:tcW w:w="2168"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 xml:space="preserve">Fishery status </w:t>
            </w:r>
          </w:p>
        </w:tc>
        <w:tc>
          <w:tcPr>
            <w:tcW w:w="7552" w:type="dxa"/>
            <w:tcBorders>
              <w:top w:val="single" w:sz="4" w:space="0" w:color="auto"/>
              <w:left w:val="single" w:sz="4" w:space="0" w:color="auto"/>
              <w:bottom w:val="single" w:sz="4" w:space="0" w:color="auto"/>
              <w:right w:val="single" w:sz="4" w:space="0" w:color="auto"/>
            </w:tcBorders>
          </w:tcPr>
          <w:p w:rsidR="00135FFF" w:rsidRDefault="00135FFF" w:rsidP="001955CD">
            <w:r>
              <w:t xml:space="preserve">The primary performance indicator for this fishery is the estimate of spawning biomass obtained from undertaking a daily egg production method (DEPM) survey. </w:t>
            </w:r>
            <w:r w:rsidR="00573C78">
              <w:t>E</w:t>
            </w:r>
            <w:r w:rsidR="00787706">
              <w:t>stimate</w:t>
            </w:r>
            <w:r w:rsidR="00573C78">
              <w:t>s</w:t>
            </w:r>
            <w:r w:rsidR="00787706">
              <w:t xml:space="preserve"> of spawning biomass</w:t>
            </w:r>
            <w:r w:rsidR="005814EC">
              <w:t xml:space="preserve"> between 2003 and 2</w:t>
            </w:r>
            <w:r w:rsidR="00573C78">
              <w:t>014 ranged between 152 000</w:t>
            </w:r>
            <w:r w:rsidR="005814EC">
              <w:softHyphen/>
            </w:r>
            <w:r w:rsidR="005814EC">
              <w:softHyphen/>
            </w:r>
            <w:r w:rsidR="005814EC">
              <w:softHyphen/>
              <w:t>–</w:t>
            </w:r>
            <w:r w:rsidR="00573C78">
              <w:t>263 000 tonnes (t). In 2014 the estimate of spawning biomass was 244 000 t and t</w:t>
            </w:r>
            <w:r w:rsidR="00573C78">
              <w:rPr>
                <w:rFonts w:cs="Arial"/>
                <w:snapToGrid w:val="0"/>
                <w:lang w:val="en-US"/>
              </w:rPr>
              <w:t xml:space="preserve">he target reference point for the fishery </w:t>
            </w:r>
            <w:r w:rsidR="00CA4F05">
              <w:rPr>
                <w:rFonts w:cs="Arial"/>
                <w:snapToGrid w:val="0"/>
                <w:lang w:val="en-US"/>
              </w:rPr>
              <w:t>was 150 000 t (Ward et al. 2015b</w:t>
            </w:r>
            <w:r w:rsidR="00573C78">
              <w:rPr>
                <w:rFonts w:cs="Arial"/>
                <w:snapToGrid w:val="0"/>
                <w:lang w:val="en-US"/>
              </w:rPr>
              <w:t>).</w:t>
            </w:r>
          </w:p>
          <w:p w:rsidR="00B6012C" w:rsidRPr="009B3A55" w:rsidRDefault="005814EC" w:rsidP="00F87358">
            <w:pPr>
              <w:rPr>
                <w:rFonts w:cs="Arial"/>
                <w:snapToGrid w:val="0"/>
                <w:color w:val="3366FF"/>
              </w:rPr>
            </w:pPr>
            <w:r>
              <w:rPr>
                <w:rFonts w:cs="Arial"/>
                <w:snapToGrid w:val="0"/>
                <w:lang w:val="en-US"/>
              </w:rPr>
              <w:t>Catches have</w:t>
            </w:r>
            <w:r w:rsidR="00787706">
              <w:rPr>
                <w:rFonts w:cs="Arial"/>
                <w:snapToGrid w:val="0"/>
                <w:lang w:val="en-US"/>
              </w:rPr>
              <w:t xml:space="preserve"> ranged between</w:t>
            </w:r>
            <w:r w:rsidR="00D54C2A">
              <w:rPr>
                <w:rFonts w:cs="Arial"/>
                <w:snapToGrid w:val="0"/>
                <w:lang w:val="en-US"/>
              </w:rPr>
              <w:t xml:space="preserve"> </w:t>
            </w:r>
            <w:r w:rsidR="00787706">
              <w:rPr>
                <w:rFonts w:cs="Arial"/>
                <w:snapToGrid w:val="0"/>
                <w:lang w:val="en-US"/>
              </w:rPr>
              <w:t>~</w:t>
            </w:r>
            <w:r w:rsidR="00D54C2A">
              <w:rPr>
                <w:rFonts w:cs="Arial"/>
                <w:snapToGrid w:val="0"/>
                <w:lang w:val="en-US"/>
              </w:rPr>
              <w:t>3</w:t>
            </w:r>
            <w:r>
              <w:rPr>
                <w:rFonts w:cs="Arial"/>
                <w:snapToGrid w:val="0"/>
                <w:lang w:val="en-US"/>
              </w:rPr>
              <w:t>0 000–</w:t>
            </w:r>
            <w:r w:rsidR="00D54C2A">
              <w:rPr>
                <w:rFonts w:cs="Arial"/>
                <w:snapToGrid w:val="0"/>
                <w:lang w:val="en-US"/>
              </w:rPr>
              <w:t>3</w:t>
            </w:r>
            <w:r w:rsidR="00A579FF">
              <w:rPr>
                <w:rFonts w:cs="Arial"/>
                <w:snapToGrid w:val="0"/>
                <w:lang w:val="en-US"/>
              </w:rPr>
              <w:t>4</w:t>
            </w:r>
            <w:r w:rsidR="00573C78">
              <w:rPr>
                <w:rFonts w:cs="Arial"/>
                <w:snapToGrid w:val="0"/>
                <w:lang w:val="en-US"/>
              </w:rPr>
              <w:t xml:space="preserve"> 000 t annually</w:t>
            </w:r>
            <w:r>
              <w:rPr>
                <w:rFonts w:cs="Arial"/>
                <w:snapToGrid w:val="0"/>
                <w:lang w:val="en-US"/>
              </w:rPr>
              <w:t xml:space="preserve"> since 2007</w:t>
            </w:r>
            <w:r w:rsidR="00573C78">
              <w:rPr>
                <w:rFonts w:cs="Arial"/>
                <w:snapToGrid w:val="0"/>
                <w:lang w:val="en-US"/>
              </w:rPr>
              <w:t>,</w:t>
            </w:r>
            <w:r w:rsidR="009556C5" w:rsidRPr="009556C5">
              <w:rPr>
                <w:rFonts w:cs="Arial"/>
                <w:snapToGrid w:val="0"/>
                <w:lang w:val="en-US"/>
              </w:rPr>
              <w:t xml:space="preserve"> </w:t>
            </w:r>
            <w:r w:rsidR="00573C78">
              <w:rPr>
                <w:rFonts w:cs="Arial"/>
                <w:snapToGrid w:val="0"/>
                <w:lang w:val="en-US"/>
              </w:rPr>
              <w:t>therefore annual</w:t>
            </w:r>
            <w:r w:rsidR="009556C5" w:rsidRPr="009556C5">
              <w:rPr>
                <w:rFonts w:cs="Arial"/>
                <w:snapToGrid w:val="0"/>
                <w:lang w:val="en-US"/>
              </w:rPr>
              <w:t xml:space="preserve"> exploitation rate</w:t>
            </w:r>
            <w:r w:rsidR="00573C78">
              <w:rPr>
                <w:rFonts w:cs="Arial"/>
                <w:snapToGrid w:val="0"/>
                <w:lang w:val="en-US"/>
              </w:rPr>
              <w:t>s are</w:t>
            </w:r>
            <w:r w:rsidR="009556C5" w:rsidRPr="009556C5">
              <w:rPr>
                <w:rFonts w:cs="Arial"/>
                <w:snapToGrid w:val="0"/>
                <w:lang w:val="en-US"/>
              </w:rPr>
              <w:t xml:space="preserve"> unlikely to cause the stock to </w:t>
            </w:r>
            <w:r w:rsidR="009556C5">
              <w:rPr>
                <w:rFonts w:cs="Arial"/>
                <w:snapToGrid w:val="0"/>
                <w:lang w:val="en-US"/>
              </w:rPr>
              <w:t xml:space="preserve">become recruitment overfished and </w:t>
            </w:r>
            <w:r w:rsidR="009556C5" w:rsidRPr="009556C5">
              <w:rPr>
                <w:rFonts w:cs="Arial"/>
                <w:snapToGrid w:val="0"/>
                <w:lang w:val="en-US"/>
              </w:rPr>
              <w:t>t</w:t>
            </w:r>
            <w:r w:rsidR="00B6012C" w:rsidRPr="009556C5">
              <w:rPr>
                <w:rFonts w:cs="Arial"/>
              </w:rPr>
              <w:t xml:space="preserve">here are no resource concerns for </w:t>
            </w:r>
            <w:r w:rsidR="004974D5">
              <w:rPr>
                <w:rFonts w:cs="Arial"/>
              </w:rPr>
              <w:t>Australian sardines in SA</w:t>
            </w:r>
            <w:r w:rsidR="00B6012C" w:rsidRPr="009556C5">
              <w:rPr>
                <w:rFonts w:cs="Arial"/>
              </w:rPr>
              <w:t>.</w:t>
            </w:r>
            <w:r w:rsidR="00573C78">
              <w:rPr>
                <w:rFonts w:cs="Arial"/>
              </w:rPr>
              <w:t xml:space="preserve"> </w:t>
            </w:r>
            <w:r>
              <w:rPr>
                <w:rFonts w:cs="Arial"/>
              </w:rPr>
              <w:t xml:space="preserve">The </w:t>
            </w:r>
            <w:r w:rsidR="004974D5">
              <w:rPr>
                <w:rFonts w:cs="Arial"/>
              </w:rPr>
              <w:t>SA Sardine F</w:t>
            </w:r>
            <w:r>
              <w:rPr>
                <w:rFonts w:cs="Arial"/>
              </w:rPr>
              <w:t>ishery is classified by the SA Research and Development Institute (Ward et al. 2015</w:t>
            </w:r>
            <w:r w:rsidR="00CA4F05">
              <w:rPr>
                <w:rFonts w:cs="Arial"/>
              </w:rPr>
              <w:t>b</w:t>
            </w:r>
            <w:r>
              <w:rPr>
                <w:rFonts w:cs="Arial"/>
              </w:rPr>
              <w:t>)</w:t>
            </w:r>
            <w:r w:rsidR="00F87358">
              <w:rPr>
                <w:rFonts w:cs="Arial"/>
              </w:rPr>
              <w:t xml:space="preserve"> and the Status of Australian Fish Stocks (Ward et al. 2014) as sustainable</w:t>
            </w:r>
            <w:r w:rsidR="004974D5">
              <w:rPr>
                <w:rFonts w:cs="Arial"/>
              </w:rPr>
              <w:t>.</w:t>
            </w:r>
          </w:p>
        </w:tc>
      </w:tr>
    </w:tbl>
    <w:p w:rsidR="004974D5" w:rsidRDefault="004974D5">
      <w:r>
        <w:br w:type="page"/>
      </w:r>
    </w:p>
    <w:tbl>
      <w:tblPr>
        <w:tblW w:w="972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68"/>
        <w:gridCol w:w="7552"/>
      </w:tblGrid>
      <w:tr w:rsidR="00B6012C" w:rsidRPr="009B3A55" w:rsidTr="00A579FF">
        <w:trPr>
          <w:jc w:val="center"/>
        </w:trPr>
        <w:tc>
          <w:tcPr>
            <w:tcW w:w="2168" w:type="dxa"/>
            <w:tcBorders>
              <w:top w:val="single" w:sz="4" w:space="0" w:color="auto"/>
              <w:left w:val="single" w:sz="4" w:space="0" w:color="auto"/>
              <w:bottom w:val="single" w:sz="4" w:space="0" w:color="auto"/>
              <w:right w:val="single" w:sz="4" w:space="0" w:color="auto"/>
            </w:tcBorders>
          </w:tcPr>
          <w:p w:rsidR="00B6012C" w:rsidRPr="009B3A55" w:rsidRDefault="00A579FF" w:rsidP="001955CD">
            <w:pPr>
              <w:rPr>
                <w:rFonts w:cs="Arial"/>
                <w:snapToGrid w:val="0"/>
              </w:rPr>
            </w:pPr>
            <w:r>
              <w:rPr>
                <w:rFonts w:cs="Arial"/>
                <w:b/>
                <w:snapToGrid w:val="0"/>
              </w:rPr>
              <w:lastRenderedPageBreak/>
              <w:t>Byproduct s</w:t>
            </w:r>
            <w:r w:rsidR="00B6012C" w:rsidRPr="009B3A55">
              <w:rPr>
                <w:rFonts w:cs="Arial"/>
                <w:b/>
                <w:snapToGrid w:val="0"/>
              </w:rPr>
              <w:t>pecies</w:t>
            </w:r>
          </w:p>
        </w:tc>
        <w:tc>
          <w:tcPr>
            <w:tcW w:w="7552" w:type="dxa"/>
            <w:tcBorders>
              <w:top w:val="single" w:sz="4" w:space="0" w:color="auto"/>
              <w:left w:val="single" w:sz="4" w:space="0" w:color="auto"/>
              <w:bottom w:val="single" w:sz="4" w:space="0" w:color="auto"/>
              <w:right w:val="single" w:sz="4" w:space="0" w:color="auto"/>
            </w:tcBorders>
          </w:tcPr>
          <w:p w:rsidR="00E53FFD" w:rsidRDefault="00E53FFD" w:rsidP="00E53FFD">
            <w:pPr>
              <w:rPr>
                <w:rFonts w:cs="Arial"/>
                <w:snapToGrid w:val="0"/>
              </w:rPr>
            </w:pPr>
            <w:r w:rsidRPr="00E53FFD">
              <w:rPr>
                <w:rFonts w:cs="Arial"/>
                <w:snapToGrid w:val="0"/>
              </w:rPr>
              <w:t xml:space="preserve">There </w:t>
            </w:r>
            <w:r>
              <w:rPr>
                <w:rFonts w:cs="Arial"/>
                <w:snapToGrid w:val="0"/>
              </w:rPr>
              <w:t>are</w:t>
            </w:r>
            <w:r w:rsidRPr="00E53FFD">
              <w:rPr>
                <w:rFonts w:cs="Arial"/>
                <w:snapToGrid w:val="0"/>
              </w:rPr>
              <w:t xml:space="preserve"> no provision</w:t>
            </w:r>
            <w:r>
              <w:rPr>
                <w:rFonts w:cs="Arial"/>
                <w:snapToGrid w:val="0"/>
              </w:rPr>
              <w:t>s</w:t>
            </w:r>
            <w:r w:rsidRPr="00E53FFD">
              <w:rPr>
                <w:rFonts w:cs="Arial"/>
                <w:snapToGrid w:val="0"/>
              </w:rPr>
              <w:t xml:space="preserve"> under </w:t>
            </w:r>
            <w:r w:rsidR="00F87358">
              <w:rPr>
                <w:rFonts w:cs="Arial"/>
                <w:snapToGrid w:val="0"/>
              </w:rPr>
              <w:t xml:space="preserve">the </w:t>
            </w:r>
            <w:r w:rsidRPr="00E53FFD">
              <w:rPr>
                <w:rFonts w:cs="Arial"/>
                <w:snapToGrid w:val="0"/>
              </w:rPr>
              <w:t>SA</w:t>
            </w:r>
            <w:r>
              <w:rPr>
                <w:rFonts w:cs="Arial"/>
                <w:snapToGrid w:val="0"/>
              </w:rPr>
              <w:t xml:space="preserve"> </w:t>
            </w:r>
            <w:r w:rsidRPr="00E53FFD">
              <w:rPr>
                <w:rFonts w:cs="Arial"/>
                <w:snapToGrid w:val="0"/>
              </w:rPr>
              <w:t>S</w:t>
            </w:r>
            <w:r>
              <w:rPr>
                <w:rFonts w:cs="Arial"/>
                <w:snapToGrid w:val="0"/>
              </w:rPr>
              <w:t xml:space="preserve">ardine </w:t>
            </w:r>
            <w:r w:rsidRPr="00E53FFD">
              <w:rPr>
                <w:rFonts w:cs="Arial"/>
                <w:snapToGrid w:val="0"/>
              </w:rPr>
              <w:t>F</w:t>
            </w:r>
            <w:r>
              <w:rPr>
                <w:rFonts w:cs="Arial"/>
                <w:snapToGrid w:val="0"/>
              </w:rPr>
              <w:t>ishery’s</w:t>
            </w:r>
            <w:r w:rsidRPr="00E53FFD">
              <w:rPr>
                <w:rFonts w:cs="Arial"/>
                <w:snapToGrid w:val="0"/>
              </w:rPr>
              <w:t xml:space="preserve"> license conditions to retain any species other than the target species (Australian sardines and Australian anchovies), therefore there are no byproduct species.</w:t>
            </w:r>
            <w:r>
              <w:rPr>
                <w:rFonts w:cs="Arial"/>
                <w:snapToGrid w:val="0"/>
              </w:rPr>
              <w:t xml:space="preserve"> </w:t>
            </w:r>
          </w:p>
          <w:p w:rsidR="00B6012C" w:rsidRPr="00E53FFD" w:rsidRDefault="00E53FFD" w:rsidP="00E53FFD">
            <w:pPr>
              <w:rPr>
                <w:rFonts w:cs="Arial"/>
                <w:snapToGrid w:val="0"/>
              </w:rPr>
            </w:pPr>
            <w:r>
              <w:rPr>
                <w:rFonts w:cs="Arial"/>
                <w:snapToGrid w:val="0"/>
              </w:rPr>
              <w:t>D</w:t>
            </w:r>
            <w:r w:rsidR="00752270">
              <w:rPr>
                <w:rFonts w:cs="Arial"/>
                <w:snapToGrid w:val="0"/>
              </w:rPr>
              <w:t>ue to the spec</w:t>
            </w:r>
            <w:r>
              <w:rPr>
                <w:rFonts w:cs="Arial"/>
                <w:snapToGrid w:val="0"/>
              </w:rPr>
              <w:t>ificity of the fishing method, t</w:t>
            </w:r>
            <w:r w:rsidR="00752270">
              <w:rPr>
                <w:rFonts w:cs="Arial"/>
                <w:snapToGrid w:val="0"/>
              </w:rPr>
              <w:t>he target sp</w:t>
            </w:r>
            <w:r>
              <w:rPr>
                <w:rFonts w:cs="Arial"/>
                <w:snapToGrid w:val="0"/>
              </w:rPr>
              <w:t>ecies comprise</w:t>
            </w:r>
            <w:r w:rsidR="00752270">
              <w:rPr>
                <w:rFonts w:cs="Arial"/>
                <w:snapToGrid w:val="0"/>
              </w:rPr>
              <w:t xml:space="preserve"> more than 98% of the landed catch.</w:t>
            </w:r>
            <w:r w:rsidR="00E63A1B">
              <w:rPr>
                <w:rFonts w:cs="Arial"/>
                <w:snapToGrid w:val="0"/>
              </w:rPr>
              <w:t xml:space="preserve"> This is consistent with an international review that found purse seine fishing for small pelagic fishes generally has very </w:t>
            </w:r>
            <w:r w:rsidR="00F87358">
              <w:rPr>
                <w:rFonts w:cs="Arial"/>
                <w:snapToGrid w:val="0"/>
              </w:rPr>
              <w:t xml:space="preserve">low </w:t>
            </w:r>
            <w:r w:rsidR="00E63A1B">
              <w:rPr>
                <w:rFonts w:cs="Arial"/>
                <w:snapToGrid w:val="0"/>
              </w:rPr>
              <w:t>to negligible discard rates (Kelleher 2005).</w:t>
            </w:r>
          </w:p>
        </w:tc>
      </w:tr>
      <w:tr w:rsidR="00B6012C" w:rsidRPr="009B3A55" w:rsidTr="00A579FF">
        <w:trPr>
          <w:cantSplit/>
          <w:jc w:val="center"/>
        </w:trPr>
        <w:tc>
          <w:tcPr>
            <w:tcW w:w="2168"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Gear</w:t>
            </w:r>
          </w:p>
        </w:tc>
        <w:tc>
          <w:tcPr>
            <w:tcW w:w="7552" w:type="dxa"/>
            <w:tcBorders>
              <w:top w:val="single" w:sz="4" w:space="0" w:color="auto"/>
              <w:left w:val="single" w:sz="4" w:space="0" w:color="auto"/>
              <w:bottom w:val="single" w:sz="4" w:space="0" w:color="auto"/>
              <w:right w:val="single" w:sz="4" w:space="0" w:color="auto"/>
            </w:tcBorders>
          </w:tcPr>
          <w:p w:rsidR="00B6012C" w:rsidRPr="009B3A55" w:rsidRDefault="00752270" w:rsidP="00A069DD">
            <w:pPr>
              <w:rPr>
                <w:rFonts w:cs="Arial"/>
                <w:snapToGrid w:val="0"/>
                <w:color w:val="3366FF"/>
              </w:rPr>
            </w:pPr>
            <w:r>
              <w:rPr>
                <w:rFonts w:cs="Arial"/>
              </w:rPr>
              <w:t xml:space="preserve">Sardines are caught with large purse seine nets of up to 1000 metres (m) in length. </w:t>
            </w:r>
            <w:r w:rsidR="00114C24">
              <w:rPr>
                <w:rFonts w:cs="Arial"/>
              </w:rPr>
              <w:t>Most fishing activity occurs at night, with schools of sardines generally located by sonar. Nets are deployed around a school, then pursed and drawn into a smaller area adjacent to the vessel. The catch is removed from the ne</w:t>
            </w:r>
            <w:r w:rsidR="00A069DD">
              <w:rPr>
                <w:rFonts w:cs="Arial"/>
              </w:rPr>
              <w:t>t with a pump and transferred in</w:t>
            </w:r>
            <w:r w:rsidR="00114C24">
              <w:rPr>
                <w:rFonts w:cs="Arial"/>
              </w:rPr>
              <w:t>to the hold of the vessel.</w:t>
            </w:r>
          </w:p>
        </w:tc>
      </w:tr>
      <w:tr w:rsidR="00B6012C" w:rsidRPr="009B3A55" w:rsidTr="00A579FF">
        <w:trPr>
          <w:cantSplit/>
          <w:jc w:val="center"/>
        </w:trPr>
        <w:tc>
          <w:tcPr>
            <w:tcW w:w="2168"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Season</w:t>
            </w:r>
          </w:p>
        </w:tc>
        <w:tc>
          <w:tcPr>
            <w:tcW w:w="7552" w:type="dxa"/>
            <w:tcBorders>
              <w:top w:val="single" w:sz="4" w:space="0" w:color="auto"/>
              <w:left w:val="single" w:sz="4" w:space="0" w:color="auto"/>
              <w:bottom w:val="single" w:sz="4" w:space="0" w:color="auto"/>
              <w:right w:val="single" w:sz="4" w:space="0" w:color="auto"/>
            </w:tcBorders>
          </w:tcPr>
          <w:p w:rsidR="00B6012C" w:rsidRPr="009B3A55" w:rsidRDefault="000234AC" w:rsidP="00A579FF">
            <w:pPr>
              <w:rPr>
                <w:rFonts w:cs="Arial"/>
                <w:snapToGrid w:val="0"/>
                <w:color w:val="3366FF"/>
              </w:rPr>
            </w:pPr>
            <w:r>
              <w:rPr>
                <w:rFonts w:cs="Arial"/>
              </w:rPr>
              <w:t xml:space="preserve">For management purposes, the fishing season commences on 1 January each year, however the fishery is open year round. </w:t>
            </w:r>
            <w:r w:rsidR="00A579FF">
              <w:rPr>
                <w:rFonts w:cs="Arial"/>
              </w:rPr>
              <w:t>Fishing effort and catches usually peak in the period from March to June (Ward et al. 2015a)</w:t>
            </w:r>
            <w:r>
              <w:rPr>
                <w:rFonts w:cs="Arial"/>
              </w:rPr>
              <w:t xml:space="preserve"> </w:t>
            </w:r>
            <w:r w:rsidR="00114C24">
              <w:rPr>
                <w:rFonts w:cs="Arial"/>
              </w:rPr>
              <w:t xml:space="preserve"> </w:t>
            </w:r>
          </w:p>
        </w:tc>
      </w:tr>
      <w:tr w:rsidR="00B6012C" w:rsidRPr="009B3A55" w:rsidTr="00A579FF">
        <w:trPr>
          <w:cantSplit/>
          <w:jc w:val="center"/>
        </w:trPr>
        <w:tc>
          <w:tcPr>
            <w:tcW w:w="2168" w:type="dxa"/>
            <w:tcBorders>
              <w:top w:val="single" w:sz="4" w:space="0" w:color="auto"/>
              <w:left w:val="single" w:sz="4" w:space="0" w:color="auto"/>
              <w:bottom w:val="single" w:sz="4" w:space="0" w:color="auto"/>
              <w:right w:val="single" w:sz="4" w:space="0" w:color="auto"/>
            </w:tcBorders>
          </w:tcPr>
          <w:p w:rsidR="00B6012C" w:rsidRPr="009B3A55" w:rsidRDefault="00B6012C" w:rsidP="00857041">
            <w:pPr>
              <w:rPr>
                <w:rFonts w:cs="Arial"/>
                <w:b/>
                <w:snapToGrid w:val="0"/>
              </w:rPr>
            </w:pPr>
            <w:r w:rsidRPr="009B3A55">
              <w:rPr>
                <w:rFonts w:cs="Arial"/>
                <w:b/>
                <w:snapToGrid w:val="0"/>
              </w:rPr>
              <w:t xml:space="preserve">Commercial harvest </w:t>
            </w:r>
          </w:p>
        </w:tc>
        <w:tc>
          <w:tcPr>
            <w:tcW w:w="7552" w:type="dxa"/>
            <w:tcBorders>
              <w:top w:val="single" w:sz="4" w:space="0" w:color="auto"/>
              <w:left w:val="single" w:sz="4" w:space="0" w:color="auto"/>
              <w:bottom w:val="single" w:sz="4" w:space="0" w:color="auto"/>
              <w:right w:val="single" w:sz="4" w:space="0" w:color="auto"/>
            </w:tcBorders>
          </w:tcPr>
          <w:p w:rsidR="00B6012C" w:rsidRPr="009B3A55" w:rsidRDefault="00857041" w:rsidP="00D879A7">
            <w:pPr>
              <w:rPr>
                <w:rFonts w:cs="Arial"/>
                <w:snapToGrid w:val="0"/>
                <w:color w:val="3366FF"/>
              </w:rPr>
            </w:pPr>
            <w:r>
              <w:rPr>
                <w:rFonts w:cs="Arial"/>
                <w:snapToGrid w:val="0"/>
                <w:lang w:val="en-US"/>
              </w:rPr>
              <w:t>Since 200</w:t>
            </w:r>
            <w:r w:rsidR="00D879A7">
              <w:rPr>
                <w:rFonts w:cs="Arial"/>
                <w:snapToGrid w:val="0"/>
                <w:lang w:val="en-US"/>
              </w:rPr>
              <w:t>5</w:t>
            </w:r>
            <w:r>
              <w:rPr>
                <w:rFonts w:cs="Arial"/>
                <w:snapToGrid w:val="0"/>
                <w:lang w:val="en-US"/>
              </w:rPr>
              <w:t xml:space="preserve">, catch has </w:t>
            </w:r>
            <w:r w:rsidR="007715BC">
              <w:rPr>
                <w:rFonts w:cs="Arial"/>
                <w:snapToGrid w:val="0"/>
                <w:lang w:val="en-US"/>
              </w:rPr>
              <w:t>been stable</w:t>
            </w:r>
            <w:r w:rsidR="00D879A7">
              <w:rPr>
                <w:rFonts w:cs="Arial"/>
                <w:snapToGrid w:val="0"/>
                <w:lang w:val="en-US"/>
              </w:rPr>
              <w:t xml:space="preserve"> at around 28</w:t>
            </w:r>
            <w:r>
              <w:rPr>
                <w:rFonts w:cs="Arial"/>
                <w:snapToGrid w:val="0"/>
                <w:lang w:val="en-US"/>
              </w:rPr>
              <w:t xml:space="preserve"> 000 – 3</w:t>
            </w:r>
            <w:r w:rsidR="004974D5">
              <w:rPr>
                <w:rFonts w:cs="Arial"/>
                <w:snapToGrid w:val="0"/>
                <w:lang w:val="en-US"/>
              </w:rPr>
              <w:t>4</w:t>
            </w:r>
            <w:r>
              <w:rPr>
                <w:rFonts w:cs="Arial"/>
                <w:snapToGrid w:val="0"/>
                <w:lang w:val="en-US"/>
              </w:rPr>
              <w:t xml:space="preserve"> 000 tonnes (t) of sardines annually</w:t>
            </w:r>
            <w:r w:rsidR="00D879A7">
              <w:rPr>
                <w:rFonts w:cs="Arial"/>
                <w:snapToGrid w:val="0"/>
                <w:lang w:val="en-US"/>
              </w:rPr>
              <w:t xml:space="preserve"> </w:t>
            </w:r>
            <w:r w:rsidR="00D879A7">
              <w:rPr>
                <w:rFonts w:cs="Arial"/>
              </w:rPr>
              <w:t>(PIRSA 2014)</w:t>
            </w:r>
            <w:r>
              <w:rPr>
                <w:rFonts w:cs="Arial"/>
                <w:snapToGrid w:val="0"/>
                <w:lang w:val="en-US"/>
              </w:rPr>
              <w:t>.</w:t>
            </w:r>
          </w:p>
        </w:tc>
      </w:tr>
      <w:tr w:rsidR="00B6012C" w:rsidRPr="009B3A55" w:rsidTr="00A579FF">
        <w:trPr>
          <w:cantSplit/>
          <w:jc w:val="center"/>
        </w:trPr>
        <w:tc>
          <w:tcPr>
            <w:tcW w:w="2168" w:type="dxa"/>
            <w:tcBorders>
              <w:top w:val="single" w:sz="4" w:space="0" w:color="auto"/>
              <w:left w:val="single" w:sz="4" w:space="0" w:color="auto"/>
              <w:bottom w:val="single" w:sz="4" w:space="0" w:color="auto"/>
              <w:right w:val="single" w:sz="4" w:space="0" w:color="auto"/>
            </w:tcBorders>
          </w:tcPr>
          <w:p w:rsidR="00B6012C" w:rsidRPr="009B3A55" w:rsidRDefault="00B6012C" w:rsidP="00857041">
            <w:pPr>
              <w:rPr>
                <w:rFonts w:cs="Arial"/>
                <w:b/>
                <w:snapToGrid w:val="0"/>
              </w:rPr>
            </w:pPr>
            <w:r w:rsidRPr="009B3A55">
              <w:rPr>
                <w:rFonts w:cs="Arial"/>
                <w:b/>
                <w:snapToGrid w:val="0"/>
              </w:rPr>
              <w:t xml:space="preserve">Value of commercial harvest </w:t>
            </w:r>
          </w:p>
        </w:tc>
        <w:tc>
          <w:tcPr>
            <w:tcW w:w="7552" w:type="dxa"/>
            <w:tcBorders>
              <w:top w:val="single" w:sz="4" w:space="0" w:color="auto"/>
              <w:left w:val="single" w:sz="4" w:space="0" w:color="auto"/>
              <w:bottom w:val="single" w:sz="4" w:space="0" w:color="auto"/>
              <w:right w:val="single" w:sz="4" w:space="0" w:color="auto"/>
            </w:tcBorders>
          </w:tcPr>
          <w:p w:rsidR="00B6012C" w:rsidRPr="009B3A55" w:rsidRDefault="00857041" w:rsidP="001955CD">
            <w:pPr>
              <w:rPr>
                <w:rFonts w:cs="Arial"/>
                <w:snapToGrid w:val="0"/>
                <w:color w:val="3366FF"/>
              </w:rPr>
            </w:pPr>
            <w:r>
              <w:rPr>
                <w:rFonts w:cs="Arial"/>
              </w:rPr>
              <w:t>The value of harvest in 2011/12 was $20.7 million</w:t>
            </w:r>
            <w:r w:rsidR="00C32ABB">
              <w:rPr>
                <w:rFonts w:cs="Arial"/>
              </w:rPr>
              <w:t xml:space="preserve"> (PIRSA 2014)</w:t>
            </w:r>
            <w:r>
              <w:rPr>
                <w:rFonts w:cs="Arial"/>
              </w:rPr>
              <w:t>.</w:t>
            </w:r>
          </w:p>
        </w:tc>
      </w:tr>
      <w:tr w:rsidR="00B6012C" w:rsidRPr="009B3A55" w:rsidTr="00A579FF">
        <w:trPr>
          <w:cantSplit/>
          <w:jc w:val="center"/>
        </w:trPr>
        <w:tc>
          <w:tcPr>
            <w:tcW w:w="2168"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 xml:space="preserve">Take by other sectors </w:t>
            </w:r>
          </w:p>
        </w:tc>
        <w:tc>
          <w:tcPr>
            <w:tcW w:w="7552" w:type="dxa"/>
            <w:tcBorders>
              <w:top w:val="single" w:sz="4" w:space="0" w:color="auto"/>
              <w:left w:val="single" w:sz="4" w:space="0" w:color="auto"/>
              <w:bottom w:val="single" w:sz="4" w:space="0" w:color="auto"/>
              <w:right w:val="single" w:sz="4" w:space="0" w:color="auto"/>
            </w:tcBorders>
          </w:tcPr>
          <w:p w:rsidR="00B6012C" w:rsidRPr="009B3A55" w:rsidRDefault="00EA2E1A" w:rsidP="001955CD">
            <w:pPr>
              <w:pStyle w:val="Header"/>
              <w:spacing w:after="200" w:line="276" w:lineRule="auto"/>
              <w:rPr>
                <w:rFonts w:cs="Arial"/>
                <w:color w:val="3366FF"/>
              </w:rPr>
            </w:pPr>
            <w:r>
              <w:rPr>
                <w:rFonts w:cs="Arial"/>
              </w:rPr>
              <w:t>Recreational and I</w:t>
            </w:r>
            <w:r w:rsidR="00C736E9">
              <w:rPr>
                <w:rFonts w:cs="Arial"/>
              </w:rPr>
              <w:t xml:space="preserve">ndigenous harvest of the southern Australian stock of sardines is negligible. </w:t>
            </w:r>
            <w:r w:rsidR="00BF6CE3">
              <w:rPr>
                <w:rFonts w:cs="Arial"/>
              </w:rPr>
              <w:t>The majority of commercial harvest of this stock is taken by the SA Sardine Fishery, with much smaller catches in Port Phillip Bay in Victoria (Ward et al. 2014).</w:t>
            </w:r>
          </w:p>
        </w:tc>
      </w:tr>
      <w:tr w:rsidR="00B6012C" w:rsidRPr="009B3A55" w:rsidTr="00A579FF">
        <w:trPr>
          <w:cantSplit/>
          <w:jc w:val="center"/>
        </w:trPr>
        <w:tc>
          <w:tcPr>
            <w:tcW w:w="2168"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Commercial licences issued</w:t>
            </w:r>
          </w:p>
        </w:tc>
        <w:tc>
          <w:tcPr>
            <w:tcW w:w="7552" w:type="dxa"/>
            <w:tcBorders>
              <w:top w:val="single" w:sz="4" w:space="0" w:color="auto"/>
              <w:left w:val="single" w:sz="4" w:space="0" w:color="auto"/>
              <w:bottom w:val="single" w:sz="4" w:space="0" w:color="auto"/>
              <w:right w:val="single" w:sz="4" w:space="0" w:color="auto"/>
            </w:tcBorders>
          </w:tcPr>
          <w:p w:rsidR="00B6012C" w:rsidRPr="009B3A55" w:rsidRDefault="009D5C6F" w:rsidP="0010546A">
            <w:pPr>
              <w:rPr>
                <w:rFonts w:cs="Arial"/>
                <w:snapToGrid w:val="0"/>
                <w:color w:val="3366FF"/>
              </w:rPr>
            </w:pPr>
            <w:r>
              <w:rPr>
                <w:rFonts w:cs="Arial"/>
              </w:rPr>
              <w:t>There were 14 licences issued in the 2014 fishing season</w:t>
            </w:r>
            <w:r w:rsidR="0010546A">
              <w:rPr>
                <w:rFonts w:cs="Arial"/>
              </w:rPr>
              <w:t>.</w:t>
            </w:r>
          </w:p>
        </w:tc>
      </w:tr>
      <w:tr w:rsidR="00B6012C" w:rsidRPr="009B3A55" w:rsidTr="00A579FF">
        <w:trPr>
          <w:jc w:val="center"/>
        </w:trPr>
        <w:tc>
          <w:tcPr>
            <w:tcW w:w="2168"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snapToGrid w:val="0"/>
              </w:rPr>
            </w:pPr>
            <w:r w:rsidRPr="009B3A55">
              <w:rPr>
                <w:rFonts w:cs="Arial"/>
                <w:b/>
                <w:snapToGrid w:val="0"/>
              </w:rPr>
              <w:t>Management arrangements</w:t>
            </w:r>
            <w:r w:rsidRPr="009B3A55">
              <w:rPr>
                <w:rFonts w:cs="Arial"/>
                <w:snapToGrid w:val="0"/>
              </w:rPr>
              <w:t xml:space="preserve"> </w:t>
            </w:r>
          </w:p>
        </w:tc>
        <w:tc>
          <w:tcPr>
            <w:tcW w:w="7552" w:type="dxa"/>
            <w:tcBorders>
              <w:top w:val="single" w:sz="4" w:space="0" w:color="auto"/>
              <w:left w:val="single" w:sz="4" w:space="0" w:color="auto"/>
              <w:bottom w:val="single" w:sz="4" w:space="0" w:color="auto"/>
              <w:right w:val="single" w:sz="4" w:space="0" w:color="auto"/>
            </w:tcBorders>
          </w:tcPr>
          <w:p w:rsidR="00ED508C" w:rsidRDefault="00ED508C" w:rsidP="00ED508C">
            <w:pPr>
              <w:adjustRightInd w:val="0"/>
              <w:spacing w:after="0"/>
              <w:rPr>
                <w:rFonts w:cs="Arial"/>
              </w:rPr>
            </w:pPr>
            <w:r w:rsidRPr="00283F82">
              <w:rPr>
                <w:rFonts w:cs="Arial"/>
                <w:snapToGrid w:val="0"/>
              </w:rPr>
              <w:t>The SA Sardine Fishery is managed under</w:t>
            </w:r>
            <w:r w:rsidR="0010546A" w:rsidRPr="00283F82">
              <w:rPr>
                <w:rFonts w:cs="Arial"/>
              </w:rPr>
              <w:t xml:space="preserve"> the </w:t>
            </w:r>
            <w:r w:rsidRPr="00283F82">
              <w:rPr>
                <w:rFonts w:cs="Arial"/>
              </w:rPr>
              <w:t xml:space="preserve">SA </w:t>
            </w:r>
            <w:r w:rsidRPr="00283F82">
              <w:rPr>
                <w:rFonts w:cs="Arial"/>
                <w:i/>
              </w:rPr>
              <w:t xml:space="preserve">Fisheries Management Act 2007, </w:t>
            </w:r>
            <w:r w:rsidRPr="00283F82">
              <w:rPr>
                <w:rFonts w:cs="Arial"/>
              </w:rPr>
              <w:t>the</w:t>
            </w:r>
            <w:r w:rsidRPr="00283F82">
              <w:rPr>
                <w:rFonts w:cs="Arial"/>
                <w:i/>
              </w:rPr>
              <w:t xml:space="preserve"> </w:t>
            </w:r>
            <w:r w:rsidRPr="00283F82">
              <w:rPr>
                <w:rFonts w:cs="Arial"/>
              </w:rPr>
              <w:t xml:space="preserve">SA Fisheries Management (General) Regulations 2007 and the SA Fisheries Management (Marine Scalefish Fisheries) Regulations 2006. </w:t>
            </w:r>
          </w:p>
          <w:p w:rsidR="00023109" w:rsidRDefault="00023109" w:rsidP="00ED508C">
            <w:pPr>
              <w:adjustRightInd w:val="0"/>
              <w:spacing w:after="0"/>
              <w:rPr>
                <w:rFonts w:cs="Arial"/>
              </w:rPr>
            </w:pPr>
          </w:p>
          <w:p w:rsidR="00023109" w:rsidRPr="00283F82" w:rsidRDefault="00023109" w:rsidP="00ED508C">
            <w:pPr>
              <w:adjustRightInd w:val="0"/>
              <w:spacing w:after="0"/>
              <w:rPr>
                <w:rFonts w:cs="Arial"/>
              </w:rPr>
            </w:pPr>
            <w:r>
              <w:rPr>
                <w:rFonts w:cs="Arial"/>
              </w:rPr>
              <w:t xml:space="preserve">Management arrangements are articulated in the </w:t>
            </w:r>
            <w:r w:rsidRPr="00521216">
              <w:rPr>
                <w:rFonts w:cs="Arial"/>
                <w:i/>
              </w:rPr>
              <w:t>South Australian Commercial Marine Scalefish Fishery, PART B – Management arrangements for the taking of sardines</w:t>
            </w:r>
            <w:r w:rsidR="00521216">
              <w:rPr>
                <w:rFonts w:cs="Arial"/>
                <w:i/>
              </w:rPr>
              <w:t xml:space="preserve"> </w:t>
            </w:r>
            <w:r w:rsidR="00521216">
              <w:rPr>
                <w:rFonts w:cs="Arial"/>
              </w:rPr>
              <w:t>(PIRSA 2014)</w:t>
            </w:r>
            <w:r>
              <w:rPr>
                <w:rFonts w:cs="Arial"/>
              </w:rPr>
              <w:t>, which includes the harvest strategy for the fishery. These management measures include:</w:t>
            </w:r>
          </w:p>
          <w:p w:rsidR="00ED508C" w:rsidRPr="00283F82" w:rsidRDefault="00ED508C" w:rsidP="00ED508C">
            <w:pPr>
              <w:adjustRightInd w:val="0"/>
              <w:spacing w:after="0"/>
              <w:rPr>
                <w:rFonts w:cs="Arial"/>
                <w:snapToGrid w:val="0"/>
              </w:rPr>
            </w:pPr>
          </w:p>
          <w:p w:rsidR="00B6012C" w:rsidRPr="00283F82" w:rsidRDefault="00B6012C" w:rsidP="00283F82">
            <w:pPr>
              <w:spacing w:after="0"/>
              <w:rPr>
                <w:rFonts w:cs="Arial"/>
                <w:snapToGrid w:val="0"/>
              </w:rPr>
            </w:pPr>
            <w:r w:rsidRPr="00283F82">
              <w:rPr>
                <w:rFonts w:cs="Arial"/>
                <w:snapToGrid w:val="0"/>
                <w:u w:val="single"/>
              </w:rPr>
              <w:t>Input controls</w:t>
            </w:r>
          </w:p>
          <w:p w:rsidR="00B6012C" w:rsidRPr="00283F82" w:rsidRDefault="0010546A" w:rsidP="0010546A">
            <w:pPr>
              <w:numPr>
                <w:ilvl w:val="0"/>
                <w:numId w:val="33"/>
              </w:numPr>
              <w:tabs>
                <w:tab w:val="clear" w:pos="1080"/>
              </w:tabs>
              <w:adjustRightInd w:val="0"/>
              <w:spacing w:after="0"/>
              <w:ind w:left="288" w:hanging="288"/>
              <w:rPr>
                <w:rFonts w:cs="Arial"/>
              </w:rPr>
            </w:pPr>
            <w:r w:rsidRPr="00283F82">
              <w:rPr>
                <w:rFonts w:cs="Arial"/>
              </w:rPr>
              <w:t>Maximum of two vessels per licence</w:t>
            </w:r>
          </w:p>
          <w:p w:rsidR="0010546A" w:rsidRDefault="0010546A" w:rsidP="0010546A">
            <w:pPr>
              <w:numPr>
                <w:ilvl w:val="0"/>
                <w:numId w:val="33"/>
              </w:numPr>
              <w:tabs>
                <w:tab w:val="clear" w:pos="1080"/>
              </w:tabs>
              <w:adjustRightInd w:val="0"/>
              <w:spacing w:after="0"/>
              <w:ind w:left="288" w:hanging="288"/>
              <w:rPr>
                <w:rFonts w:cs="Arial"/>
              </w:rPr>
            </w:pPr>
            <w:r w:rsidRPr="00283F82">
              <w:rPr>
                <w:rFonts w:cs="Arial"/>
              </w:rPr>
              <w:t>Maximum of two nets per licence</w:t>
            </w:r>
          </w:p>
          <w:p w:rsidR="00023109" w:rsidRPr="00283F82" w:rsidRDefault="00023109" w:rsidP="0010546A">
            <w:pPr>
              <w:numPr>
                <w:ilvl w:val="0"/>
                <w:numId w:val="33"/>
              </w:numPr>
              <w:tabs>
                <w:tab w:val="clear" w:pos="1080"/>
              </w:tabs>
              <w:adjustRightInd w:val="0"/>
              <w:spacing w:after="0"/>
              <w:ind w:left="288" w:hanging="288"/>
              <w:rPr>
                <w:rFonts w:cs="Arial"/>
              </w:rPr>
            </w:pPr>
            <w:r>
              <w:rPr>
                <w:rFonts w:cs="Arial"/>
              </w:rPr>
              <w:t>Regulated dimensions for nets</w:t>
            </w:r>
          </w:p>
          <w:p w:rsidR="0010546A" w:rsidRPr="00283F82" w:rsidRDefault="0010546A" w:rsidP="0010546A">
            <w:pPr>
              <w:numPr>
                <w:ilvl w:val="0"/>
                <w:numId w:val="33"/>
              </w:numPr>
              <w:tabs>
                <w:tab w:val="clear" w:pos="1080"/>
              </w:tabs>
              <w:adjustRightInd w:val="0"/>
              <w:spacing w:after="0"/>
              <w:ind w:left="288" w:hanging="288"/>
              <w:rPr>
                <w:rFonts w:cs="Arial"/>
              </w:rPr>
            </w:pPr>
            <w:r w:rsidRPr="00283F82">
              <w:rPr>
                <w:rFonts w:cs="Arial"/>
              </w:rPr>
              <w:t>Limited entry</w:t>
            </w:r>
          </w:p>
          <w:p w:rsidR="0010546A" w:rsidRPr="00283F82" w:rsidRDefault="0010546A" w:rsidP="0010546A">
            <w:pPr>
              <w:numPr>
                <w:ilvl w:val="0"/>
                <w:numId w:val="33"/>
              </w:numPr>
              <w:tabs>
                <w:tab w:val="clear" w:pos="1080"/>
              </w:tabs>
              <w:adjustRightInd w:val="0"/>
              <w:spacing w:after="0"/>
              <w:ind w:left="288" w:hanging="288"/>
              <w:rPr>
                <w:rFonts w:cs="Arial"/>
              </w:rPr>
            </w:pPr>
            <w:r w:rsidRPr="00283F82">
              <w:rPr>
                <w:rFonts w:cs="Arial"/>
              </w:rPr>
              <w:t>Closed areas enforced by Vessel Monitoring Systems</w:t>
            </w:r>
          </w:p>
          <w:p w:rsidR="0010546A" w:rsidRPr="00283F82" w:rsidRDefault="0010546A" w:rsidP="0010546A">
            <w:pPr>
              <w:autoSpaceDE w:val="0"/>
              <w:autoSpaceDN w:val="0"/>
              <w:spacing w:after="0"/>
              <w:ind w:left="34"/>
              <w:rPr>
                <w:rFonts w:cs="Arial"/>
                <w:snapToGrid w:val="0"/>
                <w:u w:val="single"/>
              </w:rPr>
            </w:pPr>
          </w:p>
          <w:p w:rsidR="00B6012C" w:rsidRPr="00283F82" w:rsidRDefault="00B6012C" w:rsidP="0010546A">
            <w:pPr>
              <w:autoSpaceDE w:val="0"/>
              <w:autoSpaceDN w:val="0"/>
              <w:spacing w:after="0"/>
              <w:ind w:left="34"/>
              <w:rPr>
                <w:rFonts w:cs="Arial"/>
                <w:snapToGrid w:val="0"/>
              </w:rPr>
            </w:pPr>
            <w:r w:rsidRPr="00283F82">
              <w:rPr>
                <w:rFonts w:cs="Arial"/>
                <w:snapToGrid w:val="0"/>
                <w:u w:val="single"/>
              </w:rPr>
              <w:lastRenderedPageBreak/>
              <w:t>Output controls</w:t>
            </w:r>
          </w:p>
          <w:p w:rsidR="00B6012C" w:rsidRPr="00283F82" w:rsidRDefault="0010546A" w:rsidP="00B6012C">
            <w:pPr>
              <w:numPr>
                <w:ilvl w:val="0"/>
                <w:numId w:val="33"/>
              </w:numPr>
              <w:tabs>
                <w:tab w:val="clear" w:pos="1080"/>
              </w:tabs>
              <w:adjustRightInd w:val="0"/>
              <w:spacing w:after="0"/>
              <w:ind w:left="288" w:hanging="288"/>
              <w:rPr>
                <w:rFonts w:cs="Arial"/>
              </w:rPr>
            </w:pPr>
            <w:r w:rsidRPr="00283F82">
              <w:rPr>
                <w:rFonts w:cs="Arial"/>
              </w:rPr>
              <w:t>Total Allowable Commercial Catch</w:t>
            </w:r>
            <w:r w:rsidR="00B6012C" w:rsidRPr="00283F82">
              <w:rPr>
                <w:rFonts w:cs="Arial"/>
              </w:rPr>
              <w:t xml:space="preserve"> </w:t>
            </w:r>
            <w:r w:rsidRPr="00283F82">
              <w:rPr>
                <w:rFonts w:cs="Arial"/>
              </w:rPr>
              <w:t>(</w:t>
            </w:r>
            <w:r w:rsidR="00B6012C" w:rsidRPr="00283F82">
              <w:rPr>
                <w:rFonts w:cs="Arial"/>
              </w:rPr>
              <w:t>TAC</w:t>
            </w:r>
            <w:r w:rsidR="00283F82" w:rsidRPr="00283F82">
              <w:rPr>
                <w:rFonts w:cs="Arial"/>
              </w:rPr>
              <w:t>C)</w:t>
            </w:r>
            <w:r w:rsidR="00B6012C" w:rsidRPr="00283F82">
              <w:rPr>
                <w:rFonts w:cs="Arial"/>
              </w:rPr>
              <w:t xml:space="preserve"> and Individual Transferable Quota (ITQ) system</w:t>
            </w:r>
            <w:r w:rsidR="00283F82" w:rsidRPr="00283F82">
              <w:rPr>
                <w:rFonts w:cs="Arial"/>
              </w:rPr>
              <w:t>, informed by harvest strategy</w:t>
            </w:r>
          </w:p>
          <w:p w:rsidR="00283F82" w:rsidRPr="00283F82" w:rsidRDefault="00283F82" w:rsidP="00283F82">
            <w:pPr>
              <w:numPr>
                <w:ilvl w:val="0"/>
                <w:numId w:val="33"/>
              </w:numPr>
              <w:tabs>
                <w:tab w:val="clear" w:pos="1080"/>
              </w:tabs>
              <w:adjustRightInd w:val="0"/>
              <w:spacing w:after="0"/>
              <w:ind w:left="288" w:hanging="288"/>
              <w:rPr>
                <w:rFonts w:cs="Arial"/>
              </w:rPr>
            </w:pPr>
            <w:r w:rsidRPr="00283F82">
              <w:rPr>
                <w:rFonts w:cs="Arial"/>
              </w:rPr>
              <w:t xml:space="preserve">Catch Disposal Records </w:t>
            </w:r>
            <w:r w:rsidR="00521216">
              <w:rPr>
                <w:rFonts w:cs="Arial"/>
              </w:rPr>
              <w:t>submitted</w:t>
            </w:r>
            <w:r w:rsidRPr="00283F82">
              <w:rPr>
                <w:rFonts w:cs="Arial"/>
              </w:rPr>
              <w:t xml:space="preserve"> </w:t>
            </w:r>
            <w:r w:rsidR="00521216">
              <w:rPr>
                <w:rFonts w:cs="Arial"/>
              </w:rPr>
              <w:t xml:space="preserve">upon landing </w:t>
            </w:r>
            <w:r w:rsidRPr="00283F82">
              <w:rPr>
                <w:rFonts w:cs="Arial"/>
              </w:rPr>
              <w:t>on a per trip basis</w:t>
            </w:r>
          </w:p>
          <w:p w:rsidR="000D5286" w:rsidRDefault="00521216" w:rsidP="000D5286">
            <w:pPr>
              <w:numPr>
                <w:ilvl w:val="0"/>
                <w:numId w:val="33"/>
              </w:numPr>
              <w:tabs>
                <w:tab w:val="clear" w:pos="1080"/>
              </w:tabs>
              <w:adjustRightInd w:val="0"/>
              <w:spacing w:after="0"/>
              <w:ind w:left="288" w:hanging="288"/>
              <w:rPr>
                <w:rFonts w:cs="Arial"/>
              </w:rPr>
            </w:pPr>
            <w:r>
              <w:rPr>
                <w:rFonts w:cs="Arial"/>
              </w:rPr>
              <w:t>Daily logbook catch and effort data submitted monthly</w:t>
            </w:r>
          </w:p>
          <w:p w:rsidR="000D5286" w:rsidRPr="000D5286" w:rsidRDefault="000D5286" w:rsidP="000D5286">
            <w:pPr>
              <w:adjustRightInd w:val="0"/>
              <w:spacing w:after="0"/>
              <w:ind w:left="288"/>
              <w:rPr>
                <w:rFonts w:cs="Arial"/>
              </w:rPr>
            </w:pPr>
          </w:p>
          <w:p w:rsidR="00B6012C" w:rsidRPr="00283F82" w:rsidRDefault="00412898" w:rsidP="00412898">
            <w:pPr>
              <w:autoSpaceDE w:val="0"/>
              <w:autoSpaceDN w:val="0"/>
              <w:rPr>
                <w:rFonts w:cs="Arial"/>
                <w:snapToGrid w:val="0"/>
              </w:rPr>
            </w:pPr>
            <w:r>
              <w:rPr>
                <w:rFonts w:cs="Arial"/>
              </w:rPr>
              <w:t>Parts of the</w:t>
            </w:r>
            <w:r>
              <w:rPr>
                <w:rFonts w:cs="Arial"/>
                <w:snapToGrid w:val="0"/>
              </w:rPr>
              <w:t xml:space="preserve"> fishery operate</w:t>
            </w:r>
            <w:r w:rsidR="00B6012C" w:rsidRPr="00283F82">
              <w:rPr>
                <w:rFonts w:cs="Arial"/>
                <w:snapToGrid w:val="0"/>
              </w:rPr>
              <w:t xml:space="preserve"> within the Commonwealth Marine Reserve network of the </w:t>
            </w:r>
            <w:r>
              <w:rPr>
                <w:rFonts w:cs="Arial"/>
                <w:snapToGrid w:val="0"/>
              </w:rPr>
              <w:t xml:space="preserve">South-east and the </w:t>
            </w:r>
            <w:r w:rsidR="0010546A" w:rsidRPr="00283F82">
              <w:rPr>
                <w:rFonts w:cs="Arial"/>
              </w:rPr>
              <w:t>South-west</w:t>
            </w:r>
            <w:r w:rsidR="00B6012C" w:rsidRPr="00283F82">
              <w:rPr>
                <w:rFonts w:cs="Arial"/>
              </w:rPr>
              <w:t xml:space="preserve"> Marine Region</w:t>
            </w:r>
            <w:r>
              <w:rPr>
                <w:rFonts w:cs="Arial"/>
              </w:rPr>
              <w:t>s</w:t>
            </w:r>
            <w:r w:rsidR="00B6012C" w:rsidRPr="00283F82">
              <w:rPr>
                <w:rFonts w:cs="Arial"/>
                <w:i/>
              </w:rPr>
              <w:t xml:space="preserve">. </w:t>
            </w:r>
          </w:p>
        </w:tc>
      </w:tr>
      <w:tr w:rsidR="00B6012C" w:rsidRPr="009B3A55" w:rsidTr="00A579FF">
        <w:trPr>
          <w:jc w:val="center"/>
        </w:trPr>
        <w:tc>
          <w:tcPr>
            <w:tcW w:w="2168"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lastRenderedPageBreak/>
              <w:t>Export</w:t>
            </w:r>
          </w:p>
        </w:tc>
        <w:tc>
          <w:tcPr>
            <w:tcW w:w="7552" w:type="dxa"/>
            <w:tcBorders>
              <w:top w:val="single" w:sz="4" w:space="0" w:color="auto"/>
              <w:left w:val="single" w:sz="4" w:space="0" w:color="auto"/>
              <w:bottom w:val="single" w:sz="4" w:space="0" w:color="auto"/>
              <w:right w:val="single" w:sz="4" w:space="0" w:color="auto"/>
            </w:tcBorders>
          </w:tcPr>
          <w:p w:rsidR="00B6012C" w:rsidRPr="009B3A55" w:rsidRDefault="00080211" w:rsidP="001955CD">
            <w:pPr>
              <w:rPr>
                <w:rFonts w:cs="Arial"/>
                <w:snapToGrid w:val="0"/>
                <w:color w:val="3366FF"/>
              </w:rPr>
            </w:pPr>
            <w:r>
              <w:rPr>
                <w:rFonts w:cs="Arial"/>
              </w:rPr>
              <w:t>The majority of product is sold locally, as fodder for tuna farms.</w:t>
            </w:r>
          </w:p>
        </w:tc>
      </w:tr>
      <w:tr w:rsidR="00B6012C" w:rsidRPr="009B3A55" w:rsidTr="00A579FF">
        <w:trPr>
          <w:jc w:val="center"/>
        </w:trPr>
        <w:tc>
          <w:tcPr>
            <w:tcW w:w="2168"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Bycatch</w:t>
            </w:r>
          </w:p>
        </w:tc>
        <w:tc>
          <w:tcPr>
            <w:tcW w:w="7552" w:type="dxa"/>
            <w:tcBorders>
              <w:top w:val="single" w:sz="4" w:space="0" w:color="auto"/>
              <w:left w:val="single" w:sz="4" w:space="0" w:color="auto"/>
              <w:bottom w:val="single" w:sz="4" w:space="0" w:color="auto"/>
              <w:right w:val="single" w:sz="4" w:space="0" w:color="auto"/>
            </w:tcBorders>
          </w:tcPr>
          <w:p w:rsidR="00B6012C" w:rsidRPr="009B3A55" w:rsidRDefault="00D4232A" w:rsidP="00CF3EEC">
            <w:pPr>
              <w:rPr>
                <w:rFonts w:cs="Arial"/>
                <w:snapToGrid w:val="0"/>
                <w:color w:val="3366FF"/>
              </w:rPr>
            </w:pPr>
            <w:r w:rsidRPr="00CF3EEC">
              <w:rPr>
                <w:rFonts w:cs="Arial"/>
              </w:rPr>
              <w:t xml:space="preserve">Due to the high specificity of the fishing method bycatch is minimal, with the target species comprising over 98% of landed catch. </w:t>
            </w:r>
          </w:p>
        </w:tc>
      </w:tr>
      <w:tr w:rsidR="00B6012C" w:rsidRPr="009B3A55" w:rsidTr="00A579FF">
        <w:trPr>
          <w:jc w:val="center"/>
        </w:trPr>
        <w:tc>
          <w:tcPr>
            <w:tcW w:w="2168"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Interaction with Protected Species</w:t>
            </w:r>
            <w:r w:rsidRPr="009B3A55">
              <w:rPr>
                <w:rStyle w:val="FootnoteReference"/>
                <w:rFonts w:cs="Arial"/>
                <w:b/>
                <w:snapToGrid w:val="0"/>
              </w:rPr>
              <w:footnoteReference w:id="1"/>
            </w:r>
          </w:p>
        </w:tc>
        <w:tc>
          <w:tcPr>
            <w:tcW w:w="7552" w:type="dxa"/>
            <w:tcBorders>
              <w:top w:val="single" w:sz="4" w:space="0" w:color="auto"/>
              <w:left w:val="single" w:sz="4" w:space="0" w:color="auto"/>
              <w:bottom w:val="single" w:sz="4" w:space="0" w:color="auto"/>
              <w:right w:val="single" w:sz="4" w:space="0" w:color="auto"/>
            </w:tcBorders>
          </w:tcPr>
          <w:p w:rsidR="00A069DD" w:rsidRDefault="00A069DD" w:rsidP="00A069DD">
            <w:pPr>
              <w:tabs>
                <w:tab w:val="left" w:pos="360"/>
              </w:tabs>
              <w:spacing w:after="120"/>
              <w:rPr>
                <w:rFonts w:cs="Arial"/>
              </w:rPr>
            </w:pPr>
            <w:r>
              <w:rPr>
                <w:rFonts w:cs="Arial"/>
              </w:rPr>
              <w:t>An independent research program in 2004-05 found high interaction rates between the SA Sardine Fishery and short-beaked common dolphins (</w:t>
            </w:r>
            <w:r w:rsidRPr="00D0581B">
              <w:rPr>
                <w:rFonts w:cs="Arial"/>
                <w:i/>
              </w:rPr>
              <w:t>Delphinus delphis</w:t>
            </w:r>
            <w:r>
              <w:rPr>
                <w:rFonts w:cs="Arial"/>
              </w:rPr>
              <w:t xml:space="preserve">). In response to this discovery, </w:t>
            </w:r>
            <w:r w:rsidR="00CA4F05">
              <w:rPr>
                <w:rFonts w:cs="Arial"/>
              </w:rPr>
              <w:t>the SA Sardine Industry Association</w:t>
            </w:r>
            <w:r>
              <w:rPr>
                <w:rFonts w:cs="Arial"/>
              </w:rPr>
              <w:t xml:space="preserve"> implemented a </w:t>
            </w:r>
            <w:r w:rsidRPr="00CA4F05">
              <w:rPr>
                <w:rFonts w:cs="Arial"/>
                <w:i/>
              </w:rPr>
              <w:t xml:space="preserve">Code of Practice </w:t>
            </w:r>
            <w:r w:rsidR="00CA4F05" w:rsidRPr="00CA4F05">
              <w:rPr>
                <w:rFonts w:cs="Arial"/>
                <w:i/>
              </w:rPr>
              <w:t>for mitigating the interactions of the South Australian Sardine Fishery with wildlife</w:t>
            </w:r>
            <w:r w:rsidR="00CA4F05">
              <w:rPr>
                <w:rFonts w:cs="Arial"/>
              </w:rPr>
              <w:t xml:space="preserve"> </w:t>
            </w:r>
            <w:r>
              <w:rPr>
                <w:rFonts w:cs="Arial"/>
              </w:rPr>
              <w:t>(</w:t>
            </w:r>
            <w:r w:rsidR="00CA4F05">
              <w:rPr>
                <w:rFonts w:cs="Arial"/>
              </w:rPr>
              <w:t xml:space="preserve">the </w:t>
            </w:r>
            <w:r>
              <w:rPr>
                <w:rFonts w:cs="Arial"/>
              </w:rPr>
              <w:t xml:space="preserve">CoP) to mitigate against interactions with </w:t>
            </w:r>
            <w:r w:rsidR="00BB2835">
              <w:rPr>
                <w:rFonts w:cs="Arial"/>
              </w:rPr>
              <w:t xml:space="preserve">all </w:t>
            </w:r>
            <w:r w:rsidR="005261E2">
              <w:rPr>
                <w:rFonts w:cs="Arial"/>
              </w:rPr>
              <w:t xml:space="preserve">protected </w:t>
            </w:r>
            <w:r w:rsidR="00BB2835">
              <w:rPr>
                <w:rFonts w:cs="Arial"/>
              </w:rPr>
              <w:t>wildlife</w:t>
            </w:r>
            <w:r w:rsidR="005261E2">
              <w:rPr>
                <w:rFonts w:cs="Arial"/>
              </w:rPr>
              <w:t xml:space="preserve"> (including sharks and seals)</w:t>
            </w:r>
            <w:r w:rsidR="00BB2835">
              <w:rPr>
                <w:rFonts w:cs="Arial"/>
              </w:rPr>
              <w:t xml:space="preserve">, but with a special focus on common dolphins. </w:t>
            </w:r>
            <w:r>
              <w:rPr>
                <w:rFonts w:cs="Arial"/>
              </w:rPr>
              <w:t>PIRSA continued with its independent observer program</w:t>
            </w:r>
            <w:r w:rsidR="00BB2835">
              <w:rPr>
                <w:rFonts w:cs="Arial"/>
              </w:rPr>
              <w:t xml:space="preserve"> and commenced compliance monitoring of fishers’ adherence to the CoP</w:t>
            </w:r>
            <w:r>
              <w:rPr>
                <w:rFonts w:cs="Arial"/>
              </w:rPr>
              <w:t>. The effectiveness of the CoP has been reviewed by independent scientists and publically reported on annually since 2007 (Ward et al. 2015</w:t>
            </w:r>
            <w:r w:rsidR="00CA4F05">
              <w:rPr>
                <w:rFonts w:cs="Arial"/>
              </w:rPr>
              <w:t>a</w:t>
            </w:r>
            <w:r>
              <w:rPr>
                <w:rFonts w:cs="Arial"/>
              </w:rPr>
              <w:t>).</w:t>
            </w:r>
          </w:p>
          <w:p w:rsidR="00A069DD" w:rsidRDefault="00A069DD" w:rsidP="00A069DD">
            <w:pPr>
              <w:tabs>
                <w:tab w:val="left" w:pos="360"/>
              </w:tabs>
              <w:spacing w:after="120"/>
              <w:rPr>
                <w:rFonts w:cs="Arial"/>
              </w:rPr>
            </w:pPr>
            <w:r>
              <w:rPr>
                <w:rFonts w:cs="Arial"/>
              </w:rPr>
              <w:t>The CoP has been refined since its inception and appears to have significantly reduced interaction rates. In the 2014-15 fishing season, encirclement rates recorded by independent observers and in industry logbooks were ~8 per 100 net sets, a reduction of 87% since the introduction of the CoP. The CoP has also been a useful mechanism for identifying the most effective measures for safely releasing dolphins that are not observed until after the ne</w:t>
            </w:r>
            <w:r w:rsidR="00AE75F2">
              <w:rPr>
                <w:rFonts w:cs="Arial"/>
              </w:rPr>
              <w:t>t is deployed, through quarterly meetings of stakeholders to</w:t>
            </w:r>
            <w:r w:rsidR="00595154">
              <w:rPr>
                <w:rFonts w:cs="Arial"/>
              </w:rPr>
              <w:t xml:space="preserve"> review interaction reports.</w:t>
            </w:r>
          </w:p>
          <w:p w:rsidR="00B6012C" w:rsidRPr="00590037" w:rsidRDefault="00A069DD" w:rsidP="000D5286">
            <w:pPr>
              <w:tabs>
                <w:tab w:val="left" w:pos="360"/>
              </w:tabs>
              <w:spacing w:after="120"/>
              <w:rPr>
                <w:rFonts w:cs="Arial"/>
              </w:rPr>
            </w:pPr>
            <w:r>
              <w:rPr>
                <w:rFonts w:cs="Arial"/>
              </w:rPr>
              <w:t xml:space="preserve">However, despite these encouraging improvements, </w:t>
            </w:r>
            <w:r w:rsidR="00170BB5">
              <w:rPr>
                <w:rFonts w:cs="Arial"/>
              </w:rPr>
              <w:t xml:space="preserve">there </w:t>
            </w:r>
            <w:r w:rsidR="00CD6F16">
              <w:rPr>
                <w:rFonts w:cs="Arial"/>
              </w:rPr>
              <w:t>have been</w:t>
            </w:r>
            <w:r w:rsidR="00170BB5">
              <w:rPr>
                <w:rFonts w:cs="Arial"/>
              </w:rPr>
              <w:t xml:space="preserve"> ongoing</w:t>
            </w:r>
            <w:r w:rsidR="00170BB5" w:rsidRPr="0084341B">
              <w:rPr>
                <w:rFonts w:cs="Arial"/>
              </w:rPr>
              <w:t xml:space="preserve"> discrepancies in catch and effort data </w:t>
            </w:r>
            <w:r w:rsidR="00170BB5">
              <w:rPr>
                <w:rFonts w:cs="Arial"/>
              </w:rPr>
              <w:t>that correlat</w:t>
            </w:r>
            <w:r w:rsidR="00CD6F16">
              <w:rPr>
                <w:rFonts w:cs="Arial"/>
              </w:rPr>
              <w:t>e to the times when observers a</w:t>
            </w:r>
            <w:r w:rsidR="00170BB5">
              <w:rPr>
                <w:rFonts w:cs="Arial"/>
              </w:rPr>
              <w:t xml:space="preserve">re onboard (Ward et al 2015) and </w:t>
            </w:r>
            <w:r w:rsidR="00CD6F16">
              <w:rPr>
                <w:rFonts w:cs="Arial"/>
              </w:rPr>
              <w:t xml:space="preserve">some </w:t>
            </w:r>
            <w:r w:rsidR="00170BB5">
              <w:rPr>
                <w:rFonts w:cs="Arial"/>
              </w:rPr>
              <w:t xml:space="preserve">differences in the rate of dolphin mortalities reported by observers compared to those reported in logbooks. </w:t>
            </w:r>
            <w:r w:rsidR="000D5286">
              <w:rPr>
                <w:rFonts w:cs="Arial"/>
              </w:rPr>
              <w:t>While overt and covert surveillance undertaken by PIRSA indicates fishers are complying with the CoP when observers are not on board, further</w:t>
            </w:r>
            <w:r w:rsidR="005C1EBA">
              <w:rPr>
                <w:rFonts w:cs="Arial"/>
              </w:rPr>
              <w:t xml:space="preserve"> investigation is required to ensure </w:t>
            </w:r>
            <w:r w:rsidRPr="00C71B5E">
              <w:rPr>
                <w:rFonts w:cs="Arial"/>
              </w:rPr>
              <w:t xml:space="preserve">the total mortality of short-beaked common dolphins in the fishery </w:t>
            </w:r>
            <w:r w:rsidR="005C1EBA">
              <w:rPr>
                <w:rFonts w:cs="Arial"/>
              </w:rPr>
              <w:t>is accurately understood</w:t>
            </w:r>
            <w:r w:rsidRPr="00C71B5E">
              <w:rPr>
                <w:rFonts w:cs="Arial"/>
              </w:rPr>
              <w:t xml:space="preserve">. </w:t>
            </w:r>
          </w:p>
        </w:tc>
      </w:tr>
    </w:tbl>
    <w:p w:rsidR="00A106C9" w:rsidRDefault="00A106C9">
      <w:r>
        <w:br w:type="page"/>
      </w:r>
    </w:p>
    <w:tbl>
      <w:tblPr>
        <w:tblW w:w="972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68"/>
        <w:gridCol w:w="7552"/>
      </w:tblGrid>
      <w:tr w:rsidR="00B6012C" w:rsidRPr="009B3A55" w:rsidTr="00A579FF">
        <w:trPr>
          <w:jc w:val="center"/>
        </w:trPr>
        <w:tc>
          <w:tcPr>
            <w:tcW w:w="2168"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lastRenderedPageBreak/>
              <w:t>Ecosystem Impacts</w:t>
            </w:r>
          </w:p>
        </w:tc>
        <w:tc>
          <w:tcPr>
            <w:tcW w:w="7552" w:type="dxa"/>
            <w:tcBorders>
              <w:top w:val="single" w:sz="4" w:space="0" w:color="auto"/>
              <w:left w:val="single" w:sz="4" w:space="0" w:color="auto"/>
              <w:bottom w:val="single" w:sz="4" w:space="0" w:color="auto"/>
              <w:right w:val="single" w:sz="4" w:space="0" w:color="auto"/>
            </w:tcBorders>
          </w:tcPr>
          <w:p w:rsidR="00412898" w:rsidRPr="00BB524F" w:rsidRDefault="00A106C9" w:rsidP="001955CD">
            <w:pPr>
              <w:rPr>
                <w:rFonts w:cs="Arial"/>
              </w:rPr>
            </w:pPr>
            <w:r>
              <w:rPr>
                <w:rFonts w:cs="Arial"/>
              </w:rPr>
              <w:t>While the SA Sardine F</w:t>
            </w:r>
            <w:r w:rsidR="00412898" w:rsidRPr="00BB524F">
              <w:rPr>
                <w:rFonts w:cs="Arial"/>
              </w:rPr>
              <w:t xml:space="preserve">ishery operates within both the </w:t>
            </w:r>
            <w:r w:rsidR="00DE44A8" w:rsidRPr="00BB524F">
              <w:rPr>
                <w:rFonts w:cs="Arial"/>
              </w:rPr>
              <w:t>South-east and South-west Marine Regions, the majority of fishing effort occurs in the Spencer Gulf Shelf Province (Provincial Bioregion 33) in the South-west Marine Region.</w:t>
            </w:r>
          </w:p>
          <w:p w:rsidR="007D5912" w:rsidRPr="00BB524F" w:rsidRDefault="00B6012C" w:rsidP="007D5912">
            <w:pPr>
              <w:rPr>
                <w:rFonts w:cs="Arial"/>
              </w:rPr>
            </w:pPr>
            <w:r w:rsidRPr="00BB524F">
              <w:rPr>
                <w:rFonts w:cs="Arial"/>
              </w:rPr>
              <w:t xml:space="preserve">The Marine bioregional plan for the </w:t>
            </w:r>
            <w:r w:rsidR="00DE44A8" w:rsidRPr="00BB524F">
              <w:rPr>
                <w:rFonts w:cs="Arial"/>
              </w:rPr>
              <w:t>South-west</w:t>
            </w:r>
            <w:r w:rsidRPr="00BB524F">
              <w:rPr>
                <w:rFonts w:cs="Arial"/>
              </w:rPr>
              <w:t xml:space="preserve"> Marine Region 2012 has identified that there are </w:t>
            </w:r>
            <w:r w:rsidR="00DE44A8" w:rsidRPr="00BB524F">
              <w:rPr>
                <w:rFonts w:cs="Arial"/>
              </w:rPr>
              <w:t xml:space="preserve">three </w:t>
            </w:r>
            <w:r w:rsidRPr="00BB524F">
              <w:rPr>
                <w:rFonts w:cs="Arial"/>
              </w:rPr>
              <w:t xml:space="preserve">key ecological features present </w:t>
            </w:r>
            <w:r w:rsidR="00DE44A8" w:rsidRPr="00BB524F">
              <w:rPr>
                <w:rFonts w:cs="Arial"/>
              </w:rPr>
              <w:t>in this</w:t>
            </w:r>
            <w:r w:rsidRPr="00BB524F">
              <w:rPr>
                <w:rFonts w:cs="Arial"/>
              </w:rPr>
              <w:t xml:space="preserve"> area of the fishery</w:t>
            </w:r>
            <w:r w:rsidR="00763ACB" w:rsidRPr="00BB524F">
              <w:rPr>
                <w:rFonts w:cs="Arial"/>
              </w:rPr>
              <w:t>. These are</w:t>
            </w:r>
            <w:r w:rsidR="00DE44A8" w:rsidRPr="00BB524F">
              <w:rPr>
                <w:rFonts w:cs="Arial"/>
              </w:rPr>
              <w:t xml:space="preserve"> ancient coastline at 90-120 m depth</w:t>
            </w:r>
            <w:r w:rsidR="00763ACB" w:rsidRPr="00BB524F">
              <w:rPr>
                <w:rFonts w:cs="Arial"/>
              </w:rPr>
              <w:t>,</w:t>
            </w:r>
            <w:r w:rsidR="00DE44A8" w:rsidRPr="00BB524F">
              <w:rPr>
                <w:rFonts w:cs="Arial"/>
              </w:rPr>
              <w:t xml:space="preserve"> upwellings around </w:t>
            </w:r>
            <w:r w:rsidR="007D5912" w:rsidRPr="00BB524F">
              <w:rPr>
                <w:rFonts w:cs="Arial"/>
              </w:rPr>
              <w:t>the Eyre</w:t>
            </w:r>
            <w:r w:rsidRPr="00BB524F">
              <w:rPr>
                <w:rFonts w:cs="Arial"/>
              </w:rPr>
              <w:t xml:space="preserve"> </w:t>
            </w:r>
            <w:r w:rsidR="007D5912" w:rsidRPr="00BB524F">
              <w:rPr>
                <w:rFonts w:cs="Arial"/>
              </w:rPr>
              <w:t xml:space="preserve">Peninsula and aggregations of small pelagic fish. </w:t>
            </w:r>
          </w:p>
          <w:p w:rsidR="00B6012C" w:rsidRPr="009B3A55" w:rsidRDefault="007D5912" w:rsidP="00CD6F16">
            <w:pPr>
              <w:rPr>
                <w:rFonts w:cs="Arial"/>
                <w:color w:val="3366FF"/>
                <w:highlight w:val="yellow"/>
              </w:rPr>
            </w:pPr>
            <w:r w:rsidRPr="00BB524F">
              <w:rPr>
                <w:rFonts w:cs="Arial"/>
              </w:rPr>
              <w:t xml:space="preserve">Due </w:t>
            </w:r>
            <w:r w:rsidR="00B6012C" w:rsidRPr="00BB524F">
              <w:rPr>
                <w:rFonts w:cs="Arial"/>
              </w:rPr>
              <w:t xml:space="preserve">to the </w:t>
            </w:r>
            <w:r w:rsidRPr="00BB524F">
              <w:rPr>
                <w:rFonts w:cs="Arial"/>
              </w:rPr>
              <w:t>low impact</w:t>
            </w:r>
            <w:r w:rsidR="00B6012C" w:rsidRPr="00BB524F">
              <w:rPr>
                <w:rFonts w:cs="Arial"/>
              </w:rPr>
              <w:t xml:space="preserve"> harvesting method used in the fishery (</w:t>
            </w:r>
            <w:r w:rsidRPr="00BB524F">
              <w:rPr>
                <w:rFonts w:cs="Arial"/>
              </w:rPr>
              <w:t>purse seining</w:t>
            </w:r>
            <w:r w:rsidR="00B6012C" w:rsidRPr="00BB524F">
              <w:rPr>
                <w:rFonts w:cs="Arial"/>
              </w:rPr>
              <w:t>), im</w:t>
            </w:r>
            <w:r w:rsidRPr="00BB524F">
              <w:rPr>
                <w:rFonts w:cs="Arial"/>
              </w:rPr>
              <w:t>pacts to the physical ecosystem</w:t>
            </w:r>
            <w:r w:rsidR="00763ACB" w:rsidRPr="00BB524F">
              <w:rPr>
                <w:rFonts w:cs="Arial"/>
              </w:rPr>
              <w:t xml:space="preserve"> such as</w:t>
            </w:r>
            <w:r w:rsidRPr="00BB524F">
              <w:rPr>
                <w:rFonts w:cs="Arial"/>
              </w:rPr>
              <w:t xml:space="preserve"> the ancient coastline, </w:t>
            </w:r>
            <w:r w:rsidR="00B6012C" w:rsidRPr="00BB524F">
              <w:rPr>
                <w:rFonts w:cs="Arial"/>
              </w:rPr>
              <w:t xml:space="preserve">are negligible. </w:t>
            </w:r>
            <w:r w:rsidR="00763ACB" w:rsidRPr="00BB524F">
              <w:rPr>
                <w:rFonts w:cs="Arial"/>
              </w:rPr>
              <w:t xml:space="preserve">Fishing activity is closely linked to the remaining relevant key ecological features of regional upwellings and small pelagic fish aggregations, however </w:t>
            </w:r>
            <w:r w:rsidR="00B6012C" w:rsidRPr="00BB524F">
              <w:rPr>
                <w:rFonts w:cs="Arial"/>
              </w:rPr>
              <w:t>impacts on the food web are unlikely given that take of the target species is limited to ecologically sustainable level</w:t>
            </w:r>
            <w:r w:rsidR="00A106C9">
              <w:rPr>
                <w:rFonts w:cs="Arial"/>
              </w:rPr>
              <w:t>s, as prescribed in the fishery’s management plan</w:t>
            </w:r>
            <w:r w:rsidR="00B6012C" w:rsidRPr="00BB524F">
              <w:rPr>
                <w:rFonts w:cs="Arial"/>
              </w:rPr>
              <w:t xml:space="preserve">. </w:t>
            </w:r>
            <w:r w:rsidR="00763ACB" w:rsidRPr="00BB524F">
              <w:rPr>
                <w:rFonts w:cs="Arial"/>
              </w:rPr>
              <w:t xml:space="preserve">Incidental impacts of the fishery bycatch species are minimised through </w:t>
            </w:r>
            <w:r w:rsidR="00BB524F" w:rsidRPr="00BB524F">
              <w:rPr>
                <w:rFonts w:cs="Arial"/>
              </w:rPr>
              <w:t>specific industry practices to avoid these species, such as through the</w:t>
            </w:r>
            <w:r w:rsidR="00B6012C" w:rsidRPr="00BB524F">
              <w:rPr>
                <w:rFonts w:cs="Arial"/>
              </w:rPr>
              <w:t xml:space="preserve"> </w:t>
            </w:r>
            <w:r w:rsidR="00BB524F" w:rsidRPr="00BB524F">
              <w:rPr>
                <w:rFonts w:cs="Arial"/>
                <w:i/>
              </w:rPr>
              <w:t>Code of Practice for mitigating of interactions of the SA Sardine Fishery with wildlife</w:t>
            </w:r>
            <w:r w:rsidR="00BB524F" w:rsidRPr="00BB524F">
              <w:rPr>
                <w:rFonts w:cs="Arial"/>
              </w:rPr>
              <w:t xml:space="preserve"> (</w:t>
            </w:r>
            <w:r w:rsidR="00CD6F16">
              <w:rPr>
                <w:rFonts w:cs="Arial"/>
              </w:rPr>
              <w:t xml:space="preserve">SASIA </w:t>
            </w:r>
            <w:r w:rsidR="00BB524F" w:rsidRPr="00BB524F">
              <w:rPr>
                <w:rFonts w:cs="Arial"/>
              </w:rPr>
              <w:t>2015)</w:t>
            </w:r>
            <w:r w:rsidR="00B6012C" w:rsidRPr="00BB524F">
              <w:rPr>
                <w:rFonts w:cs="Arial"/>
              </w:rPr>
              <w:t>.</w:t>
            </w:r>
            <w:r w:rsidR="00B6012C" w:rsidRPr="009B3A55">
              <w:rPr>
                <w:rFonts w:cs="Arial"/>
                <w:color w:val="3366FF"/>
              </w:rPr>
              <w:t xml:space="preserve"> </w:t>
            </w:r>
          </w:p>
        </w:tc>
      </w:tr>
    </w:tbl>
    <w:p w:rsidR="00B6012C" w:rsidRPr="00F6308F" w:rsidRDefault="00B6012C" w:rsidP="001955CD">
      <w:pPr>
        <w:tabs>
          <w:tab w:val="left" w:pos="360"/>
        </w:tabs>
        <w:rPr>
          <w:rFonts w:cs="Arial"/>
        </w:rPr>
      </w:pPr>
    </w:p>
    <w:p w:rsidR="00B6012C" w:rsidRPr="00F6308F" w:rsidRDefault="00B6012C" w:rsidP="001955CD">
      <w:pPr>
        <w:rPr>
          <w:rFonts w:cs="Arial"/>
          <w:b/>
        </w:rPr>
        <w:sectPr w:rsidR="00B6012C" w:rsidRPr="00F6308F" w:rsidSect="001955CD">
          <w:footerReference w:type="default" r:id="rId24"/>
          <w:footerReference w:type="first" r:id="rId25"/>
          <w:pgSz w:w="11906" w:h="16838" w:code="9"/>
          <w:pgMar w:top="1134" w:right="1418" w:bottom="1134" w:left="1418" w:header="709" w:footer="709" w:gutter="0"/>
          <w:pgNumType w:start="1"/>
          <w:cols w:space="708"/>
          <w:docGrid w:linePitch="360"/>
        </w:sectPr>
      </w:pPr>
    </w:p>
    <w:p w:rsidR="00B6012C" w:rsidRPr="007430E0" w:rsidRDefault="00B6012C" w:rsidP="007430E0">
      <w:pPr>
        <w:pStyle w:val="Heading3"/>
        <w:rPr>
          <w:rStyle w:val="Emphasis"/>
        </w:rPr>
      </w:pPr>
      <w:bookmarkStart w:id="2" w:name="_Toc316301049"/>
      <w:r w:rsidRPr="007430E0">
        <w:rPr>
          <w:rStyle w:val="Emphasis"/>
        </w:rPr>
        <w:lastRenderedPageBreak/>
        <w:t xml:space="preserve">Table 2: Progress in implementation of </w:t>
      </w:r>
      <w:r w:rsidR="00D275D0">
        <w:rPr>
          <w:rStyle w:val="Emphasis"/>
        </w:rPr>
        <w:t xml:space="preserve">conditions and </w:t>
      </w:r>
      <w:r w:rsidRPr="007430E0">
        <w:rPr>
          <w:rStyle w:val="Emphasis"/>
        </w:rPr>
        <w:t xml:space="preserve">recommendations made in </w:t>
      </w:r>
      <w:r w:rsidR="00D275D0">
        <w:rPr>
          <w:rStyle w:val="Emphasis"/>
        </w:rPr>
        <w:t>2009</w:t>
      </w:r>
      <w:r w:rsidRPr="007430E0">
        <w:rPr>
          <w:rStyle w:val="Emphasis"/>
        </w:rPr>
        <w:t xml:space="preserve"> assessment of the </w:t>
      </w:r>
      <w:bookmarkEnd w:id="2"/>
      <w:r w:rsidR="00D275D0">
        <w:rPr>
          <w:rStyle w:val="Emphasis"/>
        </w:rPr>
        <w:t>South Australian (SA) Sardine Fishery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040"/>
        <w:gridCol w:w="5760"/>
      </w:tblGrid>
      <w:tr w:rsidR="00B6012C" w:rsidRPr="00C956CD" w:rsidTr="001955CD">
        <w:trPr>
          <w:cantSplit/>
          <w:tblHeader/>
        </w:trPr>
        <w:tc>
          <w:tcPr>
            <w:tcW w:w="3528" w:type="dxa"/>
            <w:shd w:val="clear" w:color="auto" w:fill="D9D9D9"/>
            <w:tcMar>
              <w:top w:w="57" w:type="dxa"/>
            </w:tcMar>
          </w:tcPr>
          <w:p w:rsidR="00B6012C" w:rsidRPr="00C956CD" w:rsidRDefault="00D275D0" w:rsidP="001955CD">
            <w:pPr>
              <w:rPr>
                <w:rFonts w:cs="Arial"/>
                <w:b/>
              </w:rPr>
            </w:pPr>
            <w:r>
              <w:rPr>
                <w:rFonts w:cs="Arial"/>
                <w:b/>
              </w:rPr>
              <w:t>Part 13 Condition</w:t>
            </w:r>
          </w:p>
        </w:tc>
        <w:tc>
          <w:tcPr>
            <w:tcW w:w="5040" w:type="dxa"/>
            <w:shd w:val="clear" w:color="auto" w:fill="D9D9D9"/>
            <w:tcMar>
              <w:top w:w="57" w:type="dxa"/>
            </w:tcMar>
          </w:tcPr>
          <w:p w:rsidR="00B6012C" w:rsidRPr="00C956CD" w:rsidRDefault="00B6012C" w:rsidP="001955CD">
            <w:pPr>
              <w:rPr>
                <w:rFonts w:cs="Arial"/>
                <w:b/>
              </w:rPr>
            </w:pPr>
            <w:r w:rsidRPr="00C956CD">
              <w:rPr>
                <w:rFonts w:cs="Arial"/>
                <w:b/>
              </w:rPr>
              <w:t>Progress</w:t>
            </w:r>
          </w:p>
        </w:tc>
        <w:tc>
          <w:tcPr>
            <w:tcW w:w="5760" w:type="dxa"/>
            <w:shd w:val="clear" w:color="auto" w:fill="D9D9D9"/>
            <w:tcMar>
              <w:top w:w="57" w:type="dxa"/>
            </w:tcMar>
          </w:tcPr>
          <w:p w:rsidR="00B6012C" w:rsidRPr="00C956CD" w:rsidRDefault="00B6012C" w:rsidP="001955CD">
            <w:pPr>
              <w:rPr>
                <w:rFonts w:cs="Arial"/>
                <w:b/>
              </w:rPr>
            </w:pPr>
            <w:r w:rsidRPr="00C956CD">
              <w:rPr>
                <w:rFonts w:cs="Arial"/>
                <w:b/>
              </w:rPr>
              <w:t>Recommended Action</w:t>
            </w:r>
          </w:p>
        </w:tc>
      </w:tr>
      <w:tr w:rsidR="00B6012C" w:rsidRPr="00C956CD" w:rsidTr="001955CD">
        <w:trPr>
          <w:cantSplit/>
        </w:trPr>
        <w:tc>
          <w:tcPr>
            <w:tcW w:w="3528" w:type="dxa"/>
            <w:tcMar>
              <w:top w:w="57" w:type="dxa"/>
            </w:tcMar>
          </w:tcPr>
          <w:p w:rsidR="00B6012C" w:rsidRPr="00D275D0" w:rsidRDefault="00D275D0" w:rsidP="00616AF2">
            <w:pPr>
              <w:pStyle w:val="ListNumber"/>
              <w:numPr>
                <w:ilvl w:val="0"/>
                <w:numId w:val="0"/>
              </w:numPr>
              <w:ind w:left="369" w:hanging="369"/>
              <w:contextualSpacing/>
              <w:rPr>
                <w:rFonts w:cs="Arial"/>
                <w:b/>
              </w:rPr>
            </w:pPr>
            <w:r>
              <w:rPr>
                <w:rFonts w:cs="Arial"/>
              </w:rPr>
              <w:t>PIRSA to:</w:t>
            </w:r>
          </w:p>
          <w:p w:rsidR="00D275D0" w:rsidRDefault="00D275D0" w:rsidP="009756DE">
            <w:pPr>
              <w:pStyle w:val="ListNumber"/>
              <w:numPr>
                <w:ilvl w:val="0"/>
                <w:numId w:val="0"/>
              </w:numPr>
              <w:spacing w:before="240"/>
              <w:ind w:left="426" w:hanging="426"/>
              <w:contextualSpacing/>
              <w:rPr>
                <w:rFonts w:cs="Arial"/>
              </w:rPr>
            </w:pPr>
            <w:r w:rsidRPr="00D275D0">
              <w:rPr>
                <w:rFonts w:cs="Arial"/>
              </w:rPr>
              <w:t>a)</w:t>
            </w:r>
            <w:r>
              <w:rPr>
                <w:rFonts w:cs="Arial"/>
                <w:b/>
              </w:rPr>
              <w:t xml:space="preserve"> </w:t>
            </w:r>
            <w:r w:rsidR="0077660D">
              <w:rPr>
                <w:rFonts w:cs="Arial"/>
                <w:b/>
              </w:rPr>
              <w:t xml:space="preserve">   </w:t>
            </w:r>
            <w:r>
              <w:rPr>
                <w:rFonts w:cs="Arial"/>
              </w:rPr>
              <w:t>ensure that SASF participants adopt appropriate measures to mitigate interactions with common dolphins (</w:t>
            </w:r>
            <w:r w:rsidRPr="009756DE">
              <w:rPr>
                <w:rFonts w:cs="Arial"/>
                <w:i/>
              </w:rPr>
              <w:t>Delphinus delphis</w:t>
            </w:r>
            <w:r w:rsidR="009756DE">
              <w:rPr>
                <w:rFonts w:cs="Arial"/>
              </w:rPr>
              <w:t>)</w:t>
            </w:r>
          </w:p>
          <w:p w:rsidR="009756DE" w:rsidRDefault="009756DE" w:rsidP="009756DE">
            <w:pPr>
              <w:pStyle w:val="ListNumber"/>
              <w:numPr>
                <w:ilvl w:val="0"/>
                <w:numId w:val="0"/>
              </w:numPr>
              <w:spacing w:before="240"/>
              <w:ind w:left="426" w:hanging="426"/>
              <w:contextualSpacing/>
              <w:rPr>
                <w:rFonts w:cs="Arial"/>
              </w:rPr>
            </w:pPr>
          </w:p>
          <w:p w:rsidR="00D275D0" w:rsidRDefault="00D275D0" w:rsidP="009756DE">
            <w:pPr>
              <w:pStyle w:val="ListNumber"/>
              <w:numPr>
                <w:ilvl w:val="0"/>
                <w:numId w:val="0"/>
              </w:numPr>
              <w:spacing w:before="240"/>
              <w:ind w:left="426" w:hanging="426"/>
              <w:contextualSpacing/>
              <w:rPr>
                <w:rFonts w:cs="Arial"/>
              </w:rPr>
            </w:pPr>
            <w:r>
              <w:rPr>
                <w:rFonts w:cs="Arial"/>
              </w:rPr>
              <w:t xml:space="preserve">b) </w:t>
            </w:r>
            <w:r w:rsidR="0077660D">
              <w:rPr>
                <w:rFonts w:cs="Arial"/>
              </w:rPr>
              <w:t xml:space="preserve">   </w:t>
            </w:r>
            <w:r>
              <w:rPr>
                <w:rFonts w:cs="Arial"/>
              </w:rPr>
              <w:t xml:space="preserve">continue to investigate, develop and implement measures that seek to reduce the level of interactions between </w:t>
            </w:r>
            <w:r w:rsidR="009756DE">
              <w:rPr>
                <w:rFonts w:cs="Arial"/>
              </w:rPr>
              <w:t xml:space="preserve">the </w:t>
            </w:r>
            <w:r>
              <w:rPr>
                <w:rFonts w:cs="Arial"/>
              </w:rPr>
              <w:t>SASF and</w:t>
            </w:r>
            <w:r w:rsidR="009756DE">
              <w:rPr>
                <w:rFonts w:cs="Arial"/>
              </w:rPr>
              <w:t xml:space="preserve"> common dolphins, and</w:t>
            </w:r>
          </w:p>
          <w:p w:rsidR="009756DE" w:rsidRDefault="009756DE" w:rsidP="009756DE">
            <w:pPr>
              <w:pStyle w:val="ListNumber"/>
              <w:numPr>
                <w:ilvl w:val="0"/>
                <w:numId w:val="0"/>
              </w:numPr>
              <w:spacing w:before="240"/>
              <w:ind w:left="426" w:hanging="426"/>
              <w:contextualSpacing/>
              <w:rPr>
                <w:rFonts w:cs="Arial"/>
              </w:rPr>
            </w:pPr>
          </w:p>
          <w:p w:rsidR="009756DE" w:rsidRPr="00D275D0" w:rsidRDefault="009756DE" w:rsidP="009756DE">
            <w:pPr>
              <w:pStyle w:val="ListNumber"/>
              <w:numPr>
                <w:ilvl w:val="0"/>
                <w:numId w:val="0"/>
              </w:numPr>
              <w:spacing w:before="240"/>
              <w:ind w:left="426" w:hanging="426"/>
              <w:contextualSpacing/>
              <w:rPr>
                <w:rFonts w:cs="Arial"/>
              </w:rPr>
            </w:pPr>
            <w:r>
              <w:rPr>
                <w:rFonts w:cs="Arial"/>
              </w:rPr>
              <w:t xml:space="preserve">c) </w:t>
            </w:r>
            <w:r w:rsidR="0077660D">
              <w:rPr>
                <w:rFonts w:cs="Arial"/>
              </w:rPr>
              <w:t xml:space="preserve">   </w:t>
            </w:r>
            <w:r>
              <w:rPr>
                <w:rFonts w:cs="Arial"/>
              </w:rPr>
              <w:t>continue to monitor the level of interactions with all protected species in the SASF.</w:t>
            </w:r>
          </w:p>
        </w:tc>
        <w:tc>
          <w:tcPr>
            <w:tcW w:w="5040" w:type="dxa"/>
            <w:tcMar>
              <w:top w:w="57" w:type="dxa"/>
            </w:tcMar>
          </w:tcPr>
          <w:p w:rsidR="00897590" w:rsidRDefault="00DD6BC9" w:rsidP="00DD6BC9">
            <w:pPr>
              <w:rPr>
                <w:rFonts w:eastAsia="Times New Roman" w:cs="Arial"/>
                <w:lang w:eastAsia="en-AU"/>
              </w:rPr>
            </w:pPr>
            <w:r>
              <w:rPr>
                <w:rFonts w:eastAsia="Times New Roman" w:cs="Arial"/>
                <w:lang w:eastAsia="en-AU"/>
              </w:rPr>
              <w:t xml:space="preserve">The SA Sardine Industry Association </w:t>
            </w:r>
            <w:r w:rsidR="00BB2835">
              <w:rPr>
                <w:rFonts w:eastAsia="Times New Roman" w:cs="Arial"/>
                <w:lang w:eastAsia="en-AU"/>
              </w:rPr>
              <w:t xml:space="preserve">first </w:t>
            </w:r>
            <w:r>
              <w:rPr>
                <w:rFonts w:eastAsia="Times New Roman" w:cs="Arial"/>
                <w:lang w:eastAsia="en-AU"/>
              </w:rPr>
              <w:t xml:space="preserve">developed and </w:t>
            </w:r>
            <w:r w:rsidR="00A106C9" w:rsidRPr="00DD6BC9">
              <w:rPr>
                <w:rFonts w:eastAsia="Times New Roman" w:cs="Arial"/>
                <w:lang w:eastAsia="en-AU"/>
              </w:rPr>
              <w:t>implemented a</w:t>
            </w:r>
            <w:r>
              <w:rPr>
                <w:rFonts w:eastAsia="Times New Roman" w:cs="Arial"/>
                <w:lang w:eastAsia="en-AU"/>
              </w:rPr>
              <w:t xml:space="preserve">n industry </w:t>
            </w:r>
            <w:r w:rsidR="00BB2835" w:rsidRPr="004E4694">
              <w:rPr>
                <w:rFonts w:cs="Arial"/>
                <w:i/>
              </w:rPr>
              <w:t xml:space="preserve">Code of Practice for mitigating the interactions of the South Australian Sardine Fishery with wildlife </w:t>
            </w:r>
            <w:r>
              <w:rPr>
                <w:rFonts w:eastAsia="Times New Roman" w:cs="Arial"/>
                <w:lang w:eastAsia="en-AU"/>
              </w:rPr>
              <w:t xml:space="preserve">(the CoP) in </w:t>
            </w:r>
            <w:r w:rsidR="00A106C9" w:rsidRPr="00DD6BC9">
              <w:rPr>
                <w:rFonts w:eastAsia="Times New Roman" w:cs="Arial"/>
                <w:lang w:eastAsia="en-AU"/>
              </w:rPr>
              <w:t>2005</w:t>
            </w:r>
            <w:r>
              <w:rPr>
                <w:rFonts w:eastAsia="Times New Roman" w:cs="Arial"/>
                <w:lang w:eastAsia="en-AU"/>
              </w:rPr>
              <w:t>.</w:t>
            </w:r>
            <w:r w:rsidR="00A106C9" w:rsidRPr="00DD6BC9">
              <w:rPr>
                <w:rFonts w:eastAsia="Times New Roman" w:cs="Arial"/>
                <w:lang w:eastAsia="en-AU"/>
              </w:rPr>
              <w:t xml:space="preserve"> </w:t>
            </w:r>
          </w:p>
          <w:p w:rsidR="00A106C9" w:rsidRPr="00DD6BC9" w:rsidRDefault="00DD6BC9" w:rsidP="00DD6BC9">
            <w:pPr>
              <w:rPr>
                <w:rFonts w:eastAsia="Times New Roman" w:cs="Arial"/>
                <w:lang w:eastAsia="en-AU"/>
              </w:rPr>
            </w:pPr>
            <w:r>
              <w:rPr>
                <w:rFonts w:eastAsia="Times New Roman" w:cs="Arial"/>
                <w:lang w:eastAsia="en-AU"/>
              </w:rPr>
              <w:t xml:space="preserve">This CoP </w:t>
            </w:r>
            <w:r w:rsidR="00897590">
              <w:rPr>
                <w:rFonts w:eastAsia="Times New Roman" w:cs="Arial"/>
                <w:lang w:eastAsia="en-AU"/>
              </w:rPr>
              <w:t>was</w:t>
            </w:r>
            <w:r>
              <w:rPr>
                <w:rFonts w:eastAsia="Times New Roman" w:cs="Arial"/>
                <w:lang w:eastAsia="en-AU"/>
              </w:rPr>
              <w:t xml:space="preserve"> </w:t>
            </w:r>
            <w:r w:rsidR="00897590">
              <w:rPr>
                <w:rFonts w:eastAsia="Times New Roman" w:cs="Arial"/>
                <w:lang w:eastAsia="en-AU"/>
              </w:rPr>
              <w:t>reviewed and refined</w:t>
            </w:r>
            <w:r>
              <w:rPr>
                <w:rFonts w:eastAsia="Times New Roman" w:cs="Arial"/>
                <w:lang w:eastAsia="en-AU"/>
              </w:rPr>
              <w:t xml:space="preserve"> </w:t>
            </w:r>
            <w:r w:rsidR="00897590">
              <w:rPr>
                <w:rFonts w:eastAsia="Times New Roman" w:cs="Arial"/>
                <w:lang w:eastAsia="en-AU"/>
              </w:rPr>
              <w:t>in 2008 and 2015. The 2015 CoP describes the most effective measures currently known for avoiding</w:t>
            </w:r>
            <w:r>
              <w:rPr>
                <w:rFonts w:eastAsia="Times New Roman" w:cs="Arial"/>
                <w:lang w:eastAsia="en-AU"/>
              </w:rPr>
              <w:t xml:space="preserve"> </w:t>
            </w:r>
            <w:r w:rsidR="00897590">
              <w:rPr>
                <w:rFonts w:eastAsia="Times New Roman" w:cs="Arial"/>
                <w:lang w:eastAsia="en-AU"/>
              </w:rPr>
              <w:t xml:space="preserve">and mitigating interactions with common dolphins and contains real-time review protocols for continuous improvement of mitigation measures. </w:t>
            </w:r>
          </w:p>
          <w:p w:rsidR="00B6012C" w:rsidRPr="00616AF2" w:rsidRDefault="00A106C9" w:rsidP="001955CD">
            <w:pPr>
              <w:rPr>
                <w:rFonts w:eastAsia="Times New Roman" w:cs="Arial"/>
                <w:lang w:eastAsia="en-AU"/>
              </w:rPr>
            </w:pPr>
            <w:r w:rsidRPr="00DD6BC9">
              <w:rPr>
                <w:rFonts w:eastAsia="Times New Roman" w:cs="Arial"/>
                <w:lang w:eastAsia="en-AU"/>
              </w:rPr>
              <w:t xml:space="preserve">PIRSA continues to monitor the levels of interactions quarterly through </w:t>
            </w:r>
            <w:r w:rsidR="00897590">
              <w:rPr>
                <w:rFonts w:eastAsia="Times New Roman" w:cs="Arial"/>
                <w:lang w:eastAsia="en-AU"/>
              </w:rPr>
              <w:t>a fishery-specific</w:t>
            </w:r>
            <w:r w:rsidRPr="00DD6BC9">
              <w:rPr>
                <w:rFonts w:eastAsia="Times New Roman" w:cs="Arial"/>
                <w:lang w:eastAsia="en-AU"/>
              </w:rPr>
              <w:t xml:space="preserve"> TEPS Working Group</w:t>
            </w:r>
            <w:r w:rsidR="00616AF2">
              <w:rPr>
                <w:rFonts w:eastAsia="Times New Roman" w:cs="Arial"/>
                <w:lang w:eastAsia="en-AU"/>
              </w:rPr>
              <w:t>. This group</w:t>
            </w:r>
            <w:r w:rsidRPr="00DD6BC9">
              <w:rPr>
                <w:rFonts w:eastAsia="Times New Roman" w:cs="Arial"/>
                <w:lang w:eastAsia="en-AU"/>
              </w:rPr>
              <w:t xml:space="preserve"> monitors the level of interactions and differences between the interaction rates </w:t>
            </w:r>
            <w:r w:rsidR="00616AF2">
              <w:rPr>
                <w:rFonts w:eastAsia="Times New Roman" w:cs="Arial"/>
                <w:lang w:eastAsia="en-AU"/>
              </w:rPr>
              <w:t xml:space="preserve">reported by fishers in logbook and those reported by independent observers, while also </w:t>
            </w:r>
            <w:r w:rsidRPr="00DD6BC9">
              <w:rPr>
                <w:rFonts w:eastAsia="Times New Roman" w:cs="Arial"/>
                <w:lang w:eastAsia="en-AU"/>
              </w:rPr>
              <w:t>review</w:t>
            </w:r>
            <w:r w:rsidR="00616AF2">
              <w:rPr>
                <w:rFonts w:eastAsia="Times New Roman" w:cs="Arial"/>
                <w:lang w:eastAsia="en-AU"/>
              </w:rPr>
              <w:t>ing</w:t>
            </w:r>
            <w:r w:rsidRPr="00DD6BC9">
              <w:rPr>
                <w:rFonts w:eastAsia="Times New Roman" w:cs="Arial"/>
                <w:lang w:eastAsia="en-AU"/>
              </w:rPr>
              <w:t xml:space="preserve"> international standards for mitigation of interactions with marine mammals.</w:t>
            </w:r>
          </w:p>
        </w:tc>
        <w:tc>
          <w:tcPr>
            <w:tcW w:w="5760" w:type="dxa"/>
            <w:tcMar>
              <w:top w:w="57" w:type="dxa"/>
            </w:tcMar>
          </w:tcPr>
          <w:p w:rsidR="00B6012C" w:rsidRPr="00C956CD" w:rsidRDefault="00B6012C" w:rsidP="001955CD">
            <w:pPr>
              <w:rPr>
                <w:rFonts w:cs="Arial"/>
              </w:rPr>
            </w:pPr>
            <w:r w:rsidRPr="00C956CD">
              <w:rPr>
                <w:rFonts w:cs="Arial"/>
              </w:rPr>
              <w:t xml:space="preserve">The Department of </w:t>
            </w:r>
            <w:r>
              <w:rPr>
                <w:rFonts w:cs="Arial"/>
              </w:rPr>
              <w:t xml:space="preserve">the Environment </w:t>
            </w:r>
            <w:r w:rsidR="00A106C9">
              <w:rPr>
                <w:rFonts w:cs="Arial"/>
              </w:rPr>
              <w:t xml:space="preserve">and Energy </w:t>
            </w:r>
            <w:r w:rsidRPr="00C956CD">
              <w:rPr>
                <w:rFonts w:cs="Arial"/>
              </w:rPr>
              <w:t xml:space="preserve">considers that this condition has been met. </w:t>
            </w:r>
          </w:p>
          <w:p w:rsidR="00B6012C" w:rsidRPr="00C956CD" w:rsidRDefault="00B6012C" w:rsidP="00A106C9">
            <w:pPr>
              <w:rPr>
                <w:rFonts w:cs="Arial"/>
              </w:rPr>
            </w:pPr>
            <w:r>
              <w:rPr>
                <w:rFonts w:cs="Arial"/>
              </w:rPr>
              <w:t>The D</w:t>
            </w:r>
            <w:r w:rsidRPr="00C956CD">
              <w:rPr>
                <w:rFonts w:cs="Arial"/>
              </w:rPr>
              <w:t xml:space="preserve">epartment considers that a new </w:t>
            </w:r>
            <w:r w:rsidR="00A106C9">
              <w:rPr>
                <w:rFonts w:cs="Arial"/>
              </w:rPr>
              <w:t xml:space="preserve">Part 13 accreditation for the SA Sardine Fishery </w:t>
            </w:r>
            <w:r w:rsidRPr="00C956CD">
              <w:rPr>
                <w:rFonts w:cs="Arial"/>
              </w:rPr>
              <w:t xml:space="preserve">specify a similar condition (see </w:t>
            </w:r>
            <w:r w:rsidRPr="00C956CD">
              <w:rPr>
                <w:rFonts w:cs="Arial"/>
                <w:b/>
              </w:rPr>
              <w:t>Table 4</w:t>
            </w:r>
            <w:r w:rsidRPr="00C956CD">
              <w:rPr>
                <w:rFonts w:cs="Arial"/>
              </w:rPr>
              <w:t>).</w:t>
            </w:r>
          </w:p>
        </w:tc>
      </w:tr>
    </w:tbl>
    <w:p w:rsidR="00B6012C" w:rsidRDefault="00B6012C" w:rsidP="001955CD">
      <w:pPr>
        <w:rPr>
          <w:rFonts w:cs="Arial"/>
        </w:rPr>
        <w:sectPr w:rsidR="00B6012C">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103"/>
        <w:gridCol w:w="5148"/>
      </w:tblGrid>
      <w:tr w:rsidR="00B6012C" w:rsidRPr="00C956CD" w:rsidTr="00BE124F">
        <w:trPr>
          <w:cantSplit/>
          <w:tblHeader/>
        </w:trPr>
        <w:tc>
          <w:tcPr>
            <w:tcW w:w="4077" w:type="dxa"/>
            <w:shd w:val="clear" w:color="auto" w:fill="D9D9D9"/>
            <w:tcMar>
              <w:top w:w="57" w:type="dxa"/>
            </w:tcMar>
          </w:tcPr>
          <w:p w:rsidR="00B6012C" w:rsidRPr="00C956CD" w:rsidRDefault="00B6012C" w:rsidP="001955CD">
            <w:pPr>
              <w:rPr>
                <w:rFonts w:cs="Arial"/>
              </w:rPr>
            </w:pPr>
            <w:r w:rsidRPr="00C956CD">
              <w:rPr>
                <w:rFonts w:cs="Arial"/>
                <w:b/>
              </w:rPr>
              <w:lastRenderedPageBreak/>
              <w:t>Recommendation</w:t>
            </w:r>
          </w:p>
        </w:tc>
        <w:tc>
          <w:tcPr>
            <w:tcW w:w="5103" w:type="dxa"/>
            <w:shd w:val="clear" w:color="auto" w:fill="D9D9D9"/>
            <w:tcMar>
              <w:top w:w="57" w:type="dxa"/>
            </w:tcMar>
          </w:tcPr>
          <w:p w:rsidR="00B6012C" w:rsidRPr="00C956CD" w:rsidRDefault="00B6012C" w:rsidP="001955CD">
            <w:pPr>
              <w:pStyle w:val="BodyText1"/>
              <w:spacing w:after="0" w:line="276" w:lineRule="auto"/>
              <w:jc w:val="left"/>
              <w:rPr>
                <w:rFonts w:cs="Arial"/>
                <w:color w:val="3366FF"/>
                <w:szCs w:val="22"/>
                <w:lang w:eastAsia="en-AU"/>
              </w:rPr>
            </w:pPr>
            <w:r w:rsidRPr="00C956CD">
              <w:rPr>
                <w:rFonts w:cs="Arial"/>
                <w:b/>
                <w:szCs w:val="22"/>
              </w:rPr>
              <w:t>Progress</w:t>
            </w:r>
          </w:p>
        </w:tc>
        <w:tc>
          <w:tcPr>
            <w:tcW w:w="5148" w:type="dxa"/>
            <w:shd w:val="clear" w:color="auto" w:fill="D9D9D9"/>
            <w:tcMar>
              <w:top w:w="57" w:type="dxa"/>
            </w:tcMar>
          </w:tcPr>
          <w:p w:rsidR="00B6012C" w:rsidRPr="00C956CD" w:rsidRDefault="00B6012C" w:rsidP="001955CD">
            <w:pPr>
              <w:rPr>
                <w:rFonts w:cs="Arial"/>
                <w:highlight w:val="cyan"/>
              </w:rPr>
            </w:pPr>
            <w:r w:rsidRPr="00C956CD">
              <w:rPr>
                <w:rFonts w:cs="Arial"/>
                <w:b/>
              </w:rPr>
              <w:t>Recommended Action</w:t>
            </w:r>
          </w:p>
        </w:tc>
      </w:tr>
      <w:tr w:rsidR="00B6012C" w:rsidRPr="00C956CD" w:rsidTr="00BE124F">
        <w:trPr>
          <w:cantSplit/>
        </w:trPr>
        <w:tc>
          <w:tcPr>
            <w:tcW w:w="4077" w:type="dxa"/>
            <w:tcMar>
              <w:top w:w="57" w:type="dxa"/>
            </w:tcMar>
          </w:tcPr>
          <w:p w:rsidR="00B6012C" w:rsidRPr="00C956CD" w:rsidRDefault="009756DE" w:rsidP="00B6012C">
            <w:pPr>
              <w:pStyle w:val="ListNumber"/>
              <w:numPr>
                <w:ilvl w:val="0"/>
                <w:numId w:val="32"/>
              </w:numPr>
              <w:contextualSpacing/>
              <w:rPr>
                <w:rFonts w:cs="Arial"/>
              </w:rPr>
            </w:pPr>
            <w:r w:rsidRPr="009756DE">
              <w:rPr>
                <w:rFonts w:cs="Arial"/>
              </w:rPr>
              <w:t xml:space="preserve">Operation of the fishery will be carried out in accordance with the </w:t>
            </w:r>
            <w:r w:rsidRPr="009756DE">
              <w:rPr>
                <w:rFonts w:cs="Arial"/>
                <w:i/>
              </w:rPr>
              <w:t>Management Plan for South Australian Pilchard Fishery 2005</w:t>
            </w:r>
            <w:r w:rsidRPr="009756DE">
              <w:rPr>
                <w:rFonts w:cs="Arial"/>
              </w:rPr>
              <w:t xml:space="preserve"> in force under the South Australian </w:t>
            </w:r>
            <w:r w:rsidRPr="009756DE">
              <w:rPr>
                <w:rFonts w:cs="Arial"/>
                <w:i/>
              </w:rPr>
              <w:t>Fisheries Management Act (2007)</w:t>
            </w:r>
            <w:r w:rsidRPr="009756DE">
              <w:rPr>
                <w:rFonts w:cs="Arial"/>
              </w:rPr>
              <w:t xml:space="preserve">, the </w:t>
            </w:r>
            <w:r w:rsidRPr="009756DE">
              <w:rPr>
                <w:rFonts w:cs="Arial"/>
                <w:i/>
              </w:rPr>
              <w:t>Fisheries Management (General) Regulations 2007</w:t>
            </w:r>
            <w:r w:rsidRPr="009756DE">
              <w:rPr>
                <w:rFonts w:cs="Arial"/>
              </w:rPr>
              <w:t xml:space="preserve">, and the </w:t>
            </w:r>
            <w:r w:rsidRPr="009756DE">
              <w:rPr>
                <w:rFonts w:cs="Arial"/>
                <w:i/>
              </w:rPr>
              <w:t>Fisheries Management (Marine Scalefish Fisheries) Regulations 2006</w:t>
            </w:r>
            <w:r w:rsidRPr="009756DE">
              <w:rPr>
                <w:rFonts w:cs="Arial"/>
              </w:rPr>
              <w:t>.</w:t>
            </w:r>
          </w:p>
        </w:tc>
        <w:tc>
          <w:tcPr>
            <w:tcW w:w="5103" w:type="dxa"/>
            <w:tcMar>
              <w:top w:w="57" w:type="dxa"/>
            </w:tcMar>
          </w:tcPr>
          <w:p w:rsidR="00FD0BEE" w:rsidRDefault="00FD0BEE" w:rsidP="00973827">
            <w:pPr>
              <w:pStyle w:val="BodyText1"/>
              <w:spacing w:after="200" w:line="276" w:lineRule="auto"/>
              <w:jc w:val="left"/>
              <w:rPr>
                <w:rFonts w:cs="Arial"/>
                <w:szCs w:val="22"/>
                <w:lang w:eastAsia="en-AU"/>
              </w:rPr>
            </w:pPr>
            <w:r>
              <w:rPr>
                <w:rFonts w:cs="Arial"/>
                <w:szCs w:val="22"/>
                <w:lang w:eastAsia="en-AU"/>
              </w:rPr>
              <w:t xml:space="preserve">Operation of the fishery has been carried out in accordance with fishery-specific management plans in force under </w:t>
            </w:r>
            <w:r w:rsidRPr="00FD0BEE">
              <w:rPr>
                <w:rFonts w:cs="Arial"/>
                <w:szCs w:val="22"/>
                <w:lang w:eastAsia="en-AU"/>
              </w:rPr>
              <w:t>the SA</w:t>
            </w:r>
            <w:r>
              <w:rPr>
                <w:rFonts w:cs="Arial"/>
                <w:color w:val="3366FF"/>
                <w:szCs w:val="22"/>
                <w:lang w:eastAsia="en-AU"/>
              </w:rPr>
              <w:t xml:space="preserve"> </w:t>
            </w:r>
            <w:r w:rsidRPr="009756DE">
              <w:rPr>
                <w:rFonts w:cs="Arial"/>
                <w:i/>
              </w:rPr>
              <w:t>Fisheries Management Act (2007</w:t>
            </w:r>
            <w:r>
              <w:rPr>
                <w:rFonts w:cs="Arial"/>
                <w:i/>
              </w:rPr>
              <w:t xml:space="preserve">) </w:t>
            </w:r>
            <w:r w:rsidRPr="0072431A">
              <w:rPr>
                <w:rFonts w:cs="Arial"/>
              </w:rPr>
              <w:t>and relevant SA fisheries regulations</w:t>
            </w:r>
            <w:r>
              <w:rPr>
                <w:rFonts w:cs="Arial"/>
                <w:szCs w:val="22"/>
                <w:lang w:eastAsia="en-AU"/>
              </w:rPr>
              <w:t>.</w:t>
            </w:r>
          </w:p>
          <w:p w:rsidR="00973827" w:rsidRPr="00FD0BEE" w:rsidRDefault="00FD0BEE" w:rsidP="00BE124F">
            <w:pPr>
              <w:pStyle w:val="BodyText1"/>
              <w:spacing w:after="200" w:line="276" w:lineRule="auto"/>
              <w:jc w:val="left"/>
              <w:rPr>
                <w:rFonts w:cs="Arial"/>
                <w:szCs w:val="22"/>
                <w:lang w:eastAsia="en-AU"/>
              </w:rPr>
            </w:pPr>
            <w:r>
              <w:rPr>
                <w:rFonts w:cs="Arial"/>
                <w:szCs w:val="22"/>
                <w:lang w:eastAsia="en-AU"/>
              </w:rPr>
              <w:t xml:space="preserve">In 2014, the </w:t>
            </w:r>
            <w:r w:rsidRPr="009756DE">
              <w:rPr>
                <w:rFonts w:cs="Arial"/>
                <w:i/>
              </w:rPr>
              <w:t>Management Plan for South Australian Pilchard Fishery 2005</w:t>
            </w:r>
            <w:r w:rsidRPr="009756DE">
              <w:rPr>
                <w:rFonts w:cs="Arial"/>
              </w:rPr>
              <w:t xml:space="preserve"> </w:t>
            </w:r>
            <w:r>
              <w:rPr>
                <w:rFonts w:cs="Arial"/>
                <w:szCs w:val="22"/>
                <w:lang w:eastAsia="en-AU"/>
              </w:rPr>
              <w:t>was replaced by</w:t>
            </w:r>
            <w:r w:rsidR="00973827" w:rsidRPr="00FD0BEE">
              <w:rPr>
                <w:rFonts w:cs="Arial"/>
                <w:szCs w:val="22"/>
                <w:lang w:eastAsia="en-AU"/>
              </w:rPr>
              <w:t xml:space="preserve"> the </w:t>
            </w:r>
            <w:r w:rsidR="00973827" w:rsidRPr="00FD0BEE">
              <w:rPr>
                <w:rFonts w:cs="Arial"/>
                <w:i/>
                <w:szCs w:val="22"/>
                <w:lang w:eastAsia="en-AU"/>
              </w:rPr>
              <w:t>South Australian Commercial Marine Scalefish Fishery – Part B – management arrangements for the taking of sardines</w:t>
            </w:r>
            <w:r w:rsidR="00973827" w:rsidRPr="00FD0BEE">
              <w:rPr>
                <w:rFonts w:cs="Arial"/>
                <w:szCs w:val="22"/>
                <w:lang w:eastAsia="en-AU"/>
              </w:rPr>
              <w:t xml:space="preserve">.  </w:t>
            </w:r>
          </w:p>
        </w:tc>
        <w:tc>
          <w:tcPr>
            <w:tcW w:w="5148" w:type="dxa"/>
            <w:tcMar>
              <w:top w:w="57" w:type="dxa"/>
            </w:tcMar>
          </w:tcPr>
          <w:p w:rsidR="00B6012C" w:rsidRPr="00C956CD" w:rsidRDefault="00B6012C" w:rsidP="001955CD">
            <w:pPr>
              <w:rPr>
                <w:rFonts w:cs="Arial"/>
                <w:highlight w:val="cyan"/>
              </w:rPr>
            </w:pPr>
            <w:r w:rsidRPr="00C956CD">
              <w:rPr>
                <w:rFonts w:cs="Arial"/>
              </w:rPr>
              <w:t xml:space="preserve">The Department of </w:t>
            </w:r>
            <w:r>
              <w:rPr>
                <w:rFonts w:cs="Arial"/>
              </w:rPr>
              <w:t xml:space="preserve">the Environment </w:t>
            </w:r>
            <w:r w:rsidR="0072431A">
              <w:rPr>
                <w:rFonts w:cs="Arial"/>
              </w:rPr>
              <w:t xml:space="preserve">and Energy </w:t>
            </w:r>
            <w:r w:rsidRPr="00C956CD">
              <w:rPr>
                <w:rFonts w:cs="Arial"/>
              </w:rPr>
              <w:t>considers that this recommendation has been met.</w:t>
            </w:r>
          </w:p>
          <w:p w:rsidR="00B6012C" w:rsidRPr="00BE124F" w:rsidRDefault="0072431A" w:rsidP="001955CD">
            <w:pPr>
              <w:rPr>
                <w:rFonts w:cs="Arial"/>
              </w:rPr>
            </w:pPr>
            <w:r w:rsidRPr="00BE124F">
              <w:rPr>
                <w:rFonts w:cs="Arial"/>
              </w:rPr>
              <w:t xml:space="preserve">The Department </w:t>
            </w:r>
            <w:r w:rsidR="00E74E24">
              <w:rPr>
                <w:rFonts w:cs="Arial"/>
              </w:rPr>
              <w:t>recommends that this action be continued</w:t>
            </w:r>
            <w:r w:rsidRPr="00BE124F">
              <w:rPr>
                <w:rFonts w:cs="Arial"/>
              </w:rPr>
              <w:t xml:space="preserve"> (see </w:t>
            </w:r>
            <w:r w:rsidR="00E74E24">
              <w:rPr>
                <w:rFonts w:cs="Arial"/>
                <w:b/>
              </w:rPr>
              <w:t>Recommendation 1</w:t>
            </w:r>
            <w:r w:rsidRPr="00BE124F">
              <w:rPr>
                <w:rFonts w:cs="Arial"/>
                <w:b/>
              </w:rPr>
              <w:t>, Table 4</w:t>
            </w:r>
            <w:r w:rsidRPr="00BE124F">
              <w:rPr>
                <w:rFonts w:cs="Arial"/>
              </w:rPr>
              <w:t>).</w:t>
            </w:r>
          </w:p>
          <w:p w:rsidR="00B6012C" w:rsidRPr="00C956CD" w:rsidRDefault="00B6012C" w:rsidP="001955CD">
            <w:pPr>
              <w:rPr>
                <w:rFonts w:cs="Arial"/>
              </w:rPr>
            </w:pPr>
          </w:p>
        </w:tc>
      </w:tr>
      <w:tr w:rsidR="00B6012C" w:rsidRPr="00C956CD" w:rsidTr="00BE124F">
        <w:trPr>
          <w:cantSplit/>
        </w:trPr>
        <w:tc>
          <w:tcPr>
            <w:tcW w:w="4077" w:type="dxa"/>
            <w:tcMar>
              <w:top w:w="57" w:type="dxa"/>
            </w:tcMar>
          </w:tcPr>
          <w:p w:rsidR="00B6012C" w:rsidRPr="00C956CD" w:rsidRDefault="009756DE" w:rsidP="00B6012C">
            <w:pPr>
              <w:pStyle w:val="ListNumber"/>
              <w:numPr>
                <w:ilvl w:val="0"/>
                <w:numId w:val="32"/>
              </w:numPr>
              <w:contextualSpacing/>
              <w:rPr>
                <w:rFonts w:cs="Arial"/>
              </w:rPr>
            </w:pPr>
            <w:r w:rsidRPr="009756DE">
              <w:rPr>
                <w:rFonts w:cs="Arial"/>
              </w:rPr>
              <w:t>The Department of Primary Industries and Resources, South Australia (PIRSA) to advise DEWHA of any material change to the SASF’s management arrangements, including to the Code of Practice for Mitigation of Interactions of the South Australian Sardine Fishery with Threatened, Endangered and Protected Species, that may affect the assessment of the fishery against the criteria on which EPBC decisions are based, within three months of that change being made.</w:t>
            </w:r>
          </w:p>
        </w:tc>
        <w:tc>
          <w:tcPr>
            <w:tcW w:w="5103" w:type="dxa"/>
            <w:tcMar>
              <w:top w:w="57" w:type="dxa"/>
            </w:tcMar>
          </w:tcPr>
          <w:p w:rsidR="00B6012C" w:rsidRDefault="00FD0BEE" w:rsidP="00570B3F">
            <w:pPr>
              <w:pStyle w:val="BodyText1"/>
              <w:spacing w:after="200" w:line="276" w:lineRule="auto"/>
              <w:jc w:val="left"/>
              <w:rPr>
                <w:rFonts w:cs="Arial"/>
                <w:szCs w:val="22"/>
                <w:lang w:eastAsia="en-AU"/>
              </w:rPr>
            </w:pPr>
            <w:r w:rsidRPr="00FD0BEE">
              <w:rPr>
                <w:rFonts w:cs="Arial"/>
                <w:szCs w:val="22"/>
                <w:lang w:eastAsia="en-AU"/>
              </w:rPr>
              <w:t>PIRSA consulted with the Department of the Environment and Energy in the development</w:t>
            </w:r>
            <w:r w:rsidR="00570B3F">
              <w:rPr>
                <w:rFonts w:cs="Arial"/>
                <w:szCs w:val="22"/>
                <w:lang w:eastAsia="en-AU"/>
              </w:rPr>
              <w:t xml:space="preserve"> and implementation </w:t>
            </w:r>
            <w:r w:rsidRPr="00FD0BEE">
              <w:rPr>
                <w:rFonts w:cs="Arial"/>
                <w:szCs w:val="22"/>
                <w:lang w:eastAsia="en-AU"/>
              </w:rPr>
              <w:t xml:space="preserve">of </w:t>
            </w:r>
            <w:r w:rsidR="00570B3F">
              <w:rPr>
                <w:rFonts w:cs="Arial"/>
                <w:szCs w:val="22"/>
                <w:lang w:eastAsia="en-AU"/>
              </w:rPr>
              <w:t>the fishery’s</w:t>
            </w:r>
            <w:r w:rsidRPr="00FD0BEE">
              <w:rPr>
                <w:rFonts w:cs="Arial"/>
                <w:szCs w:val="22"/>
                <w:lang w:eastAsia="en-AU"/>
              </w:rPr>
              <w:t xml:space="preserve"> new management plan</w:t>
            </w:r>
            <w:r w:rsidR="00570B3F">
              <w:rPr>
                <w:rFonts w:cs="Arial"/>
                <w:szCs w:val="22"/>
                <w:lang w:eastAsia="en-AU"/>
              </w:rPr>
              <w:t xml:space="preserve"> in 2014, </w:t>
            </w:r>
            <w:r w:rsidR="00A01825">
              <w:rPr>
                <w:rFonts w:cs="Arial"/>
                <w:szCs w:val="22"/>
                <w:lang w:eastAsia="en-AU"/>
              </w:rPr>
              <w:t xml:space="preserve">when </w:t>
            </w:r>
            <w:r w:rsidR="00570B3F">
              <w:rPr>
                <w:rFonts w:cs="Arial"/>
                <w:szCs w:val="22"/>
                <w:lang w:eastAsia="en-AU"/>
              </w:rPr>
              <w:t xml:space="preserve">the </w:t>
            </w:r>
            <w:r w:rsidR="00570B3F" w:rsidRPr="009756DE">
              <w:rPr>
                <w:rFonts w:cs="Arial"/>
                <w:i/>
              </w:rPr>
              <w:t>Management Plan for South Australian Pilchard Fishery 2005</w:t>
            </w:r>
            <w:r w:rsidR="00570B3F" w:rsidRPr="009756DE">
              <w:rPr>
                <w:rFonts w:cs="Arial"/>
              </w:rPr>
              <w:t xml:space="preserve"> </w:t>
            </w:r>
            <w:r w:rsidR="00570B3F">
              <w:rPr>
                <w:rFonts w:cs="Arial"/>
                <w:szCs w:val="22"/>
                <w:lang w:eastAsia="en-AU"/>
              </w:rPr>
              <w:t>was replaced by</w:t>
            </w:r>
            <w:r w:rsidR="00570B3F" w:rsidRPr="00FD0BEE">
              <w:rPr>
                <w:rFonts w:cs="Arial"/>
                <w:szCs w:val="22"/>
                <w:lang w:eastAsia="en-AU"/>
              </w:rPr>
              <w:t xml:space="preserve"> the </w:t>
            </w:r>
            <w:r w:rsidR="00570B3F" w:rsidRPr="00FD0BEE">
              <w:rPr>
                <w:rFonts w:cs="Arial"/>
                <w:i/>
                <w:szCs w:val="22"/>
                <w:lang w:eastAsia="en-AU"/>
              </w:rPr>
              <w:t>South Australian Commercial Marine Scalefish Fishery – Part B – management arrangements for the taking of sardines</w:t>
            </w:r>
            <w:r w:rsidR="00570B3F" w:rsidRPr="00FD0BEE">
              <w:rPr>
                <w:rFonts w:cs="Arial"/>
                <w:szCs w:val="22"/>
                <w:lang w:eastAsia="en-AU"/>
              </w:rPr>
              <w:t xml:space="preserve">.  </w:t>
            </w:r>
          </w:p>
          <w:p w:rsidR="00570B3F" w:rsidRPr="00570B3F" w:rsidRDefault="00570B3F" w:rsidP="00570B3F">
            <w:pPr>
              <w:pStyle w:val="BodyText1"/>
              <w:spacing w:after="200" w:line="276" w:lineRule="auto"/>
              <w:jc w:val="left"/>
              <w:rPr>
                <w:rFonts w:cs="Arial"/>
                <w:color w:val="3366FF"/>
                <w:szCs w:val="22"/>
                <w:lang w:eastAsia="en-AU"/>
              </w:rPr>
            </w:pPr>
            <w:r>
              <w:rPr>
                <w:rFonts w:cs="Arial"/>
                <w:szCs w:val="22"/>
                <w:lang w:eastAsia="en-AU"/>
              </w:rPr>
              <w:t xml:space="preserve">PIRSA has also provided annual reports on interactions with protected species in the fishery and advised the Department when the </w:t>
            </w:r>
            <w:r w:rsidR="00BB2835" w:rsidRPr="004E4694">
              <w:rPr>
                <w:rFonts w:cs="Arial"/>
                <w:i/>
              </w:rPr>
              <w:t>Code of Practice for mitigating the interactions of the South Australian Sardine Fishery with wildlife</w:t>
            </w:r>
            <w:r>
              <w:rPr>
                <w:rFonts w:cs="Arial"/>
              </w:rPr>
              <w:t xml:space="preserve"> was updated in 2015.</w:t>
            </w:r>
          </w:p>
        </w:tc>
        <w:tc>
          <w:tcPr>
            <w:tcW w:w="5148" w:type="dxa"/>
            <w:tcMar>
              <w:top w:w="57" w:type="dxa"/>
            </w:tcMar>
          </w:tcPr>
          <w:p w:rsidR="00A01825" w:rsidRPr="00C956CD" w:rsidRDefault="00A01825" w:rsidP="00A01825">
            <w:pPr>
              <w:rPr>
                <w:rFonts w:cs="Arial"/>
                <w:highlight w:val="cyan"/>
              </w:rPr>
            </w:pPr>
            <w:r w:rsidRPr="00C956CD">
              <w:rPr>
                <w:rFonts w:cs="Arial"/>
              </w:rPr>
              <w:t xml:space="preserve">The Department of </w:t>
            </w:r>
            <w:r>
              <w:rPr>
                <w:rFonts w:cs="Arial"/>
              </w:rPr>
              <w:t xml:space="preserve">the Environment and Energy </w:t>
            </w:r>
            <w:r w:rsidRPr="00C956CD">
              <w:rPr>
                <w:rFonts w:cs="Arial"/>
              </w:rPr>
              <w:t>considers that this recommendation has been met.</w:t>
            </w:r>
          </w:p>
          <w:p w:rsidR="00A01825" w:rsidRPr="00BE124F" w:rsidRDefault="00A01825" w:rsidP="00A01825">
            <w:pPr>
              <w:rPr>
                <w:rFonts w:cs="Arial"/>
              </w:rPr>
            </w:pPr>
            <w:r w:rsidRPr="00BE124F">
              <w:rPr>
                <w:rFonts w:cs="Arial"/>
              </w:rPr>
              <w:t xml:space="preserve">The Department </w:t>
            </w:r>
            <w:r>
              <w:rPr>
                <w:rFonts w:cs="Arial"/>
              </w:rPr>
              <w:t>recommends that this action be continued</w:t>
            </w:r>
            <w:r w:rsidRPr="00BE124F">
              <w:rPr>
                <w:rFonts w:cs="Arial"/>
              </w:rPr>
              <w:t xml:space="preserve"> (see </w:t>
            </w:r>
            <w:r>
              <w:rPr>
                <w:rFonts w:cs="Arial"/>
                <w:b/>
              </w:rPr>
              <w:t>Recommendation 2</w:t>
            </w:r>
            <w:r w:rsidRPr="00BE124F">
              <w:rPr>
                <w:rFonts w:cs="Arial"/>
                <w:b/>
              </w:rPr>
              <w:t>, Table 4</w:t>
            </w:r>
            <w:r w:rsidRPr="00BE124F">
              <w:rPr>
                <w:rFonts w:cs="Arial"/>
              </w:rPr>
              <w:t>).</w:t>
            </w:r>
          </w:p>
          <w:p w:rsidR="00B6012C" w:rsidRPr="00C956CD" w:rsidRDefault="00B6012C" w:rsidP="001955CD">
            <w:pPr>
              <w:rPr>
                <w:rFonts w:cs="Arial"/>
                <w:highlight w:val="cyan"/>
              </w:rPr>
            </w:pPr>
          </w:p>
        </w:tc>
      </w:tr>
      <w:tr w:rsidR="009756DE" w:rsidRPr="00C956CD" w:rsidTr="00BE124F">
        <w:trPr>
          <w:cantSplit/>
        </w:trPr>
        <w:tc>
          <w:tcPr>
            <w:tcW w:w="4077" w:type="dxa"/>
            <w:tcMar>
              <w:top w:w="57" w:type="dxa"/>
            </w:tcMar>
          </w:tcPr>
          <w:p w:rsidR="009756DE" w:rsidRPr="009756DE" w:rsidRDefault="00B75D27" w:rsidP="00B6012C">
            <w:pPr>
              <w:pStyle w:val="ListNumber"/>
              <w:numPr>
                <w:ilvl w:val="0"/>
                <w:numId w:val="32"/>
              </w:numPr>
              <w:contextualSpacing/>
              <w:rPr>
                <w:rFonts w:cs="Arial"/>
              </w:rPr>
            </w:pPr>
            <w:r w:rsidRPr="00B75D27">
              <w:rPr>
                <w:rFonts w:cs="Arial"/>
              </w:rPr>
              <w:lastRenderedPageBreak/>
              <w:t xml:space="preserve">PIRSA to produce and present reports to DEWHA annually as per Appendix B to the </w:t>
            </w:r>
            <w:r w:rsidRPr="00262F89">
              <w:rPr>
                <w:rFonts w:cs="Arial"/>
                <w:i/>
              </w:rPr>
              <w:t>Guidelines for the Ecologically Sustainable Management of Fisheries 2nd Edition</w:t>
            </w:r>
            <w:r w:rsidRPr="00B75D27">
              <w:rPr>
                <w:rFonts w:cs="Arial"/>
              </w:rPr>
              <w:t>.</w:t>
            </w:r>
          </w:p>
        </w:tc>
        <w:tc>
          <w:tcPr>
            <w:tcW w:w="5103" w:type="dxa"/>
            <w:tcMar>
              <w:top w:w="57" w:type="dxa"/>
            </w:tcMar>
          </w:tcPr>
          <w:p w:rsidR="009756DE" w:rsidRPr="00C956CD" w:rsidRDefault="00570B3F" w:rsidP="00262F89">
            <w:pPr>
              <w:pStyle w:val="BodyText1"/>
              <w:spacing w:after="200" w:line="276" w:lineRule="auto"/>
              <w:jc w:val="left"/>
              <w:rPr>
                <w:rFonts w:cs="Arial"/>
                <w:color w:val="3366FF"/>
                <w:szCs w:val="22"/>
                <w:lang w:eastAsia="en-AU"/>
              </w:rPr>
            </w:pPr>
            <w:r w:rsidRPr="00262F89">
              <w:rPr>
                <w:rFonts w:cs="Arial"/>
                <w:szCs w:val="22"/>
                <w:lang w:eastAsia="en-AU"/>
              </w:rPr>
              <w:t>PIRSA has provided annual reports to the Department since 2005. These reports have been of high quality and consistent with the requirements of the</w:t>
            </w:r>
            <w:r>
              <w:rPr>
                <w:rFonts w:cs="Arial"/>
                <w:color w:val="3366FF"/>
                <w:szCs w:val="22"/>
                <w:lang w:eastAsia="en-AU"/>
              </w:rPr>
              <w:t xml:space="preserve"> </w:t>
            </w:r>
            <w:r w:rsidRPr="00262F89">
              <w:rPr>
                <w:rFonts w:cs="Arial"/>
                <w:i/>
              </w:rPr>
              <w:t>Guidelines for the Ecologically Sustainable Management of Fisheries 2nd Edition</w:t>
            </w:r>
            <w:r w:rsidRPr="00B75D27">
              <w:rPr>
                <w:rFonts w:cs="Arial"/>
              </w:rPr>
              <w:t>.</w:t>
            </w:r>
          </w:p>
        </w:tc>
        <w:tc>
          <w:tcPr>
            <w:tcW w:w="5148" w:type="dxa"/>
            <w:tcMar>
              <w:top w:w="57" w:type="dxa"/>
            </w:tcMar>
          </w:tcPr>
          <w:p w:rsidR="00A01825" w:rsidRPr="00C956CD" w:rsidRDefault="00A01825" w:rsidP="00A01825">
            <w:pPr>
              <w:rPr>
                <w:rFonts w:cs="Arial"/>
                <w:highlight w:val="cyan"/>
              </w:rPr>
            </w:pPr>
            <w:r w:rsidRPr="00C956CD">
              <w:rPr>
                <w:rFonts w:cs="Arial"/>
              </w:rPr>
              <w:t xml:space="preserve">The Department of </w:t>
            </w:r>
            <w:r>
              <w:rPr>
                <w:rFonts w:cs="Arial"/>
              </w:rPr>
              <w:t xml:space="preserve">the Environment and Energy </w:t>
            </w:r>
            <w:r w:rsidRPr="00C956CD">
              <w:rPr>
                <w:rFonts w:cs="Arial"/>
              </w:rPr>
              <w:t>considers that this recommendation has been met.</w:t>
            </w:r>
          </w:p>
          <w:p w:rsidR="00A01825" w:rsidRPr="00BE124F" w:rsidRDefault="00A01825" w:rsidP="00A01825">
            <w:pPr>
              <w:rPr>
                <w:rFonts w:cs="Arial"/>
              </w:rPr>
            </w:pPr>
            <w:r w:rsidRPr="00BE124F">
              <w:rPr>
                <w:rFonts w:cs="Arial"/>
              </w:rPr>
              <w:t xml:space="preserve">The Department </w:t>
            </w:r>
            <w:r>
              <w:rPr>
                <w:rFonts w:cs="Arial"/>
              </w:rPr>
              <w:t>recommends that this action be continued</w:t>
            </w:r>
            <w:r w:rsidRPr="00BE124F">
              <w:rPr>
                <w:rFonts w:cs="Arial"/>
              </w:rPr>
              <w:t xml:space="preserve"> (see </w:t>
            </w:r>
            <w:r>
              <w:rPr>
                <w:rFonts w:cs="Arial"/>
                <w:b/>
              </w:rPr>
              <w:t>Recommendation 3</w:t>
            </w:r>
            <w:r w:rsidRPr="00BE124F">
              <w:rPr>
                <w:rFonts w:cs="Arial"/>
                <w:b/>
              </w:rPr>
              <w:t>, Table 4</w:t>
            </w:r>
            <w:r w:rsidRPr="00BE124F">
              <w:rPr>
                <w:rFonts w:cs="Arial"/>
              </w:rPr>
              <w:t>).</w:t>
            </w:r>
          </w:p>
          <w:p w:rsidR="009756DE" w:rsidRPr="00C956CD" w:rsidRDefault="009756DE" w:rsidP="001955CD">
            <w:pPr>
              <w:rPr>
                <w:rFonts w:cs="Arial"/>
                <w:highlight w:val="cyan"/>
              </w:rPr>
            </w:pPr>
          </w:p>
        </w:tc>
      </w:tr>
      <w:tr w:rsidR="00B75D27" w:rsidRPr="00C956CD" w:rsidTr="00BE124F">
        <w:trPr>
          <w:cantSplit/>
        </w:trPr>
        <w:tc>
          <w:tcPr>
            <w:tcW w:w="4077" w:type="dxa"/>
            <w:tcMar>
              <w:top w:w="57" w:type="dxa"/>
            </w:tcMar>
          </w:tcPr>
          <w:p w:rsidR="00B75D27" w:rsidRDefault="00B75D27" w:rsidP="00B75D27">
            <w:pPr>
              <w:pStyle w:val="ListNumber"/>
              <w:numPr>
                <w:ilvl w:val="0"/>
                <w:numId w:val="32"/>
              </w:numPr>
              <w:contextualSpacing/>
              <w:rPr>
                <w:rFonts w:cs="Arial"/>
              </w:rPr>
            </w:pPr>
            <w:r>
              <w:rPr>
                <w:rFonts w:cs="Arial"/>
              </w:rPr>
              <w:t>PIRSA to:</w:t>
            </w:r>
          </w:p>
          <w:p w:rsidR="0077660D" w:rsidRDefault="0077660D" w:rsidP="0077660D">
            <w:pPr>
              <w:pStyle w:val="ListNumber"/>
              <w:numPr>
                <w:ilvl w:val="0"/>
                <w:numId w:val="0"/>
              </w:numPr>
              <w:spacing w:before="240"/>
              <w:ind w:left="426" w:hanging="426"/>
              <w:contextualSpacing/>
              <w:rPr>
                <w:rFonts w:cs="Arial"/>
              </w:rPr>
            </w:pPr>
            <w:r w:rsidRPr="00D275D0">
              <w:rPr>
                <w:rFonts w:cs="Arial"/>
              </w:rPr>
              <w:t>a)</w:t>
            </w:r>
            <w:r>
              <w:rPr>
                <w:rFonts w:cs="Arial"/>
                <w:b/>
              </w:rPr>
              <w:t xml:space="preserve">    </w:t>
            </w:r>
            <w:r w:rsidRPr="0077660D">
              <w:rPr>
                <w:rFonts w:cs="Arial"/>
              </w:rPr>
              <w:t>review common dolphin interactions quarterly and provide annual repo</w:t>
            </w:r>
            <w:r w:rsidR="00484340">
              <w:rPr>
                <w:rFonts w:cs="Arial"/>
              </w:rPr>
              <w:t>rts to DEWHA,</w:t>
            </w:r>
            <w:r w:rsidRPr="0077660D">
              <w:rPr>
                <w:rFonts w:cs="Arial"/>
              </w:rPr>
              <w:t xml:space="preserve"> and</w:t>
            </w:r>
          </w:p>
          <w:p w:rsidR="0077660D" w:rsidRDefault="0077660D" w:rsidP="0077660D">
            <w:pPr>
              <w:pStyle w:val="ListNumber"/>
              <w:numPr>
                <w:ilvl w:val="0"/>
                <w:numId w:val="0"/>
              </w:numPr>
              <w:spacing w:before="240"/>
              <w:ind w:left="426" w:hanging="426"/>
              <w:contextualSpacing/>
              <w:rPr>
                <w:rFonts w:cs="Arial"/>
              </w:rPr>
            </w:pPr>
          </w:p>
          <w:p w:rsidR="0077660D" w:rsidRPr="00B75D27" w:rsidRDefault="0077660D" w:rsidP="00484340">
            <w:pPr>
              <w:pStyle w:val="ListNumber"/>
              <w:numPr>
                <w:ilvl w:val="0"/>
                <w:numId w:val="0"/>
              </w:numPr>
              <w:spacing w:before="240"/>
              <w:ind w:left="426" w:hanging="426"/>
              <w:contextualSpacing/>
              <w:rPr>
                <w:rFonts w:cs="Arial"/>
              </w:rPr>
            </w:pPr>
            <w:r>
              <w:rPr>
                <w:rFonts w:cs="Arial"/>
              </w:rPr>
              <w:t>b)    s</w:t>
            </w:r>
            <w:r w:rsidRPr="0077660D">
              <w:rPr>
                <w:rFonts w:cs="Arial"/>
              </w:rPr>
              <w:t>hould new information determine that the fishery is having an increasing amount of interactions with protected species, PIRSA to develop appropriate measures to mitigate those interactions. Measures should be implemented within 12 months of the information becoming available.</w:t>
            </w:r>
          </w:p>
        </w:tc>
        <w:tc>
          <w:tcPr>
            <w:tcW w:w="5103" w:type="dxa"/>
            <w:tcMar>
              <w:top w:w="57" w:type="dxa"/>
            </w:tcMar>
          </w:tcPr>
          <w:p w:rsidR="00D25D86" w:rsidRPr="00817E0C" w:rsidRDefault="001E115B" w:rsidP="00D25D86">
            <w:pPr>
              <w:pStyle w:val="BodyText1"/>
              <w:spacing w:after="200" w:line="276" w:lineRule="auto"/>
              <w:jc w:val="left"/>
              <w:rPr>
                <w:rFonts w:cs="Arial"/>
                <w:szCs w:val="22"/>
                <w:lang w:eastAsia="en-AU"/>
              </w:rPr>
            </w:pPr>
            <w:r w:rsidRPr="00817E0C">
              <w:rPr>
                <w:rFonts w:cs="Arial"/>
                <w:szCs w:val="22"/>
                <w:lang w:eastAsia="en-AU"/>
              </w:rPr>
              <w:t>The SA Sardine Industry Association convenes a</w:t>
            </w:r>
            <w:r w:rsidR="00262F89" w:rsidRPr="00817E0C">
              <w:rPr>
                <w:rFonts w:cs="Arial"/>
                <w:szCs w:val="22"/>
                <w:lang w:eastAsia="en-AU"/>
              </w:rPr>
              <w:t xml:space="preserve"> Threatened, Endangered and Protected </w:t>
            </w:r>
            <w:r w:rsidR="00A435AB" w:rsidRPr="00817E0C">
              <w:rPr>
                <w:rFonts w:cs="Arial"/>
                <w:szCs w:val="22"/>
                <w:lang w:eastAsia="en-AU"/>
              </w:rPr>
              <w:t xml:space="preserve">Species (TEPS) Working Group, </w:t>
            </w:r>
            <w:r w:rsidRPr="00817E0C">
              <w:rPr>
                <w:rFonts w:cs="Arial"/>
                <w:szCs w:val="22"/>
                <w:lang w:eastAsia="en-AU"/>
              </w:rPr>
              <w:t>which meets quarterly to monitor and report to PIRSA</w:t>
            </w:r>
            <w:r w:rsidR="00D25D86" w:rsidRPr="00817E0C">
              <w:rPr>
                <w:rFonts w:cs="Arial"/>
                <w:szCs w:val="22"/>
                <w:lang w:eastAsia="en-AU"/>
              </w:rPr>
              <w:t xml:space="preserve"> on the interactions with TEPS. The working group</w:t>
            </w:r>
            <w:r w:rsidRPr="00817E0C">
              <w:rPr>
                <w:rFonts w:cs="Arial"/>
                <w:szCs w:val="22"/>
                <w:lang w:eastAsia="en-AU"/>
              </w:rPr>
              <w:t xml:space="preserve"> includes representatives from industry, relevant SA gove</w:t>
            </w:r>
            <w:r w:rsidR="00D25D86" w:rsidRPr="00817E0C">
              <w:rPr>
                <w:rFonts w:cs="Arial"/>
                <w:szCs w:val="22"/>
                <w:lang w:eastAsia="en-AU"/>
              </w:rPr>
              <w:t xml:space="preserve">rnment agencies and scientists. </w:t>
            </w:r>
          </w:p>
          <w:p w:rsidR="00D25D86" w:rsidRPr="00817E0C" w:rsidRDefault="001E115B" w:rsidP="00D25D86">
            <w:pPr>
              <w:pStyle w:val="BodyText1"/>
              <w:spacing w:after="200" w:line="276" w:lineRule="auto"/>
              <w:jc w:val="left"/>
              <w:rPr>
                <w:rFonts w:cs="Arial"/>
                <w:szCs w:val="22"/>
                <w:lang w:eastAsia="en-AU"/>
              </w:rPr>
            </w:pPr>
            <w:r w:rsidRPr="00817E0C">
              <w:rPr>
                <w:rFonts w:cs="Arial"/>
                <w:szCs w:val="22"/>
                <w:lang w:eastAsia="en-AU"/>
              </w:rPr>
              <w:t xml:space="preserve">TEPS interactions </w:t>
            </w:r>
            <w:r w:rsidR="00D25D86" w:rsidRPr="00817E0C">
              <w:rPr>
                <w:rFonts w:cs="Arial"/>
                <w:szCs w:val="22"/>
                <w:lang w:eastAsia="en-AU"/>
              </w:rPr>
              <w:t>are reviewed with consideration to international standards for mitigating interactions with marine mammals. As new information becomes available, the working group recommend</w:t>
            </w:r>
            <w:r w:rsidR="00A01825">
              <w:rPr>
                <w:rFonts w:cs="Arial"/>
                <w:szCs w:val="22"/>
                <w:lang w:eastAsia="en-AU"/>
              </w:rPr>
              <w:t>s</w:t>
            </w:r>
            <w:r w:rsidR="00D25D86" w:rsidRPr="00817E0C">
              <w:rPr>
                <w:rFonts w:cs="Arial"/>
                <w:szCs w:val="22"/>
                <w:lang w:eastAsia="en-AU"/>
              </w:rPr>
              <w:t xml:space="preserve"> refinements to existing practises as required.</w:t>
            </w:r>
          </w:p>
          <w:p w:rsidR="00B75D27" w:rsidRPr="00C956CD" w:rsidRDefault="00D25D86" w:rsidP="00BB2835">
            <w:pPr>
              <w:pStyle w:val="BodyText1"/>
              <w:spacing w:after="200" w:line="276" w:lineRule="auto"/>
              <w:jc w:val="left"/>
              <w:rPr>
                <w:rFonts w:cs="Arial"/>
                <w:color w:val="3366FF"/>
                <w:szCs w:val="22"/>
                <w:lang w:eastAsia="en-AU"/>
              </w:rPr>
            </w:pPr>
            <w:r w:rsidRPr="00817E0C">
              <w:rPr>
                <w:rFonts w:cs="Arial"/>
                <w:szCs w:val="22"/>
                <w:lang w:eastAsia="en-AU"/>
              </w:rPr>
              <w:t>An annual published report on interactions of the fishery with short-beaked common dolphins</w:t>
            </w:r>
            <w:r w:rsidR="00817E0C" w:rsidRPr="00817E0C">
              <w:rPr>
                <w:rFonts w:cs="Arial"/>
                <w:szCs w:val="22"/>
                <w:lang w:eastAsia="en-AU"/>
              </w:rPr>
              <w:t xml:space="preserve"> and the effectiveness of the industry </w:t>
            </w:r>
            <w:r w:rsidR="00BB2835">
              <w:rPr>
                <w:rFonts w:cs="Arial"/>
                <w:szCs w:val="22"/>
                <w:lang w:eastAsia="en-AU"/>
              </w:rPr>
              <w:t>CoP</w:t>
            </w:r>
            <w:r w:rsidR="00817E0C" w:rsidRPr="00817E0C">
              <w:rPr>
                <w:rFonts w:cs="Arial"/>
                <w:szCs w:val="22"/>
                <w:lang w:eastAsia="en-AU"/>
              </w:rPr>
              <w:t xml:space="preserve"> to mitigate these interactions is prepared by the SA Research and Development Institute (SARDI). The rates</w:t>
            </w:r>
            <w:r w:rsidRPr="00817E0C">
              <w:rPr>
                <w:rFonts w:cs="Arial"/>
                <w:szCs w:val="22"/>
                <w:lang w:eastAsia="en-AU"/>
              </w:rPr>
              <w:t xml:space="preserve"> of recorded interactions </w:t>
            </w:r>
            <w:r w:rsidR="00817E0C" w:rsidRPr="00817E0C">
              <w:rPr>
                <w:rFonts w:cs="Arial"/>
                <w:szCs w:val="22"/>
                <w:lang w:eastAsia="en-AU"/>
              </w:rPr>
              <w:t>have steadily declined since the implementation of the CoP in 2005.</w:t>
            </w:r>
            <w:r w:rsidR="00817E0C">
              <w:rPr>
                <w:rFonts w:cs="Arial"/>
                <w:color w:val="3366FF"/>
                <w:szCs w:val="22"/>
                <w:lang w:eastAsia="en-AU"/>
              </w:rPr>
              <w:t xml:space="preserve"> </w:t>
            </w:r>
          </w:p>
        </w:tc>
        <w:tc>
          <w:tcPr>
            <w:tcW w:w="5148" w:type="dxa"/>
            <w:tcMar>
              <w:top w:w="57" w:type="dxa"/>
            </w:tcMar>
          </w:tcPr>
          <w:p w:rsidR="00817E0C" w:rsidRPr="00C956CD" w:rsidRDefault="00817E0C" w:rsidP="00817E0C">
            <w:pPr>
              <w:rPr>
                <w:rFonts w:cs="Arial"/>
                <w:highlight w:val="cyan"/>
              </w:rPr>
            </w:pPr>
            <w:r w:rsidRPr="00C956CD">
              <w:rPr>
                <w:rFonts w:cs="Arial"/>
              </w:rPr>
              <w:t xml:space="preserve">The Department of </w:t>
            </w:r>
            <w:r>
              <w:rPr>
                <w:rFonts w:cs="Arial"/>
              </w:rPr>
              <w:t xml:space="preserve">the Environment and Energy </w:t>
            </w:r>
            <w:r w:rsidRPr="00C956CD">
              <w:rPr>
                <w:rFonts w:cs="Arial"/>
              </w:rPr>
              <w:t>considers that this recommendation has been met.</w:t>
            </w:r>
          </w:p>
          <w:p w:rsidR="00B75D27" w:rsidRPr="00C956CD" w:rsidRDefault="00B75D27" w:rsidP="00BE11EE">
            <w:pPr>
              <w:rPr>
                <w:rFonts w:cs="Arial"/>
                <w:highlight w:val="cyan"/>
              </w:rPr>
            </w:pPr>
          </w:p>
        </w:tc>
      </w:tr>
      <w:tr w:rsidR="00B75D27" w:rsidRPr="00C956CD" w:rsidTr="00BE124F">
        <w:trPr>
          <w:cantSplit/>
        </w:trPr>
        <w:tc>
          <w:tcPr>
            <w:tcW w:w="4077" w:type="dxa"/>
            <w:tcMar>
              <w:top w:w="57" w:type="dxa"/>
            </w:tcMar>
          </w:tcPr>
          <w:p w:rsidR="00B75D27" w:rsidRDefault="00B75D27" w:rsidP="00B75D27">
            <w:pPr>
              <w:pStyle w:val="ListNumber"/>
              <w:numPr>
                <w:ilvl w:val="0"/>
                <w:numId w:val="32"/>
              </w:numPr>
              <w:contextualSpacing/>
              <w:rPr>
                <w:rFonts w:cs="Arial"/>
              </w:rPr>
            </w:pPr>
            <w:r w:rsidRPr="00B75D27">
              <w:rPr>
                <w:rFonts w:cs="Arial"/>
              </w:rPr>
              <w:lastRenderedPageBreak/>
              <w:t>PIRSA to revise the current format of Wildlife Interaction Identification and Logbook to include species specific identification of the dolphin and whale species that occur within the SASF.</w:t>
            </w:r>
          </w:p>
        </w:tc>
        <w:tc>
          <w:tcPr>
            <w:tcW w:w="5103" w:type="dxa"/>
            <w:tcMar>
              <w:top w:w="57" w:type="dxa"/>
            </w:tcMar>
          </w:tcPr>
          <w:p w:rsidR="00B75D27" w:rsidRPr="00B34E8A" w:rsidRDefault="00126E5A" w:rsidP="00BB2835">
            <w:pPr>
              <w:pStyle w:val="BodyText1"/>
              <w:spacing w:after="200" w:line="276" w:lineRule="auto"/>
              <w:jc w:val="left"/>
              <w:rPr>
                <w:rFonts w:cs="Arial"/>
                <w:szCs w:val="22"/>
                <w:lang w:eastAsia="en-AU"/>
              </w:rPr>
            </w:pPr>
            <w:r w:rsidRPr="00B34E8A">
              <w:rPr>
                <w:rFonts w:cs="Arial"/>
                <w:szCs w:val="22"/>
                <w:lang w:eastAsia="en-AU"/>
              </w:rPr>
              <w:t xml:space="preserve">The </w:t>
            </w:r>
            <w:r w:rsidRPr="00B34E8A">
              <w:rPr>
                <w:rFonts w:cs="Arial"/>
                <w:i/>
                <w:szCs w:val="22"/>
                <w:lang w:eastAsia="en-AU"/>
              </w:rPr>
              <w:t>Wildlife Interaction Identification and Logbook</w:t>
            </w:r>
            <w:r w:rsidRPr="00B34E8A">
              <w:rPr>
                <w:rFonts w:cs="Arial"/>
                <w:szCs w:val="22"/>
                <w:lang w:eastAsia="en-AU"/>
              </w:rPr>
              <w:t xml:space="preserve"> is used by all SA fisheries and provides a useful guide for identifying </w:t>
            </w:r>
            <w:r w:rsidR="00B34E8A" w:rsidRPr="00B34E8A">
              <w:rPr>
                <w:rFonts w:cs="Arial"/>
                <w:szCs w:val="22"/>
                <w:lang w:eastAsia="en-AU"/>
              </w:rPr>
              <w:t xml:space="preserve">most </w:t>
            </w:r>
            <w:r w:rsidRPr="00B34E8A">
              <w:rPr>
                <w:rFonts w:cs="Arial"/>
                <w:szCs w:val="22"/>
                <w:lang w:eastAsia="en-AU"/>
              </w:rPr>
              <w:t xml:space="preserve">taxa SA vessels may encounter. The guidance in this resource is insufficient to determine between dolphin </w:t>
            </w:r>
            <w:r w:rsidR="00EA2E1A">
              <w:rPr>
                <w:rFonts w:cs="Arial"/>
                <w:szCs w:val="22"/>
                <w:lang w:eastAsia="en-AU"/>
              </w:rPr>
              <w:t>and whale species, so PIRSA has</w:t>
            </w:r>
            <w:r w:rsidRPr="00B34E8A">
              <w:rPr>
                <w:rFonts w:cs="Arial"/>
                <w:szCs w:val="22"/>
                <w:lang w:eastAsia="en-AU"/>
              </w:rPr>
              <w:t xml:space="preserve"> provided additional resources (the </w:t>
            </w:r>
            <w:r w:rsidR="00352C8B">
              <w:rPr>
                <w:rFonts w:cs="Arial"/>
                <w:szCs w:val="22"/>
                <w:lang w:eastAsia="en-AU"/>
              </w:rPr>
              <w:t xml:space="preserve">Australian Fisheries Management Authority’s </w:t>
            </w:r>
            <w:r w:rsidRPr="00B34E8A">
              <w:rPr>
                <w:rFonts w:cs="Arial"/>
                <w:szCs w:val="22"/>
                <w:lang w:eastAsia="en-AU"/>
              </w:rPr>
              <w:t>Species Identification G</w:t>
            </w:r>
            <w:r w:rsidR="00B34E8A" w:rsidRPr="00B34E8A">
              <w:rPr>
                <w:rFonts w:cs="Arial"/>
                <w:szCs w:val="22"/>
                <w:lang w:eastAsia="en-AU"/>
              </w:rPr>
              <w:t>uide) to fishers in the SA Sard</w:t>
            </w:r>
            <w:r w:rsidRPr="00B34E8A">
              <w:rPr>
                <w:rFonts w:cs="Arial"/>
                <w:szCs w:val="22"/>
                <w:lang w:eastAsia="en-AU"/>
              </w:rPr>
              <w:t>in</w:t>
            </w:r>
            <w:r w:rsidR="00B34E8A" w:rsidRPr="00B34E8A">
              <w:rPr>
                <w:rFonts w:cs="Arial"/>
                <w:szCs w:val="22"/>
                <w:lang w:eastAsia="en-AU"/>
              </w:rPr>
              <w:t>e</w:t>
            </w:r>
            <w:r w:rsidRPr="00B34E8A">
              <w:rPr>
                <w:rFonts w:cs="Arial"/>
                <w:szCs w:val="22"/>
                <w:lang w:eastAsia="en-AU"/>
              </w:rPr>
              <w:t xml:space="preserve"> Fishery to improve species specific identification of cetaceans</w:t>
            </w:r>
            <w:r w:rsidR="00B34E8A" w:rsidRPr="00B34E8A">
              <w:rPr>
                <w:rFonts w:cs="Arial"/>
                <w:szCs w:val="22"/>
                <w:lang w:eastAsia="en-AU"/>
              </w:rPr>
              <w:t>. In addition, ongoing education and awareness of the importance of species specific reporting within the fishery is a focus of the SA Sardine Industry Association and the fishery-specific TEPS Working Group.</w:t>
            </w:r>
          </w:p>
        </w:tc>
        <w:tc>
          <w:tcPr>
            <w:tcW w:w="5148" w:type="dxa"/>
            <w:tcMar>
              <w:top w:w="57" w:type="dxa"/>
            </w:tcMar>
          </w:tcPr>
          <w:p w:rsidR="00B34E8A" w:rsidRPr="00C956CD" w:rsidRDefault="00B34E8A" w:rsidP="00B34E8A">
            <w:pPr>
              <w:rPr>
                <w:rFonts w:cs="Arial"/>
                <w:highlight w:val="cyan"/>
              </w:rPr>
            </w:pPr>
            <w:r w:rsidRPr="00C956CD">
              <w:rPr>
                <w:rFonts w:cs="Arial"/>
              </w:rPr>
              <w:t xml:space="preserve">The Department of </w:t>
            </w:r>
            <w:r>
              <w:rPr>
                <w:rFonts w:cs="Arial"/>
              </w:rPr>
              <w:t xml:space="preserve">the Environment and Energy </w:t>
            </w:r>
            <w:r w:rsidRPr="00C956CD">
              <w:rPr>
                <w:rFonts w:cs="Arial"/>
              </w:rPr>
              <w:t>considers that this recommendation has been met.</w:t>
            </w:r>
          </w:p>
          <w:p w:rsidR="00B75D27" w:rsidRPr="00C956CD" w:rsidRDefault="00B75D27" w:rsidP="001955CD">
            <w:pPr>
              <w:rPr>
                <w:rFonts w:cs="Arial"/>
                <w:highlight w:val="cyan"/>
              </w:rPr>
            </w:pPr>
          </w:p>
        </w:tc>
      </w:tr>
      <w:tr w:rsidR="00B75D27" w:rsidRPr="00C956CD" w:rsidTr="00BE124F">
        <w:trPr>
          <w:cantSplit/>
        </w:trPr>
        <w:tc>
          <w:tcPr>
            <w:tcW w:w="4077" w:type="dxa"/>
            <w:tcMar>
              <w:top w:w="57" w:type="dxa"/>
            </w:tcMar>
          </w:tcPr>
          <w:p w:rsidR="00B75D27" w:rsidRPr="00B75D27" w:rsidRDefault="00B75D27" w:rsidP="00B75D27">
            <w:pPr>
              <w:pStyle w:val="ListNumber"/>
              <w:numPr>
                <w:ilvl w:val="0"/>
                <w:numId w:val="32"/>
              </w:numPr>
              <w:contextualSpacing/>
              <w:rPr>
                <w:rFonts w:cs="Arial"/>
              </w:rPr>
            </w:pPr>
            <w:r w:rsidRPr="00B75D27">
              <w:rPr>
                <w:rFonts w:cs="Arial"/>
              </w:rPr>
              <w:lastRenderedPageBreak/>
              <w:t xml:space="preserve">PIRSA to conduct an assessment of the risks to target species, byproduct, bycatch (including protected species) and the </w:t>
            </w:r>
            <w:r w:rsidR="00817E0C">
              <w:rPr>
                <w:rFonts w:cs="Arial"/>
              </w:rPr>
              <w:t>marine environment resulting fro</w:t>
            </w:r>
            <w:r w:rsidRPr="00B75D27">
              <w:rPr>
                <w:rFonts w:cs="Arial"/>
              </w:rPr>
              <w:t>m activities in the SASF. PIRSA to</w:t>
            </w:r>
            <w:r>
              <w:rPr>
                <w:rFonts w:cs="Arial"/>
              </w:rPr>
              <w:t xml:space="preserve"> </w:t>
            </w:r>
            <w:r w:rsidRPr="00B75D27">
              <w:rPr>
                <w:rFonts w:cs="Arial"/>
              </w:rPr>
              <w:t>then implement measures to ensure that risks identified through this process are addressed and minimised as appropriate.</w:t>
            </w:r>
          </w:p>
        </w:tc>
        <w:tc>
          <w:tcPr>
            <w:tcW w:w="5103" w:type="dxa"/>
            <w:tcMar>
              <w:top w:w="57" w:type="dxa"/>
            </w:tcMar>
          </w:tcPr>
          <w:p w:rsidR="00B75D27" w:rsidRPr="00A90DD3" w:rsidRDefault="002405D2" w:rsidP="002405D2">
            <w:pPr>
              <w:pStyle w:val="BodyText1"/>
              <w:spacing w:after="200" w:line="276" w:lineRule="auto"/>
              <w:jc w:val="left"/>
              <w:rPr>
                <w:rFonts w:cs="Arial"/>
                <w:szCs w:val="22"/>
                <w:lang w:eastAsia="en-AU"/>
              </w:rPr>
            </w:pPr>
            <w:r w:rsidRPr="00A90DD3">
              <w:rPr>
                <w:rFonts w:cs="Arial"/>
                <w:szCs w:val="22"/>
                <w:lang w:eastAsia="en-AU"/>
              </w:rPr>
              <w:t xml:space="preserve">An ecological risk assessment was conducted in 2013 </w:t>
            </w:r>
            <w:r w:rsidR="00A21501" w:rsidRPr="00A90DD3">
              <w:rPr>
                <w:rFonts w:cs="Arial"/>
                <w:szCs w:val="22"/>
                <w:lang w:eastAsia="en-AU"/>
              </w:rPr>
              <w:t>that considered the SA Sardine F</w:t>
            </w:r>
            <w:r w:rsidRPr="00A90DD3">
              <w:rPr>
                <w:rFonts w:cs="Arial"/>
                <w:szCs w:val="22"/>
                <w:lang w:eastAsia="en-AU"/>
              </w:rPr>
              <w:t xml:space="preserve">ishery’s impact on target, byproduct, bycatch and protected species. Risks to </w:t>
            </w:r>
            <w:r w:rsidR="00A90DD3" w:rsidRPr="00A90DD3">
              <w:rPr>
                <w:rFonts w:cs="Arial"/>
                <w:szCs w:val="22"/>
                <w:lang w:eastAsia="en-AU"/>
              </w:rPr>
              <w:t>all species (retained and non-retained) ranged between negligible to medium. Risks to the ecosystem, including trophic structure and habitat disturbance, were all low. Risks to the broader environment were all low except for brine discharge, which was rated high</w:t>
            </w:r>
            <w:r w:rsidRPr="00A90DD3">
              <w:rPr>
                <w:rFonts w:cs="Arial"/>
                <w:szCs w:val="22"/>
                <w:lang w:eastAsia="en-AU"/>
              </w:rPr>
              <w:t>.</w:t>
            </w:r>
          </w:p>
          <w:p w:rsidR="002405D2" w:rsidRPr="00C956CD" w:rsidRDefault="002405D2" w:rsidP="00A90DD3">
            <w:pPr>
              <w:pStyle w:val="BodyText1"/>
              <w:spacing w:after="200" w:line="276" w:lineRule="auto"/>
              <w:jc w:val="left"/>
              <w:rPr>
                <w:rFonts w:cs="Arial"/>
                <w:color w:val="3366FF"/>
                <w:szCs w:val="22"/>
                <w:lang w:eastAsia="en-AU"/>
              </w:rPr>
            </w:pPr>
            <w:r w:rsidRPr="00A90DD3">
              <w:rPr>
                <w:rFonts w:cs="Arial"/>
                <w:szCs w:val="22"/>
                <w:lang w:eastAsia="en-AU"/>
              </w:rPr>
              <w:t xml:space="preserve">Measures to address these risks have been addressed through the </w:t>
            </w:r>
            <w:r w:rsidR="00A90DD3" w:rsidRPr="00A90DD3">
              <w:rPr>
                <w:rFonts w:cs="Arial"/>
                <w:szCs w:val="22"/>
                <w:lang w:eastAsia="en-AU"/>
              </w:rPr>
              <w:t xml:space="preserve">SA Sardine Fishery’s </w:t>
            </w:r>
            <w:r w:rsidR="00A21501" w:rsidRPr="00A90DD3">
              <w:rPr>
                <w:rFonts w:cs="Arial"/>
                <w:szCs w:val="22"/>
                <w:lang w:eastAsia="en-AU"/>
              </w:rPr>
              <w:t>revised</w:t>
            </w:r>
            <w:r w:rsidR="00A90DD3" w:rsidRPr="00A90DD3">
              <w:rPr>
                <w:rFonts w:cs="Arial"/>
                <w:szCs w:val="22"/>
                <w:lang w:eastAsia="en-AU"/>
              </w:rPr>
              <w:t xml:space="preserve"> management</w:t>
            </w:r>
            <w:r w:rsidR="00A21501" w:rsidRPr="00A90DD3">
              <w:rPr>
                <w:rFonts w:cs="Arial"/>
                <w:szCs w:val="22"/>
                <w:lang w:eastAsia="en-AU"/>
              </w:rPr>
              <w:t xml:space="preserve"> plan (2015), and through complementary measures undertaken by industry through the </w:t>
            </w:r>
            <w:r w:rsidR="005261E2" w:rsidRPr="004E4694">
              <w:rPr>
                <w:rFonts w:cs="Arial"/>
                <w:i/>
              </w:rPr>
              <w:t>Code of Practice for mitigating the interactions of the South Australian Sardine Fishery with wildlife – 2015</w:t>
            </w:r>
            <w:r w:rsidR="005261E2">
              <w:rPr>
                <w:rFonts w:cs="Arial"/>
                <w:i/>
              </w:rPr>
              <w:t>.</w:t>
            </w:r>
          </w:p>
        </w:tc>
        <w:tc>
          <w:tcPr>
            <w:tcW w:w="5148" w:type="dxa"/>
            <w:tcMar>
              <w:top w:w="57" w:type="dxa"/>
            </w:tcMar>
          </w:tcPr>
          <w:p w:rsidR="00A90DD3" w:rsidRPr="00C956CD" w:rsidRDefault="00A90DD3" w:rsidP="00A90DD3">
            <w:pPr>
              <w:rPr>
                <w:rFonts w:cs="Arial"/>
                <w:highlight w:val="cyan"/>
              </w:rPr>
            </w:pPr>
            <w:r w:rsidRPr="00C956CD">
              <w:rPr>
                <w:rFonts w:cs="Arial"/>
              </w:rPr>
              <w:t xml:space="preserve">The Department of </w:t>
            </w:r>
            <w:r>
              <w:rPr>
                <w:rFonts w:cs="Arial"/>
              </w:rPr>
              <w:t xml:space="preserve">the Environment and Energy </w:t>
            </w:r>
            <w:r w:rsidRPr="00C956CD">
              <w:rPr>
                <w:rFonts w:cs="Arial"/>
              </w:rPr>
              <w:t>considers that this recommendation has been met.</w:t>
            </w:r>
          </w:p>
          <w:p w:rsidR="00B75D27" w:rsidRPr="00C956CD" w:rsidRDefault="00B75D27" w:rsidP="001955CD">
            <w:pPr>
              <w:rPr>
                <w:rFonts w:cs="Arial"/>
                <w:highlight w:val="cyan"/>
              </w:rPr>
            </w:pPr>
          </w:p>
        </w:tc>
      </w:tr>
      <w:tr w:rsidR="00B75D27" w:rsidRPr="00C956CD" w:rsidTr="00BE124F">
        <w:trPr>
          <w:cantSplit/>
        </w:trPr>
        <w:tc>
          <w:tcPr>
            <w:tcW w:w="4077" w:type="dxa"/>
            <w:tcMar>
              <w:top w:w="57" w:type="dxa"/>
            </w:tcMar>
          </w:tcPr>
          <w:p w:rsidR="00B75D27" w:rsidRDefault="00B75D27" w:rsidP="00B75D27">
            <w:pPr>
              <w:pStyle w:val="ListNumber"/>
              <w:numPr>
                <w:ilvl w:val="0"/>
                <w:numId w:val="32"/>
              </w:numPr>
              <w:contextualSpacing/>
              <w:rPr>
                <w:rFonts w:cs="Arial"/>
              </w:rPr>
            </w:pPr>
            <w:r>
              <w:rPr>
                <w:rFonts w:cs="Arial"/>
              </w:rPr>
              <w:t>PIRSA to:</w:t>
            </w:r>
          </w:p>
          <w:p w:rsidR="0077660D" w:rsidRDefault="0077660D" w:rsidP="0077660D">
            <w:pPr>
              <w:pStyle w:val="ListNumber"/>
              <w:numPr>
                <w:ilvl w:val="0"/>
                <w:numId w:val="0"/>
              </w:numPr>
              <w:spacing w:before="240"/>
              <w:ind w:left="426" w:hanging="426"/>
              <w:contextualSpacing/>
              <w:rPr>
                <w:rFonts w:cs="Arial"/>
              </w:rPr>
            </w:pPr>
            <w:r w:rsidRPr="00D275D0">
              <w:rPr>
                <w:rFonts w:cs="Arial"/>
              </w:rPr>
              <w:t>a)</w:t>
            </w:r>
            <w:r>
              <w:rPr>
                <w:rFonts w:cs="Arial"/>
                <w:b/>
              </w:rPr>
              <w:t xml:space="preserve">    </w:t>
            </w:r>
            <w:r w:rsidRPr="0077660D">
              <w:rPr>
                <w:rFonts w:cs="Arial"/>
              </w:rPr>
              <w:t>determine a reference point beyond which a recovery strategy would need to be developed to ensure long term sustainability of the SASF; and</w:t>
            </w:r>
          </w:p>
          <w:p w:rsidR="0077660D" w:rsidRDefault="0077660D" w:rsidP="0077660D">
            <w:pPr>
              <w:pStyle w:val="ListNumber"/>
              <w:numPr>
                <w:ilvl w:val="0"/>
                <w:numId w:val="0"/>
              </w:numPr>
              <w:spacing w:before="240"/>
              <w:ind w:left="426" w:hanging="426"/>
              <w:contextualSpacing/>
              <w:rPr>
                <w:rFonts w:cs="Arial"/>
              </w:rPr>
            </w:pPr>
          </w:p>
          <w:p w:rsidR="0077660D" w:rsidRPr="00B75D27" w:rsidRDefault="0077660D" w:rsidP="0077660D">
            <w:pPr>
              <w:pStyle w:val="ListNumber"/>
              <w:numPr>
                <w:ilvl w:val="0"/>
                <w:numId w:val="0"/>
              </w:numPr>
              <w:spacing w:before="240"/>
              <w:ind w:left="426" w:hanging="426"/>
              <w:contextualSpacing/>
              <w:rPr>
                <w:rFonts w:cs="Arial"/>
              </w:rPr>
            </w:pPr>
            <w:r>
              <w:rPr>
                <w:rFonts w:cs="Arial"/>
              </w:rPr>
              <w:t xml:space="preserve">b)    </w:t>
            </w:r>
            <w:r w:rsidRPr="0077660D">
              <w:rPr>
                <w:rFonts w:cs="Arial"/>
              </w:rPr>
              <w:t>within three months of becoming aware of a breach of a limit reference point, PIRSA to finalise a clear timeframe for the</w:t>
            </w:r>
            <w:r>
              <w:rPr>
                <w:rFonts w:cs="Arial"/>
              </w:rPr>
              <w:t xml:space="preserve"> </w:t>
            </w:r>
            <w:r w:rsidRPr="0077660D">
              <w:rPr>
                <w:rFonts w:cs="Arial"/>
              </w:rPr>
              <w:t>implementation of an appropriate management response.</w:t>
            </w:r>
          </w:p>
        </w:tc>
        <w:tc>
          <w:tcPr>
            <w:tcW w:w="5103" w:type="dxa"/>
            <w:tcMar>
              <w:top w:w="57" w:type="dxa"/>
            </w:tcMar>
          </w:tcPr>
          <w:p w:rsidR="008D66B2" w:rsidRPr="004228AA" w:rsidRDefault="00A62262" w:rsidP="00345A38">
            <w:pPr>
              <w:pStyle w:val="BodyText1"/>
              <w:spacing w:after="200" w:line="276" w:lineRule="auto"/>
              <w:jc w:val="left"/>
              <w:rPr>
                <w:rFonts w:cs="Arial"/>
                <w:szCs w:val="22"/>
                <w:lang w:eastAsia="en-AU"/>
              </w:rPr>
            </w:pPr>
            <w:r w:rsidRPr="004228AA">
              <w:rPr>
                <w:rFonts w:cs="Arial"/>
                <w:szCs w:val="22"/>
                <w:lang w:eastAsia="en-AU"/>
              </w:rPr>
              <w:t xml:space="preserve">A new management plan was adopted for the SA </w:t>
            </w:r>
            <w:r w:rsidR="00345A38" w:rsidRPr="004228AA">
              <w:rPr>
                <w:rFonts w:cs="Arial"/>
                <w:szCs w:val="22"/>
                <w:lang w:eastAsia="en-AU"/>
              </w:rPr>
              <w:t xml:space="preserve">Sardine </w:t>
            </w:r>
            <w:r w:rsidRPr="004228AA">
              <w:rPr>
                <w:rFonts w:cs="Arial"/>
                <w:szCs w:val="22"/>
                <w:lang w:eastAsia="en-AU"/>
              </w:rPr>
              <w:t xml:space="preserve">Fishery in November 2014, </w:t>
            </w:r>
            <w:r w:rsidR="00345A38" w:rsidRPr="004228AA">
              <w:rPr>
                <w:rFonts w:cs="Arial"/>
                <w:szCs w:val="22"/>
                <w:lang w:eastAsia="en-AU"/>
              </w:rPr>
              <w:t>including</w:t>
            </w:r>
            <w:r w:rsidRPr="004228AA">
              <w:rPr>
                <w:rFonts w:cs="Arial"/>
                <w:szCs w:val="22"/>
                <w:lang w:eastAsia="en-AU"/>
              </w:rPr>
              <w:t xml:space="preserve"> a harvest strategy </w:t>
            </w:r>
            <w:r w:rsidR="00345A38" w:rsidRPr="004228AA">
              <w:rPr>
                <w:rFonts w:cs="Arial"/>
                <w:szCs w:val="22"/>
                <w:lang w:eastAsia="en-AU"/>
              </w:rPr>
              <w:t>with</w:t>
            </w:r>
            <w:r w:rsidRPr="004228AA">
              <w:rPr>
                <w:rFonts w:cs="Arial"/>
                <w:szCs w:val="22"/>
                <w:lang w:eastAsia="en-AU"/>
              </w:rPr>
              <w:t xml:space="preserve"> a structured </w:t>
            </w:r>
            <w:r w:rsidR="008D66B2" w:rsidRPr="004228AA">
              <w:rPr>
                <w:rFonts w:cs="Arial"/>
                <w:szCs w:val="22"/>
                <w:lang w:eastAsia="en-AU"/>
              </w:rPr>
              <w:t xml:space="preserve">decision-making </w:t>
            </w:r>
            <w:r w:rsidRPr="004228AA">
              <w:rPr>
                <w:rFonts w:cs="Arial"/>
                <w:szCs w:val="22"/>
                <w:lang w:eastAsia="en-AU"/>
              </w:rPr>
              <w:t xml:space="preserve">framework </w:t>
            </w:r>
            <w:r w:rsidR="00345A38" w:rsidRPr="004228AA">
              <w:rPr>
                <w:rFonts w:cs="Arial"/>
                <w:szCs w:val="22"/>
                <w:lang w:eastAsia="en-AU"/>
              </w:rPr>
              <w:t xml:space="preserve">to ensure the ecologically sustainable development objectives of the SA </w:t>
            </w:r>
            <w:r w:rsidR="00345A38" w:rsidRPr="004228AA">
              <w:rPr>
                <w:rFonts w:cs="Arial"/>
                <w:i/>
                <w:szCs w:val="22"/>
                <w:lang w:eastAsia="en-AU"/>
              </w:rPr>
              <w:t>Fisheries Management Act 2007</w:t>
            </w:r>
            <w:r w:rsidR="00345A38" w:rsidRPr="004228AA">
              <w:rPr>
                <w:rFonts w:cs="Arial"/>
                <w:szCs w:val="22"/>
                <w:lang w:eastAsia="en-AU"/>
              </w:rPr>
              <w:t xml:space="preserve"> are achieved. </w:t>
            </w:r>
            <w:r w:rsidRPr="004228AA">
              <w:rPr>
                <w:rFonts w:cs="Arial"/>
                <w:szCs w:val="22"/>
                <w:lang w:eastAsia="en-AU"/>
              </w:rPr>
              <w:t xml:space="preserve"> </w:t>
            </w:r>
            <w:r w:rsidR="00345A38" w:rsidRPr="004228AA">
              <w:rPr>
                <w:rFonts w:cs="Arial"/>
                <w:szCs w:val="22"/>
                <w:lang w:eastAsia="en-AU"/>
              </w:rPr>
              <w:t>The harvest strategy requires annual review</w:t>
            </w:r>
            <w:r w:rsidR="004228AA">
              <w:rPr>
                <w:rFonts w:cs="Arial"/>
                <w:szCs w:val="22"/>
                <w:lang w:eastAsia="en-AU"/>
              </w:rPr>
              <w:t>s</w:t>
            </w:r>
            <w:r w:rsidR="00345A38" w:rsidRPr="004228AA">
              <w:rPr>
                <w:rFonts w:cs="Arial"/>
                <w:szCs w:val="22"/>
                <w:lang w:eastAsia="en-AU"/>
              </w:rPr>
              <w:t xml:space="preserve"> of </w:t>
            </w:r>
            <w:r w:rsidR="008D66B2" w:rsidRPr="004228AA">
              <w:rPr>
                <w:rFonts w:cs="Arial"/>
                <w:szCs w:val="22"/>
                <w:lang w:eastAsia="en-AU"/>
              </w:rPr>
              <w:t>sardine spawning biomass</w:t>
            </w:r>
            <w:r w:rsidR="00345A38" w:rsidRPr="004228AA">
              <w:rPr>
                <w:rFonts w:cs="Arial"/>
                <w:szCs w:val="22"/>
                <w:lang w:eastAsia="en-AU"/>
              </w:rPr>
              <w:t>, DEPM surveys and mean sardine size to determine yearly TACCs</w:t>
            </w:r>
            <w:r w:rsidR="008D66B2" w:rsidRPr="004228AA">
              <w:rPr>
                <w:rFonts w:cs="Arial"/>
                <w:szCs w:val="22"/>
                <w:lang w:eastAsia="en-AU"/>
              </w:rPr>
              <w:t xml:space="preserve">. </w:t>
            </w:r>
          </w:p>
          <w:p w:rsidR="00B75D27" w:rsidRPr="004228AA" w:rsidRDefault="008D66B2" w:rsidP="008D66B2">
            <w:pPr>
              <w:pStyle w:val="BodyText1"/>
              <w:spacing w:after="200" w:line="276" w:lineRule="auto"/>
              <w:jc w:val="left"/>
              <w:rPr>
                <w:rFonts w:cs="Arial"/>
                <w:szCs w:val="22"/>
                <w:lang w:eastAsia="en-AU"/>
              </w:rPr>
            </w:pPr>
            <w:r w:rsidRPr="004228AA">
              <w:rPr>
                <w:rFonts w:cs="Arial"/>
                <w:szCs w:val="22"/>
                <w:lang w:eastAsia="en-AU"/>
              </w:rPr>
              <w:t>The harvest strategy further prescribes a limi</w:t>
            </w:r>
            <w:r w:rsidR="00A01825">
              <w:rPr>
                <w:rFonts w:cs="Arial"/>
                <w:szCs w:val="22"/>
                <w:lang w:eastAsia="en-AU"/>
              </w:rPr>
              <w:t>t reference point of 75 000 t. I</w:t>
            </w:r>
            <w:r w:rsidRPr="004228AA">
              <w:rPr>
                <w:rFonts w:cs="Arial"/>
                <w:szCs w:val="22"/>
                <w:lang w:eastAsia="en-AU"/>
              </w:rPr>
              <w:t>f spawning biomass is determined to fall bel</w:t>
            </w:r>
            <w:r w:rsidR="00A01825">
              <w:rPr>
                <w:rFonts w:cs="Arial"/>
                <w:szCs w:val="22"/>
                <w:lang w:eastAsia="en-AU"/>
              </w:rPr>
              <w:t>ow this level this fishery will</w:t>
            </w:r>
            <w:r w:rsidRPr="004228AA">
              <w:rPr>
                <w:rFonts w:cs="Arial"/>
                <w:szCs w:val="22"/>
                <w:lang w:eastAsia="en-AU"/>
              </w:rPr>
              <w:t xml:space="preserve"> be closed to sardine fishing. </w:t>
            </w:r>
          </w:p>
        </w:tc>
        <w:tc>
          <w:tcPr>
            <w:tcW w:w="5148" w:type="dxa"/>
            <w:tcMar>
              <w:top w:w="57" w:type="dxa"/>
            </w:tcMar>
          </w:tcPr>
          <w:p w:rsidR="004228AA" w:rsidRPr="00C956CD" w:rsidRDefault="004228AA" w:rsidP="004228AA">
            <w:pPr>
              <w:rPr>
                <w:rFonts w:cs="Arial"/>
                <w:highlight w:val="cyan"/>
              </w:rPr>
            </w:pPr>
            <w:r w:rsidRPr="00C956CD">
              <w:rPr>
                <w:rFonts w:cs="Arial"/>
              </w:rPr>
              <w:t xml:space="preserve">The Department of </w:t>
            </w:r>
            <w:r>
              <w:rPr>
                <w:rFonts w:cs="Arial"/>
              </w:rPr>
              <w:t xml:space="preserve">the Environment and Energy </w:t>
            </w:r>
            <w:r w:rsidRPr="00C956CD">
              <w:rPr>
                <w:rFonts w:cs="Arial"/>
              </w:rPr>
              <w:t>considers that this recommendation has been met.</w:t>
            </w:r>
          </w:p>
          <w:p w:rsidR="00B75D27" w:rsidRPr="00C956CD" w:rsidRDefault="00B75D27" w:rsidP="001955CD">
            <w:pPr>
              <w:rPr>
                <w:rFonts w:cs="Arial"/>
                <w:highlight w:val="cyan"/>
              </w:rPr>
            </w:pPr>
          </w:p>
        </w:tc>
      </w:tr>
      <w:tr w:rsidR="00B75D27" w:rsidRPr="00C956CD" w:rsidTr="00BE124F">
        <w:trPr>
          <w:cantSplit/>
        </w:trPr>
        <w:tc>
          <w:tcPr>
            <w:tcW w:w="4077" w:type="dxa"/>
            <w:tcMar>
              <w:top w:w="57" w:type="dxa"/>
            </w:tcMar>
          </w:tcPr>
          <w:p w:rsidR="00B75D27" w:rsidRDefault="00B75D27" w:rsidP="00B75D27">
            <w:pPr>
              <w:pStyle w:val="ListNumber"/>
              <w:numPr>
                <w:ilvl w:val="0"/>
                <w:numId w:val="32"/>
              </w:numPr>
              <w:contextualSpacing/>
              <w:rPr>
                <w:rFonts w:cs="Arial"/>
              </w:rPr>
            </w:pPr>
            <w:r w:rsidRPr="00B75D27">
              <w:rPr>
                <w:rFonts w:cs="Arial"/>
              </w:rPr>
              <w:lastRenderedPageBreak/>
              <w:t>PIRSA to continue to cooperate with relevant jurisdictions to pursue complementary research and ensure that the management arrangements for the fishery continue to take into account the results of research conducted.</w:t>
            </w:r>
          </w:p>
        </w:tc>
        <w:tc>
          <w:tcPr>
            <w:tcW w:w="5103" w:type="dxa"/>
            <w:tcMar>
              <w:top w:w="57" w:type="dxa"/>
            </w:tcMar>
          </w:tcPr>
          <w:p w:rsidR="00B75D27" w:rsidRPr="00352C8B" w:rsidRDefault="004228AA" w:rsidP="00E156E8">
            <w:pPr>
              <w:pStyle w:val="BodyText1"/>
              <w:spacing w:after="200" w:line="276" w:lineRule="auto"/>
              <w:jc w:val="left"/>
              <w:rPr>
                <w:rFonts w:cs="Arial"/>
                <w:szCs w:val="22"/>
                <w:lang w:eastAsia="en-AU"/>
              </w:rPr>
            </w:pPr>
            <w:r w:rsidRPr="00352C8B">
              <w:rPr>
                <w:rFonts w:cs="Arial"/>
                <w:szCs w:val="22"/>
                <w:lang w:eastAsia="en-AU"/>
              </w:rPr>
              <w:t>All reports produced about the SA Sardine Fishery are made available to fishery management agencies in other jurisdictions and most reports are made publically available on the PIRSA or SARDI websites.</w:t>
            </w:r>
            <w:r w:rsidR="00352C8B" w:rsidRPr="00352C8B">
              <w:rPr>
                <w:rFonts w:cs="Arial"/>
                <w:szCs w:val="22"/>
                <w:lang w:eastAsia="en-AU"/>
              </w:rPr>
              <w:t xml:space="preserve"> Open communication is maintained between the AFMA South East M</w:t>
            </w:r>
            <w:r w:rsidR="00E156E8">
              <w:rPr>
                <w:rFonts w:cs="Arial"/>
                <w:szCs w:val="22"/>
                <w:lang w:eastAsia="en-AU"/>
              </w:rPr>
              <w:t>anagement Advisory Committee, responsible for the Small Pelagic Fishery</w:t>
            </w:r>
            <w:r w:rsidR="00352C8B" w:rsidRPr="00352C8B">
              <w:rPr>
                <w:rFonts w:cs="Arial"/>
                <w:szCs w:val="22"/>
                <w:lang w:eastAsia="en-AU"/>
              </w:rPr>
              <w:t>.</w:t>
            </w:r>
            <w:r w:rsidR="003F4C32">
              <w:rPr>
                <w:rFonts w:cs="Arial"/>
                <w:szCs w:val="22"/>
                <w:lang w:eastAsia="en-AU"/>
              </w:rPr>
              <w:t xml:space="preserve"> PIRSA fishery scientists collaborate with colleagues from relevant jurisdictions to produce a national assessment of sardine stocks every two years through the </w:t>
            </w:r>
            <w:r w:rsidR="003F4C32" w:rsidRPr="003F4C32">
              <w:rPr>
                <w:rFonts w:cs="Arial"/>
                <w:i/>
                <w:szCs w:val="22"/>
                <w:lang w:eastAsia="en-AU"/>
              </w:rPr>
              <w:t>Status of Australian Fish Stocks</w:t>
            </w:r>
            <w:r w:rsidR="003F4C32">
              <w:rPr>
                <w:rFonts w:cs="Arial"/>
                <w:szCs w:val="22"/>
                <w:lang w:eastAsia="en-AU"/>
              </w:rPr>
              <w:t xml:space="preserve"> reports (Ward et al 2014).</w:t>
            </w:r>
          </w:p>
        </w:tc>
        <w:tc>
          <w:tcPr>
            <w:tcW w:w="5148" w:type="dxa"/>
            <w:tcMar>
              <w:top w:w="57" w:type="dxa"/>
            </w:tcMar>
          </w:tcPr>
          <w:p w:rsidR="00352C8B" w:rsidRPr="00C956CD" w:rsidRDefault="00352C8B" w:rsidP="00352C8B">
            <w:pPr>
              <w:rPr>
                <w:rFonts w:cs="Arial"/>
                <w:highlight w:val="cyan"/>
              </w:rPr>
            </w:pPr>
            <w:r w:rsidRPr="00C956CD">
              <w:rPr>
                <w:rFonts w:cs="Arial"/>
              </w:rPr>
              <w:t xml:space="preserve">The Department of </w:t>
            </w:r>
            <w:r>
              <w:rPr>
                <w:rFonts w:cs="Arial"/>
              </w:rPr>
              <w:t xml:space="preserve">the Environment and Energy </w:t>
            </w:r>
            <w:r w:rsidRPr="00C956CD">
              <w:rPr>
                <w:rFonts w:cs="Arial"/>
              </w:rPr>
              <w:t>considers that this recommendation has been met.</w:t>
            </w:r>
          </w:p>
          <w:p w:rsidR="00B75D27" w:rsidRPr="00C956CD" w:rsidRDefault="00B75D27" w:rsidP="001955CD">
            <w:pPr>
              <w:rPr>
                <w:rFonts w:cs="Arial"/>
                <w:highlight w:val="cyan"/>
              </w:rPr>
            </w:pPr>
          </w:p>
        </w:tc>
      </w:tr>
    </w:tbl>
    <w:p w:rsidR="00B6012C" w:rsidRDefault="00B6012C" w:rsidP="001955CD">
      <w:pPr>
        <w:rPr>
          <w:rFonts w:cs="Arial"/>
        </w:rPr>
      </w:pPr>
    </w:p>
    <w:p w:rsidR="00B6012C" w:rsidRDefault="00B6012C" w:rsidP="001955CD">
      <w:pPr>
        <w:tabs>
          <w:tab w:val="left" w:pos="3480"/>
        </w:tabs>
        <w:rPr>
          <w:rFonts w:cs="Arial"/>
        </w:rPr>
      </w:pPr>
    </w:p>
    <w:p w:rsidR="00B6012C" w:rsidRDefault="00B6012C" w:rsidP="001955CD">
      <w:pPr>
        <w:rPr>
          <w:rFonts w:cs="Arial"/>
        </w:rPr>
        <w:sectPr w:rsidR="00B6012C">
          <w:pgSz w:w="16838" w:h="11906" w:orient="landscape"/>
          <w:pgMar w:top="899" w:right="1361" w:bottom="899" w:left="1361" w:header="709" w:footer="528" w:gutter="0"/>
          <w:cols w:space="708"/>
          <w:docGrid w:linePitch="360"/>
        </w:sectPr>
      </w:pPr>
    </w:p>
    <w:p w:rsidR="00B6012C" w:rsidRPr="007430E0" w:rsidRDefault="00B6012C" w:rsidP="007430E0">
      <w:pPr>
        <w:pStyle w:val="Heading6"/>
        <w:rPr>
          <w:rStyle w:val="Emphasis"/>
          <w:rFonts w:ascii="Arial" w:hAnsi="Arial" w:cs="Arial"/>
          <w:i w:val="0"/>
          <w:iCs w:val="0"/>
        </w:rPr>
      </w:pPr>
      <w:bookmarkStart w:id="3" w:name="_Toc316301050"/>
      <w:r w:rsidRPr="007430E0">
        <w:rPr>
          <w:rStyle w:val="Emphasis"/>
          <w:rFonts w:ascii="Arial" w:hAnsi="Arial" w:cs="Arial"/>
          <w:i w:val="0"/>
          <w:iCs w:val="0"/>
        </w:rPr>
        <w:lastRenderedPageBreak/>
        <w:t>Table 3: The Department of the Environment</w:t>
      </w:r>
      <w:r w:rsidR="00EA2E1A">
        <w:rPr>
          <w:rStyle w:val="Emphasis"/>
          <w:rFonts w:ascii="Arial" w:hAnsi="Arial" w:cs="Arial"/>
          <w:i w:val="0"/>
          <w:iCs w:val="0"/>
        </w:rPr>
        <w:t xml:space="preserve"> and Energy</w:t>
      </w:r>
      <w:r w:rsidRPr="007430E0">
        <w:rPr>
          <w:rStyle w:val="Emphasis"/>
          <w:rFonts w:ascii="Arial" w:hAnsi="Arial" w:cs="Arial"/>
          <w:i w:val="0"/>
          <w:iCs w:val="0"/>
        </w:rPr>
        <w:t xml:space="preserve">’s assessment of the </w:t>
      </w:r>
      <w:r w:rsidR="00B75D27">
        <w:rPr>
          <w:rStyle w:val="Emphasis"/>
          <w:rFonts w:ascii="Arial" w:hAnsi="Arial" w:cs="Arial"/>
          <w:i w:val="0"/>
          <w:iCs w:val="0"/>
        </w:rPr>
        <w:t>South Australian (SA) Sardine Fishery</w:t>
      </w:r>
      <w:r w:rsidRPr="007430E0">
        <w:rPr>
          <w:rStyle w:val="Emphasis"/>
          <w:rFonts w:ascii="Arial" w:hAnsi="Arial" w:cs="Arial"/>
          <w:i w:val="0"/>
          <w:iCs w:val="0"/>
        </w:rPr>
        <w:t xml:space="preserve"> against the requirements of the EPBC Act r</w:t>
      </w:r>
      <w:r w:rsidR="00B75D27">
        <w:rPr>
          <w:rStyle w:val="Emphasis"/>
          <w:rFonts w:ascii="Arial" w:hAnsi="Arial" w:cs="Arial"/>
          <w:i w:val="0"/>
          <w:iCs w:val="0"/>
        </w:rPr>
        <w:t xml:space="preserve">elated to decisions made under </w:t>
      </w:r>
      <w:r w:rsidRPr="00B75D27">
        <w:rPr>
          <w:rStyle w:val="Emphasis"/>
          <w:rFonts w:ascii="Arial" w:hAnsi="Arial" w:cs="Arial"/>
          <w:i w:val="0"/>
          <w:iCs w:val="0"/>
        </w:rPr>
        <w:t>Part 13</w:t>
      </w:r>
      <w:r w:rsidRPr="007430E0">
        <w:rPr>
          <w:rStyle w:val="Emphasis"/>
          <w:rFonts w:ascii="Arial" w:hAnsi="Arial" w:cs="Arial"/>
          <w:i w:val="0"/>
          <w:iCs w:val="0"/>
        </w:rPr>
        <w:t xml:space="preserve"> and Part 13A.</w:t>
      </w:r>
      <w:bookmarkEnd w:id="3"/>
    </w:p>
    <w:p w:rsidR="00B6012C" w:rsidRPr="001955CD" w:rsidRDefault="00B6012C" w:rsidP="001955CD">
      <w:pPr>
        <w:rPr>
          <w:rFonts w:cs="Arial"/>
        </w:rPr>
      </w:pPr>
      <w:r w:rsidRPr="00F6308F">
        <w:rPr>
          <w:rFonts w:cs="Arial"/>
          <w:b/>
        </w:rPr>
        <w:t xml:space="preserve">Please Note </w:t>
      </w:r>
      <w:r w:rsidRPr="00F6308F">
        <w:rPr>
          <w:rFonts w:cs="Arial"/>
        </w:rPr>
        <w:t>– the table below is not a complete or exact representation of the EPBC</w:t>
      </w:r>
      <w:r>
        <w:rPr>
          <w:rFonts w:cs="Arial"/>
        </w:rPr>
        <w:t> </w:t>
      </w:r>
      <w:r w:rsidRPr="00F6308F">
        <w:rPr>
          <w:rFonts w:cs="Arial"/>
        </w:rPr>
        <w:t xml:space="preserve">Act. It is intended as a summary of relevant sections and components of the EPBC Act to provide advice on the fishery in relation to decisions under </w:t>
      </w:r>
      <w:r w:rsidRPr="00B75D27">
        <w:rPr>
          <w:rFonts w:cs="Arial"/>
        </w:rPr>
        <w:t>Part 13 and</w:t>
      </w:r>
      <w:r w:rsidRPr="0075739B">
        <w:rPr>
          <w:rFonts w:cs="Arial"/>
        </w:rPr>
        <w:t xml:space="preserve"> Part 13A</w:t>
      </w:r>
      <w:r w:rsidRPr="00F6308F">
        <w:rPr>
          <w:rFonts w:cs="Arial"/>
        </w:rPr>
        <w:t>.</w:t>
      </w:r>
      <w:r>
        <w:rPr>
          <w:rFonts w:cs="Arial"/>
        </w:rPr>
        <w:t xml:space="preserve"> A complete version of the EPBC </w:t>
      </w:r>
      <w:r w:rsidRPr="00F6308F">
        <w:rPr>
          <w:rFonts w:cs="Arial"/>
        </w:rPr>
        <w:t>Act can be found</w:t>
      </w:r>
      <w:r w:rsidRPr="00B70BCE">
        <w:rPr>
          <w:rFonts w:cs="Arial"/>
        </w:rPr>
        <w:t xml:space="preserve"> at http://www.comlaw.gov.au/</w:t>
      </w:r>
      <w:r w:rsidRPr="00F6308F">
        <w:rPr>
          <w:rFonts w:cs="Arial"/>
        </w:rPr>
        <w:t>.</w:t>
      </w:r>
    </w:p>
    <w:p w:rsidR="00B6012C" w:rsidRPr="00F6308F" w:rsidRDefault="00B6012C" w:rsidP="00F55DF3">
      <w:pPr>
        <w:spacing w:after="0"/>
        <w:rPr>
          <w:rFonts w:cs="Arial"/>
          <w:b/>
        </w:rPr>
      </w:pPr>
      <w:r w:rsidRPr="00F6308F">
        <w:rPr>
          <w:rFonts w:cs="Arial"/>
          <w:b/>
        </w:rPr>
        <w:t>Part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Division 1 Listed threatened species</w:t>
            </w:r>
          </w:p>
          <w:p w:rsidR="00B6012C" w:rsidRPr="00F6308F" w:rsidRDefault="00B6012C" w:rsidP="007A067E">
            <w:pPr>
              <w:spacing w:after="0"/>
              <w:rPr>
                <w:rFonts w:cs="Arial"/>
                <w:b/>
              </w:rPr>
            </w:pPr>
            <w:r w:rsidRPr="00F6308F">
              <w:rPr>
                <w:rFonts w:cs="Arial"/>
                <w:b/>
              </w:rPr>
              <w:t>Section 208A Minister may accredit plans or regimes</w:t>
            </w:r>
          </w:p>
        </w:tc>
        <w:tc>
          <w:tcPr>
            <w:tcW w:w="7087" w:type="dxa"/>
          </w:tcPr>
          <w:p w:rsidR="00B6012C" w:rsidRPr="00F6308F" w:rsidRDefault="00B6012C" w:rsidP="00B75D27">
            <w:pPr>
              <w:rPr>
                <w:rFonts w:cs="Arial"/>
                <w:b/>
              </w:rPr>
            </w:pPr>
            <w:r>
              <w:rPr>
                <w:rFonts w:cs="Arial"/>
                <w:b/>
              </w:rPr>
              <w:t>The D</w:t>
            </w:r>
            <w:r w:rsidRPr="00F6308F">
              <w:rPr>
                <w:rFonts w:cs="Arial"/>
                <w:b/>
              </w:rPr>
              <w:t xml:space="preserve">epartment’s assessment of the </w:t>
            </w:r>
            <w:r w:rsidR="00B75D27">
              <w:rPr>
                <w:rFonts w:cs="Arial"/>
                <w:b/>
              </w:rPr>
              <w:t>SA Sardine Fishery</w:t>
            </w:r>
          </w:p>
        </w:tc>
      </w:tr>
      <w:tr w:rsidR="00B6012C" w:rsidRPr="00F6308F" w:rsidTr="001955CD">
        <w:tc>
          <w:tcPr>
            <w:tcW w:w="7087" w:type="dxa"/>
          </w:tcPr>
          <w:p w:rsidR="00B6012C" w:rsidRPr="002A476F" w:rsidRDefault="00B6012C" w:rsidP="001B6CFC">
            <w:pPr>
              <w:spacing w:after="0"/>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B6012C">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B6012C">
            <w:pPr>
              <w:numPr>
                <w:ilvl w:val="1"/>
                <w:numId w:val="23"/>
              </w:numPr>
              <w:tabs>
                <w:tab w:val="clear" w:pos="1800"/>
                <w:tab w:val="left" w:pos="1080"/>
              </w:tabs>
              <w:spacing w:after="0"/>
              <w:ind w:left="1620" w:hanging="540"/>
              <w:rPr>
                <w:rFonts w:cs="Arial"/>
              </w:rPr>
            </w:pPr>
            <w:r w:rsidRPr="002A476F">
              <w:rPr>
                <w:rFonts w:cs="Arial"/>
              </w:rPr>
              <w:tab/>
              <w:t>made by a State or self-governing Territory; and</w:t>
            </w:r>
          </w:p>
          <w:p w:rsidR="00B6012C" w:rsidRPr="003D1C8C" w:rsidRDefault="00B6012C" w:rsidP="001955CD">
            <w:pPr>
              <w:numPr>
                <w:ilvl w:val="1"/>
                <w:numId w:val="23"/>
              </w:numPr>
              <w:tabs>
                <w:tab w:val="clear" w:pos="1800"/>
                <w:tab w:val="left" w:pos="1080"/>
              </w:tabs>
              <w:spacing w:after="0"/>
              <w:ind w:left="1620" w:hanging="540"/>
              <w:rPr>
                <w:rFonts w:cs="Arial"/>
              </w:rPr>
            </w:pPr>
            <w:r w:rsidRPr="002A476F">
              <w:rPr>
                <w:rFonts w:cs="Arial"/>
              </w:rPr>
              <w:tab/>
              <w:t xml:space="preserve">in force under a law of the State or self-governing Territory; </w:t>
            </w:r>
          </w:p>
          <w:p w:rsidR="00B6012C" w:rsidRPr="002A476F" w:rsidRDefault="00B6012C" w:rsidP="001B6CFC">
            <w:pPr>
              <w:spacing w:after="0"/>
              <w:rPr>
                <w:rFonts w:cs="Arial"/>
              </w:rPr>
            </w:pPr>
            <w:r w:rsidRPr="002A476F">
              <w:rPr>
                <w:rFonts w:cs="Arial"/>
              </w:rPr>
              <w:t xml:space="preserve">if </w:t>
            </w:r>
            <w:r w:rsidRPr="002A476F">
              <w:rPr>
                <w:rFonts w:cs="Arial"/>
                <w:b/>
              </w:rPr>
              <w:t>satisfied</w:t>
            </w:r>
            <w:r w:rsidRPr="002A476F">
              <w:rPr>
                <w:rFonts w:cs="Arial"/>
              </w:rPr>
              <w:t xml:space="preserve"> that:</w:t>
            </w:r>
          </w:p>
          <w:p w:rsidR="00B6012C" w:rsidRPr="00F55DF3" w:rsidRDefault="00B6012C" w:rsidP="007A067E">
            <w:pPr>
              <w:numPr>
                <w:ilvl w:val="0"/>
                <w:numId w:val="19"/>
              </w:numPr>
              <w:spacing w:after="0"/>
              <w:rPr>
                <w:rFonts w:cs="Arial"/>
              </w:rPr>
            </w:pPr>
            <w:r w:rsidRPr="002A476F">
              <w:rPr>
                <w:rFonts w:cs="Arial"/>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B6012C" w:rsidRPr="002A476F" w:rsidRDefault="00B6012C" w:rsidP="001955CD">
            <w:pPr>
              <w:tabs>
                <w:tab w:val="num" w:pos="1080"/>
              </w:tabs>
              <w:ind w:hanging="1080"/>
              <w:rPr>
                <w:rFonts w:cs="Arial"/>
              </w:rPr>
            </w:pPr>
          </w:p>
          <w:p w:rsidR="00B6012C" w:rsidRPr="002A476F" w:rsidRDefault="00B6012C" w:rsidP="00B6012C">
            <w:pPr>
              <w:numPr>
                <w:ilvl w:val="1"/>
                <w:numId w:val="13"/>
              </w:numPr>
              <w:tabs>
                <w:tab w:val="clear" w:pos="1440"/>
                <w:tab w:val="num" w:pos="1080"/>
              </w:tabs>
              <w:ind w:left="1080" w:hanging="720"/>
              <w:rPr>
                <w:rFonts w:cs="Arial"/>
              </w:rPr>
            </w:pPr>
            <w:r w:rsidRPr="002A476F">
              <w:rPr>
                <w:rFonts w:cs="Arial"/>
              </w:rPr>
              <w:t>the fishery to which the plan, regime or policy relates does not, or is not likely to, adversely affect the survival or recovery in nature of the species.</w:t>
            </w:r>
          </w:p>
        </w:tc>
        <w:tc>
          <w:tcPr>
            <w:tcW w:w="7087" w:type="dxa"/>
          </w:tcPr>
          <w:p w:rsidR="00B6012C" w:rsidRDefault="00B6012C" w:rsidP="001B6CFC">
            <w:pPr>
              <w:spacing w:after="0"/>
              <w:rPr>
                <w:rFonts w:cs="Arial"/>
              </w:rPr>
            </w:pPr>
          </w:p>
          <w:p w:rsidR="007A5B33" w:rsidRPr="002A476F" w:rsidRDefault="007A5B33" w:rsidP="007A5B33">
            <w:pPr>
              <w:spacing w:after="0"/>
              <w:rPr>
                <w:rFonts w:cs="Arial"/>
              </w:rPr>
            </w:pPr>
          </w:p>
          <w:p w:rsidR="00B6012C" w:rsidRPr="003D1C8C" w:rsidRDefault="007A5B33" w:rsidP="001955CD">
            <w:pPr>
              <w:rPr>
                <w:rFonts w:cs="Arial"/>
                <w:i/>
              </w:rPr>
            </w:pPr>
            <w:r>
              <w:rPr>
                <w:rFonts w:cs="Arial"/>
              </w:rPr>
              <w:t xml:space="preserve">The SA Sardine Fishery will be managed under the </w:t>
            </w:r>
            <w:r w:rsidRPr="00FD0BEE">
              <w:rPr>
                <w:rFonts w:cs="Arial"/>
                <w:i/>
                <w:lang w:eastAsia="en-AU"/>
              </w:rPr>
              <w:t>South Australian Commercial Marine Scalefish Fishery – Part B – management arrangements for the taking of sardines</w:t>
            </w:r>
            <w:r w:rsidRPr="007A5B33">
              <w:rPr>
                <w:rFonts w:cs="Arial"/>
                <w:lang w:eastAsia="en-AU"/>
              </w:rPr>
              <w:t xml:space="preserve">, </w:t>
            </w:r>
            <w:r>
              <w:rPr>
                <w:rFonts w:cs="Arial"/>
                <w:lang w:eastAsia="en-AU"/>
              </w:rPr>
              <w:t xml:space="preserve">in force under the </w:t>
            </w:r>
            <w:r w:rsidRPr="00EB2CED">
              <w:rPr>
                <w:rFonts w:cs="Arial"/>
                <w:lang w:eastAsia="en-AU"/>
              </w:rPr>
              <w:t xml:space="preserve">South Australian </w:t>
            </w:r>
            <w:r>
              <w:rPr>
                <w:rFonts w:cs="Arial"/>
                <w:i/>
                <w:lang w:eastAsia="en-AU"/>
              </w:rPr>
              <w:t>Fisheries Management Act 2007</w:t>
            </w:r>
            <w:r w:rsidR="00EB2CED">
              <w:rPr>
                <w:rFonts w:cs="Arial"/>
                <w:i/>
                <w:lang w:eastAsia="en-AU"/>
              </w:rPr>
              <w:t>.</w:t>
            </w:r>
          </w:p>
          <w:p w:rsidR="00B6012C" w:rsidRPr="002A476F" w:rsidRDefault="00B6012C" w:rsidP="001B6CFC">
            <w:pPr>
              <w:spacing w:after="0"/>
              <w:rPr>
                <w:rFonts w:cs="Arial"/>
                <w:highlight w:val="cyan"/>
              </w:rPr>
            </w:pPr>
          </w:p>
          <w:p w:rsidR="00B6012C" w:rsidRPr="003D1C8C" w:rsidRDefault="00EB2CED" w:rsidP="001955CD">
            <w:pPr>
              <w:rPr>
                <w:rFonts w:cs="Arial"/>
              </w:rPr>
            </w:pPr>
            <w:r>
              <w:rPr>
                <w:rFonts w:cs="Arial"/>
              </w:rPr>
              <w:t xml:space="preserve">The </w:t>
            </w:r>
            <w:r w:rsidRPr="003D1C8C">
              <w:rPr>
                <w:rFonts w:cs="Arial"/>
              </w:rPr>
              <w:t>m</w:t>
            </w:r>
            <w:r w:rsidR="00B6012C" w:rsidRPr="003D1C8C">
              <w:rPr>
                <w:rFonts w:cs="Arial"/>
              </w:rPr>
              <w:t xml:space="preserve">anagement regime for the </w:t>
            </w:r>
            <w:r w:rsidRPr="003D1C8C">
              <w:rPr>
                <w:rFonts w:cs="Arial"/>
              </w:rPr>
              <w:t xml:space="preserve">SA Sardine Fishery </w:t>
            </w:r>
            <w:r w:rsidR="00B6012C" w:rsidRPr="003D1C8C">
              <w:rPr>
                <w:rFonts w:cs="Arial"/>
              </w:rPr>
              <w:t xml:space="preserve">was </w:t>
            </w:r>
            <w:r w:rsidR="00173CFF" w:rsidRPr="003D1C8C">
              <w:rPr>
                <w:rFonts w:cs="Arial"/>
              </w:rPr>
              <w:t xml:space="preserve">most recently </w:t>
            </w:r>
            <w:r w:rsidR="00B6012C" w:rsidRPr="003D1C8C">
              <w:rPr>
                <w:rFonts w:cs="Arial"/>
              </w:rPr>
              <w:t xml:space="preserve">accredited in </w:t>
            </w:r>
            <w:r w:rsidRPr="003D1C8C">
              <w:rPr>
                <w:rFonts w:cs="Arial"/>
              </w:rPr>
              <w:t>November 2009</w:t>
            </w:r>
            <w:r w:rsidR="00B6012C" w:rsidRPr="003D1C8C">
              <w:rPr>
                <w:rFonts w:cs="Arial"/>
              </w:rPr>
              <w:t xml:space="preserve">. The </w:t>
            </w:r>
            <w:r w:rsidR="00537212" w:rsidRPr="003D1C8C">
              <w:rPr>
                <w:rFonts w:cs="Arial"/>
              </w:rPr>
              <w:t xml:space="preserve">SA </w:t>
            </w:r>
            <w:r w:rsidR="00537212" w:rsidRPr="003D1C8C">
              <w:rPr>
                <w:rFonts w:cs="Arial"/>
                <w:i/>
              </w:rPr>
              <w:t>Fisheries Management Act 2007</w:t>
            </w:r>
            <w:r w:rsidR="00537212" w:rsidRPr="003D1C8C">
              <w:rPr>
                <w:rFonts w:cs="Arial"/>
              </w:rPr>
              <w:t>, which stipulates that taking, injuring, damaging or otherwise harming a</w:t>
            </w:r>
            <w:r w:rsidR="003D1C8C" w:rsidRPr="003D1C8C">
              <w:rPr>
                <w:rFonts w:cs="Arial"/>
              </w:rPr>
              <w:t xml:space="preserve"> protected species</w:t>
            </w:r>
            <w:r w:rsidR="00E832EC" w:rsidRPr="003D1C8C">
              <w:rPr>
                <w:rFonts w:cs="Arial"/>
              </w:rPr>
              <w:t xml:space="preserve"> is an offence, </w:t>
            </w:r>
            <w:r w:rsidR="00630013" w:rsidRPr="003D1C8C">
              <w:rPr>
                <w:rFonts w:cs="Arial"/>
              </w:rPr>
              <w:t>has</w:t>
            </w:r>
            <w:r w:rsidR="00B6012C" w:rsidRPr="003D1C8C">
              <w:rPr>
                <w:rFonts w:cs="Arial"/>
              </w:rPr>
              <w:t xml:space="preserve"> not significantly changed since this accreditation was granted</w:t>
            </w:r>
            <w:r w:rsidR="00630013" w:rsidRPr="003D1C8C">
              <w:rPr>
                <w:rFonts w:cs="Arial"/>
              </w:rPr>
              <w:t>. H</w:t>
            </w:r>
            <w:r w:rsidRPr="003D1C8C">
              <w:rPr>
                <w:rFonts w:cs="Arial"/>
              </w:rPr>
              <w:t>owever</w:t>
            </w:r>
            <w:r w:rsidR="00630013" w:rsidRPr="003D1C8C">
              <w:rPr>
                <w:rFonts w:cs="Arial"/>
              </w:rPr>
              <w:t xml:space="preserve">, the </w:t>
            </w:r>
            <w:r w:rsidR="00F55DF3">
              <w:rPr>
                <w:rFonts w:cs="Arial"/>
              </w:rPr>
              <w:t>fishery’s</w:t>
            </w:r>
            <w:r w:rsidR="00E832EC" w:rsidRPr="003D1C8C">
              <w:rPr>
                <w:rFonts w:cs="Arial"/>
              </w:rPr>
              <w:t xml:space="preserve"> </w:t>
            </w:r>
            <w:r w:rsidR="00630013" w:rsidRPr="003D1C8C">
              <w:rPr>
                <w:rFonts w:cs="Arial"/>
              </w:rPr>
              <w:t>management plan has been updated since the last accreditation was granted, c</w:t>
            </w:r>
            <w:r w:rsidR="00B6012C" w:rsidRPr="003D1C8C">
              <w:rPr>
                <w:rFonts w:cs="Arial"/>
              </w:rPr>
              <w:t xml:space="preserve">onsequently, </w:t>
            </w:r>
            <w:r w:rsidR="00630013" w:rsidRPr="003D1C8C">
              <w:rPr>
                <w:rFonts w:cs="Arial"/>
              </w:rPr>
              <w:t>a new Part 13 declaration is now</w:t>
            </w:r>
            <w:r w:rsidR="00B6012C" w:rsidRPr="003D1C8C">
              <w:rPr>
                <w:rFonts w:cs="Arial"/>
              </w:rPr>
              <w:t xml:space="preserve"> needed. </w:t>
            </w:r>
          </w:p>
          <w:p w:rsidR="00173CFF" w:rsidRPr="002A476F" w:rsidRDefault="00F55DF3" w:rsidP="001B6CFC">
            <w:pPr>
              <w:rPr>
                <w:rFonts w:cs="Arial"/>
              </w:rPr>
            </w:pPr>
            <w:r>
              <w:rPr>
                <w:rFonts w:cs="Arial"/>
              </w:rPr>
              <w:t>W</w:t>
            </w:r>
            <w:r w:rsidR="00655D29" w:rsidRPr="00655D29">
              <w:rPr>
                <w:rFonts w:cs="Arial"/>
              </w:rPr>
              <w:t>hite sharks are the</w:t>
            </w:r>
            <w:r w:rsidR="000E2DA1" w:rsidRPr="00655D29">
              <w:rPr>
                <w:rFonts w:cs="Arial"/>
              </w:rPr>
              <w:t xml:space="preserve"> only </w:t>
            </w:r>
            <w:r w:rsidR="00655D29" w:rsidRPr="00655D29">
              <w:rPr>
                <w:rFonts w:cs="Arial"/>
              </w:rPr>
              <w:t xml:space="preserve">listed threatened species recorded to interact with </w:t>
            </w:r>
            <w:r w:rsidR="007A067E">
              <w:rPr>
                <w:rFonts w:cs="Arial"/>
              </w:rPr>
              <w:t>this fishery</w:t>
            </w:r>
            <w:r w:rsidR="00E6717C">
              <w:rPr>
                <w:rFonts w:cs="Arial"/>
              </w:rPr>
              <w:t xml:space="preserve"> since the last assessment</w:t>
            </w:r>
            <w:r w:rsidR="00655D29" w:rsidRPr="00655D29">
              <w:rPr>
                <w:rFonts w:cs="Arial"/>
              </w:rPr>
              <w:t xml:space="preserve">. </w:t>
            </w:r>
            <w:r w:rsidR="00E6717C">
              <w:rPr>
                <w:rFonts w:cs="Arial"/>
              </w:rPr>
              <w:t>Over this time,</w:t>
            </w:r>
            <w:r w:rsidR="00655D29" w:rsidRPr="00655D29">
              <w:rPr>
                <w:rFonts w:cs="Arial"/>
              </w:rPr>
              <w:t xml:space="preserve"> there have been </w:t>
            </w:r>
            <w:r w:rsidR="00E6717C">
              <w:rPr>
                <w:rFonts w:cs="Arial"/>
              </w:rPr>
              <w:t>one to</w:t>
            </w:r>
            <w:r w:rsidR="00655D29" w:rsidRPr="00655D29">
              <w:rPr>
                <w:rFonts w:cs="Arial"/>
              </w:rPr>
              <w:t xml:space="preserve"> three interactions recorded annually</w:t>
            </w:r>
            <w:r w:rsidR="001B6CFC">
              <w:rPr>
                <w:rFonts w:cs="Arial"/>
              </w:rPr>
              <w:t>, where most interactions involve white sharks biting nets from the outside. Given that a</w:t>
            </w:r>
            <w:r w:rsidR="00E6717C">
              <w:rPr>
                <w:rFonts w:cs="Arial"/>
              </w:rPr>
              <w:t>ll of the</w:t>
            </w:r>
            <w:r w:rsidR="00655D29" w:rsidRPr="00655D29">
              <w:rPr>
                <w:rFonts w:cs="Arial"/>
              </w:rPr>
              <w:t>se white sharks were released alive</w:t>
            </w:r>
            <w:r>
              <w:rPr>
                <w:rFonts w:cs="Arial"/>
              </w:rPr>
              <w:t xml:space="preserve">, </w:t>
            </w:r>
            <w:r w:rsidR="001B6CFC">
              <w:rPr>
                <w:rFonts w:cs="Arial"/>
              </w:rPr>
              <w:t>in accordance with</w:t>
            </w:r>
            <w:r>
              <w:rPr>
                <w:rFonts w:cs="Arial"/>
              </w:rPr>
              <w:t xml:space="preserve"> requirements of the </w:t>
            </w:r>
            <w:r w:rsidRPr="003D1C8C">
              <w:rPr>
                <w:rFonts w:cs="Arial"/>
              </w:rPr>
              <w:t xml:space="preserve">SA </w:t>
            </w:r>
            <w:r w:rsidRPr="003D1C8C">
              <w:rPr>
                <w:rFonts w:cs="Arial"/>
                <w:i/>
              </w:rPr>
              <w:t>Fisheries Management Act 2007</w:t>
            </w:r>
            <w:r w:rsidR="00B6012C" w:rsidRPr="00655D29">
              <w:rPr>
                <w:rFonts w:cs="Arial"/>
              </w:rPr>
              <w:t xml:space="preserve">, the current operation of the </w:t>
            </w:r>
            <w:r w:rsidR="001B6CFC">
              <w:rPr>
                <w:rFonts w:cs="Arial"/>
              </w:rPr>
              <w:t>f</w:t>
            </w:r>
            <w:r w:rsidR="00655D29" w:rsidRPr="00655D29">
              <w:rPr>
                <w:rFonts w:cs="Arial"/>
              </w:rPr>
              <w:t xml:space="preserve">ishery </w:t>
            </w:r>
            <w:r w:rsidR="00B6012C" w:rsidRPr="00655D29">
              <w:rPr>
                <w:rFonts w:cs="Arial"/>
              </w:rPr>
              <w:t>is not likely to adversely affect the</w:t>
            </w:r>
            <w:r w:rsidR="00B6012C" w:rsidRPr="002A476F">
              <w:rPr>
                <w:rFonts w:cs="Arial"/>
              </w:rPr>
              <w:t xml:space="preserve"> survival or recovery in nature of any listed threatened species.</w:t>
            </w:r>
          </w:p>
        </w:tc>
      </w:tr>
    </w:tbl>
    <w:p w:rsidR="001B6CFC" w:rsidRDefault="001B6CFC" w:rsidP="001955CD">
      <w:pPr>
        <w:rPr>
          <w:rFonts w:cs="Arial"/>
          <w:b/>
        </w:rPr>
      </w:pPr>
    </w:p>
    <w:p w:rsidR="00B6012C" w:rsidRPr="00F6308F" w:rsidRDefault="00B6012C" w:rsidP="001955CD">
      <w:pPr>
        <w:rPr>
          <w:rFonts w:cs="Arial"/>
          <w:b/>
        </w:rPr>
      </w:pPr>
      <w:r w:rsidRPr="00F6308F">
        <w:rPr>
          <w:rFonts w:cs="Arial"/>
          <w:b/>
        </w:rPr>
        <w:lastRenderedPageBreak/>
        <w:t>Part 13</w:t>
      </w:r>
      <w:r w:rsidRPr="00F6308F">
        <w:rPr>
          <w:rFonts w:cs="Arial"/>
          <w:i/>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Division 2 Migratory species</w:t>
            </w:r>
          </w:p>
          <w:p w:rsidR="00B6012C" w:rsidRPr="00F6308F" w:rsidRDefault="00B6012C" w:rsidP="001955CD">
            <w:pPr>
              <w:rPr>
                <w:rFonts w:cs="Arial"/>
                <w:b/>
              </w:rPr>
            </w:pPr>
            <w:r w:rsidRPr="00F6308F">
              <w:rPr>
                <w:rFonts w:cs="Arial"/>
                <w:b/>
              </w:rPr>
              <w:t>Section 222A Minister may accredit plans or regimes</w:t>
            </w:r>
          </w:p>
        </w:tc>
        <w:tc>
          <w:tcPr>
            <w:tcW w:w="7087" w:type="dxa"/>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B75D27">
              <w:rPr>
                <w:rFonts w:cs="Arial"/>
                <w:b/>
              </w:rPr>
              <w:t>SA Sardine Fishery</w:t>
            </w:r>
          </w:p>
        </w:tc>
      </w:tr>
      <w:tr w:rsidR="00B6012C" w:rsidRPr="00F6308F" w:rsidTr="001955CD">
        <w:tc>
          <w:tcPr>
            <w:tcW w:w="7087" w:type="dxa"/>
          </w:tcPr>
          <w:p w:rsidR="00B6012C" w:rsidRPr="002A476F" w:rsidRDefault="00B6012C" w:rsidP="007A067E">
            <w:pPr>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B6012C">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B6012C">
            <w:pPr>
              <w:numPr>
                <w:ilvl w:val="1"/>
                <w:numId w:val="23"/>
              </w:numPr>
              <w:tabs>
                <w:tab w:val="clear" w:pos="1800"/>
              </w:tabs>
              <w:spacing w:after="0"/>
              <w:ind w:left="1440" w:hanging="360"/>
              <w:rPr>
                <w:rFonts w:cs="Arial"/>
              </w:rPr>
            </w:pPr>
            <w:r w:rsidRPr="002A476F">
              <w:rPr>
                <w:rFonts w:cs="Arial"/>
              </w:rPr>
              <w:t>made by a State or self-governing Territory; and</w:t>
            </w:r>
          </w:p>
          <w:p w:rsidR="00B6012C" w:rsidRPr="007A067E" w:rsidRDefault="00B6012C" w:rsidP="001955CD">
            <w:pPr>
              <w:numPr>
                <w:ilvl w:val="1"/>
                <w:numId w:val="23"/>
              </w:numPr>
              <w:tabs>
                <w:tab w:val="clear" w:pos="1800"/>
              </w:tabs>
              <w:spacing w:after="0"/>
              <w:ind w:left="1440" w:hanging="360"/>
              <w:rPr>
                <w:rFonts w:cs="Arial"/>
              </w:rPr>
            </w:pPr>
            <w:r w:rsidRPr="002A476F">
              <w:rPr>
                <w:rFonts w:cs="Arial"/>
              </w:rPr>
              <w:t xml:space="preserve">in force under a law of the State or self-governing Territory; </w:t>
            </w:r>
          </w:p>
          <w:p w:rsidR="00B6012C" w:rsidRPr="002A476F" w:rsidRDefault="00B6012C" w:rsidP="001955CD">
            <w:pPr>
              <w:rPr>
                <w:rFonts w:cs="Arial"/>
              </w:rPr>
            </w:pPr>
            <w:r w:rsidRPr="002A476F">
              <w:rPr>
                <w:rFonts w:cs="Arial"/>
              </w:rPr>
              <w:t xml:space="preserve">if </w:t>
            </w:r>
            <w:r w:rsidRPr="002A476F">
              <w:rPr>
                <w:rFonts w:cs="Arial"/>
                <w:b/>
              </w:rPr>
              <w:t>satisfied</w:t>
            </w:r>
            <w:r w:rsidRPr="002A476F">
              <w:rPr>
                <w:rFonts w:cs="Arial"/>
              </w:rPr>
              <w:t xml:space="preserve"> that:</w:t>
            </w:r>
          </w:p>
          <w:p w:rsidR="00B6012C" w:rsidRPr="002A476F" w:rsidRDefault="00B6012C" w:rsidP="00B6012C">
            <w:pPr>
              <w:numPr>
                <w:ilvl w:val="0"/>
                <w:numId w:val="24"/>
              </w:numPr>
              <w:tabs>
                <w:tab w:val="clear" w:pos="1500"/>
                <w:tab w:val="num" w:pos="1080"/>
              </w:tabs>
              <w:spacing w:after="0"/>
              <w:ind w:left="1080"/>
              <w:rPr>
                <w:rFonts w:cs="Arial"/>
              </w:rPr>
            </w:pPr>
            <w:r w:rsidRPr="002A476F">
              <w:rPr>
                <w:rFonts w:cs="Arial"/>
              </w:rPr>
              <w:t>the plan, regime or policy requires persons engaged in fishing under the plan, regime or policy to take all reasonable steps to ensure that members of listed migratory species are not killed or injured as a result of the fishing; and</w:t>
            </w:r>
          </w:p>
          <w:p w:rsidR="00B6012C" w:rsidRPr="002A476F" w:rsidRDefault="00B6012C" w:rsidP="001955CD">
            <w:pPr>
              <w:ind w:left="360"/>
              <w:rPr>
                <w:rFonts w:cs="Arial"/>
              </w:rPr>
            </w:pPr>
          </w:p>
          <w:p w:rsidR="00B6012C" w:rsidRPr="002A476F" w:rsidRDefault="00B6012C" w:rsidP="007A067E">
            <w:pPr>
              <w:rPr>
                <w:rFonts w:cs="Arial"/>
              </w:rPr>
            </w:pPr>
          </w:p>
          <w:p w:rsidR="00B6012C" w:rsidRPr="002A476F" w:rsidRDefault="00B6012C" w:rsidP="00B6012C">
            <w:pPr>
              <w:numPr>
                <w:ilvl w:val="2"/>
                <w:numId w:val="8"/>
              </w:numPr>
              <w:tabs>
                <w:tab w:val="clear" w:pos="2160"/>
                <w:tab w:val="num" w:pos="1080"/>
              </w:tabs>
              <w:ind w:left="1080" w:hanging="360"/>
              <w:rPr>
                <w:rFonts w:cs="Arial"/>
              </w:rPr>
            </w:pPr>
            <w:r w:rsidRPr="002A476F">
              <w:rPr>
                <w:rFonts w:cs="Arial"/>
              </w:rPr>
              <w:t>the fishery to which the plan, regime or policy relates does not, or is not likely to, adversely affect the conservation status of a listed migratory species or a population of that species.</w:t>
            </w:r>
          </w:p>
        </w:tc>
        <w:tc>
          <w:tcPr>
            <w:tcW w:w="7087" w:type="dxa"/>
          </w:tcPr>
          <w:p w:rsidR="007A067E" w:rsidRPr="002A476F" w:rsidRDefault="007A067E" w:rsidP="007A067E">
            <w:pPr>
              <w:spacing w:before="240"/>
              <w:rPr>
                <w:rFonts w:cs="Arial"/>
              </w:rPr>
            </w:pPr>
          </w:p>
          <w:p w:rsidR="007A067E" w:rsidRPr="003D1C8C" w:rsidRDefault="007A067E" w:rsidP="007A067E">
            <w:pPr>
              <w:rPr>
                <w:rFonts w:cs="Arial"/>
                <w:i/>
              </w:rPr>
            </w:pPr>
            <w:r>
              <w:rPr>
                <w:rFonts w:cs="Arial"/>
              </w:rPr>
              <w:t xml:space="preserve">The SA Sardine Fishery will be managed under the </w:t>
            </w:r>
            <w:r w:rsidRPr="00FD0BEE">
              <w:rPr>
                <w:rFonts w:cs="Arial"/>
                <w:i/>
                <w:lang w:eastAsia="en-AU"/>
              </w:rPr>
              <w:t>South Australian Commercial Marine Scalefish Fishery – Part B – management arrangements for the taking of sardines</w:t>
            </w:r>
            <w:r w:rsidRPr="007A5B33">
              <w:rPr>
                <w:rFonts w:cs="Arial"/>
                <w:lang w:eastAsia="en-AU"/>
              </w:rPr>
              <w:t xml:space="preserve">, </w:t>
            </w:r>
            <w:r>
              <w:rPr>
                <w:rFonts w:cs="Arial"/>
                <w:lang w:eastAsia="en-AU"/>
              </w:rPr>
              <w:t xml:space="preserve">in force under the </w:t>
            </w:r>
            <w:r w:rsidRPr="00EB2CED">
              <w:rPr>
                <w:rFonts w:cs="Arial"/>
                <w:lang w:eastAsia="en-AU"/>
              </w:rPr>
              <w:t xml:space="preserve">South Australian </w:t>
            </w:r>
            <w:r>
              <w:rPr>
                <w:rFonts w:cs="Arial"/>
                <w:i/>
                <w:lang w:eastAsia="en-AU"/>
              </w:rPr>
              <w:t>Fisheries Management Act 2007.</w:t>
            </w:r>
          </w:p>
          <w:p w:rsidR="007A067E" w:rsidRPr="002A476F" w:rsidRDefault="007A067E" w:rsidP="007A067E">
            <w:pPr>
              <w:spacing w:before="240"/>
              <w:rPr>
                <w:rFonts w:cs="Arial"/>
                <w:highlight w:val="cyan"/>
              </w:rPr>
            </w:pPr>
          </w:p>
          <w:p w:rsidR="007A067E" w:rsidRPr="003D1C8C" w:rsidRDefault="007A067E" w:rsidP="007A067E">
            <w:pPr>
              <w:rPr>
                <w:rFonts w:cs="Arial"/>
              </w:rPr>
            </w:pPr>
            <w:r>
              <w:rPr>
                <w:rFonts w:cs="Arial"/>
              </w:rPr>
              <w:t xml:space="preserve">The </w:t>
            </w:r>
            <w:r w:rsidRPr="003D1C8C">
              <w:rPr>
                <w:rFonts w:cs="Arial"/>
              </w:rPr>
              <w:t xml:space="preserve">management regime for the SA Sardine Fishery was most recently accredited in November 2009. The SA </w:t>
            </w:r>
            <w:r w:rsidRPr="003D1C8C">
              <w:rPr>
                <w:rFonts w:cs="Arial"/>
                <w:i/>
              </w:rPr>
              <w:t>Fisheries Management Act 2007</w:t>
            </w:r>
            <w:r w:rsidRPr="003D1C8C">
              <w:rPr>
                <w:rFonts w:cs="Arial"/>
              </w:rPr>
              <w:t xml:space="preserve">, which stipulates that taking, injuring, damaging or otherwise harming a protected species is an offence, has not significantly changed since this accreditation was granted. However, the </w:t>
            </w:r>
            <w:r>
              <w:rPr>
                <w:rFonts w:cs="Arial"/>
              </w:rPr>
              <w:t>fishery’s</w:t>
            </w:r>
            <w:r w:rsidRPr="003D1C8C">
              <w:rPr>
                <w:rFonts w:cs="Arial"/>
              </w:rPr>
              <w:t xml:space="preserve"> management plan has been updated since the last accreditation was granted, consequently, a new Part 13 declaration is now needed. </w:t>
            </w:r>
          </w:p>
          <w:p w:rsidR="00B6012C" w:rsidRPr="002A476F" w:rsidRDefault="00B6012C" w:rsidP="007A067E">
            <w:pPr>
              <w:spacing w:after="0"/>
              <w:rPr>
                <w:rFonts w:cs="Arial"/>
              </w:rPr>
            </w:pPr>
          </w:p>
          <w:p w:rsidR="00B6012C" w:rsidRPr="002A476F" w:rsidRDefault="007A067E" w:rsidP="00823C8E">
            <w:pPr>
              <w:rPr>
                <w:rFonts w:cs="Arial"/>
              </w:rPr>
            </w:pPr>
            <w:r>
              <w:rPr>
                <w:rFonts w:cs="Arial"/>
              </w:rPr>
              <w:t>W</w:t>
            </w:r>
            <w:r w:rsidRPr="00655D29">
              <w:rPr>
                <w:rFonts w:cs="Arial"/>
              </w:rPr>
              <w:t xml:space="preserve">hite sharks are the only listed </w:t>
            </w:r>
            <w:r>
              <w:rPr>
                <w:rFonts w:cs="Arial"/>
              </w:rPr>
              <w:t>migratory</w:t>
            </w:r>
            <w:r w:rsidRPr="00655D29">
              <w:rPr>
                <w:rFonts w:cs="Arial"/>
              </w:rPr>
              <w:t xml:space="preserve"> species recorded to interact with </w:t>
            </w:r>
            <w:r>
              <w:rPr>
                <w:rFonts w:cs="Arial"/>
              </w:rPr>
              <w:t>this fishery</w:t>
            </w:r>
            <w:r w:rsidR="00823C8E">
              <w:rPr>
                <w:rFonts w:cs="Arial"/>
              </w:rPr>
              <w:t xml:space="preserve"> since the last assessment. Over this time, </w:t>
            </w:r>
            <w:r w:rsidRPr="00655D29">
              <w:rPr>
                <w:rFonts w:cs="Arial"/>
              </w:rPr>
              <w:t xml:space="preserve">there have been </w:t>
            </w:r>
            <w:r w:rsidR="00823C8E">
              <w:rPr>
                <w:rFonts w:cs="Arial"/>
              </w:rPr>
              <w:t>one to</w:t>
            </w:r>
            <w:r w:rsidRPr="00655D29">
              <w:rPr>
                <w:rFonts w:cs="Arial"/>
              </w:rPr>
              <w:t xml:space="preserve"> three interactions recorded annually</w:t>
            </w:r>
            <w:r w:rsidR="00823C8E">
              <w:rPr>
                <w:rFonts w:cs="Arial"/>
              </w:rPr>
              <w:t>, where most interactions involve white sharks biting nets from the outside</w:t>
            </w:r>
            <w:r>
              <w:rPr>
                <w:rFonts w:cs="Arial"/>
              </w:rPr>
              <w:t xml:space="preserve">. </w:t>
            </w:r>
            <w:r w:rsidR="00823C8E">
              <w:rPr>
                <w:rFonts w:cs="Arial"/>
              </w:rPr>
              <w:t>Given that all of these</w:t>
            </w:r>
            <w:r w:rsidRPr="00655D29">
              <w:rPr>
                <w:rFonts w:cs="Arial"/>
              </w:rPr>
              <w:t xml:space="preserve"> white sharks were released alive</w:t>
            </w:r>
            <w:r>
              <w:rPr>
                <w:rFonts w:cs="Arial"/>
              </w:rPr>
              <w:t xml:space="preserve">, according to the requirements of the </w:t>
            </w:r>
            <w:r w:rsidRPr="003D1C8C">
              <w:rPr>
                <w:rFonts w:cs="Arial"/>
              </w:rPr>
              <w:t xml:space="preserve">SA </w:t>
            </w:r>
            <w:r w:rsidRPr="003D1C8C">
              <w:rPr>
                <w:rFonts w:cs="Arial"/>
                <w:i/>
              </w:rPr>
              <w:t>Fisheries Management Act 2007</w:t>
            </w:r>
            <w:r>
              <w:rPr>
                <w:rFonts w:cs="Arial"/>
              </w:rPr>
              <w:t xml:space="preserve">, </w:t>
            </w:r>
            <w:r w:rsidRPr="007A067E">
              <w:rPr>
                <w:rFonts w:cs="Arial"/>
              </w:rPr>
              <w:t xml:space="preserve">the </w:t>
            </w:r>
            <w:r w:rsidR="00B6012C" w:rsidRPr="007A067E">
              <w:rPr>
                <w:rFonts w:cs="Arial"/>
              </w:rPr>
              <w:t xml:space="preserve">Department considers the current operation of the </w:t>
            </w:r>
            <w:r w:rsidRPr="007A067E">
              <w:rPr>
                <w:rFonts w:cs="Arial"/>
              </w:rPr>
              <w:t>SA Sardine Fishery</w:t>
            </w:r>
            <w:r w:rsidR="00B6012C" w:rsidRPr="007A067E">
              <w:rPr>
                <w:rFonts w:cs="Arial"/>
              </w:rPr>
              <w:t xml:space="preserve"> is not likely to adversely affect the conservation status of a listed migratory species or a population of that species.</w:t>
            </w:r>
          </w:p>
        </w:tc>
      </w:tr>
    </w:tbl>
    <w:p w:rsidR="00B6012C" w:rsidRPr="00F6308F" w:rsidRDefault="00B6012C" w:rsidP="001955CD">
      <w:pPr>
        <w:rPr>
          <w:rFonts w:cs="Arial"/>
        </w:rPr>
      </w:pPr>
      <w:r>
        <w:rPr>
          <w:rFonts w:cs="Arial"/>
          <w:highlight w:val="cyan"/>
        </w:rPr>
        <w:br w:type="page"/>
      </w:r>
    </w:p>
    <w:p w:rsidR="00B6012C" w:rsidRPr="00F6308F" w:rsidRDefault="00B6012C" w:rsidP="001955CD">
      <w:pPr>
        <w:rPr>
          <w:rFonts w:cs="Arial"/>
          <w:b/>
        </w:rPr>
      </w:pPr>
      <w:r w:rsidRPr="00F6308F">
        <w:rPr>
          <w:rFonts w:cs="Arial"/>
          <w:b/>
        </w:rPr>
        <w:lastRenderedPageBreak/>
        <w:t>Part 13</w:t>
      </w:r>
      <w:r w:rsidRPr="00F6308F">
        <w:rPr>
          <w:rFonts w:cs="Arial"/>
          <w:i/>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Division 3 Whales and other cetaceans</w:t>
            </w:r>
          </w:p>
          <w:p w:rsidR="00B6012C" w:rsidRPr="00F6308F" w:rsidRDefault="00B6012C" w:rsidP="005261E2">
            <w:pPr>
              <w:spacing w:after="0"/>
              <w:rPr>
                <w:rFonts w:cs="Arial"/>
                <w:b/>
              </w:rPr>
            </w:pPr>
            <w:r w:rsidRPr="00F6308F">
              <w:rPr>
                <w:rFonts w:cs="Arial"/>
                <w:b/>
              </w:rPr>
              <w:t>Section 245 Minister may accredit plans or regimes</w:t>
            </w:r>
          </w:p>
        </w:tc>
        <w:tc>
          <w:tcPr>
            <w:tcW w:w="7087" w:type="dxa"/>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B75D27">
              <w:rPr>
                <w:rFonts w:cs="Arial"/>
                <w:b/>
              </w:rPr>
              <w:t>SA Sardine Fishery</w:t>
            </w:r>
          </w:p>
        </w:tc>
      </w:tr>
      <w:tr w:rsidR="00B6012C" w:rsidRPr="00F6308F" w:rsidTr="001955CD">
        <w:tc>
          <w:tcPr>
            <w:tcW w:w="7087" w:type="dxa"/>
          </w:tcPr>
          <w:p w:rsidR="00B6012C" w:rsidRPr="002A476F" w:rsidRDefault="00B6012C" w:rsidP="001955CD">
            <w:pPr>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B6012C">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B6012C">
            <w:pPr>
              <w:numPr>
                <w:ilvl w:val="1"/>
                <w:numId w:val="23"/>
              </w:numPr>
              <w:tabs>
                <w:tab w:val="clear" w:pos="1800"/>
              </w:tabs>
              <w:spacing w:after="0"/>
              <w:ind w:left="1440" w:hanging="360"/>
              <w:rPr>
                <w:rFonts w:cs="Arial"/>
              </w:rPr>
            </w:pPr>
            <w:r w:rsidRPr="002A476F">
              <w:rPr>
                <w:rFonts w:cs="Arial"/>
              </w:rPr>
              <w:t>made by a State or self-governing Territory; and</w:t>
            </w:r>
          </w:p>
          <w:p w:rsidR="00B6012C" w:rsidRPr="002A476F" w:rsidRDefault="00B6012C" w:rsidP="00B6012C">
            <w:pPr>
              <w:numPr>
                <w:ilvl w:val="1"/>
                <w:numId w:val="23"/>
              </w:numPr>
              <w:tabs>
                <w:tab w:val="clear" w:pos="1800"/>
              </w:tabs>
              <w:spacing w:after="0"/>
              <w:ind w:left="1440" w:hanging="360"/>
              <w:rPr>
                <w:rFonts w:cs="Arial"/>
              </w:rPr>
            </w:pPr>
            <w:r w:rsidRPr="002A476F">
              <w:rPr>
                <w:rFonts w:cs="Arial"/>
              </w:rPr>
              <w:t xml:space="preserve">in force under a law of the State or self-governing Territory; </w:t>
            </w:r>
          </w:p>
          <w:p w:rsidR="00B6012C" w:rsidRPr="002A476F" w:rsidRDefault="00B6012C" w:rsidP="001955CD">
            <w:pPr>
              <w:rPr>
                <w:rFonts w:cs="Arial"/>
              </w:rPr>
            </w:pPr>
            <w:r w:rsidRPr="002A476F">
              <w:rPr>
                <w:rFonts w:cs="Arial"/>
              </w:rPr>
              <w:t xml:space="preserve">if </w:t>
            </w:r>
            <w:r w:rsidRPr="002A476F">
              <w:rPr>
                <w:rFonts w:cs="Arial"/>
                <w:b/>
              </w:rPr>
              <w:t>satisfied</w:t>
            </w:r>
            <w:r w:rsidRPr="002A476F">
              <w:rPr>
                <w:rFonts w:cs="Arial"/>
              </w:rPr>
              <w:t xml:space="preserve"> that:</w:t>
            </w:r>
          </w:p>
          <w:p w:rsidR="00B6012C" w:rsidRPr="002A476F" w:rsidRDefault="00B6012C" w:rsidP="00B6012C">
            <w:pPr>
              <w:numPr>
                <w:ilvl w:val="0"/>
                <w:numId w:val="14"/>
              </w:numPr>
              <w:spacing w:after="0"/>
              <w:rPr>
                <w:rFonts w:cs="Arial"/>
              </w:rPr>
            </w:pPr>
            <w:r w:rsidRPr="002A476F">
              <w:rPr>
                <w:rFonts w:cs="Arial"/>
              </w:rPr>
              <w:t>the plan, regime or policy requires persons engaged in fishing under the plan, regime or policy to take all reasonable steps to ensure that cetaceans are not killed or injured as a result of the fishing; and</w:t>
            </w:r>
          </w:p>
          <w:p w:rsidR="00B6012C" w:rsidRPr="002A476F" w:rsidRDefault="00B6012C" w:rsidP="00FC6746">
            <w:pPr>
              <w:rPr>
                <w:rFonts w:cs="Arial"/>
              </w:rPr>
            </w:pPr>
          </w:p>
          <w:p w:rsidR="00B6012C" w:rsidRPr="002A476F" w:rsidRDefault="00B6012C" w:rsidP="001955CD">
            <w:pPr>
              <w:ind w:left="360"/>
              <w:rPr>
                <w:rFonts w:cs="Arial"/>
              </w:rPr>
            </w:pPr>
          </w:p>
          <w:p w:rsidR="00B6012C" w:rsidRPr="002A476F" w:rsidRDefault="00B6012C" w:rsidP="00B6012C">
            <w:pPr>
              <w:numPr>
                <w:ilvl w:val="0"/>
                <w:numId w:val="20"/>
              </w:numPr>
              <w:tabs>
                <w:tab w:val="clear" w:pos="1440"/>
                <w:tab w:val="num" w:pos="1080"/>
              </w:tabs>
              <w:ind w:left="1080" w:hanging="720"/>
              <w:rPr>
                <w:rFonts w:cs="Arial"/>
              </w:rPr>
            </w:pPr>
            <w:r w:rsidRPr="002A476F">
              <w:rPr>
                <w:rFonts w:cs="Arial"/>
              </w:rPr>
              <w:t>the fishery to which the plan, regime or policy relates does not, or is not likely to, adversely affect the conservation status of a species of cetacean or a population of that species.</w:t>
            </w:r>
          </w:p>
        </w:tc>
        <w:tc>
          <w:tcPr>
            <w:tcW w:w="7087" w:type="dxa"/>
          </w:tcPr>
          <w:p w:rsidR="00B6012C" w:rsidRPr="002A476F" w:rsidRDefault="00B6012C" w:rsidP="00E6717C">
            <w:pPr>
              <w:spacing w:before="240"/>
              <w:rPr>
                <w:rFonts w:cs="Arial"/>
              </w:rPr>
            </w:pPr>
          </w:p>
          <w:p w:rsidR="00E6717C" w:rsidRPr="003D1C8C" w:rsidRDefault="00E6717C" w:rsidP="00E6717C">
            <w:pPr>
              <w:rPr>
                <w:rFonts w:cs="Arial"/>
                <w:i/>
              </w:rPr>
            </w:pPr>
            <w:r>
              <w:rPr>
                <w:rFonts w:cs="Arial"/>
              </w:rPr>
              <w:t xml:space="preserve">The SA Sardine Fishery will be managed under the </w:t>
            </w:r>
            <w:r w:rsidRPr="00FD0BEE">
              <w:rPr>
                <w:rFonts w:cs="Arial"/>
                <w:i/>
                <w:lang w:eastAsia="en-AU"/>
              </w:rPr>
              <w:t>South Australian Commercial Marine Scalefish Fishery – Part B – management arrangements for the taking of sardines</w:t>
            </w:r>
            <w:r w:rsidRPr="007A5B33">
              <w:rPr>
                <w:rFonts w:cs="Arial"/>
                <w:lang w:eastAsia="en-AU"/>
              </w:rPr>
              <w:t xml:space="preserve">, </w:t>
            </w:r>
            <w:r>
              <w:rPr>
                <w:rFonts w:cs="Arial"/>
                <w:lang w:eastAsia="en-AU"/>
              </w:rPr>
              <w:t xml:space="preserve">in force under the </w:t>
            </w:r>
            <w:r w:rsidRPr="00EB2CED">
              <w:rPr>
                <w:rFonts w:cs="Arial"/>
                <w:lang w:eastAsia="en-AU"/>
              </w:rPr>
              <w:t xml:space="preserve">South Australian </w:t>
            </w:r>
            <w:r>
              <w:rPr>
                <w:rFonts w:cs="Arial"/>
                <w:i/>
                <w:lang w:eastAsia="en-AU"/>
              </w:rPr>
              <w:t>Fisheries Management Act 2007.</w:t>
            </w:r>
          </w:p>
          <w:p w:rsidR="00E6717C" w:rsidRPr="002A476F" w:rsidRDefault="00E6717C" w:rsidP="00E6717C">
            <w:pPr>
              <w:spacing w:before="240"/>
              <w:rPr>
                <w:rFonts w:cs="Arial"/>
                <w:highlight w:val="cyan"/>
              </w:rPr>
            </w:pPr>
          </w:p>
          <w:p w:rsidR="00E6717C" w:rsidRDefault="00E6717C" w:rsidP="00E6717C">
            <w:pPr>
              <w:rPr>
                <w:rFonts w:cs="Arial"/>
              </w:rPr>
            </w:pPr>
            <w:r>
              <w:rPr>
                <w:rFonts w:cs="Arial"/>
              </w:rPr>
              <w:t xml:space="preserve">The </w:t>
            </w:r>
            <w:r w:rsidRPr="003D1C8C">
              <w:rPr>
                <w:rFonts w:cs="Arial"/>
              </w:rPr>
              <w:t xml:space="preserve">management regime for the SA Sardine Fishery was most recently accredited in November 2009. The SA </w:t>
            </w:r>
            <w:r w:rsidRPr="003D1C8C">
              <w:rPr>
                <w:rFonts w:cs="Arial"/>
                <w:i/>
              </w:rPr>
              <w:t>Fisheries Management Act 2007</w:t>
            </w:r>
            <w:r w:rsidRPr="003D1C8C">
              <w:rPr>
                <w:rFonts w:cs="Arial"/>
              </w:rPr>
              <w:t xml:space="preserve">, which stipulates that taking, injuring, damaging or otherwise harming a protected species is an offence, has not significantly changed since this accreditation was granted. However, the </w:t>
            </w:r>
            <w:r>
              <w:rPr>
                <w:rFonts w:cs="Arial"/>
              </w:rPr>
              <w:t>fishery’s</w:t>
            </w:r>
            <w:r w:rsidRPr="003D1C8C">
              <w:rPr>
                <w:rFonts w:cs="Arial"/>
              </w:rPr>
              <w:t xml:space="preserve"> management plan has been updated since the last accreditation was granted, consequently, a new Part 13 declaration is now needed. </w:t>
            </w:r>
          </w:p>
          <w:p w:rsidR="00B6012C" w:rsidRPr="002A476F" w:rsidRDefault="00823C8E" w:rsidP="00FC6746">
            <w:pPr>
              <w:rPr>
                <w:rFonts w:cs="Arial"/>
              </w:rPr>
            </w:pPr>
            <w:r>
              <w:rPr>
                <w:rFonts w:cs="Arial"/>
              </w:rPr>
              <w:t>Management measures to protect cetacean species are continually being refined</w:t>
            </w:r>
            <w:r w:rsidR="00940EB7">
              <w:rPr>
                <w:rFonts w:cs="Arial"/>
              </w:rPr>
              <w:t>. Current measures are listed in Table</w:t>
            </w:r>
            <w:r w:rsidR="00616AF2">
              <w:rPr>
                <w:rFonts w:cs="Arial"/>
              </w:rPr>
              <w:t>s</w:t>
            </w:r>
            <w:r w:rsidR="00940EB7">
              <w:rPr>
                <w:rFonts w:cs="Arial"/>
              </w:rPr>
              <w:t xml:space="preserve"> 1</w:t>
            </w:r>
            <w:r w:rsidR="00616AF2">
              <w:rPr>
                <w:rFonts w:cs="Arial"/>
              </w:rPr>
              <w:t xml:space="preserve">, 2 </w:t>
            </w:r>
            <w:r w:rsidR="00940EB7">
              <w:rPr>
                <w:rFonts w:cs="Arial"/>
              </w:rPr>
              <w:t xml:space="preserve"> and 4 and include the </w:t>
            </w:r>
            <w:r w:rsidR="005261E2" w:rsidRPr="004E4694">
              <w:rPr>
                <w:rFonts w:cs="Arial"/>
                <w:i/>
              </w:rPr>
              <w:t>Code of Practice for mitigating the interactions of the South Australian Sardine Fishery with wildlife – 2015</w:t>
            </w:r>
            <w:r w:rsidR="00940EB7">
              <w:rPr>
                <w:rFonts w:cs="Arial"/>
              </w:rPr>
              <w:t>, which focuses on active avoidance of encirclement of</w:t>
            </w:r>
            <w:r w:rsidR="00AE75F2">
              <w:rPr>
                <w:rFonts w:cs="Arial"/>
              </w:rPr>
              <w:t xml:space="preserve"> common short-beaked dolphins, and adopting the most successful release procedures for dolphin inadvertently captured. Subject to these measures remaining in place</w:t>
            </w:r>
            <w:r w:rsidR="00FC6746">
              <w:rPr>
                <w:rFonts w:cs="Arial"/>
              </w:rPr>
              <w:t xml:space="preserve"> and being adhered to by all fishers</w:t>
            </w:r>
            <w:r w:rsidR="00AE75F2">
              <w:rPr>
                <w:rFonts w:cs="Arial"/>
              </w:rPr>
              <w:t xml:space="preserve">, as required by </w:t>
            </w:r>
            <w:r w:rsidR="00616AF2">
              <w:rPr>
                <w:rFonts w:cs="Arial"/>
              </w:rPr>
              <w:t xml:space="preserve">the new </w:t>
            </w:r>
            <w:r w:rsidR="00616AF2" w:rsidRPr="00616AF2">
              <w:rPr>
                <w:rFonts w:cs="Arial"/>
                <w:b/>
              </w:rPr>
              <w:t>Part 13 condition at Table 4</w:t>
            </w:r>
            <w:r w:rsidR="00616AF2">
              <w:rPr>
                <w:rFonts w:cs="Arial"/>
              </w:rPr>
              <w:t xml:space="preserve">, </w:t>
            </w:r>
            <w:r w:rsidR="00B6012C" w:rsidRPr="00FC6746">
              <w:rPr>
                <w:rFonts w:cs="Arial"/>
              </w:rPr>
              <w:t xml:space="preserve">the Department considers that the current operation of the </w:t>
            </w:r>
            <w:r w:rsidR="00FC6746" w:rsidRPr="00FC6746">
              <w:rPr>
                <w:rFonts w:cs="Arial"/>
              </w:rPr>
              <w:t>SA Sardine</w:t>
            </w:r>
            <w:r w:rsidR="00B6012C" w:rsidRPr="00FC6746">
              <w:rPr>
                <w:rFonts w:cs="Arial"/>
              </w:rPr>
              <w:t xml:space="preserve"> Fishery is</w:t>
            </w:r>
            <w:r w:rsidR="00B6012C" w:rsidRPr="002A476F">
              <w:rPr>
                <w:rFonts w:cs="Arial"/>
              </w:rPr>
              <w:t xml:space="preserve"> not likely to adversely affect the conservation status of a species of cetacean or a population of that species.</w:t>
            </w:r>
          </w:p>
        </w:tc>
      </w:tr>
    </w:tbl>
    <w:p w:rsidR="00B6012C" w:rsidRPr="00FC6746" w:rsidRDefault="00B6012C" w:rsidP="001955CD">
      <w:pPr>
        <w:rPr>
          <w:rFonts w:cs="Arial"/>
        </w:rPr>
      </w:pPr>
      <w:r w:rsidRPr="00F6308F">
        <w:rPr>
          <w:rFonts w:cs="Arial"/>
          <w:b/>
        </w:rPr>
        <w:lastRenderedPageBreak/>
        <w:t>Part 13</w:t>
      </w:r>
      <w:r w:rsidRPr="00F6308F">
        <w:rPr>
          <w:rFonts w:cs="Arial"/>
          <w:i/>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Division 4 Listed marine species</w:t>
            </w:r>
          </w:p>
          <w:p w:rsidR="00B6012C" w:rsidRPr="00F6308F" w:rsidRDefault="00B6012C" w:rsidP="001955CD">
            <w:pPr>
              <w:rPr>
                <w:rFonts w:cs="Arial"/>
                <w:b/>
              </w:rPr>
            </w:pPr>
            <w:r w:rsidRPr="00F6308F">
              <w:rPr>
                <w:rFonts w:cs="Arial"/>
                <w:b/>
              </w:rPr>
              <w:t>Section 265 Minister may accredit plans or regimes</w:t>
            </w:r>
          </w:p>
        </w:tc>
        <w:tc>
          <w:tcPr>
            <w:tcW w:w="7087" w:type="dxa"/>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B75D27">
              <w:rPr>
                <w:rFonts w:cs="Arial"/>
                <w:b/>
              </w:rPr>
              <w:t>SA Sardine Fishery</w:t>
            </w:r>
          </w:p>
        </w:tc>
      </w:tr>
      <w:tr w:rsidR="00B6012C" w:rsidRPr="00F6308F" w:rsidTr="001955CD">
        <w:tc>
          <w:tcPr>
            <w:tcW w:w="7087" w:type="dxa"/>
          </w:tcPr>
          <w:p w:rsidR="00B6012C" w:rsidRPr="002A476F" w:rsidRDefault="00B6012C" w:rsidP="001955CD">
            <w:pPr>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B6012C">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B6012C">
            <w:pPr>
              <w:numPr>
                <w:ilvl w:val="1"/>
                <w:numId w:val="23"/>
              </w:numPr>
              <w:tabs>
                <w:tab w:val="left" w:pos="1080"/>
              </w:tabs>
              <w:spacing w:after="0"/>
              <w:rPr>
                <w:rFonts w:cs="Arial"/>
              </w:rPr>
            </w:pPr>
            <w:r w:rsidRPr="002A476F">
              <w:rPr>
                <w:rFonts w:cs="Arial"/>
              </w:rPr>
              <w:t>made by a State or self-governing Territory; and</w:t>
            </w:r>
          </w:p>
          <w:p w:rsidR="00B6012C" w:rsidRPr="00E6717C" w:rsidRDefault="00B6012C" w:rsidP="001955CD">
            <w:pPr>
              <w:numPr>
                <w:ilvl w:val="1"/>
                <w:numId w:val="23"/>
              </w:numPr>
              <w:tabs>
                <w:tab w:val="left" w:pos="1080"/>
              </w:tabs>
              <w:spacing w:after="0"/>
              <w:rPr>
                <w:rFonts w:cs="Arial"/>
              </w:rPr>
            </w:pPr>
            <w:r w:rsidRPr="002A476F">
              <w:rPr>
                <w:rFonts w:cs="Arial"/>
              </w:rPr>
              <w:t xml:space="preserve">in force under a law of the State or self-governing Territory; </w:t>
            </w:r>
          </w:p>
          <w:p w:rsidR="00B6012C" w:rsidRPr="002A476F" w:rsidRDefault="00B6012C" w:rsidP="001955CD">
            <w:pPr>
              <w:rPr>
                <w:rFonts w:cs="Arial"/>
              </w:rPr>
            </w:pPr>
            <w:r w:rsidRPr="002A476F">
              <w:rPr>
                <w:rFonts w:cs="Arial"/>
              </w:rPr>
              <w:t xml:space="preserve">if </w:t>
            </w:r>
            <w:r w:rsidRPr="002A476F">
              <w:rPr>
                <w:rFonts w:cs="Arial"/>
                <w:b/>
              </w:rPr>
              <w:t>satisfied</w:t>
            </w:r>
            <w:r w:rsidRPr="002A476F">
              <w:rPr>
                <w:rFonts w:cs="Arial"/>
              </w:rPr>
              <w:t xml:space="preserve"> that:</w:t>
            </w:r>
          </w:p>
          <w:p w:rsidR="00B6012C" w:rsidRPr="002A476F" w:rsidRDefault="00B6012C" w:rsidP="00B6012C">
            <w:pPr>
              <w:numPr>
                <w:ilvl w:val="0"/>
                <w:numId w:val="21"/>
              </w:numPr>
              <w:tabs>
                <w:tab w:val="clear" w:pos="720"/>
                <w:tab w:val="num" w:pos="1080"/>
              </w:tabs>
              <w:spacing w:after="0"/>
              <w:ind w:left="1080" w:hanging="720"/>
              <w:rPr>
                <w:rFonts w:cs="Arial"/>
              </w:rPr>
            </w:pPr>
            <w:r w:rsidRPr="002A476F">
              <w:rPr>
                <w:rFonts w:cs="Arial"/>
              </w:rPr>
              <w:t>the plan, regime or policy requires persons engaged in fishing under the plan, regime or policy to take all reasonable steps to ensure that members of listed marine species are not killed or injured as a result of the fishing; and</w:t>
            </w:r>
          </w:p>
          <w:p w:rsidR="00B6012C" w:rsidRPr="002A476F" w:rsidRDefault="00B6012C" w:rsidP="001955CD">
            <w:pPr>
              <w:ind w:left="360"/>
              <w:rPr>
                <w:rFonts w:cs="Arial"/>
              </w:rPr>
            </w:pPr>
          </w:p>
          <w:p w:rsidR="00B6012C" w:rsidRPr="002A476F" w:rsidRDefault="00B6012C" w:rsidP="0009295C">
            <w:pPr>
              <w:rPr>
                <w:rFonts w:cs="Arial"/>
              </w:rPr>
            </w:pPr>
          </w:p>
          <w:p w:rsidR="00B6012C" w:rsidRPr="002A476F" w:rsidRDefault="00B6012C" w:rsidP="00B6012C">
            <w:pPr>
              <w:numPr>
                <w:ilvl w:val="0"/>
                <w:numId w:val="22"/>
              </w:numPr>
              <w:rPr>
                <w:rFonts w:cs="Arial"/>
              </w:rPr>
            </w:pPr>
            <w:r w:rsidRPr="002A476F">
              <w:rPr>
                <w:rFonts w:cs="Arial"/>
              </w:rPr>
              <w:t>the fishery to which the plan, regime or policy relates does not, or is not likely to, adversely affect the conservation status of a listed marine species or a population of that species.</w:t>
            </w:r>
          </w:p>
        </w:tc>
        <w:tc>
          <w:tcPr>
            <w:tcW w:w="7087" w:type="dxa"/>
          </w:tcPr>
          <w:p w:rsidR="00B6012C" w:rsidRPr="002A476F" w:rsidRDefault="00B6012C" w:rsidP="00E6717C">
            <w:pPr>
              <w:spacing w:before="240"/>
              <w:rPr>
                <w:rFonts w:cs="Arial"/>
              </w:rPr>
            </w:pPr>
          </w:p>
          <w:p w:rsidR="00E6717C" w:rsidRPr="003D1C8C" w:rsidRDefault="00E6717C" w:rsidP="00E6717C">
            <w:pPr>
              <w:rPr>
                <w:rFonts w:cs="Arial"/>
                <w:i/>
              </w:rPr>
            </w:pPr>
            <w:r>
              <w:rPr>
                <w:rFonts w:cs="Arial"/>
              </w:rPr>
              <w:t xml:space="preserve">The SA Sardine Fishery will be managed under the </w:t>
            </w:r>
            <w:r w:rsidRPr="00FD0BEE">
              <w:rPr>
                <w:rFonts w:cs="Arial"/>
                <w:i/>
                <w:lang w:eastAsia="en-AU"/>
              </w:rPr>
              <w:t>South Australian Commercial Marine Scalefish Fishery – Part B – management arrangements for the taking of sardines</w:t>
            </w:r>
            <w:r w:rsidRPr="007A5B33">
              <w:rPr>
                <w:rFonts w:cs="Arial"/>
                <w:lang w:eastAsia="en-AU"/>
              </w:rPr>
              <w:t xml:space="preserve">, </w:t>
            </w:r>
            <w:r>
              <w:rPr>
                <w:rFonts w:cs="Arial"/>
                <w:lang w:eastAsia="en-AU"/>
              </w:rPr>
              <w:t xml:space="preserve">in force under the </w:t>
            </w:r>
            <w:r w:rsidRPr="00EB2CED">
              <w:rPr>
                <w:rFonts w:cs="Arial"/>
                <w:lang w:eastAsia="en-AU"/>
              </w:rPr>
              <w:t xml:space="preserve">South Australian </w:t>
            </w:r>
            <w:r>
              <w:rPr>
                <w:rFonts w:cs="Arial"/>
                <w:i/>
                <w:lang w:eastAsia="en-AU"/>
              </w:rPr>
              <w:t>Fisheries Management Act 2007.</w:t>
            </w:r>
          </w:p>
          <w:p w:rsidR="00E6717C" w:rsidRPr="002A476F" w:rsidRDefault="00E6717C" w:rsidP="00E6717C">
            <w:pPr>
              <w:spacing w:before="240"/>
              <w:rPr>
                <w:rFonts w:cs="Arial"/>
                <w:highlight w:val="cyan"/>
              </w:rPr>
            </w:pPr>
          </w:p>
          <w:p w:rsidR="00E6717C" w:rsidRPr="003D1C8C" w:rsidRDefault="00E6717C" w:rsidP="0009295C">
            <w:pPr>
              <w:spacing w:before="240"/>
              <w:rPr>
                <w:rFonts w:cs="Arial"/>
              </w:rPr>
            </w:pPr>
            <w:r>
              <w:rPr>
                <w:rFonts w:cs="Arial"/>
              </w:rPr>
              <w:t xml:space="preserve">The </w:t>
            </w:r>
            <w:r w:rsidRPr="003D1C8C">
              <w:rPr>
                <w:rFonts w:cs="Arial"/>
              </w:rPr>
              <w:t xml:space="preserve">management regime for the SA Sardine Fishery was most recently accredited in November 2009. The SA </w:t>
            </w:r>
            <w:r w:rsidRPr="003D1C8C">
              <w:rPr>
                <w:rFonts w:cs="Arial"/>
                <w:i/>
              </w:rPr>
              <w:t>Fisheries Management Act 2007</w:t>
            </w:r>
            <w:r w:rsidRPr="003D1C8C">
              <w:rPr>
                <w:rFonts w:cs="Arial"/>
              </w:rPr>
              <w:t xml:space="preserve">, which stipulates that taking, injuring, damaging or otherwise harming a protected species is an offence, has not significantly changed since this accreditation was granted. However, the </w:t>
            </w:r>
            <w:r>
              <w:rPr>
                <w:rFonts w:cs="Arial"/>
              </w:rPr>
              <w:t>fishery’s</w:t>
            </w:r>
            <w:r w:rsidRPr="003D1C8C">
              <w:rPr>
                <w:rFonts w:cs="Arial"/>
              </w:rPr>
              <w:t xml:space="preserve"> management plan has been updated since the last accreditation was granted, consequently, a new Part 13 declaration is now needed. </w:t>
            </w:r>
          </w:p>
          <w:p w:rsidR="00B6012C" w:rsidRPr="002A476F" w:rsidRDefault="00B6012C" w:rsidP="0009295C">
            <w:pPr>
              <w:spacing w:after="0"/>
              <w:rPr>
                <w:rFonts w:cs="Arial"/>
              </w:rPr>
            </w:pPr>
          </w:p>
          <w:p w:rsidR="00B6012C" w:rsidRPr="002A476F" w:rsidRDefault="0009295C" w:rsidP="001955CD">
            <w:pPr>
              <w:rPr>
                <w:rFonts w:cs="Arial"/>
              </w:rPr>
            </w:pPr>
            <w:r>
              <w:rPr>
                <w:rFonts w:cs="Arial"/>
              </w:rPr>
              <w:t>Low numbers of seals (unidentified species)</w:t>
            </w:r>
            <w:r w:rsidRPr="00655D29">
              <w:rPr>
                <w:rFonts w:cs="Arial"/>
              </w:rPr>
              <w:t xml:space="preserve"> are the only listed </w:t>
            </w:r>
            <w:r>
              <w:rPr>
                <w:rFonts w:cs="Arial"/>
              </w:rPr>
              <w:t>marine</w:t>
            </w:r>
            <w:r w:rsidRPr="00655D29">
              <w:rPr>
                <w:rFonts w:cs="Arial"/>
              </w:rPr>
              <w:t xml:space="preserve"> species recorded to interact with </w:t>
            </w:r>
            <w:r>
              <w:rPr>
                <w:rFonts w:cs="Arial"/>
              </w:rPr>
              <w:t>this fishery since the last assessment</w:t>
            </w:r>
            <w:r w:rsidRPr="00655D29">
              <w:rPr>
                <w:rFonts w:cs="Arial"/>
              </w:rPr>
              <w:t xml:space="preserve">. </w:t>
            </w:r>
            <w:r>
              <w:rPr>
                <w:rFonts w:cs="Arial"/>
              </w:rPr>
              <w:t>Over this time, there have been 0-14</w:t>
            </w:r>
            <w:r w:rsidRPr="00655D29">
              <w:rPr>
                <w:rFonts w:cs="Arial"/>
              </w:rPr>
              <w:t xml:space="preserve"> interactions recorded annually</w:t>
            </w:r>
            <w:r>
              <w:rPr>
                <w:rFonts w:cs="Arial"/>
              </w:rPr>
              <w:t>. All of the</w:t>
            </w:r>
            <w:r w:rsidRPr="00655D29">
              <w:rPr>
                <w:rFonts w:cs="Arial"/>
              </w:rPr>
              <w:t xml:space="preserve">se </w:t>
            </w:r>
            <w:r>
              <w:rPr>
                <w:rFonts w:cs="Arial"/>
              </w:rPr>
              <w:t>seals</w:t>
            </w:r>
            <w:r w:rsidRPr="00655D29">
              <w:rPr>
                <w:rFonts w:cs="Arial"/>
              </w:rPr>
              <w:t xml:space="preserve"> were released alive</w:t>
            </w:r>
            <w:r>
              <w:rPr>
                <w:rFonts w:cs="Arial"/>
              </w:rPr>
              <w:t xml:space="preserve">, according to the requirements of the </w:t>
            </w:r>
            <w:r w:rsidRPr="003D1C8C">
              <w:rPr>
                <w:rFonts w:cs="Arial"/>
              </w:rPr>
              <w:t xml:space="preserve">SA </w:t>
            </w:r>
            <w:r w:rsidRPr="003D1C8C">
              <w:rPr>
                <w:rFonts w:cs="Arial"/>
                <w:i/>
              </w:rPr>
              <w:t>Fisheries Management Act 2007</w:t>
            </w:r>
            <w:r>
              <w:rPr>
                <w:rFonts w:cs="Arial"/>
              </w:rPr>
              <w:t xml:space="preserve">. Therefore, </w:t>
            </w:r>
            <w:r w:rsidRPr="007A067E">
              <w:rPr>
                <w:rFonts w:cs="Arial"/>
              </w:rPr>
              <w:t xml:space="preserve">the Department considers the current operation of the SA Sardine Fishery is not likely to adversely affect the conservation status of a listed </w:t>
            </w:r>
            <w:r>
              <w:rPr>
                <w:rFonts w:cs="Arial"/>
              </w:rPr>
              <w:t>marine</w:t>
            </w:r>
            <w:r w:rsidRPr="007A067E">
              <w:rPr>
                <w:rFonts w:cs="Arial"/>
              </w:rPr>
              <w:t xml:space="preserve"> species or a population of that species.</w:t>
            </w:r>
            <w:r w:rsidR="00B6012C" w:rsidRPr="002A476F">
              <w:rPr>
                <w:rFonts w:cs="Arial"/>
              </w:rPr>
              <w:t xml:space="preserve"> </w:t>
            </w:r>
          </w:p>
        </w:tc>
      </w:tr>
    </w:tbl>
    <w:p w:rsidR="00B6012C" w:rsidRDefault="00B6012C" w:rsidP="001955CD">
      <w:pPr>
        <w:rPr>
          <w:rFonts w:cs="Arial"/>
        </w:rPr>
      </w:pPr>
    </w:p>
    <w:p w:rsidR="00B6012C" w:rsidRPr="00F6308F" w:rsidRDefault="00B6012C" w:rsidP="001955CD">
      <w:pPr>
        <w:rPr>
          <w:rFonts w:cs="Arial"/>
        </w:rPr>
      </w:pPr>
      <w:r>
        <w:rPr>
          <w:rFonts w:cs="Arial"/>
        </w:rPr>
        <w:br w:type="page"/>
      </w:r>
    </w:p>
    <w:p w:rsidR="00B6012C" w:rsidRPr="00F6308F" w:rsidRDefault="00B6012C" w:rsidP="001955CD">
      <w:pPr>
        <w:rPr>
          <w:rFonts w:cs="Arial"/>
          <w:b/>
        </w:rPr>
      </w:pPr>
      <w:r w:rsidRPr="00F6308F">
        <w:rPr>
          <w:rFonts w:cs="Arial"/>
          <w:b/>
        </w:rPr>
        <w:lastRenderedPageBreak/>
        <w:t>Part 13</w:t>
      </w:r>
      <w:r w:rsidRPr="00F6308F">
        <w:rPr>
          <w:rFonts w:cs="Arial"/>
          <w:i/>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6"/>
        <w:gridCol w:w="7166"/>
      </w:tblGrid>
      <w:tr w:rsidR="00B6012C" w:rsidRPr="00F6308F" w:rsidTr="001955CD">
        <w:tc>
          <w:tcPr>
            <w:tcW w:w="7166" w:type="dxa"/>
          </w:tcPr>
          <w:p w:rsidR="00B6012C" w:rsidRPr="00F6308F" w:rsidRDefault="00B6012C" w:rsidP="001955CD">
            <w:pPr>
              <w:rPr>
                <w:rFonts w:cs="Arial"/>
                <w:b/>
              </w:rPr>
            </w:pPr>
            <w:r w:rsidRPr="00F6308F">
              <w:rPr>
                <w:rFonts w:cs="Arial"/>
                <w:b/>
              </w:rPr>
              <w:t>Section 303AA Conditions relating to accreditation of plans, regimes and policies</w:t>
            </w:r>
          </w:p>
        </w:tc>
        <w:tc>
          <w:tcPr>
            <w:tcW w:w="7166" w:type="dxa"/>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B75D27">
              <w:rPr>
                <w:rFonts w:cs="Arial"/>
                <w:b/>
              </w:rPr>
              <w:t>SA Sardine Fishery</w:t>
            </w:r>
          </w:p>
        </w:tc>
      </w:tr>
      <w:tr w:rsidR="00B6012C" w:rsidRPr="00F6308F" w:rsidTr="001955CD">
        <w:tc>
          <w:tcPr>
            <w:tcW w:w="7166" w:type="dxa"/>
            <w:tcMar>
              <w:top w:w="57" w:type="dxa"/>
              <w:bottom w:w="57" w:type="dxa"/>
            </w:tcMar>
          </w:tcPr>
          <w:p w:rsidR="00B6012C" w:rsidRPr="001B2CE2" w:rsidRDefault="00B6012C" w:rsidP="001955CD">
            <w:pPr>
              <w:ind w:left="547" w:hanging="547"/>
              <w:rPr>
                <w:rFonts w:cs="Arial"/>
              </w:rPr>
            </w:pPr>
            <w:r w:rsidRPr="001B2CE2">
              <w:rPr>
                <w:rFonts w:cs="Arial"/>
              </w:rPr>
              <w:t>(1)</w:t>
            </w:r>
            <w:r w:rsidRPr="001B2CE2">
              <w:rPr>
                <w:rFonts w:cs="Arial"/>
              </w:rPr>
              <w:tab/>
              <w:t>This section applies to an accreditation of a plan, regime or policy under section 208A, 222A, 245 or 265.</w:t>
            </w:r>
          </w:p>
        </w:tc>
        <w:tc>
          <w:tcPr>
            <w:tcW w:w="7166" w:type="dxa"/>
            <w:tcMar>
              <w:top w:w="57" w:type="dxa"/>
              <w:bottom w:w="57" w:type="dxa"/>
            </w:tcMar>
          </w:tcPr>
          <w:p w:rsidR="00B6012C" w:rsidRPr="001B2CE2" w:rsidRDefault="00B6012C" w:rsidP="001955CD">
            <w:pPr>
              <w:rPr>
                <w:rFonts w:cs="Arial"/>
              </w:rPr>
            </w:pPr>
            <w:r>
              <w:rPr>
                <w:rFonts w:cs="Arial"/>
              </w:rPr>
              <w:t>The D</w:t>
            </w:r>
            <w:r w:rsidRPr="001B2CE2">
              <w:rPr>
                <w:rFonts w:cs="Arial"/>
              </w:rPr>
              <w:t xml:space="preserve">epartment recommends that the management regime for the </w:t>
            </w:r>
            <w:r w:rsidR="00B75D27" w:rsidRPr="00B75D27">
              <w:rPr>
                <w:rFonts w:cs="Arial"/>
              </w:rPr>
              <w:t>SA Sardine Fishery</w:t>
            </w:r>
            <w:r w:rsidR="00B75D27" w:rsidRPr="001B2CE2">
              <w:rPr>
                <w:rFonts w:cs="Arial"/>
              </w:rPr>
              <w:t xml:space="preserve"> </w:t>
            </w:r>
            <w:r w:rsidRPr="001B2CE2">
              <w:rPr>
                <w:rFonts w:cs="Arial"/>
              </w:rPr>
              <w:t>be accredited under sections 208A, 222A, 245 and 265.</w:t>
            </w:r>
          </w:p>
        </w:tc>
      </w:tr>
      <w:tr w:rsidR="00B6012C" w:rsidRPr="00F6308F" w:rsidTr="001955CD">
        <w:tc>
          <w:tcPr>
            <w:tcW w:w="7166" w:type="dxa"/>
            <w:tcMar>
              <w:top w:w="57" w:type="dxa"/>
              <w:bottom w:w="57" w:type="dxa"/>
            </w:tcMar>
          </w:tcPr>
          <w:p w:rsidR="00B6012C" w:rsidRPr="001B2CE2" w:rsidRDefault="00B6012C" w:rsidP="001955CD">
            <w:pPr>
              <w:ind w:left="540" w:hanging="540"/>
              <w:rPr>
                <w:rFonts w:cs="Arial"/>
              </w:rPr>
            </w:pPr>
            <w:r w:rsidRPr="001B2CE2">
              <w:rPr>
                <w:rFonts w:cs="Arial"/>
              </w:rPr>
              <w:t>(2)</w:t>
            </w:r>
            <w:r w:rsidRPr="001B2CE2">
              <w:rPr>
                <w:rFonts w:cs="Arial"/>
              </w:rPr>
              <w:tab/>
              <w:t>The Minister may accredit a plan, regime or policy under that section even though he or she considers that the plan, regime or policy should be accredited only:</w:t>
            </w:r>
          </w:p>
          <w:p w:rsidR="00B6012C" w:rsidRPr="001B2CE2" w:rsidRDefault="00B6012C" w:rsidP="00B6012C">
            <w:pPr>
              <w:numPr>
                <w:ilvl w:val="0"/>
                <w:numId w:val="25"/>
              </w:numPr>
              <w:tabs>
                <w:tab w:val="clear" w:pos="360"/>
              </w:tabs>
              <w:spacing w:after="0"/>
              <w:ind w:left="1224" w:hanging="720"/>
              <w:rPr>
                <w:rFonts w:cs="Arial"/>
              </w:rPr>
            </w:pPr>
            <w:r w:rsidRPr="001B2CE2">
              <w:rPr>
                <w:rFonts w:cs="Arial"/>
              </w:rPr>
              <w:t>during a particular period; or</w:t>
            </w:r>
          </w:p>
          <w:p w:rsidR="00B6012C" w:rsidRPr="001B2CE2" w:rsidRDefault="00B6012C" w:rsidP="00B6012C">
            <w:pPr>
              <w:numPr>
                <w:ilvl w:val="0"/>
                <w:numId w:val="25"/>
              </w:numPr>
              <w:tabs>
                <w:tab w:val="clear" w:pos="360"/>
              </w:tabs>
              <w:spacing w:after="0"/>
              <w:ind w:left="1224" w:hanging="720"/>
              <w:rPr>
                <w:rFonts w:cs="Arial"/>
              </w:rPr>
            </w:pPr>
            <w:r w:rsidRPr="001B2CE2">
              <w:rPr>
                <w:rFonts w:cs="Arial"/>
              </w:rPr>
              <w:t>while certain circumstances exist; or</w:t>
            </w:r>
          </w:p>
          <w:p w:rsidR="00B6012C" w:rsidRPr="001B2CE2" w:rsidRDefault="00B6012C" w:rsidP="00B6012C">
            <w:pPr>
              <w:numPr>
                <w:ilvl w:val="0"/>
                <w:numId w:val="25"/>
              </w:numPr>
              <w:tabs>
                <w:tab w:val="clear" w:pos="360"/>
              </w:tabs>
              <w:spacing w:after="0"/>
              <w:ind w:left="1224" w:hanging="720"/>
              <w:rPr>
                <w:rFonts w:cs="Arial"/>
              </w:rPr>
            </w:pPr>
            <w:r w:rsidRPr="001B2CE2">
              <w:rPr>
                <w:rFonts w:cs="Arial"/>
              </w:rPr>
              <w:t>while a certain condition is complied with.</w:t>
            </w:r>
          </w:p>
          <w:p w:rsidR="00B6012C" w:rsidRPr="001B2CE2" w:rsidRDefault="00B6012C" w:rsidP="001955CD">
            <w:pPr>
              <w:ind w:left="547"/>
              <w:rPr>
                <w:rFonts w:cs="Arial"/>
              </w:rPr>
            </w:pPr>
            <w:r w:rsidRPr="001B2CE2">
              <w:rPr>
                <w:rFonts w:cs="Arial"/>
              </w:rPr>
              <w:t>In such a case, the instrument of accreditation is to specify the period, circumstances or condition.</w:t>
            </w:r>
          </w:p>
        </w:tc>
        <w:tc>
          <w:tcPr>
            <w:tcW w:w="7166" w:type="dxa"/>
            <w:tcMar>
              <w:top w:w="57" w:type="dxa"/>
              <w:bottom w:w="57" w:type="dxa"/>
            </w:tcMar>
          </w:tcPr>
          <w:p w:rsidR="00FC6746" w:rsidRPr="00FC6746" w:rsidRDefault="00B6012C" w:rsidP="00FC6746">
            <w:pPr>
              <w:rPr>
                <w:rFonts w:cs="Arial"/>
                <w:iCs/>
              </w:rPr>
            </w:pPr>
            <w:r w:rsidRPr="00FC6746">
              <w:rPr>
                <w:rFonts w:cs="Arial"/>
              </w:rPr>
              <w:t>To satisfy</w:t>
            </w:r>
            <w:r w:rsidR="00EA2E1A">
              <w:rPr>
                <w:rFonts w:cs="Arial"/>
              </w:rPr>
              <w:t xml:space="preserve"> the requirements of section 245</w:t>
            </w:r>
            <w:r w:rsidRPr="00FC6746">
              <w:rPr>
                <w:rFonts w:cs="Arial"/>
              </w:rPr>
              <w:t xml:space="preserve"> we recommend that the </w:t>
            </w:r>
            <w:r w:rsidR="005B6E1B" w:rsidRPr="00FC6746">
              <w:rPr>
                <w:rFonts w:cs="Arial"/>
              </w:rPr>
              <w:t xml:space="preserve">SA Sardine Fishery </w:t>
            </w:r>
            <w:r w:rsidRPr="00FC6746">
              <w:rPr>
                <w:rFonts w:cs="Arial"/>
              </w:rPr>
              <w:t xml:space="preserve">be accredited under Part 13 subject to a condition that requires </w:t>
            </w:r>
            <w:r w:rsidR="005B6E1B" w:rsidRPr="00FC6746">
              <w:rPr>
                <w:rFonts w:cs="Arial"/>
              </w:rPr>
              <w:t>PIRSA</w:t>
            </w:r>
            <w:r w:rsidRPr="00FC6746">
              <w:rPr>
                <w:rFonts w:cs="Arial"/>
              </w:rPr>
              <w:t xml:space="preserve"> </w:t>
            </w:r>
            <w:r w:rsidR="005B6E1B" w:rsidRPr="00FC6746">
              <w:rPr>
                <w:rFonts w:cs="Arial"/>
                <w:iCs/>
              </w:rPr>
              <w:t>to:</w:t>
            </w:r>
          </w:p>
          <w:p w:rsidR="00FC6746" w:rsidRPr="00FC6746" w:rsidRDefault="00FC6746" w:rsidP="00FC6746">
            <w:pPr>
              <w:numPr>
                <w:ilvl w:val="1"/>
                <w:numId w:val="34"/>
              </w:numPr>
              <w:rPr>
                <w:rFonts w:cs="Arial"/>
              </w:rPr>
            </w:pPr>
            <w:r w:rsidRPr="00FC6746">
              <w:rPr>
                <w:rFonts w:cs="Arial"/>
              </w:rPr>
              <w:t>Ensure all SA Sardine Fishery participants adopt the most effective measures to mitigate interactions with dolphins.</w:t>
            </w:r>
          </w:p>
          <w:p w:rsidR="00FC6746" w:rsidRPr="00FC6746" w:rsidRDefault="00FC6746" w:rsidP="00FC6746">
            <w:pPr>
              <w:numPr>
                <w:ilvl w:val="1"/>
                <w:numId w:val="34"/>
              </w:numPr>
              <w:rPr>
                <w:rFonts w:cs="Arial"/>
              </w:rPr>
            </w:pPr>
            <w:r w:rsidRPr="00FC6746">
              <w:rPr>
                <w:rFonts w:cs="Arial"/>
              </w:rPr>
              <w:t>Ensure observer coverage captures seasonal and spatial variation in fishing activity across the fleet.</w:t>
            </w:r>
          </w:p>
          <w:p w:rsidR="00B6012C" w:rsidRPr="00FC6746" w:rsidRDefault="00FC6746" w:rsidP="001955CD">
            <w:pPr>
              <w:numPr>
                <w:ilvl w:val="1"/>
                <w:numId w:val="34"/>
              </w:numPr>
              <w:rPr>
                <w:rFonts w:cs="Arial"/>
              </w:rPr>
            </w:pPr>
            <w:r w:rsidRPr="00FC6746">
              <w:rPr>
                <w:rFonts w:cs="Arial"/>
              </w:rPr>
              <w:t xml:space="preserve">Investigate and resolve uncertainties around differences in sardine </w:t>
            </w:r>
            <w:r w:rsidR="00CA6992">
              <w:rPr>
                <w:rFonts w:cs="Arial"/>
              </w:rPr>
              <w:t>catch-per-unit-effort (</w:t>
            </w:r>
            <w:r w:rsidRPr="00FC6746">
              <w:rPr>
                <w:rFonts w:cs="Arial"/>
              </w:rPr>
              <w:t>CPUE</w:t>
            </w:r>
            <w:r w:rsidR="00CA6992">
              <w:rPr>
                <w:rFonts w:cs="Arial"/>
              </w:rPr>
              <w:t>)</w:t>
            </w:r>
            <w:r w:rsidRPr="00FC6746">
              <w:rPr>
                <w:rFonts w:cs="Arial"/>
              </w:rPr>
              <w:t xml:space="preserve"> when observers are present and when observers are not present, to improve reliability of observer data.</w:t>
            </w:r>
          </w:p>
        </w:tc>
      </w:tr>
      <w:tr w:rsidR="00B6012C" w:rsidRPr="00F6308F" w:rsidTr="001955CD">
        <w:tc>
          <w:tcPr>
            <w:tcW w:w="7166" w:type="dxa"/>
            <w:tcMar>
              <w:top w:w="57" w:type="dxa"/>
              <w:bottom w:w="57" w:type="dxa"/>
            </w:tcMar>
          </w:tcPr>
          <w:p w:rsidR="00B6012C" w:rsidRPr="001B2CE2" w:rsidRDefault="00B6012C" w:rsidP="001955CD">
            <w:pPr>
              <w:ind w:left="360" w:hanging="360"/>
              <w:rPr>
                <w:rFonts w:cs="Arial"/>
              </w:rPr>
            </w:pPr>
            <w:r w:rsidRPr="001B2CE2">
              <w:rPr>
                <w:rFonts w:cs="Arial"/>
              </w:rPr>
              <w:t>(7)</w:t>
            </w:r>
            <w:r w:rsidRPr="001B2CE2">
              <w:rPr>
                <w:rFonts w:cs="Arial"/>
              </w:rPr>
              <w:tab/>
              <w:t>The Minister must, in writing, revoke an accreditation if he or she is satisfied that a condition of the accreditation has been contravened.</w:t>
            </w:r>
          </w:p>
        </w:tc>
        <w:tc>
          <w:tcPr>
            <w:tcW w:w="7166" w:type="dxa"/>
            <w:tcMar>
              <w:top w:w="57" w:type="dxa"/>
              <w:bottom w:w="57" w:type="dxa"/>
            </w:tcMar>
          </w:tcPr>
          <w:p w:rsidR="00B6012C" w:rsidRPr="00F6308F" w:rsidRDefault="00B6012C" w:rsidP="001955CD">
            <w:pPr>
              <w:rPr>
                <w:rFonts w:cs="Arial"/>
              </w:rPr>
            </w:pPr>
          </w:p>
        </w:tc>
      </w:tr>
    </w:tbl>
    <w:p w:rsidR="00B6012C" w:rsidRPr="00F6308F" w:rsidRDefault="00B6012C" w:rsidP="001955CD">
      <w:pPr>
        <w:rPr>
          <w:rFonts w:cs="Arial"/>
          <w:b/>
        </w:rPr>
      </w:pPr>
    </w:p>
    <w:p w:rsidR="00B6012C" w:rsidRPr="00C24A27" w:rsidRDefault="00B6012C" w:rsidP="001955CD">
      <w:pPr>
        <w:rPr>
          <w:rFonts w:cs="Arial"/>
          <w:b/>
        </w:rPr>
      </w:pPr>
      <w:r w:rsidRPr="00F6308F">
        <w:rPr>
          <w:rFonts w:cs="Arial"/>
          <w:b/>
        </w:rPr>
        <w:br w:type="page"/>
      </w:r>
    </w:p>
    <w:p w:rsidR="00B6012C" w:rsidRPr="00F6308F" w:rsidRDefault="00B6012C" w:rsidP="001955CD">
      <w:pPr>
        <w:rPr>
          <w:rFonts w:cs="Arial"/>
          <w:b/>
        </w:rPr>
      </w:pPr>
      <w:r w:rsidRPr="00F6308F">
        <w:rPr>
          <w:rFonts w:cs="Arial"/>
          <w:b/>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32"/>
      </w:tblGrid>
      <w:tr w:rsidR="00B6012C" w:rsidRPr="00F6308F" w:rsidTr="001955CD">
        <w:tc>
          <w:tcPr>
            <w:tcW w:w="14332" w:type="dxa"/>
          </w:tcPr>
          <w:p w:rsidR="00B6012C" w:rsidRPr="00F6308F" w:rsidRDefault="00B6012C" w:rsidP="001955CD">
            <w:pPr>
              <w:spacing w:before="60" w:after="60"/>
              <w:rPr>
                <w:rFonts w:cs="Arial"/>
                <w:noProof/>
              </w:rPr>
            </w:pPr>
            <w:r w:rsidRPr="00F6308F">
              <w:rPr>
                <w:rFonts w:cs="Arial"/>
                <w:b/>
                <w:bCs/>
                <w:noProof/>
              </w:rPr>
              <w:t>Section 303BA Objects of Part 13A</w:t>
            </w:r>
          </w:p>
        </w:tc>
      </w:tr>
      <w:tr w:rsidR="00B6012C" w:rsidRPr="00F6308F" w:rsidTr="001955CD">
        <w:tc>
          <w:tcPr>
            <w:tcW w:w="14332" w:type="dxa"/>
          </w:tcPr>
          <w:p w:rsidR="00B6012C" w:rsidRPr="00F6308F" w:rsidRDefault="00B6012C" w:rsidP="00B6012C">
            <w:pPr>
              <w:numPr>
                <w:ilvl w:val="0"/>
                <w:numId w:val="29"/>
              </w:numPr>
              <w:tabs>
                <w:tab w:val="clear" w:pos="720"/>
                <w:tab w:val="num" w:pos="360"/>
              </w:tabs>
              <w:spacing w:before="200" w:line="240" w:lineRule="auto"/>
              <w:ind w:hanging="720"/>
              <w:rPr>
                <w:rFonts w:cs="Arial"/>
                <w:noProof/>
              </w:rPr>
            </w:pPr>
            <w:r w:rsidRPr="00F6308F">
              <w:rPr>
                <w:rFonts w:cs="Arial"/>
                <w:noProof/>
              </w:rPr>
              <w:t>The objects of this Part are as follows:</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that Australia complies with its obligations under CITES</w:t>
            </w:r>
            <w:r w:rsidRPr="00F6308F">
              <w:rPr>
                <w:rStyle w:val="FootnoteReference"/>
                <w:rFonts w:cs="Arial"/>
                <w:noProof/>
              </w:rPr>
              <w:footnoteReference w:id="2"/>
            </w:r>
            <w:r w:rsidRPr="00F6308F">
              <w:rPr>
                <w:rFonts w:cs="Arial"/>
                <w:noProof/>
              </w:rPr>
              <w:t xml:space="preserve"> and the Biodiversity Convention;</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protect wildlife that may be adversely affected by trade;</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promote the conservation of biodiversity in Australia and other countries;</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that any commercial utilisation of Australian native wildlife for the purposes of export is managed in an ecologically sustainable way;</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promote the humane treatment of wildlife;</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ethical conduct during any research associated with the utilisation of wildlife; and</w:t>
            </w:r>
          </w:p>
          <w:p w:rsidR="00B6012C" w:rsidRPr="00F6308F" w:rsidRDefault="00B6012C" w:rsidP="00B6012C">
            <w:pPr>
              <w:numPr>
                <w:ilvl w:val="0"/>
                <w:numId w:val="31"/>
              </w:numPr>
              <w:tabs>
                <w:tab w:val="left" w:pos="360"/>
              </w:tabs>
              <w:spacing w:line="240" w:lineRule="auto"/>
              <w:ind w:left="1077"/>
              <w:rPr>
                <w:rFonts w:cs="Arial"/>
                <w:noProof/>
              </w:rPr>
            </w:pPr>
            <w:r w:rsidRPr="00F6308F">
              <w:rPr>
                <w:rFonts w:cs="Arial"/>
                <w:noProof/>
              </w:rPr>
              <w:t>to ensure the precautionary principle is taken into account in making decisions relating to the utilisation of wildlife.</w:t>
            </w:r>
          </w:p>
        </w:tc>
      </w:tr>
    </w:tbl>
    <w:p w:rsidR="00B6012C" w:rsidRPr="00F6308F" w:rsidRDefault="00B6012C" w:rsidP="001955CD">
      <w:pPr>
        <w:rPr>
          <w:rFonts w:cs="Arial"/>
          <w:b/>
        </w:rPr>
      </w:pPr>
    </w:p>
    <w:p w:rsidR="00B6012C" w:rsidRPr="00F6308F" w:rsidRDefault="00B6012C" w:rsidP="001955CD">
      <w:pPr>
        <w:rPr>
          <w:rFonts w:cs="Arial"/>
          <w:b/>
        </w:rPr>
        <w:sectPr w:rsidR="00B6012C" w:rsidRPr="00F6308F">
          <w:pgSz w:w="16838" w:h="11906" w:orient="landscape"/>
          <w:pgMar w:top="899" w:right="1361" w:bottom="899" w:left="1361" w:header="709" w:footer="528" w:gutter="0"/>
          <w:cols w:space="708"/>
          <w:docGrid w:linePitch="360"/>
        </w:sectPr>
      </w:pPr>
    </w:p>
    <w:p w:rsidR="00B6012C" w:rsidRPr="001E361F" w:rsidRDefault="00B6012C" w:rsidP="001955CD">
      <w:pPr>
        <w:rPr>
          <w:rFonts w:cs="Arial"/>
          <w:b/>
        </w:rPr>
      </w:pPr>
      <w:r w:rsidRPr="001E361F">
        <w:rPr>
          <w:rFonts w:cs="Arial"/>
          <w:b/>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Section 303DC Minister may amend list</w:t>
            </w:r>
          </w:p>
        </w:tc>
        <w:tc>
          <w:tcPr>
            <w:tcW w:w="7087" w:type="dxa"/>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B75D27">
              <w:rPr>
                <w:rFonts w:cs="Arial"/>
                <w:b/>
              </w:rPr>
              <w:t>SA Sardine Fishery</w:t>
            </w:r>
          </w:p>
        </w:tc>
      </w:tr>
      <w:tr w:rsidR="00B6012C" w:rsidRPr="00F6308F" w:rsidTr="001955CD">
        <w:tc>
          <w:tcPr>
            <w:tcW w:w="7087" w:type="dxa"/>
            <w:tcMar>
              <w:top w:w="57" w:type="dxa"/>
              <w:bottom w:w="57" w:type="dxa"/>
            </w:tcMar>
          </w:tcPr>
          <w:p w:rsidR="00B6012C" w:rsidRPr="002A476F" w:rsidRDefault="00B6012C" w:rsidP="001955CD">
            <w:pPr>
              <w:ind w:left="360" w:hanging="360"/>
              <w:rPr>
                <w:rFonts w:cs="Arial"/>
              </w:rPr>
            </w:pPr>
            <w:r w:rsidRPr="002A476F">
              <w:rPr>
                <w:rFonts w:cs="Arial"/>
              </w:rPr>
              <w:t>(1)</w:t>
            </w:r>
            <w:r w:rsidRPr="002A476F">
              <w:rPr>
                <w:rFonts w:cs="Arial"/>
              </w:rPr>
              <w:tab/>
              <w:t>Minister may, by instrument published in the Gazette, amend the list referred to in section 303DB (list of exempt native specimens) by:</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 xml:space="preserve">including items in the list; </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deleting items from the list; or</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imposing a condition or restriction to which the inclusion of a specimen in the list is subject; or</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varying o</w:t>
            </w:r>
            <w:r>
              <w:rPr>
                <w:rFonts w:cs="Arial"/>
              </w:rPr>
              <w:t>r</w:t>
            </w:r>
            <w:r w:rsidRPr="002A476F">
              <w:rPr>
                <w:rFonts w:cs="Arial"/>
              </w:rPr>
              <w:t xml:space="preserve"> revoking a condition or restriction to which the inclusion of a specimen in the list is subject; or</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correcting an inaccuracy or updating the name of a species.</w:t>
            </w:r>
          </w:p>
        </w:tc>
        <w:tc>
          <w:tcPr>
            <w:tcW w:w="7087" w:type="dxa"/>
            <w:tcMar>
              <w:top w:w="57" w:type="dxa"/>
              <w:bottom w:w="57" w:type="dxa"/>
            </w:tcMar>
          </w:tcPr>
          <w:p w:rsidR="00B6012C" w:rsidRPr="002A476F" w:rsidRDefault="00B6012C" w:rsidP="00EA2E1A">
            <w:pPr>
              <w:pStyle w:val="NormalWeb"/>
              <w:spacing w:before="0" w:beforeAutospacing="0" w:after="120" w:afterAutospacing="0" w:line="276" w:lineRule="auto"/>
              <w:rPr>
                <w:rFonts w:ascii="Arial" w:eastAsia="Times New Roman" w:hAnsi="Arial" w:cs="Arial"/>
                <w:sz w:val="22"/>
                <w:szCs w:val="22"/>
                <w:lang w:val="en-AU" w:eastAsia="en-AU"/>
              </w:rPr>
            </w:pPr>
            <w:r>
              <w:rPr>
                <w:rFonts w:ascii="Arial" w:hAnsi="Arial" w:cs="Arial"/>
                <w:sz w:val="22"/>
                <w:szCs w:val="22"/>
              </w:rPr>
              <w:t>The D</w:t>
            </w:r>
            <w:r w:rsidRPr="002A476F">
              <w:rPr>
                <w:rFonts w:ascii="Arial" w:hAnsi="Arial" w:cs="Arial"/>
                <w:sz w:val="22"/>
                <w:szCs w:val="22"/>
              </w:rPr>
              <w:t xml:space="preserve">epartment </w:t>
            </w:r>
            <w:r w:rsidR="00EA2E1A">
              <w:rPr>
                <w:rFonts w:ascii="Arial" w:hAnsi="Arial" w:cs="Arial"/>
                <w:sz w:val="22"/>
                <w:szCs w:val="22"/>
              </w:rPr>
              <w:t>considers</w:t>
            </w:r>
            <w:r w:rsidRPr="002A476F">
              <w:rPr>
                <w:rFonts w:ascii="Arial" w:hAnsi="Arial" w:cs="Arial"/>
                <w:sz w:val="22"/>
                <w:szCs w:val="22"/>
              </w:rPr>
              <w:t xml:space="preserve"> that </w:t>
            </w:r>
            <w:r w:rsidR="00CA6992">
              <w:rPr>
                <w:rFonts w:ascii="Arial" w:hAnsi="Arial" w:cs="Arial"/>
                <w:sz w:val="22"/>
                <w:szCs w:val="22"/>
              </w:rPr>
              <w:t>product</w:t>
            </w:r>
            <w:r w:rsidRPr="002A476F">
              <w:rPr>
                <w:rFonts w:ascii="Arial" w:hAnsi="Arial" w:cs="Arial"/>
                <w:sz w:val="22"/>
                <w:szCs w:val="22"/>
              </w:rPr>
              <w:t xml:space="preserve"> derived from the </w:t>
            </w:r>
            <w:r w:rsidR="00D0407E">
              <w:rPr>
                <w:rFonts w:ascii="Arial" w:hAnsi="Arial" w:cs="Arial"/>
                <w:sz w:val="22"/>
                <w:szCs w:val="22"/>
              </w:rPr>
              <w:t>SA Sardine Fishery</w:t>
            </w:r>
            <w:r w:rsidRPr="002A476F">
              <w:rPr>
                <w:rFonts w:ascii="Arial" w:hAnsi="Arial" w:cs="Arial"/>
                <w:sz w:val="22"/>
                <w:szCs w:val="22"/>
              </w:rPr>
              <w:t xml:space="preserve">, other than specimens that belong to species listed under Part 13 of the EPBC Act, </w:t>
            </w:r>
            <w:r w:rsidR="00EA2E1A">
              <w:rPr>
                <w:rFonts w:ascii="Arial" w:hAnsi="Arial" w:cs="Arial"/>
                <w:sz w:val="22"/>
                <w:szCs w:val="22"/>
              </w:rPr>
              <w:t>are eligible for inclusion</w:t>
            </w:r>
            <w:r w:rsidRPr="002A476F">
              <w:rPr>
                <w:rFonts w:ascii="Arial" w:hAnsi="Arial" w:cs="Arial"/>
                <w:sz w:val="22"/>
                <w:szCs w:val="22"/>
              </w:rPr>
              <w:t xml:space="preserve"> in the list of exempt native specimens </w:t>
            </w:r>
            <w:r w:rsidR="00CA6992">
              <w:rPr>
                <w:rFonts w:ascii="Arial" w:hAnsi="Arial" w:cs="Arial"/>
                <w:sz w:val="22"/>
                <w:szCs w:val="22"/>
              </w:rPr>
              <w:t>until 20 August 2021</w:t>
            </w:r>
            <w:r w:rsidRPr="002A476F">
              <w:rPr>
                <w:rFonts w:ascii="Arial" w:hAnsi="Arial" w:cs="Arial"/>
                <w:sz w:val="22"/>
                <w:szCs w:val="22"/>
              </w:rPr>
              <w:t>.</w:t>
            </w:r>
          </w:p>
        </w:tc>
      </w:tr>
      <w:tr w:rsidR="00B6012C" w:rsidRPr="00F6308F" w:rsidTr="001955CD">
        <w:tc>
          <w:tcPr>
            <w:tcW w:w="7087" w:type="dxa"/>
          </w:tcPr>
          <w:p w:rsidR="00B6012C" w:rsidRPr="002A476F" w:rsidRDefault="00B6012C" w:rsidP="001955CD">
            <w:pPr>
              <w:ind w:left="720" w:hanging="720"/>
              <w:rPr>
                <w:rFonts w:cs="Arial"/>
              </w:rPr>
            </w:pPr>
            <w:r w:rsidRPr="002A476F">
              <w:rPr>
                <w:rFonts w:cs="Arial"/>
              </w:rPr>
              <w:t>(1A)</w:t>
            </w:r>
            <w:r w:rsidRPr="002A476F">
              <w:rPr>
                <w:rFonts w:cs="Arial"/>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purposes of Division 1 or 2 of Part 10.</w:t>
            </w:r>
          </w:p>
          <w:p w:rsidR="00B6012C" w:rsidRPr="002A476F" w:rsidRDefault="00B6012C" w:rsidP="001955CD">
            <w:pPr>
              <w:pStyle w:val="NormalWeb"/>
              <w:spacing w:before="0" w:beforeAutospacing="0" w:after="0" w:afterAutospacing="0" w:line="276" w:lineRule="auto"/>
              <w:rPr>
                <w:rFonts w:ascii="Arial" w:eastAsia="Times New Roman" w:hAnsi="Arial" w:cs="Arial"/>
                <w:sz w:val="22"/>
                <w:szCs w:val="22"/>
                <w:lang w:val="en-AU" w:eastAsia="en-AU"/>
              </w:rPr>
            </w:pPr>
          </w:p>
        </w:tc>
        <w:tc>
          <w:tcPr>
            <w:tcW w:w="7087" w:type="dxa"/>
          </w:tcPr>
          <w:p w:rsidR="00B6012C" w:rsidRPr="002A476F" w:rsidRDefault="00B6012C" w:rsidP="00932F9B">
            <w:pPr>
              <w:spacing w:after="120"/>
              <w:rPr>
                <w:rFonts w:cs="Arial"/>
                <w:color w:val="000000"/>
              </w:rPr>
            </w:pPr>
            <w:r w:rsidRPr="002A476F">
              <w:rPr>
                <w:rFonts w:cs="Arial"/>
              </w:rPr>
              <w:t xml:space="preserve">No assessment of the </w:t>
            </w:r>
            <w:r w:rsidR="00932F9B">
              <w:rPr>
                <w:rFonts w:cs="Arial"/>
              </w:rPr>
              <w:t>SA Sardine Fishery</w:t>
            </w:r>
            <w:r w:rsidRPr="002A476F">
              <w:rPr>
                <w:rFonts w:cs="Arial"/>
              </w:rPr>
              <w:t xml:space="preserve"> has been carried out under Part 10 of the EPBC Act.</w:t>
            </w:r>
          </w:p>
        </w:tc>
      </w:tr>
      <w:tr w:rsidR="00B6012C" w:rsidRPr="00F6308F" w:rsidTr="001955CD">
        <w:tc>
          <w:tcPr>
            <w:tcW w:w="7087" w:type="dxa"/>
          </w:tcPr>
          <w:p w:rsidR="00B6012C" w:rsidRPr="002A476F" w:rsidRDefault="00B6012C" w:rsidP="001955CD">
            <w:pPr>
              <w:ind w:left="720" w:hanging="720"/>
              <w:rPr>
                <w:rFonts w:cs="Arial"/>
              </w:rPr>
            </w:pPr>
            <w:r w:rsidRPr="002A476F">
              <w:rPr>
                <w:rFonts w:cs="Arial"/>
              </w:rPr>
              <w:t>(1C)</w:t>
            </w:r>
            <w:r w:rsidRPr="002A476F">
              <w:rPr>
                <w:rFonts w:cs="Arial"/>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rsidR="00B6012C" w:rsidRPr="002A476F" w:rsidRDefault="00B6012C" w:rsidP="001955CD">
            <w:pPr>
              <w:rPr>
                <w:rFonts w:cs="Arial"/>
                <w:b/>
                <w:iCs/>
              </w:rPr>
            </w:pPr>
            <w:r w:rsidRPr="002A476F">
              <w:rPr>
                <w:rFonts w:cs="Arial"/>
                <w:iCs/>
              </w:rPr>
              <w:t>It is not possible to list exhaustively the factors that you may take into account in amending the list of exempt native specimens. The objects of Part 13A, which are set out above this table, provide general guidance in determining factors that might be taken into account. A matter that is relevant to determining whether an amendment to the list is consistent with those objects is likely to be a relevant factor.</w:t>
            </w:r>
          </w:p>
          <w:p w:rsidR="00B6012C" w:rsidRPr="002A476F" w:rsidRDefault="00B6012C" w:rsidP="001955CD">
            <w:pPr>
              <w:rPr>
                <w:rFonts w:cs="Arial"/>
                <w:iCs/>
              </w:rPr>
            </w:pPr>
            <w:r>
              <w:rPr>
                <w:rFonts w:cs="Arial"/>
                <w:iCs/>
              </w:rPr>
              <w:t>The D</w:t>
            </w:r>
            <w:r w:rsidRPr="002A476F">
              <w:rPr>
                <w:rFonts w:cs="Arial"/>
                <w:iCs/>
              </w:rPr>
              <w:t xml:space="preserve">epartment considers that the amendment of the list of exempt native specimens to include product taken in the </w:t>
            </w:r>
            <w:r w:rsidR="00D0407E">
              <w:rPr>
                <w:rFonts w:cs="Arial"/>
              </w:rPr>
              <w:t>SA Sardine Fishery</w:t>
            </w:r>
            <w:r w:rsidR="00D0407E" w:rsidRPr="002A476F">
              <w:rPr>
                <w:rFonts w:cs="Arial"/>
                <w:iCs/>
              </w:rPr>
              <w:t xml:space="preserve"> </w:t>
            </w:r>
            <w:r w:rsidR="00AC5639">
              <w:rPr>
                <w:rFonts w:cs="Arial"/>
                <w:iCs/>
              </w:rPr>
              <w:t>until 20 August 2021</w:t>
            </w:r>
            <w:r w:rsidRPr="002A476F">
              <w:rPr>
                <w:rFonts w:cs="Arial"/>
                <w:iCs/>
              </w:rPr>
              <w:t xml:space="preserve"> would be consistent with the provisions of Part 13A (listed above) as:</w:t>
            </w:r>
          </w:p>
          <w:p w:rsidR="00B6012C" w:rsidRPr="002A476F" w:rsidRDefault="00B6012C" w:rsidP="00B6012C">
            <w:pPr>
              <w:numPr>
                <w:ilvl w:val="0"/>
                <w:numId w:val="10"/>
              </w:numPr>
              <w:tabs>
                <w:tab w:val="clear" w:pos="1455"/>
                <w:tab w:val="num" w:pos="293"/>
              </w:tabs>
              <w:spacing w:after="0"/>
              <w:ind w:left="293" w:hanging="293"/>
              <w:rPr>
                <w:rFonts w:cs="Arial"/>
              </w:rPr>
            </w:pPr>
            <w:r w:rsidRPr="002A476F">
              <w:rPr>
                <w:rFonts w:cs="Arial"/>
              </w:rPr>
              <w:lastRenderedPageBreak/>
              <w:t>the fishery will not harvest any Convention on International Trade in Endangered Species of Wild Fauna and Flora (CITES) listed species</w:t>
            </w:r>
          </w:p>
          <w:p w:rsidR="00B6012C" w:rsidRPr="002A476F" w:rsidRDefault="00B6012C" w:rsidP="00B6012C">
            <w:pPr>
              <w:numPr>
                <w:ilvl w:val="0"/>
                <w:numId w:val="10"/>
              </w:numPr>
              <w:tabs>
                <w:tab w:val="clear" w:pos="1455"/>
                <w:tab w:val="num" w:pos="293"/>
              </w:tabs>
              <w:spacing w:after="0"/>
              <w:ind w:left="293" w:hanging="293"/>
              <w:rPr>
                <w:rFonts w:cs="Arial"/>
              </w:rPr>
            </w:pPr>
            <w:r w:rsidRPr="002A476F">
              <w:rPr>
                <w:rFonts w:cs="Arial"/>
              </w:rPr>
              <w:t>there are management arrangements in place to ensure that the resource is being managed in an ecologically sustainable way (see Table 1)</w:t>
            </w:r>
          </w:p>
          <w:p w:rsidR="00B6012C" w:rsidRPr="002A476F" w:rsidRDefault="00B6012C" w:rsidP="00B6012C">
            <w:pPr>
              <w:numPr>
                <w:ilvl w:val="0"/>
                <w:numId w:val="10"/>
              </w:numPr>
              <w:tabs>
                <w:tab w:val="clear" w:pos="1455"/>
                <w:tab w:val="num" w:pos="293"/>
              </w:tabs>
              <w:spacing w:after="0"/>
              <w:ind w:left="293" w:hanging="293"/>
              <w:rPr>
                <w:rFonts w:cs="Arial"/>
              </w:rPr>
            </w:pPr>
            <w:r w:rsidRPr="002A476F">
              <w:rPr>
                <w:rFonts w:cs="Arial"/>
              </w:rPr>
              <w:t xml:space="preserve">the operation of the </w:t>
            </w:r>
            <w:r w:rsidR="00D0407E">
              <w:rPr>
                <w:rFonts w:cs="Arial"/>
              </w:rPr>
              <w:t>SA Sardine Fishery</w:t>
            </w:r>
            <w:r w:rsidR="00D0407E" w:rsidRPr="002A476F">
              <w:rPr>
                <w:rFonts w:cs="Arial"/>
              </w:rPr>
              <w:t xml:space="preserve"> </w:t>
            </w:r>
            <w:r w:rsidRPr="002A476F">
              <w:rPr>
                <w:rFonts w:cs="Arial"/>
              </w:rPr>
              <w:t xml:space="preserve">is unlikely to be unsustainable and threaten biodiversity within the next </w:t>
            </w:r>
            <w:r w:rsidR="00AC5639">
              <w:rPr>
                <w:rFonts w:cs="Arial"/>
              </w:rPr>
              <w:t>5</w:t>
            </w:r>
            <w:r w:rsidRPr="002A476F">
              <w:rPr>
                <w:rFonts w:cs="Arial"/>
              </w:rPr>
              <w:t xml:space="preserve"> years, and</w:t>
            </w:r>
          </w:p>
          <w:p w:rsidR="00B6012C" w:rsidRPr="002A476F" w:rsidRDefault="00B6012C" w:rsidP="00B6012C">
            <w:pPr>
              <w:numPr>
                <w:ilvl w:val="0"/>
                <w:numId w:val="10"/>
              </w:numPr>
              <w:tabs>
                <w:tab w:val="clear" w:pos="1455"/>
                <w:tab w:val="num" w:pos="293"/>
              </w:tabs>
              <w:spacing w:after="120"/>
              <w:ind w:left="295" w:hanging="295"/>
              <w:rPr>
                <w:rFonts w:cs="Arial"/>
              </w:rPr>
            </w:pPr>
            <w:r w:rsidRPr="002A476F">
              <w:rPr>
                <w:rFonts w:cs="Arial"/>
              </w:rPr>
              <w:t>the Environment Protection and Biodiversity Conservation Regulations 2000 do not specify fish as a class of animal in relation to the welfare of live specimens.</w:t>
            </w:r>
          </w:p>
        </w:tc>
      </w:tr>
      <w:tr w:rsidR="00B6012C" w:rsidRPr="00F6308F" w:rsidTr="001955CD">
        <w:tc>
          <w:tcPr>
            <w:tcW w:w="7087" w:type="dxa"/>
          </w:tcPr>
          <w:p w:rsidR="00B6012C" w:rsidRPr="002A476F" w:rsidRDefault="00B6012C" w:rsidP="001955CD">
            <w:pPr>
              <w:ind w:left="360" w:hanging="360"/>
              <w:rPr>
                <w:rFonts w:cs="Arial"/>
              </w:rPr>
            </w:pPr>
            <w:r w:rsidRPr="002A476F">
              <w:rPr>
                <w:rFonts w:cs="Arial"/>
              </w:rPr>
              <w:lastRenderedPageBreak/>
              <w:t>(3)</w:t>
            </w:r>
            <w:r w:rsidRPr="002A476F">
              <w:rPr>
                <w:rFonts w:cs="Arial"/>
              </w:rPr>
              <w:tab/>
              <w:t>Before amending the list referred to in section 303DB (list of exempt native specimens), the Minister:</w:t>
            </w:r>
          </w:p>
          <w:p w:rsidR="00B6012C" w:rsidRPr="002A476F" w:rsidRDefault="00B6012C" w:rsidP="00B6012C">
            <w:pPr>
              <w:numPr>
                <w:ilvl w:val="0"/>
                <w:numId w:val="12"/>
              </w:numPr>
              <w:spacing w:after="0"/>
              <w:rPr>
                <w:rFonts w:cs="Arial"/>
              </w:rPr>
            </w:pPr>
            <w:r w:rsidRPr="002A476F">
              <w:rPr>
                <w:rFonts w:cs="Arial"/>
              </w:rPr>
              <w:t>must consult such other Minister or Ministers as the Minister considers appropriate; and</w:t>
            </w:r>
          </w:p>
          <w:p w:rsidR="00B6012C" w:rsidRPr="002A476F" w:rsidRDefault="00B6012C" w:rsidP="00B6012C">
            <w:pPr>
              <w:numPr>
                <w:ilvl w:val="0"/>
                <w:numId w:val="12"/>
              </w:numPr>
              <w:spacing w:after="0"/>
              <w:rPr>
                <w:rFonts w:cs="Arial"/>
              </w:rPr>
            </w:pPr>
            <w:r w:rsidRPr="002A476F">
              <w:rPr>
                <w:rFonts w:cs="Arial"/>
              </w:rPr>
              <w:t>must consult such other Minister or Ministers of each State and self-governing Territory as the Minster considers appropriate; and</w:t>
            </w:r>
          </w:p>
          <w:p w:rsidR="00B6012C" w:rsidRPr="002A476F" w:rsidRDefault="00B6012C" w:rsidP="00B6012C">
            <w:pPr>
              <w:numPr>
                <w:ilvl w:val="0"/>
                <w:numId w:val="12"/>
              </w:numPr>
              <w:spacing w:after="0"/>
              <w:rPr>
                <w:rFonts w:cs="Arial"/>
              </w:rPr>
            </w:pPr>
            <w:r w:rsidRPr="002A476F">
              <w:rPr>
                <w:rFonts w:cs="Arial"/>
              </w:rPr>
              <w:t xml:space="preserve">may consult such other persons and organisations as the Minister considers appropriate. </w:t>
            </w:r>
          </w:p>
        </w:tc>
        <w:tc>
          <w:tcPr>
            <w:tcW w:w="7087" w:type="dxa"/>
          </w:tcPr>
          <w:p w:rsidR="00B6012C" w:rsidRDefault="00B6012C" w:rsidP="001955CD">
            <w:pPr>
              <w:spacing w:after="120"/>
              <w:rPr>
                <w:ins w:id="4" w:author="Author"/>
                <w:rFonts w:cs="Arial"/>
                <w:iCs/>
              </w:rPr>
            </w:pPr>
            <w:r>
              <w:rPr>
                <w:rFonts w:cs="Arial"/>
                <w:iCs/>
              </w:rPr>
              <w:t>The D</w:t>
            </w:r>
            <w:r w:rsidRPr="002A476F">
              <w:rPr>
                <w:rFonts w:cs="Arial"/>
                <w:iCs/>
              </w:rPr>
              <w:t xml:space="preserve">epartment considers that the consultation requirements have been met. </w:t>
            </w:r>
          </w:p>
          <w:p w:rsidR="00B6012C" w:rsidRPr="002A476F" w:rsidRDefault="00B6012C" w:rsidP="002F3DE9">
            <w:pPr>
              <w:spacing w:after="0"/>
              <w:rPr>
                <w:rFonts w:cs="Arial"/>
                <w:iCs/>
              </w:rPr>
            </w:pPr>
            <w:r w:rsidRPr="002A476F">
              <w:rPr>
                <w:rFonts w:cs="Arial"/>
                <w:iCs/>
              </w:rPr>
              <w:t xml:space="preserve">The application from </w:t>
            </w:r>
            <w:r w:rsidR="002F3DE9">
              <w:rPr>
                <w:rFonts w:cs="Arial"/>
                <w:iCs/>
              </w:rPr>
              <w:t>PIRSA</w:t>
            </w:r>
            <w:r w:rsidRPr="002A476F">
              <w:rPr>
                <w:rFonts w:cs="Arial"/>
                <w:iCs/>
              </w:rPr>
              <w:t xml:space="preserve"> was released for public comment from </w:t>
            </w:r>
            <w:r w:rsidR="00D0407E">
              <w:rPr>
                <w:rFonts w:cs="Arial"/>
                <w:iCs/>
              </w:rPr>
              <w:t>1 October 2014</w:t>
            </w:r>
            <w:r w:rsidRPr="002A476F">
              <w:rPr>
                <w:rFonts w:cs="Arial"/>
                <w:iCs/>
              </w:rPr>
              <w:t xml:space="preserve"> to </w:t>
            </w:r>
            <w:r w:rsidR="00D0407E">
              <w:rPr>
                <w:rFonts w:cs="Arial"/>
                <w:iCs/>
              </w:rPr>
              <w:t>3 November 2014</w:t>
            </w:r>
            <w:r w:rsidRPr="002A476F">
              <w:rPr>
                <w:rFonts w:cs="Arial"/>
                <w:iCs/>
              </w:rPr>
              <w:t xml:space="preserve">. The public comment </w:t>
            </w:r>
            <w:r w:rsidR="008971AC">
              <w:rPr>
                <w:rFonts w:cs="Arial"/>
                <w:iCs/>
              </w:rPr>
              <w:t>notice</w:t>
            </w:r>
            <w:r w:rsidRPr="002A476F">
              <w:rPr>
                <w:rFonts w:cs="Arial"/>
                <w:iCs/>
              </w:rPr>
              <w:t xml:space="preserve"> sought comment on:</w:t>
            </w:r>
          </w:p>
          <w:p w:rsidR="00B6012C" w:rsidRPr="002A476F" w:rsidRDefault="00B6012C" w:rsidP="002F3DE9">
            <w:pPr>
              <w:numPr>
                <w:ilvl w:val="0"/>
                <w:numId w:val="10"/>
              </w:numPr>
              <w:tabs>
                <w:tab w:val="clear" w:pos="1455"/>
                <w:tab w:val="num" w:pos="293"/>
              </w:tabs>
              <w:spacing w:after="0"/>
              <w:ind w:left="293" w:hanging="293"/>
              <w:rPr>
                <w:rFonts w:cs="Arial"/>
              </w:rPr>
            </w:pPr>
            <w:r w:rsidRPr="002A476F">
              <w:rPr>
                <w:rFonts w:cs="Arial"/>
              </w:rPr>
              <w:t xml:space="preserve">the proposal to amend the list of exempt native specimens to include product derived from the </w:t>
            </w:r>
            <w:r w:rsidR="00D0407E">
              <w:rPr>
                <w:rFonts w:cs="Arial"/>
              </w:rPr>
              <w:t>SA Sardine Fishery</w:t>
            </w:r>
            <w:r w:rsidRPr="002A476F">
              <w:rPr>
                <w:rFonts w:cs="Arial"/>
              </w:rPr>
              <w:t xml:space="preserve">, and </w:t>
            </w:r>
          </w:p>
          <w:p w:rsidR="00B6012C" w:rsidRPr="002A476F" w:rsidRDefault="00B6012C" w:rsidP="002F3DE9">
            <w:pPr>
              <w:numPr>
                <w:ilvl w:val="0"/>
                <w:numId w:val="10"/>
              </w:numPr>
              <w:tabs>
                <w:tab w:val="clear" w:pos="1455"/>
                <w:tab w:val="num" w:pos="293"/>
              </w:tabs>
              <w:spacing w:after="0"/>
              <w:ind w:left="293" w:hanging="293"/>
              <w:rPr>
                <w:rFonts w:cs="Arial"/>
              </w:rPr>
            </w:pPr>
            <w:r w:rsidRPr="002A476F">
              <w:rPr>
                <w:rFonts w:cs="Arial"/>
              </w:rPr>
              <w:t xml:space="preserve">the </w:t>
            </w:r>
            <w:r w:rsidR="00F750B4">
              <w:rPr>
                <w:rFonts w:cs="Arial"/>
                <w:iCs/>
              </w:rPr>
              <w:t>PIRSA</w:t>
            </w:r>
            <w:r w:rsidRPr="002A476F">
              <w:rPr>
                <w:rFonts w:cs="Arial"/>
                <w:iCs/>
              </w:rPr>
              <w:t xml:space="preserve"> </w:t>
            </w:r>
            <w:r w:rsidRPr="002A476F">
              <w:rPr>
                <w:rFonts w:cs="Arial"/>
              </w:rPr>
              <w:t xml:space="preserve">application for the </w:t>
            </w:r>
            <w:r w:rsidR="00F750B4">
              <w:rPr>
                <w:rFonts w:cs="Arial"/>
              </w:rPr>
              <w:t>SA Sardine Fishery.</w:t>
            </w:r>
          </w:p>
          <w:p w:rsidR="00AC5639" w:rsidRDefault="00FC6746" w:rsidP="002F3DE9">
            <w:pPr>
              <w:spacing w:before="240" w:after="0"/>
              <w:rPr>
                <w:rFonts w:cs="Arial"/>
                <w:iCs/>
              </w:rPr>
            </w:pPr>
            <w:r w:rsidRPr="00FC6746">
              <w:rPr>
                <w:rFonts w:cs="Arial"/>
                <w:iCs/>
              </w:rPr>
              <w:t>One comment</w:t>
            </w:r>
            <w:r w:rsidR="00B6012C" w:rsidRPr="00FC6746">
              <w:rPr>
                <w:rFonts w:cs="Arial"/>
                <w:iCs/>
              </w:rPr>
              <w:t xml:space="preserve"> </w:t>
            </w:r>
            <w:r w:rsidRPr="00FC6746">
              <w:rPr>
                <w:rFonts w:cs="Arial"/>
                <w:iCs/>
              </w:rPr>
              <w:t>was</w:t>
            </w:r>
            <w:r w:rsidR="00B6012C" w:rsidRPr="00FC6746">
              <w:rPr>
                <w:rFonts w:cs="Arial"/>
                <w:iCs/>
              </w:rPr>
              <w:t xml:space="preserve"> received</w:t>
            </w:r>
            <w:r>
              <w:rPr>
                <w:rFonts w:cs="Arial"/>
                <w:iCs/>
              </w:rPr>
              <w:t xml:space="preserve"> </w:t>
            </w:r>
            <w:r w:rsidR="00EA2E1A">
              <w:rPr>
                <w:rFonts w:cs="Arial"/>
                <w:iCs/>
              </w:rPr>
              <w:t xml:space="preserve">during this statutory </w:t>
            </w:r>
            <w:r w:rsidR="006B0428">
              <w:rPr>
                <w:rFonts w:cs="Arial"/>
                <w:iCs/>
              </w:rPr>
              <w:t xml:space="preserve">public comment </w:t>
            </w:r>
            <w:r w:rsidR="00EA2E1A">
              <w:rPr>
                <w:rFonts w:cs="Arial"/>
                <w:iCs/>
              </w:rPr>
              <w:t xml:space="preserve">period </w:t>
            </w:r>
            <w:r>
              <w:rPr>
                <w:rFonts w:cs="Arial"/>
                <w:iCs/>
              </w:rPr>
              <w:t>and was considered by the Department.</w:t>
            </w:r>
            <w:r w:rsidR="00AC5639">
              <w:rPr>
                <w:rFonts w:cs="Arial"/>
                <w:iCs/>
              </w:rPr>
              <w:t xml:space="preserve"> The comment expresse</w:t>
            </w:r>
            <w:r w:rsidR="002F3DE9">
              <w:rPr>
                <w:rFonts w:cs="Arial"/>
                <w:iCs/>
              </w:rPr>
              <w:t>d</w:t>
            </w:r>
            <w:r w:rsidR="00AC5639">
              <w:rPr>
                <w:rFonts w:cs="Arial"/>
                <w:iCs/>
              </w:rPr>
              <w:t xml:space="preserve"> concerns about the SA Sardine Fishery’s ongoing interaction with cetaceans, specifically:</w:t>
            </w:r>
          </w:p>
          <w:p w:rsidR="00AC5639" w:rsidRPr="002F3DE9" w:rsidRDefault="00AC5639" w:rsidP="002F3DE9">
            <w:pPr>
              <w:numPr>
                <w:ilvl w:val="0"/>
                <w:numId w:val="10"/>
              </w:numPr>
              <w:tabs>
                <w:tab w:val="clear" w:pos="1455"/>
                <w:tab w:val="num" w:pos="293"/>
              </w:tabs>
              <w:spacing w:after="0"/>
              <w:ind w:left="293" w:hanging="293"/>
              <w:rPr>
                <w:rFonts w:cs="Arial"/>
              </w:rPr>
            </w:pPr>
            <w:r w:rsidRPr="002F3DE9">
              <w:rPr>
                <w:rFonts w:cs="Arial"/>
              </w:rPr>
              <w:t>a history of under-reporting dolphin interactions in the fishery</w:t>
            </w:r>
          </w:p>
          <w:p w:rsidR="00AC5639" w:rsidRPr="002F3DE9" w:rsidRDefault="00AC5639" w:rsidP="002F3DE9">
            <w:pPr>
              <w:numPr>
                <w:ilvl w:val="0"/>
                <w:numId w:val="10"/>
              </w:numPr>
              <w:tabs>
                <w:tab w:val="clear" w:pos="1455"/>
                <w:tab w:val="num" w:pos="293"/>
              </w:tabs>
              <w:spacing w:after="0"/>
              <w:ind w:left="293" w:hanging="293"/>
              <w:rPr>
                <w:rFonts w:cs="Arial"/>
              </w:rPr>
            </w:pPr>
            <w:r w:rsidRPr="002F3DE9">
              <w:rPr>
                <w:rFonts w:cs="Arial"/>
              </w:rPr>
              <w:t>limitations with the independent monitoring program</w:t>
            </w:r>
          </w:p>
          <w:p w:rsidR="00AC5639" w:rsidRPr="002F3DE9" w:rsidRDefault="00AC5639" w:rsidP="002F3DE9">
            <w:pPr>
              <w:numPr>
                <w:ilvl w:val="0"/>
                <w:numId w:val="10"/>
              </w:numPr>
              <w:tabs>
                <w:tab w:val="clear" w:pos="1455"/>
                <w:tab w:val="num" w:pos="293"/>
              </w:tabs>
              <w:spacing w:after="0"/>
              <w:ind w:left="293" w:hanging="293"/>
              <w:rPr>
                <w:rFonts w:cs="Arial"/>
              </w:rPr>
            </w:pPr>
            <w:r w:rsidRPr="002F3DE9">
              <w:rPr>
                <w:rFonts w:cs="Arial"/>
              </w:rPr>
              <w:t>the potential impact of cryptic mortalities, e.g. through unseen separation of dolphin calves from their mothers</w:t>
            </w:r>
          </w:p>
          <w:p w:rsidR="00B6012C" w:rsidRPr="002A476F" w:rsidRDefault="00AC5639" w:rsidP="006B0428">
            <w:pPr>
              <w:numPr>
                <w:ilvl w:val="0"/>
                <w:numId w:val="10"/>
              </w:numPr>
              <w:tabs>
                <w:tab w:val="clear" w:pos="1455"/>
                <w:tab w:val="num" w:pos="293"/>
              </w:tabs>
              <w:spacing w:after="0"/>
              <w:ind w:left="293" w:hanging="293"/>
              <w:rPr>
                <w:rFonts w:cs="Arial"/>
                <w:iCs/>
              </w:rPr>
            </w:pPr>
            <w:r w:rsidRPr="002F3DE9">
              <w:rPr>
                <w:rFonts w:cs="Arial"/>
              </w:rPr>
              <w:t>cumulative impact of the SA Sardine Fishery and other fisheries that potentially impact the same cetacean populations</w:t>
            </w:r>
            <w:r w:rsidR="006B0428">
              <w:rPr>
                <w:rFonts w:cs="Arial"/>
              </w:rPr>
              <w:t>.</w:t>
            </w:r>
          </w:p>
        </w:tc>
      </w:tr>
      <w:tr w:rsidR="00B6012C" w:rsidRPr="00F6308F" w:rsidTr="001955CD">
        <w:tc>
          <w:tcPr>
            <w:tcW w:w="7087" w:type="dxa"/>
          </w:tcPr>
          <w:p w:rsidR="00B6012C" w:rsidRPr="002A476F" w:rsidRDefault="00B6012C" w:rsidP="001955CD">
            <w:pPr>
              <w:spacing w:before="120" w:after="120"/>
              <w:ind w:left="360" w:hanging="360"/>
              <w:rPr>
                <w:rFonts w:cs="Arial"/>
              </w:rPr>
            </w:pPr>
            <w:r w:rsidRPr="002A476F">
              <w:rPr>
                <w:rFonts w:cs="Arial"/>
              </w:rPr>
              <w:t>(5)</w:t>
            </w:r>
            <w:r w:rsidRPr="002A476F">
              <w:rPr>
                <w:rFonts w:cs="Arial"/>
              </w:rPr>
              <w:tab/>
              <w:t>A copy of an instrument made under section 303DC is to be made available for inspection on the Internet.</w:t>
            </w:r>
          </w:p>
        </w:tc>
        <w:tc>
          <w:tcPr>
            <w:tcW w:w="7087" w:type="dxa"/>
          </w:tcPr>
          <w:p w:rsidR="00B6012C" w:rsidRPr="002A476F" w:rsidRDefault="00B6012C" w:rsidP="000D5286">
            <w:pPr>
              <w:spacing w:before="120" w:after="120"/>
              <w:rPr>
                <w:rFonts w:cs="Arial"/>
              </w:rPr>
            </w:pPr>
            <w:r w:rsidRPr="002A476F">
              <w:rPr>
                <w:rFonts w:cs="Arial"/>
              </w:rPr>
              <w:t xml:space="preserve">The instrument for the </w:t>
            </w:r>
            <w:r w:rsidR="00F750B4">
              <w:rPr>
                <w:rFonts w:cs="Arial"/>
              </w:rPr>
              <w:t>SA Sardine Fishery</w:t>
            </w:r>
            <w:r w:rsidR="00F750B4" w:rsidRPr="002A476F">
              <w:rPr>
                <w:rFonts w:cs="Arial"/>
              </w:rPr>
              <w:t xml:space="preserve"> </w:t>
            </w:r>
            <w:r w:rsidRPr="002A476F">
              <w:rPr>
                <w:rFonts w:cs="Arial"/>
              </w:rPr>
              <w:t xml:space="preserve">made under section 303DC will be gazetted and made available </w:t>
            </w:r>
            <w:r w:rsidR="000D5286">
              <w:rPr>
                <w:rFonts w:cs="Arial"/>
              </w:rPr>
              <w:t>on</w:t>
            </w:r>
            <w:r>
              <w:rPr>
                <w:rFonts w:cs="Arial"/>
              </w:rPr>
              <w:t xml:space="preserve"> </w:t>
            </w:r>
            <w:r w:rsidRPr="002A476F">
              <w:rPr>
                <w:rFonts w:cs="Arial"/>
              </w:rPr>
              <w:t xml:space="preserve">the </w:t>
            </w:r>
            <w:r>
              <w:rPr>
                <w:rFonts w:cs="Arial"/>
                <w:iCs/>
              </w:rPr>
              <w:t>D</w:t>
            </w:r>
            <w:r w:rsidRPr="002A476F">
              <w:rPr>
                <w:rFonts w:cs="Arial"/>
                <w:iCs/>
              </w:rPr>
              <w:t xml:space="preserve">epartment’s </w:t>
            </w:r>
            <w:r w:rsidRPr="002A476F">
              <w:rPr>
                <w:rFonts w:cs="Arial"/>
              </w:rPr>
              <w:t>website.</w:t>
            </w:r>
          </w:p>
        </w:tc>
      </w:tr>
    </w:tbl>
    <w:p w:rsidR="00B6012C" w:rsidRPr="00F6308F" w:rsidRDefault="00B6012C" w:rsidP="00BD26B8">
      <w:pPr>
        <w:spacing w:after="0"/>
        <w:rPr>
          <w:rFonts w:cs="Arial"/>
          <w:highlight w:val="cyan"/>
        </w:rPr>
        <w:sectPr w:rsidR="00B6012C" w:rsidRPr="00F6308F">
          <w:pgSz w:w="16838" w:h="11906" w:orient="landscape"/>
          <w:pgMar w:top="899" w:right="1361" w:bottom="899" w:left="1361" w:header="709" w:footer="528" w:gutter="0"/>
          <w:cols w:space="708"/>
          <w:docGrid w:linePitch="360"/>
        </w:sectPr>
      </w:pPr>
    </w:p>
    <w:p w:rsidR="00B6012C" w:rsidRPr="00DD28A1" w:rsidRDefault="00B6012C" w:rsidP="00DD28A1">
      <w:pPr>
        <w:spacing w:after="120"/>
        <w:rPr>
          <w:rFonts w:cs="Arial"/>
          <w:b/>
        </w:rPr>
      </w:pPr>
      <w:r w:rsidRPr="00F6308F">
        <w:rPr>
          <w:rFonts w:cs="Arial"/>
          <w:b/>
        </w:rPr>
        <w:lastRenderedPageBreak/>
        <w:t>Part 1</w:t>
      </w:r>
      <w:r w:rsidR="00DD28A1">
        <w:rPr>
          <w:rFonts w:cs="Arial"/>
          <w:b/>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Section 391 Minister must consider precautionary principle in making decisions</w:t>
            </w:r>
          </w:p>
        </w:tc>
        <w:tc>
          <w:tcPr>
            <w:tcW w:w="7087" w:type="dxa"/>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B75D27">
              <w:rPr>
                <w:rFonts w:cs="Arial"/>
                <w:b/>
              </w:rPr>
              <w:t>SA Sardine Fishery</w:t>
            </w:r>
          </w:p>
        </w:tc>
      </w:tr>
      <w:tr w:rsidR="00B6012C" w:rsidRPr="002A476F" w:rsidTr="001955CD">
        <w:tc>
          <w:tcPr>
            <w:tcW w:w="7087" w:type="dxa"/>
            <w:tcMar>
              <w:top w:w="57" w:type="dxa"/>
              <w:bottom w:w="57" w:type="dxa"/>
            </w:tcMar>
          </w:tcPr>
          <w:p w:rsidR="00B6012C" w:rsidRPr="002A476F" w:rsidRDefault="00B6012C" w:rsidP="001955CD">
            <w:pPr>
              <w:ind w:left="360" w:hanging="360"/>
              <w:rPr>
                <w:rFonts w:cs="Arial"/>
              </w:rPr>
            </w:pPr>
            <w:r w:rsidRPr="002A476F">
              <w:rPr>
                <w:rFonts w:cs="Arial"/>
                <w:color w:val="000000"/>
              </w:rPr>
              <w:t>(1) The Minister must take account of the precautionary principle in making a decision under section 303DC and/or section 303FN, to the extent he or she can do so consistently with the other provisions of this Act.</w:t>
            </w:r>
          </w:p>
        </w:tc>
        <w:tc>
          <w:tcPr>
            <w:tcW w:w="7087" w:type="dxa"/>
            <w:tcMar>
              <w:top w:w="57" w:type="dxa"/>
              <w:bottom w:w="57" w:type="dxa"/>
            </w:tcMar>
          </w:tcPr>
          <w:p w:rsidR="00464825" w:rsidRPr="00464825" w:rsidRDefault="00464825" w:rsidP="00464825">
            <w:pPr>
              <w:spacing w:after="120"/>
              <w:rPr>
                <w:rFonts w:cs="Arial"/>
              </w:rPr>
            </w:pPr>
            <w:r w:rsidRPr="00464825">
              <w:rPr>
                <w:rFonts w:cs="Arial"/>
              </w:rPr>
              <w:t xml:space="preserve">Recognising the risks and uncertainties associated with the operations of the </w:t>
            </w:r>
            <w:r>
              <w:rPr>
                <w:rFonts w:cs="Arial"/>
              </w:rPr>
              <w:t>SA Sardine Fishery</w:t>
            </w:r>
            <w:r w:rsidRPr="00464825">
              <w:rPr>
                <w:rFonts w:cs="Arial"/>
              </w:rPr>
              <w:t xml:space="preserve">, </w:t>
            </w:r>
            <w:r>
              <w:rPr>
                <w:rFonts w:cs="Arial"/>
              </w:rPr>
              <w:t>PIRSA</w:t>
            </w:r>
            <w:r w:rsidRPr="00464825">
              <w:rPr>
                <w:rFonts w:cs="Arial"/>
              </w:rPr>
              <w:t xml:space="preserve"> has put in place precautionary management arrangements for the fishery. Vessel and gear restriction</w:t>
            </w:r>
            <w:r w:rsidR="000D5286">
              <w:rPr>
                <w:rFonts w:cs="Arial"/>
              </w:rPr>
              <w:t xml:space="preserve">s, area closures, limited entry, </w:t>
            </w:r>
            <w:r w:rsidRPr="00464825">
              <w:rPr>
                <w:rFonts w:cs="Arial"/>
              </w:rPr>
              <w:t xml:space="preserve">catch limits informed by regular stock assessments </w:t>
            </w:r>
            <w:r w:rsidR="000D5286">
              <w:rPr>
                <w:rFonts w:cs="Arial"/>
              </w:rPr>
              <w:t xml:space="preserve">and independent observations of fishing activities </w:t>
            </w:r>
            <w:r w:rsidRPr="00464825">
              <w:rPr>
                <w:rFonts w:cs="Arial"/>
              </w:rPr>
              <w:t>provide a means by which damage to the environment can be avoided.</w:t>
            </w:r>
          </w:p>
          <w:p w:rsidR="00B6012C" w:rsidRPr="002A476F" w:rsidRDefault="00464825" w:rsidP="006B0428">
            <w:pPr>
              <w:spacing w:after="120"/>
              <w:rPr>
                <w:rFonts w:cs="Arial"/>
                <w:iCs/>
              </w:rPr>
            </w:pPr>
            <w:r w:rsidRPr="00464825">
              <w:rPr>
                <w:rFonts w:cs="Arial"/>
              </w:rPr>
              <w:t>Having regard to the precautionary management measures in place in this fishery, and the planned three year duration of the wildlife trade operation accreditation, the Department considers that the precautionary principle has been accounted for in the preparation of advice in relation to a decision under section 303</w:t>
            </w:r>
            <w:r w:rsidR="006B0428">
              <w:rPr>
                <w:rFonts w:cs="Arial"/>
              </w:rPr>
              <w:t>DC</w:t>
            </w:r>
            <w:r w:rsidRPr="00464825">
              <w:rPr>
                <w:rFonts w:cs="Arial"/>
              </w:rPr>
              <w:t>.</w:t>
            </w:r>
          </w:p>
        </w:tc>
      </w:tr>
      <w:tr w:rsidR="00B6012C" w:rsidRPr="002A476F" w:rsidTr="001955CD">
        <w:tc>
          <w:tcPr>
            <w:tcW w:w="7087" w:type="dxa"/>
            <w:tcMar>
              <w:top w:w="57" w:type="dxa"/>
              <w:bottom w:w="57" w:type="dxa"/>
            </w:tcMar>
          </w:tcPr>
          <w:p w:rsidR="00B6012C" w:rsidRPr="002A476F" w:rsidRDefault="00B6012C" w:rsidP="001955CD">
            <w:pPr>
              <w:spacing w:after="120"/>
              <w:ind w:left="357" w:hanging="357"/>
              <w:rPr>
                <w:rFonts w:cs="Arial"/>
              </w:rPr>
            </w:pPr>
            <w:r w:rsidRPr="002A476F">
              <w:rPr>
                <w:rFonts w:cs="Arial"/>
                <w:color w:val="000000"/>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87" w:type="dxa"/>
            <w:tcMar>
              <w:top w:w="57" w:type="dxa"/>
              <w:bottom w:w="57" w:type="dxa"/>
            </w:tcMar>
          </w:tcPr>
          <w:p w:rsidR="00B6012C" w:rsidRPr="002A476F" w:rsidRDefault="00B6012C" w:rsidP="001955CD">
            <w:pPr>
              <w:rPr>
                <w:rFonts w:cs="Arial"/>
              </w:rPr>
            </w:pPr>
          </w:p>
        </w:tc>
      </w:tr>
    </w:tbl>
    <w:p w:rsidR="00B6012C" w:rsidRPr="002A476F" w:rsidRDefault="00B6012C" w:rsidP="001955CD">
      <w:pPr>
        <w:tabs>
          <w:tab w:val="left" w:pos="360"/>
          <w:tab w:val="left" w:pos="1080"/>
        </w:tabs>
        <w:rPr>
          <w:rFonts w:cs="Arial"/>
          <w:b/>
        </w:rPr>
      </w:pPr>
    </w:p>
    <w:p w:rsidR="00B6012C" w:rsidRPr="002A476F" w:rsidRDefault="00B6012C" w:rsidP="001955CD">
      <w:pPr>
        <w:tabs>
          <w:tab w:val="left" w:pos="360"/>
          <w:tab w:val="left" w:pos="1080"/>
        </w:tabs>
        <w:rPr>
          <w:rFonts w:cs="Arial"/>
          <w:b/>
        </w:rPr>
      </w:pPr>
    </w:p>
    <w:p w:rsidR="002517B5" w:rsidRDefault="002517B5">
      <w:pPr>
        <w:spacing w:after="0" w:line="240" w:lineRule="auto"/>
        <w:rPr>
          <w:rFonts w:cs="Arial"/>
          <w:b/>
        </w:rPr>
      </w:pPr>
      <w:r>
        <w:rPr>
          <w:rFonts w:cs="Arial"/>
          <w:b/>
        </w:rPr>
        <w:br w:type="page"/>
      </w:r>
    </w:p>
    <w:p w:rsidR="00B6012C" w:rsidRPr="00464825" w:rsidRDefault="00B6012C" w:rsidP="00464825">
      <w:pPr>
        <w:spacing w:after="120"/>
        <w:rPr>
          <w:rFonts w:cs="Arial"/>
          <w:b/>
        </w:rPr>
      </w:pPr>
      <w:r w:rsidRPr="002A476F">
        <w:rPr>
          <w:rFonts w:cs="Arial"/>
          <w:b/>
        </w:rPr>
        <w:lastRenderedPageBreak/>
        <w:t>Part 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4"/>
        <w:gridCol w:w="7228"/>
      </w:tblGrid>
      <w:tr w:rsidR="00B6012C" w:rsidRPr="00927CC5" w:rsidTr="001955CD">
        <w:trPr>
          <w:jc w:val="center"/>
        </w:trPr>
        <w:tc>
          <w:tcPr>
            <w:tcW w:w="7004" w:type="dxa"/>
          </w:tcPr>
          <w:p w:rsidR="00B6012C" w:rsidRPr="002517B5" w:rsidRDefault="00B6012C" w:rsidP="001955CD">
            <w:pPr>
              <w:tabs>
                <w:tab w:val="left" w:pos="360"/>
              </w:tabs>
              <w:rPr>
                <w:rFonts w:cs="Arial"/>
              </w:rPr>
            </w:pPr>
            <w:r w:rsidRPr="002517B5">
              <w:rPr>
                <w:rFonts w:cs="Arial"/>
                <w:b/>
              </w:rPr>
              <w:t>Section 176 Bioregional Plans</w:t>
            </w:r>
          </w:p>
        </w:tc>
        <w:tc>
          <w:tcPr>
            <w:tcW w:w="7228" w:type="dxa"/>
          </w:tcPr>
          <w:p w:rsidR="00B6012C" w:rsidRPr="00927CC5" w:rsidRDefault="00B6012C" w:rsidP="001955CD">
            <w:pPr>
              <w:tabs>
                <w:tab w:val="left" w:pos="360"/>
              </w:tabs>
              <w:rPr>
                <w:rFonts w:cs="Arial"/>
              </w:rPr>
            </w:pPr>
            <w:r>
              <w:rPr>
                <w:rFonts w:cs="Arial"/>
                <w:b/>
              </w:rPr>
              <w:t>The D</w:t>
            </w:r>
            <w:r w:rsidRPr="00927CC5">
              <w:rPr>
                <w:rFonts w:cs="Arial"/>
                <w:b/>
              </w:rPr>
              <w:t xml:space="preserve">epartment’s assessment of the </w:t>
            </w:r>
            <w:r w:rsidR="00B75D27">
              <w:rPr>
                <w:rFonts w:cs="Arial"/>
                <w:b/>
              </w:rPr>
              <w:t>SA Sardine Fishery</w:t>
            </w:r>
          </w:p>
        </w:tc>
      </w:tr>
      <w:tr w:rsidR="00B6012C" w:rsidRPr="00927CC5" w:rsidTr="001955CD">
        <w:trPr>
          <w:jc w:val="center"/>
        </w:trPr>
        <w:tc>
          <w:tcPr>
            <w:tcW w:w="7004" w:type="dxa"/>
          </w:tcPr>
          <w:p w:rsidR="00B6012C" w:rsidRPr="002517B5" w:rsidRDefault="00B6012C" w:rsidP="001955CD">
            <w:pPr>
              <w:tabs>
                <w:tab w:val="left" w:pos="517"/>
              </w:tabs>
              <w:spacing w:after="120"/>
              <w:ind w:left="516" w:hanging="516"/>
              <w:rPr>
                <w:rFonts w:cs="Arial"/>
              </w:rPr>
            </w:pPr>
            <w:r w:rsidRPr="002517B5">
              <w:rPr>
                <w:rFonts w:cs="Arial"/>
                <w:color w:val="000000"/>
              </w:rPr>
              <w:t>(5)    Subject to this Act, the Minister must have regard to a bioregional plan in making any decision under this Act to which the plan is relevant.</w:t>
            </w:r>
          </w:p>
        </w:tc>
        <w:tc>
          <w:tcPr>
            <w:tcW w:w="7228" w:type="dxa"/>
          </w:tcPr>
          <w:p w:rsidR="008C4B2D" w:rsidRPr="002517B5" w:rsidRDefault="00B6012C" w:rsidP="00907B15">
            <w:pPr>
              <w:spacing w:after="120"/>
              <w:rPr>
                <w:rFonts w:cs="Arial"/>
              </w:rPr>
            </w:pPr>
            <w:r w:rsidRPr="00907B15">
              <w:rPr>
                <w:rFonts w:cs="Arial"/>
              </w:rPr>
              <w:t xml:space="preserve">The Marine bioregional plan for the </w:t>
            </w:r>
            <w:r w:rsidR="00907B15" w:rsidRPr="00907B15">
              <w:rPr>
                <w:rFonts w:cs="Arial"/>
              </w:rPr>
              <w:t>South-west</w:t>
            </w:r>
            <w:r w:rsidRPr="00907B15">
              <w:rPr>
                <w:rFonts w:cs="Arial"/>
              </w:rPr>
              <w:t xml:space="preserve"> Marine Region </w:t>
            </w:r>
            <w:r w:rsidR="008C4B2D">
              <w:rPr>
                <w:rFonts w:cs="Arial"/>
              </w:rPr>
              <w:t xml:space="preserve">2012 </w:t>
            </w:r>
            <w:r w:rsidRPr="00907B15">
              <w:rPr>
                <w:rFonts w:cs="Arial"/>
              </w:rPr>
              <w:t xml:space="preserve">has been considered in the preparation of </w:t>
            </w:r>
            <w:r w:rsidRPr="00907B15">
              <w:rPr>
                <w:rFonts w:cs="Arial"/>
                <w:iCs/>
              </w:rPr>
              <w:t>advice in relation to decisions under section 303DC</w:t>
            </w:r>
            <w:r w:rsidRPr="00907B15">
              <w:rPr>
                <w:rFonts w:cs="Arial"/>
              </w:rPr>
              <w:t>.</w:t>
            </w:r>
            <w:r w:rsidRPr="00907B15">
              <w:rPr>
                <w:rFonts w:cs="Arial"/>
                <w:b/>
                <w:bCs/>
              </w:rPr>
              <w:t xml:space="preserve"> </w:t>
            </w:r>
            <w:r w:rsidR="008C4B2D" w:rsidRPr="008C4B2D">
              <w:rPr>
                <w:rFonts w:cs="Arial"/>
                <w:bCs/>
              </w:rPr>
              <w:t>This plan identifies</w:t>
            </w:r>
            <w:r w:rsidR="008C4B2D" w:rsidRPr="00BB524F">
              <w:rPr>
                <w:rFonts w:cs="Arial"/>
              </w:rPr>
              <w:t xml:space="preserve"> three key ecological features present in </w:t>
            </w:r>
            <w:r w:rsidR="008C4B2D">
              <w:rPr>
                <w:rFonts w:cs="Arial"/>
              </w:rPr>
              <w:t>the</w:t>
            </w:r>
            <w:r w:rsidR="008C4B2D" w:rsidRPr="00BB524F">
              <w:rPr>
                <w:rFonts w:cs="Arial"/>
              </w:rPr>
              <w:t xml:space="preserve"> area of the fishery</w:t>
            </w:r>
            <w:r w:rsidR="008C4B2D">
              <w:rPr>
                <w:rFonts w:cs="Arial"/>
              </w:rPr>
              <w:t xml:space="preserve">, the </w:t>
            </w:r>
            <w:r w:rsidR="008C4B2D" w:rsidRPr="00BB524F">
              <w:rPr>
                <w:rFonts w:cs="Arial"/>
              </w:rPr>
              <w:t xml:space="preserve">ancient coastline at 90-120 m depth, upwellings around the Eyre Peninsula and aggregations of small pelagic fish. </w:t>
            </w:r>
          </w:p>
          <w:p w:rsidR="00661AEF" w:rsidRDefault="00661AEF" w:rsidP="00661AEF">
            <w:pPr>
              <w:spacing w:after="120"/>
              <w:rPr>
                <w:rFonts w:cs="Arial"/>
              </w:rPr>
            </w:pPr>
            <w:r w:rsidRPr="00907B15">
              <w:rPr>
                <w:rFonts w:cs="Arial"/>
                <w:bCs/>
              </w:rPr>
              <w:t xml:space="preserve">Extraction of living resources </w:t>
            </w:r>
            <w:r>
              <w:rPr>
                <w:rFonts w:cs="Arial"/>
                <w:bCs/>
              </w:rPr>
              <w:t>by</w:t>
            </w:r>
            <w:r w:rsidRPr="00907B15">
              <w:rPr>
                <w:rFonts w:cs="Arial"/>
                <w:bCs/>
              </w:rPr>
              <w:t xml:space="preserve"> commercial fishing has been identified as a pressure </w:t>
            </w:r>
            <w:r>
              <w:rPr>
                <w:rFonts w:cs="Arial"/>
                <w:bCs/>
              </w:rPr>
              <w:t>operating</w:t>
            </w:r>
            <w:r w:rsidRPr="00907B15">
              <w:rPr>
                <w:rFonts w:cs="Arial"/>
                <w:bCs/>
              </w:rPr>
              <w:t xml:space="preserve"> </w:t>
            </w:r>
            <w:r>
              <w:rPr>
                <w:rFonts w:cs="Arial"/>
                <w:bCs/>
              </w:rPr>
              <w:t xml:space="preserve">on the ancient coastline key ecological feature. However </w:t>
            </w:r>
            <w:r>
              <w:rPr>
                <w:rFonts w:cs="Arial"/>
              </w:rPr>
              <w:t>these pressures have been identified as being ‘of potential concern’ only and impacts by the SA Sardine Fishery are likely to be negligible, given purse seining is conducted at the surface and there is no contact of the gear with the benthos.</w:t>
            </w:r>
          </w:p>
          <w:p w:rsidR="00B6012C" w:rsidRDefault="00B6012C" w:rsidP="00907B15">
            <w:pPr>
              <w:spacing w:after="120"/>
              <w:rPr>
                <w:rFonts w:cs="Arial"/>
              </w:rPr>
            </w:pPr>
            <w:r w:rsidRPr="00907B15">
              <w:rPr>
                <w:rFonts w:cs="Arial"/>
                <w:bCs/>
              </w:rPr>
              <w:t xml:space="preserve">Extraction of living resources </w:t>
            </w:r>
            <w:r w:rsidR="00907B15" w:rsidRPr="00907B15">
              <w:rPr>
                <w:rFonts w:cs="Arial"/>
                <w:bCs/>
              </w:rPr>
              <w:t xml:space="preserve">and bycatch from commercial fishing </w:t>
            </w:r>
            <w:r w:rsidRPr="00907B15">
              <w:rPr>
                <w:rFonts w:cs="Arial"/>
                <w:bCs/>
              </w:rPr>
              <w:t>has been identified as a pressure</w:t>
            </w:r>
            <w:r w:rsidR="00907B15" w:rsidRPr="00907B15">
              <w:rPr>
                <w:rFonts w:cs="Arial"/>
                <w:bCs/>
              </w:rPr>
              <w:t xml:space="preserve"> </w:t>
            </w:r>
            <w:r w:rsidR="008C4B2D">
              <w:rPr>
                <w:rFonts w:cs="Arial"/>
                <w:bCs/>
              </w:rPr>
              <w:t>operating</w:t>
            </w:r>
            <w:r w:rsidRPr="00907B15">
              <w:rPr>
                <w:rFonts w:cs="Arial"/>
                <w:bCs/>
              </w:rPr>
              <w:t xml:space="preserve"> </w:t>
            </w:r>
            <w:r w:rsidR="008C4B2D">
              <w:rPr>
                <w:rFonts w:cs="Arial"/>
                <w:bCs/>
              </w:rPr>
              <w:t>on the Eyre Peninsula regional upwelling</w:t>
            </w:r>
            <w:r w:rsidR="009D4848">
              <w:rPr>
                <w:rFonts w:cs="Arial"/>
                <w:bCs/>
              </w:rPr>
              <w:t xml:space="preserve">, however </w:t>
            </w:r>
            <w:r w:rsidR="008C4B2D">
              <w:rPr>
                <w:rFonts w:cs="Arial"/>
              </w:rPr>
              <w:t>these pressures have been identified</w:t>
            </w:r>
            <w:r w:rsidR="009D4848">
              <w:rPr>
                <w:rFonts w:cs="Arial"/>
              </w:rPr>
              <w:t xml:space="preserve"> as being ‘of potential concern’ only. The plan further notes that this assessment is conservative in the context of active fisheries management, as </w:t>
            </w:r>
            <w:r w:rsidR="002517B5">
              <w:rPr>
                <w:rFonts w:cs="Arial"/>
              </w:rPr>
              <w:t xml:space="preserve">is </w:t>
            </w:r>
            <w:r w:rsidR="009D4848">
              <w:rPr>
                <w:rFonts w:cs="Arial"/>
              </w:rPr>
              <w:t>undertaken by PIRSA for the SA Sardine Fishery.</w:t>
            </w:r>
          </w:p>
          <w:p w:rsidR="00907B15" w:rsidRDefault="009D4848" w:rsidP="009D4848">
            <w:pPr>
              <w:spacing w:after="120"/>
              <w:rPr>
                <w:rFonts w:cs="Arial"/>
              </w:rPr>
            </w:pPr>
            <w:r>
              <w:rPr>
                <w:rFonts w:cs="Arial"/>
              </w:rPr>
              <w:t>Pressures from commercial fishing (including bycatch) are identified as being ‘of less or no concern’ to small pelagic fish aggregations.</w:t>
            </w:r>
          </w:p>
          <w:p w:rsidR="00550A05" w:rsidRPr="00661AEF" w:rsidRDefault="00550A05" w:rsidP="009D4848">
            <w:pPr>
              <w:spacing w:after="120"/>
              <w:rPr>
                <w:rFonts w:cs="Arial"/>
              </w:rPr>
            </w:pPr>
            <w:r>
              <w:rPr>
                <w:rFonts w:cs="Arial"/>
              </w:rPr>
              <w:t>The Department considers that overall, the impact of the SA Sardine Fishery on the conservation values identified with marine bioregional plans is very low.</w:t>
            </w:r>
          </w:p>
        </w:tc>
      </w:tr>
    </w:tbl>
    <w:p w:rsidR="00B6012C" w:rsidRPr="00F6308F" w:rsidRDefault="00B6012C" w:rsidP="001955CD">
      <w:pPr>
        <w:tabs>
          <w:tab w:val="left" w:pos="360"/>
        </w:tabs>
        <w:ind w:left="1080"/>
        <w:rPr>
          <w:rFonts w:cs="Arial"/>
        </w:rPr>
        <w:sectPr w:rsidR="00B6012C" w:rsidRPr="00F6308F">
          <w:pgSz w:w="16838" w:h="11906" w:orient="landscape"/>
          <w:pgMar w:top="899" w:right="1361" w:bottom="899" w:left="1361" w:header="709" w:footer="528" w:gutter="0"/>
          <w:cols w:space="708"/>
          <w:docGrid w:linePitch="360"/>
        </w:sectPr>
      </w:pPr>
    </w:p>
    <w:p w:rsidR="00B6012C" w:rsidRPr="00F6308F" w:rsidRDefault="00B6012C" w:rsidP="001955CD">
      <w:pPr>
        <w:tabs>
          <w:tab w:val="left" w:pos="360"/>
        </w:tabs>
        <w:rPr>
          <w:rFonts w:cs="Arial"/>
        </w:rPr>
      </w:pPr>
    </w:p>
    <w:p w:rsidR="00B6012C" w:rsidRPr="007430E0" w:rsidRDefault="00B6012C" w:rsidP="007430E0">
      <w:pPr>
        <w:pStyle w:val="Heading6"/>
        <w:jc w:val="center"/>
        <w:rPr>
          <w:rFonts w:ascii="Arial" w:hAnsi="Arial" w:cs="Arial"/>
        </w:rPr>
      </w:pPr>
      <w:bookmarkStart w:id="5" w:name="_Toc314564329"/>
      <w:bookmarkStart w:id="6" w:name="_Toc316301051"/>
      <w:r w:rsidRPr="007430E0">
        <w:rPr>
          <w:rFonts w:ascii="Arial" w:hAnsi="Arial" w:cs="Arial"/>
        </w:rPr>
        <w:t xml:space="preserve">The Department of </w:t>
      </w:r>
      <w:r w:rsidR="007430E0">
        <w:rPr>
          <w:rFonts w:ascii="Arial" w:hAnsi="Arial" w:cs="Arial"/>
        </w:rPr>
        <w:t>the Environment’s</w:t>
      </w:r>
      <w:r w:rsidRPr="007430E0">
        <w:rPr>
          <w:rFonts w:ascii="Arial" w:hAnsi="Arial" w:cs="Arial"/>
        </w:rPr>
        <w:t xml:space="preserve"> final </w:t>
      </w:r>
      <w:r w:rsidRPr="008F0BE8">
        <w:rPr>
          <w:rFonts w:ascii="Arial" w:hAnsi="Arial" w:cs="Arial"/>
        </w:rPr>
        <w:t xml:space="preserve">conditions </w:t>
      </w:r>
      <w:r w:rsidR="000A5673">
        <w:rPr>
          <w:rFonts w:ascii="Arial" w:hAnsi="Arial" w:cs="Arial"/>
        </w:rPr>
        <w:t xml:space="preserve">and recommendations </w:t>
      </w:r>
      <w:r w:rsidR="008F0BE8">
        <w:rPr>
          <w:rFonts w:ascii="Arial" w:hAnsi="Arial" w:cs="Arial"/>
        </w:rPr>
        <w:t xml:space="preserve">to Primary Industries and Regions South Australia (PIRSA) </w:t>
      </w:r>
      <w:r w:rsidRPr="007430E0">
        <w:rPr>
          <w:rFonts w:ascii="Arial" w:hAnsi="Arial" w:cs="Arial"/>
        </w:rPr>
        <w:t xml:space="preserve">for the </w:t>
      </w:r>
      <w:bookmarkEnd w:id="5"/>
      <w:bookmarkEnd w:id="6"/>
      <w:r w:rsidR="000A5673">
        <w:rPr>
          <w:rFonts w:ascii="Arial" w:hAnsi="Arial" w:cs="Arial"/>
        </w:rPr>
        <w:br/>
      </w:r>
      <w:r w:rsidR="0077660D">
        <w:rPr>
          <w:rFonts w:ascii="Arial" w:hAnsi="Arial" w:cs="Arial"/>
        </w:rPr>
        <w:t>South Australian (</w:t>
      </w:r>
      <w:r w:rsidR="0077660D" w:rsidRPr="0077660D">
        <w:rPr>
          <w:rFonts w:ascii="Arial" w:hAnsi="Arial" w:cs="Arial"/>
        </w:rPr>
        <w:t>SA</w:t>
      </w:r>
      <w:r w:rsidR="0077660D">
        <w:rPr>
          <w:rFonts w:ascii="Arial" w:hAnsi="Arial" w:cs="Arial"/>
        </w:rPr>
        <w:t>)</w:t>
      </w:r>
      <w:r w:rsidR="0077660D" w:rsidRPr="0077660D">
        <w:rPr>
          <w:rFonts w:ascii="Arial" w:hAnsi="Arial" w:cs="Arial"/>
        </w:rPr>
        <w:t xml:space="preserve"> Sardine Fishery</w:t>
      </w:r>
    </w:p>
    <w:p w:rsidR="000A5673" w:rsidRDefault="000A5673" w:rsidP="000A5673">
      <w:pPr>
        <w:tabs>
          <w:tab w:val="left" w:pos="360"/>
        </w:tabs>
        <w:rPr>
          <w:rFonts w:cs="Arial"/>
          <w:noProof/>
        </w:rPr>
      </w:pPr>
    </w:p>
    <w:p w:rsidR="000A5673" w:rsidRDefault="000A5673" w:rsidP="000A5673">
      <w:pPr>
        <w:tabs>
          <w:tab w:val="left" w:pos="360"/>
        </w:tabs>
        <w:rPr>
          <w:rFonts w:cs="Arial"/>
          <w:noProof/>
        </w:rPr>
      </w:pPr>
      <w:r w:rsidRPr="00822DA9">
        <w:rPr>
          <w:rFonts w:cs="Arial"/>
          <w:noProof/>
        </w:rPr>
        <w:t xml:space="preserve">The material submitted by </w:t>
      </w:r>
      <w:r>
        <w:rPr>
          <w:rFonts w:cs="Arial"/>
          <w:noProof/>
        </w:rPr>
        <w:t>PIRSA</w:t>
      </w:r>
      <w:r w:rsidRPr="00822DA9">
        <w:rPr>
          <w:rFonts w:cs="Arial"/>
          <w:noProof/>
        </w:rPr>
        <w:t xml:space="preserve"> indicates that the </w:t>
      </w:r>
      <w:r>
        <w:rPr>
          <w:rFonts w:cs="Arial"/>
          <w:noProof/>
        </w:rPr>
        <w:t>SA Sardine Fishery</w:t>
      </w:r>
      <w:r w:rsidRPr="00822DA9">
        <w:rPr>
          <w:rFonts w:cs="Arial"/>
          <w:noProof/>
        </w:rPr>
        <w:t xml:space="preserve"> operates in accordance with the Australian Government </w:t>
      </w:r>
      <w:r>
        <w:rPr>
          <w:rFonts w:cs="Arial"/>
          <w:noProof/>
        </w:rPr>
        <w:t>‘</w:t>
      </w:r>
      <w:r w:rsidRPr="00822DA9">
        <w:rPr>
          <w:rFonts w:cs="Arial"/>
          <w:noProof/>
        </w:rPr>
        <w:t xml:space="preserve">Guidelines for the Ecologically Sustainable Management of Fisheries </w:t>
      </w:r>
      <w:r>
        <w:rPr>
          <w:rFonts w:cs="Arial"/>
          <w:noProof/>
        </w:rPr>
        <w:t>– 2nd E</w:t>
      </w:r>
      <w:r w:rsidRPr="00822DA9">
        <w:rPr>
          <w:rFonts w:cs="Arial"/>
          <w:noProof/>
        </w:rPr>
        <w:t>dition</w:t>
      </w:r>
      <w:r>
        <w:rPr>
          <w:rFonts w:cs="Arial"/>
          <w:noProof/>
        </w:rPr>
        <w:t>’</w:t>
      </w:r>
      <w:r w:rsidRPr="00822DA9">
        <w:rPr>
          <w:rFonts w:cs="Arial"/>
          <w:noProof/>
        </w:rPr>
        <w:t>.</w:t>
      </w:r>
    </w:p>
    <w:p w:rsidR="002733EA" w:rsidRPr="00C3049E" w:rsidRDefault="002733EA" w:rsidP="002733EA">
      <w:pPr>
        <w:spacing w:after="0"/>
        <w:rPr>
          <w:rFonts w:cs="Arial"/>
          <w:i/>
          <w:noProof/>
          <w:color w:val="4F81BD"/>
        </w:rPr>
      </w:pPr>
      <w:r>
        <w:rPr>
          <w:rFonts w:cs="Arial"/>
          <w:b/>
          <w:noProof/>
        </w:rPr>
        <w:t>Target stocks</w:t>
      </w:r>
    </w:p>
    <w:p w:rsidR="000A5673" w:rsidRDefault="000A5673" w:rsidP="000A5673">
      <w:pPr>
        <w:tabs>
          <w:tab w:val="left" w:pos="360"/>
        </w:tabs>
        <w:rPr>
          <w:rFonts w:cs="Arial"/>
          <w:noProof/>
        </w:rPr>
      </w:pPr>
      <w:r>
        <w:rPr>
          <w:rFonts w:cs="Arial"/>
          <w:noProof/>
        </w:rPr>
        <w:t xml:space="preserve">Entry to the fishery is limited, with target and limit reference points clearly articulated in the </w:t>
      </w:r>
      <w:r w:rsidR="00937BE3" w:rsidRPr="00937BE3">
        <w:rPr>
          <w:rFonts w:cs="Arial"/>
          <w:i/>
          <w:iCs/>
          <w:noProof/>
        </w:rPr>
        <w:t>South Australian Commercial Marine Scalefish Fishery – Part B – management arrangements for the taking of sardines</w:t>
      </w:r>
      <w:r w:rsidR="00937BE3">
        <w:rPr>
          <w:rFonts w:cs="Arial"/>
          <w:i/>
          <w:iCs/>
          <w:noProof/>
        </w:rPr>
        <w:t xml:space="preserve">. </w:t>
      </w:r>
      <w:r w:rsidR="00937BE3" w:rsidRPr="00937BE3">
        <w:rPr>
          <w:rFonts w:cs="Arial"/>
          <w:iCs/>
          <w:noProof/>
        </w:rPr>
        <w:t>This</w:t>
      </w:r>
      <w:r w:rsidR="00937BE3">
        <w:rPr>
          <w:rFonts w:cs="Arial"/>
          <w:i/>
          <w:iCs/>
          <w:noProof/>
        </w:rPr>
        <w:t xml:space="preserve"> </w:t>
      </w:r>
      <w:r w:rsidR="00937BE3">
        <w:rPr>
          <w:rFonts w:cs="Arial"/>
          <w:noProof/>
        </w:rPr>
        <w:t xml:space="preserve">management plan </w:t>
      </w:r>
      <w:r w:rsidR="00B42587">
        <w:rPr>
          <w:rFonts w:cs="Arial"/>
          <w:noProof/>
        </w:rPr>
        <w:t xml:space="preserve">incorporates a harvest strategy for the fishery, developed and implemented by PIRSA since the last EPBC Act assessment in 2009. The management plan </w:t>
      </w:r>
      <w:r w:rsidR="00937BE3">
        <w:rPr>
          <w:rFonts w:cs="Arial"/>
          <w:noProof/>
        </w:rPr>
        <w:t xml:space="preserve">provides a clear decision-making framework that is underpinned by robust scientific assessment of target stock status and </w:t>
      </w:r>
      <w:r w:rsidR="00B42587">
        <w:rPr>
          <w:rFonts w:cs="Arial"/>
          <w:noProof/>
        </w:rPr>
        <w:t xml:space="preserve">consideration of </w:t>
      </w:r>
      <w:r w:rsidR="00937BE3">
        <w:rPr>
          <w:rFonts w:cs="Arial"/>
          <w:noProof/>
        </w:rPr>
        <w:t>ecological risks associated with fishing activity.</w:t>
      </w:r>
    </w:p>
    <w:p w:rsidR="000A5673" w:rsidRPr="00822DA9" w:rsidRDefault="000A5673" w:rsidP="000A5673">
      <w:pPr>
        <w:adjustRightInd w:val="0"/>
        <w:rPr>
          <w:rFonts w:cs="Arial"/>
          <w:noProof/>
        </w:rPr>
      </w:pPr>
      <w:r>
        <w:rPr>
          <w:rFonts w:cs="Arial"/>
          <w:noProof/>
        </w:rPr>
        <w:t>The D</w:t>
      </w:r>
      <w:r w:rsidRPr="008D4B15">
        <w:rPr>
          <w:rFonts w:cs="Arial"/>
          <w:noProof/>
        </w:rPr>
        <w:t>epartment considers</w:t>
      </w:r>
      <w:r w:rsidRPr="00822DA9">
        <w:rPr>
          <w:rFonts w:cs="Arial"/>
          <w:noProof/>
        </w:rPr>
        <w:t xml:space="preserve"> that the management measures </w:t>
      </w:r>
      <w:r>
        <w:rPr>
          <w:rFonts w:cs="Arial"/>
          <w:noProof/>
        </w:rPr>
        <w:t xml:space="preserve">in place in the </w:t>
      </w:r>
      <w:r w:rsidR="00B42587">
        <w:rPr>
          <w:rFonts w:cs="Arial"/>
          <w:noProof/>
        </w:rPr>
        <w:t>SA Sardine Fishery</w:t>
      </w:r>
      <w:r w:rsidR="00B42587" w:rsidRPr="00822DA9">
        <w:rPr>
          <w:rFonts w:cs="Arial"/>
          <w:noProof/>
        </w:rPr>
        <w:t xml:space="preserve"> </w:t>
      </w:r>
      <w:r w:rsidRPr="00822DA9">
        <w:rPr>
          <w:rFonts w:cs="Arial"/>
          <w:noProof/>
        </w:rPr>
        <w:t>are sufficient to ensure that the fishery is conducted in a manner that does not lead to over-fishing and that stocks are not currently overfished.</w:t>
      </w:r>
    </w:p>
    <w:p w:rsidR="002733EA" w:rsidRPr="00C3049E" w:rsidRDefault="002733EA" w:rsidP="002733EA">
      <w:pPr>
        <w:spacing w:after="0"/>
        <w:rPr>
          <w:rFonts w:cs="Arial"/>
          <w:i/>
          <w:noProof/>
          <w:color w:val="4F81BD"/>
        </w:rPr>
      </w:pPr>
      <w:r w:rsidRPr="00C3049E">
        <w:rPr>
          <w:rFonts w:cs="Arial"/>
          <w:b/>
          <w:noProof/>
        </w:rPr>
        <w:t>Ecosystem Impacts</w:t>
      </w:r>
      <w:r>
        <w:rPr>
          <w:rFonts w:cs="Arial"/>
          <w:b/>
          <w:noProof/>
        </w:rPr>
        <w:t xml:space="preserve"> </w:t>
      </w:r>
    </w:p>
    <w:p w:rsidR="002733EA" w:rsidRPr="00817278" w:rsidRDefault="002733EA" w:rsidP="002733EA">
      <w:pPr>
        <w:adjustRightInd w:val="0"/>
        <w:rPr>
          <w:rFonts w:cs="Arial"/>
          <w:noProof/>
        </w:rPr>
      </w:pPr>
      <w:r>
        <w:rPr>
          <w:rFonts w:cs="Arial"/>
          <w:noProof/>
        </w:rPr>
        <w:t>Taking account of management measures including gear and spatial restrictions, incorporation of an ecological risk assessment into the management plan and comprehensive compliance and monitoring arrangements, the D</w:t>
      </w:r>
      <w:r w:rsidRPr="00822DA9">
        <w:rPr>
          <w:rFonts w:cs="Arial"/>
          <w:noProof/>
        </w:rPr>
        <w:t xml:space="preserve">epartment </w:t>
      </w:r>
      <w:r>
        <w:rPr>
          <w:rFonts w:cs="Arial"/>
          <w:noProof/>
        </w:rPr>
        <w:t xml:space="preserve">further </w:t>
      </w:r>
      <w:r w:rsidRPr="00822DA9">
        <w:rPr>
          <w:rFonts w:cs="Arial"/>
          <w:noProof/>
        </w:rPr>
        <w:t>considers that fishing operations are managed to minimise their impact on the structure, productivity, function and biological diversity of the ecosystem.</w:t>
      </w:r>
    </w:p>
    <w:p w:rsidR="002733EA" w:rsidRPr="00CB522F" w:rsidRDefault="002733EA" w:rsidP="00CB522F">
      <w:pPr>
        <w:adjustRightInd w:val="0"/>
        <w:rPr>
          <w:rFonts w:cs="Arial"/>
          <w:noProof/>
        </w:rPr>
      </w:pPr>
      <w:r>
        <w:rPr>
          <w:rFonts w:cs="Arial"/>
          <w:noProof/>
        </w:rPr>
        <w:t>However, w</w:t>
      </w:r>
      <w:r w:rsidRPr="00C3049E">
        <w:rPr>
          <w:rFonts w:cs="Arial"/>
          <w:noProof/>
        </w:rPr>
        <w:t>hile the fishery is relatively well managed</w:t>
      </w:r>
      <w:r w:rsidRPr="00737277">
        <w:rPr>
          <w:rFonts w:cs="Arial"/>
          <w:noProof/>
        </w:rPr>
        <w:t>,</w:t>
      </w:r>
      <w:r>
        <w:rPr>
          <w:rFonts w:cs="Arial"/>
          <w:noProof/>
        </w:rPr>
        <w:t xml:space="preserve"> the D</w:t>
      </w:r>
      <w:r w:rsidRPr="00C3049E">
        <w:rPr>
          <w:rFonts w:cs="Arial"/>
          <w:noProof/>
        </w:rPr>
        <w:t xml:space="preserve">epartment has identified a number of risks and uncertainties </w:t>
      </w:r>
      <w:r>
        <w:rPr>
          <w:rFonts w:cs="Arial"/>
          <w:noProof/>
        </w:rPr>
        <w:t>relating to ongoing interactions</w:t>
      </w:r>
      <w:r w:rsidRPr="00C3049E">
        <w:rPr>
          <w:rFonts w:cs="Arial"/>
          <w:noProof/>
        </w:rPr>
        <w:t xml:space="preserve"> </w:t>
      </w:r>
      <w:r>
        <w:rPr>
          <w:rFonts w:cs="Arial"/>
          <w:noProof/>
        </w:rPr>
        <w:t>of the fishery with short-beaked common dolphins</w:t>
      </w:r>
      <w:r w:rsidRPr="00C3049E">
        <w:rPr>
          <w:rFonts w:cs="Arial"/>
          <w:noProof/>
        </w:rPr>
        <w:t xml:space="preserve"> that must be managed to ensure that impacts are minimised</w:t>
      </w:r>
      <w:r>
        <w:rPr>
          <w:rFonts w:cs="Arial"/>
          <w:noProof/>
        </w:rPr>
        <w:t>.</w:t>
      </w:r>
      <w:r w:rsidR="00CB522F">
        <w:rPr>
          <w:rFonts w:cs="Arial"/>
          <w:noProof/>
        </w:rPr>
        <w:t xml:space="preserve"> The industry-developed </w:t>
      </w:r>
      <w:r w:rsidR="00963818">
        <w:rPr>
          <w:rFonts w:cs="Arial"/>
        </w:rPr>
        <w:t xml:space="preserve">the </w:t>
      </w:r>
      <w:r w:rsidR="00963818" w:rsidRPr="004E4694">
        <w:rPr>
          <w:rFonts w:cs="Arial"/>
          <w:i/>
        </w:rPr>
        <w:t>Code of Practice for mitigating the interactions of the South Australian Sardine Fishery with wildlife – 2015</w:t>
      </w:r>
      <w:r w:rsidR="00963818">
        <w:rPr>
          <w:rFonts w:cs="Arial"/>
          <w:i/>
        </w:rPr>
        <w:t xml:space="preserve"> </w:t>
      </w:r>
      <w:r w:rsidR="00CB522F">
        <w:rPr>
          <w:rFonts w:cs="Arial"/>
          <w:noProof/>
        </w:rPr>
        <w:t xml:space="preserve">describes an effective and innovative suite of measures to minimise the impact of the fishery on dolphins, the </w:t>
      </w:r>
      <w:r w:rsidRPr="00C3049E">
        <w:rPr>
          <w:rFonts w:cs="Arial"/>
          <w:noProof/>
        </w:rPr>
        <w:t>key challenge</w:t>
      </w:r>
      <w:r>
        <w:rPr>
          <w:rFonts w:cs="Arial"/>
          <w:noProof/>
        </w:rPr>
        <w:t xml:space="preserve"> </w:t>
      </w:r>
      <w:r w:rsidRPr="00C3049E">
        <w:rPr>
          <w:rFonts w:cs="Arial"/>
          <w:noProof/>
        </w:rPr>
        <w:t>for this fishery will be</w:t>
      </w:r>
      <w:r w:rsidR="00CB522F">
        <w:rPr>
          <w:rFonts w:cs="Arial"/>
          <w:noProof/>
        </w:rPr>
        <w:t xml:space="preserve"> to </w:t>
      </w:r>
      <w:r w:rsidRPr="00CB522F">
        <w:rPr>
          <w:rFonts w:cs="Arial"/>
          <w:noProof/>
        </w:rPr>
        <w:t xml:space="preserve">ensure </w:t>
      </w:r>
      <w:r w:rsidR="00CB522F" w:rsidRPr="00CB522F">
        <w:rPr>
          <w:rFonts w:cs="Arial"/>
          <w:noProof/>
        </w:rPr>
        <w:t>and demonstrate</w:t>
      </w:r>
      <w:r w:rsidR="00963818">
        <w:rPr>
          <w:rFonts w:cs="Arial"/>
          <w:noProof/>
        </w:rPr>
        <w:t xml:space="preserve"> that</w:t>
      </w:r>
      <w:r w:rsidR="00CB522F" w:rsidRPr="00CB522F">
        <w:rPr>
          <w:rFonts w:cs="Arial"/>
          <w:noProof/>
        </w:rPr>
        <w:t xml:space="preserve"> </w:t>
      </w:r>
      <w:r w:rsidR="00CB522F">
        <w:rPr>
          <w:rFonts w:cs="Arial"/>
          <w:noProof/>
        </w:rPr>
        <w:t xml:space="preserve">all fishers are adopting these </w:t>
      </w:r>
      <w:r w:rsidRPr="00CB522F">
        <w:rPr>
          <w:rFonts w:cs="Arial"/>
          <w:noProof/>
        </w:rPr>
        <w:t>measures to mitigate interact</w:t>
      </w:r>
      <w:r w:rsidR="00223011">
        <w:rPr>
          <w:rFonts w:cs="Arial"/>
          <w:noProof/>
        </w:rPr>
        <w:t>ions with dolphins at all times.</w:t>
      </w:r>
      <w:r w:rsidRPr="00CB522F">
        <w:rPr>
          <w:rFonts w:cs="Arial"/>
          <w:noProof/>
        </w:rPr>
        <w:t xml:space="preserve"> </w:t>
      </w:r>
    </w:p>
    <w:p w:rsidR="00B6012C" w:rsidRPr="00D42317" w:rsidRDefault="002733EA" w:rsidP="002733EA">
      <w:pPr>
        <w:rPr>
          <w:rFonts w:cs="Arial"/>
        </w:rPr>
        <w:sectPr w:rsidR="00B6012C" w:rsidRPr="00D42317">
          <w:pgSz w:w="11906" w:h="16838"/>
          <w:pgMar w:top="1134" w:right="1701" w:bottom="1134" w:left="1701" w:header="709" w:footer="709" w:gutter="0"/>
          <w:cols w:space="708"/>
          <w:docGrid w:linePitch="360"/>
        </w:sectPr>
      </w:pPr>
      <w:r>
        <w:rPr>
          <w:rFonts w:cs="Arial"/>
          <w:noProof/>
        </w:rPr>
        <w:t>Given the</w:t>
      </w:r>
      <w:r w:rsidR="000A5673">
        <w:rPr>
          <w:rFonts w:cs="Arial"/>
          <w:noProof/>
        </w:rPr>
        <w:t xml:space="preserve"> management measures </w:t>
      </w:r>
      <w:r>
        <w:rPr>
          <w:rFonts w:cs="Arial"/>
          <w:noProof/>
        </w:rPr>
        <w:t xml:space="preserve">in place, </w:t>
      </w:r>
      <w:r w:rsidR="000A5673">
        <w:rPr>
          <w:rFonts w:cs="Arial"/>
          <w:noProof/>
        </w:rPr>
        <w:t>the Department considers</w:t>
      </w:r>
      <w:r w:rsidR="000A5673" w:rsidRPr="00822DA9">
        <w:rPr>
          <w:rFonts w:cs="Arial"/>
          <w:noProof/>
        </w:rPr>
        <w:t xml:space="preserve"> that product taken in the </w:t>
      </w:r>
      <w:r>
        <w:rPr>
          <w:rFonts w:cs="Arial"/>
          <w:noProof/>
        </w:rPr>
        <w:t>SA Sardine Fishery</w:t>
      </w:r>
      <w:r w:rsidR="000A5673" w:rsidRPr="00822DA9">
        <w:rPr>
          <w:rFonts w:cs="Arial"/>
          <w:noProof/>
        </w:rPr>
        <w:t xml:space="preserve"> </w:t>
      </w:r>
      <w:r w:rsidR="006B0428">
        <w:rPr>
          <w:rFonts w:cs="Arial"/>
          <w:noProof/>
        </w:rPr>
        <w:t>is eligible for inclusion</w:t>
      </w:r>
      <w:r w:rsidR="000A5673">
        <w:rPr>
          <w:rFonts w:cs="Arial"/>
          <w:noProof/>
        </w:rPr>
        <w:t xml:space="preserve"> in the list of exempt native specimens under</w:t>
      </w:r>
      <w:r w:rsidR="000A5673" w:rsidRPr="00822DA9">
        <w:rPr>
          <w:rFonts w:cs="Arial"/>
          <w:noProof/>
        </w:rPr>
        <w:t xml:space="preserve"> Part 13A of the </w:t>
      </w:r>
      <w:r w:rsidR="000A5673" w:rsidRPr="00822DA9">
        <w:rPr>
          <w:rFonts w:cs="Arial"/>
          <w:i/>
          <w:noProof/>
        </w:rPr>
        <w:t xml:space="preserve">Environment Protection and Biodiversity Conservation Act 1999 </w:t>
      </w:r>
      <w:r w:rsidR="000A5673" w:rsidRPr="00822DA9">
        <w:rPr>
          <w:rFonts w:cs="Arial"/>
          <w:noProof/>
        </w:rPr>
        <w:t>(EPBC Act)</w:t>
      </w:r>
      <w:r w:rsidR="000A5673">
        <w:rPr>
          <w:rFonts w:cs="Arial"/>
          <w:noProof/>
        </w:rPr>
        <w:t xml:space="preserve"> until </w:t>
      </w:r>
      <w:r>
        <w:rPr>
          <w:rFonts w:cs="Arial"/>
          <w:noProof/>
        </w:rPr>
        <w:t>20 August 2021</w:t>
      </w:r>
      <w:r w:rsidR="000A5673" w:rsidRPr="00822DA9">
        <w:rPr>
          <w:rFonts w:cs="Arial"/>
          <w:noProof/>
        </w:rPr>
        <w:t xml:space="preserve">. To </w:t>
      </w:r>
      <w:r w:rsidR="000A5673">
        <w:rPr>
          <w:rFonts w:cs="Arial"/>
          <w:noProof/>
        </w:rPr>
        <w:t xml:space="preserve">ensure that the decisions for the </w:t>
      </w:r>
      <w:r>
        <w:rPr>
          <w:rFonts w:cs="Arial"/>
          <w:noProof/>
        </w:rPr>
        <w:t>SA Sardine Fishery</w:t>
      </w:r>
      <w:r w:rsidR="000A5673" w:rsidRPr="00822DA9">
        <w:rPr>
          <w:rFonts w:cs="Arial"/>
          <w:noProof/>
        </w:rPr>
        <w:t xml:space="preserve"> </w:t>
      </w:r>
      <w:r w:rsidR="000A5673">
        <w:rPr>
          <w:rFonts w:cs="Arial"/>
          <w:noProof/>
        </w:rPr>
        <w:t>under the EPBC Act continue to be valid,</w:t>
      </w:r>
      <w:r w:rsidR="00963818">
        <w:rPr>
          <w:rFonts w:cs="Arial"/>
          <w:noProof/>
        </w:rPr>
        <w:t xml:space="preserve"> including ongoing accreditation under Part 13 of the EPBC Act for interactions with protected species,</w:t>
      </w:r>
      <w:r w:rsidR="000A5673">
        <w:rPr>
          <w:rFonts w:cs="Arial"/>
          <w:noProof/>
        </w:rPr>
        <w:t xml:space="preserve"> the</w:t>
      </w:r>
      <w:r w:rsidR="000A5673" w:rsidRPr="00822DA9">
        <w:rPr>
          <w:rFonts w:cs="Arial"/>
          <w:noProof/>
        </w:rPr>
        <w:t xml:space="preserve"> </w:t>
      </w:r>
      <w:r>
        <w:rPr>
          <w:rFonts w:cs="Arial"/>
          <w:noProof/>
        </w:rPr>
        <w:t xml:space="preserve">conditions and </w:t>
      </w:r>
      <w:r w:rsidR="000A5673" w:rsidRPr="00822DA9">
        <w:rPr>
          <w:rFonts w:cs="Arial"/>
          <w:noProof/>
        </w:rPr>
        <w:t xml:space="preserve">recommendations listed in Table 4 have been made. </w:t>
      </w:r>
    </w:p>
    <w:p w:rsidR="00B6012C" w:rsidRPr="007430E0" w:rsidRDefault="007430E0" w:rsidP="007430E0">
      <w:pPr>
        <w:pStyle w:val="Heading6"/>
        <w:rPr>
          <w:rFonts w:ascii="Arial" w:hAnsi="Arial" w:cs="Arial"/>
        </w:rPr>
      </w:pPr>
      <w:bookmarkStart w:id="7" w:name="_Toc316301052"/>
      <w:r>
        <w:rPr>
          <w:rFonts w:ascii="Arial" w:hAnsi="Arial" w:cs="Arial"/>
        </w:rPr>
        <w:lastRenderedPageBreak/>
        <w:t xml:space="preserve">      </w:t>
      </w:r>
      <w:r w:rsidR="00B6012C" w:rsidRPr="007430E0">
        <w:rPr>
          <w:rFonts w:ascii="Arial" w:hAnsi="Arial" w:cs="Arial"/>
        </w:rPr>
        <w:t xml:space="preserve">Table 4: </w:t>
      </w:r>
      <w:r w:rsidR="0077660D">
        <w:rPr>
          <w:rFonts w:ascii="Arial" w:hAnsi="Arial" w:cs="Arial"/>
        </w:rPr>
        <w:t>South Australian (</w:t>
      </w:r>
      <w:r w:rsidR="0077660D" w:rsidRPr="0077660D">
        <w:rPr>
          <w:rFonts w:ascii="Arial" w:hAnsi="Arial" w:cs="Arial"/>
        </w:rPr>
        <w:t>SA</w:t>
      </w:r>
      <w:r w:rsidR="0077660D">
        <w:rPr>
          <w:rFonts w:ascii="Arial" w:hAnsi="Arial" w:cs="Arial"/>
        </w:rPr>
        <w:t>)</w:t>
      </w:r>
      <w:r w:rsidR="0077660D" w:rsidRPr="0077660D">
        <w:rPr>
          <w:rFonts w:ascii="Arial" w:hAnsi="Arial" w:cs="Arial"/>
        </w:rPr>
        <w:t xml:space="preserve"> Sardine Fishery</w:t>
      </w:r>
      <w:r w:rsidR="009E1513">
        <w:rPr>
          <w:rFonts w:ascii="Arial" w:hAnsi="Arial" w:cs="Arial"/>
        </w:rPr>
        <w:t xml:space="preserve"> Assessment – Summary of Issues</w:t>
      </w:r>
      <w:r w:rsidR="000D5286">
        <w:rPr>
          <w:rFonts w:ascii="Arial" w:hAnsi="Arial" w:cs="Arial"/>
        </w:rPr>
        <w:t>,</w:t>
      </w:r>
      <w:r w:rsidR="009E1513">
        <w:rPr>
          <w:rFonts w:ascii="Arial" w:hAnsi="Arial" w:cs="Arial"/>
        </w:rPr>
        <w:t xml:space="preserve"> </w:t>
      </w:r>
      <w:r w:rsidR="00B6012C" w:rsidRPr="005B6E1B">
        <w:rPr>
          <w:rFonts w:ascii="Arial" w:hAnsi="Arial" w:cs="Arial"/>
        </w:rPr>
        <w:t>Conditions</w:t>
      </w:r>
      <w:bookmarkEnd w:id="7"/>
      <w:r w:rsidR="000D5286">
        <w:rPr>
          <w:rFonts w:ascii="Arial" w:hAnsi="Arial" w:cs="Arial"/>
        </w:rPr>
        <w:t xml:space="preserve"> and Recommendations</w:t>
      </w:r>
      <w:r w:rsidR="005B6E1B">
        <w:rPr>
          <w:rFonts w:ascii="Arial" w:hAnsi="Arial" w:cs="Arial"/>
        </w:rPr>
        <w:t>, August 2016</w:t>
      </w:r>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2"/>
        <w:gridCol w:w="5189"/>
      </w:tblGrid>
      <w:tr w:rsidR="00B6012C" w:rsidRPr="00F6308F" w:rsidTr="001955CD">
        <w:trPr>
          <w:tblHeader/>
          <w:jc w:val="center"/>
        </w:trPr>
        <w:tc>
          <w:tcPr>
            <w:tcW w:w="8892" w:type="dxa"/>
            <w:shd w:val="clear" w:color="auto" w:fill="D9D9D9"/>
          </w:tcPr>
          <w:p w:rsidR="00B6012C" w:rsidRPr="00F6308F" w:rsidRDefault="00B6012C" w:rsidP="001955CD">
            <w:pPr>
              <w:rPr>
                <w:rFonts w:cs="Arial"/>
                <w:b/>
              </w:rPr>
            </w:pPr>
            <w:r w:rsidRPr="00F6308F">
              <w:rPr>
                <w:rFonts w:cs="Arial"/>
                <w:b/>
              </w:rPr>
              <w:t>Issue</w:t>
            </w:r>
          </w:p>
        </w:tc>
        <w:tc>
          <w:tcPr>
            <w:tcW w:w="5189" w:type="dxa"/>
            <w:shd w:val="clear" w:color="auto" w:fill="D9D9D9"/>
          </w:tcPr>
          <w:p w:rsidR="00B6012C" w:rsidRPr="00F6308F" w:rsidRDefault="009E1513" w:rsidP="000D5286">
            <w:pPr>
              <w:rPr>
                <w:rFonts w:cs="Arial"/>
                <w:b/>
              </w:rPr>
            </w:pPr>
            <w:r>
              <w:rPr>
                <w:rFonts w:cs="Arial"/>
                <w:b/>
              </w:rPr>
              <w:t xml:space="preserve">Part 13A </w:t>
            </w:r>
            <w:r w:rsidR="000D5286">
              <w:rPr>
                <w:rFonts w:cs="Arial"/>
                <w:b/>
              </w:rPr>
              <w:t>Recommendation</w:t>
            </w:r>
            <w:r w:rsidR="00B6012C">
              <w:rPr>
                <w:rFonts w:cs="Arial"/>
                <w:b/>
              </w:rPr>
              <w:t xml:space="preserve"> </w:t>
            </w:r>
          </w:p>
        </w:tc>
      </w:tr>
      <w:tr w:rsidR="009E1513" w:rsidRPr="00F6308F" w:rsidTr="001955CD">
        <w:trPr>
          <w:jc w:val="center"/>
        </w:trPr>
        <w:tc>
          <w:tcPr>
            <w:tcW w:w="8892" w:type="dxa"/>
          </w:tcPr>
          <w:p w:rsidR="009E1513" w:rsidRPr="00C3049E" w:rsidRDefault="009E1513" w:rsidP="009E1513">
            <w:pPr>
              <w:spacing w:before="60" w:after="60"/>
              <w:rPr>
                <w:rFonts w:cs="Arial"/>
                <w:u w:val="single"/>
              </w:rPr>
            </w:pPr>
            <w:r w:rsidRPr="00C3049E">
              <w:rPr>
                <w:rFonts w:cs="Arial"/>
                <w:u w:val="single"/>
              </w:rPr>
              <w:t>General Management</w:t>
            </w:r>
          </w:p>
          <w:p w:rsidR="009E1513" w:rsidRPr="00C3049E" w:rsidRDefault="009E1513" w:rsidP="009E1513">
            <w:pPr>
              <w:tabs>
                <w:tab w:val="left" w:pos="360"/>
              </w:tabs>
              <w:spacing w:after="120"/>
              <w:rPr>
                <w:rFonts w:cs="Arial"/>
              </w:rPr>
            </w:pPr>
            <w:r w:rsidRPr="00C3049E">
              <w:rPr>
                <w:rFonts w:cs="Arial"/>
              </w:rPr>
              <w:t xml:space="preserve">Export decisions relate to the arrangements in force at the time of the decision. To ensure that these decisions remain valid and export approval continues uninterrupted, the Department of </w:t>
            </w:r>
            <w:r>
              <w:rPr>
                <w:rFonts w:cs="Arial"/>
              </w:rPr>
              <w:t xml:space="preserve">the Environment and Energy </w:t>
            </w:r>
            <w:r w:rsidRPr="00C3049E">
              <w:rPr>
                <w:rFonts w:cs="Arial"/>
              </w:rPr>
              <w:t>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protected species or the ecosystem.</w:t>
            </w:r>
          </w:p>
        </w:tc>
        <w:tc>
          <w:tcPr>
            <w:tcW w:w="5189" w:type="dxa"/>
          </w:tcPr>
          <w:p w:rsidR="009E1513" w:rsidRPr="00C3049E" w:rsidRDefault="000D5286" w:rsidP="009E1513">
            <w:pPr>
              <w:spacing w:after="120"/>
              <w:rPr>
                <w:rFonts w:cs="Arial"/>
                <w:b/>
              </w:rPr>
            </w:pPr>
            <w:r>
              <w:rPr>
                <w:rFonts w:cs="Arial"/>
                <w:b/>
              </w:rPr>
              <w:t>Recommendation</w:t>
            </w:r>
            <w:r w:rsidR="009E1513" w:rsidRPr="00C3049E">
              <w:rPr>
                <w:rFonts w:cs="Arial"/>
                <w:b/>
              </w:rPr>
              <w:t xml:space="preserve"> 1:</w:t>
            </w:r>
            <w:r w:rsidR="009E1513" w:rsidRPr="00C3049E">
              <w:rPr>
                <w:rFonts w:cs="Arial"/>
              </w:rPr>
              <w:t xml:space="preserve">  Operation of the fishery will be carried out in accordance with</w:t>
            </w:r>
            <w:r w:rsidR="009E1513" w:rsidRPr="00C3049E">
              <w:rPr>
                <w:rFonts w:cs="Arial"/>
                <w:i/>
              </w:rPr>
              <w:t xml:space="preserve"> </w:t>
            </w:r>
            <w:r w:rsidR="009E1513" w:rsidRPr="00C3049E">
              <w:rPr>
                <w:rFonts w:cs="Arial"/>
              </w:rPr>
              <w:t>the</w:t>
            </w:r>
            <w:r w:rsidR="009E1513" w:rsidRPr="00C3049E">
              <w:rPr>
                <w:rFonts w:cs="Arial"/>
                <w:i/>
              </w:rPr>
              <w:t xml:space="preserve"> </w:t>
            </w:r>
            <w:r w:rsidR="009E1513" w:rsidRPr="00DA123F">
              <w:rPr>
                <w:rStyle w:val="Emphasis"/>
                <w:rFonts w:cs="Arial"/>
                <w:i w:val="0"/>
              </w:rPr>
              <w:t>management regime</w:t>
            </w:r>
            <w:r w:rsidR="009E1513" w:rsidRPr="00DA123F">
              <w:rPr>
                <w:rFonts w:cs="Arial"/>
                <w:i/>
              </w:rPr>
              <w:t xml:space="preserve"> </w:t>
            </w:r>
            <w:r w:rsidR="009E1513" w:rsidRPr="00C3049E">
              <w:rPr>
                <w:rFonts w:cs="Arial"/>
              </w:rPr>
              <w:t xml:space="preserve">under the </w:t>
            </w:r>
            <w:r w:rsidR="00DA123F">
              <w:rPr>
                <w:rFonts w:cs="Arial"/>
              </w:rPr>
              <w:t>SA</w:t>
            </w:r>
            <w:r w:rsidR="009E1513" w:rsidRPr="00947437">
              <w:rPr>
                <w:rFonts w:cs="Arial"/>
              </w:rPr>
              <w:t xml:space="preserve"> </w:t>
            </w:r>
            <w:r w:rsidR="009E1513" w:rsidRPr="00947437">
              <w:rPr>
                <w:rFonts w:cs="Arial"/>
                <w:i/>
              </w:rPr>
              <w:t>Fisheries Management Act 2007</w:t>
            </w:r>
            <w:r w:rsidR="009E1513" w:rsidRPr="00947437">
              <w:rPr>
                <w:rFonts w:cs="Arial"/>
              </w:rPr>
              <w:t xml:space="preserve">, </w:t>
            </w:r>
            <w:r w:rsidR="00DA123F">
              <w:rPr>
                <w:rFonts w:cs="Arial"/>
              </w:rPr>
              <w:t xml:space="preserve">the </w:t>
            </w:r>
            <w:r w:rsidR="009E1513" w:rsidRPr="00947437">
              <w:rPr>
                <w:rFonts w:cs="Arial"/>
              </w:rPr>
              <w:t>Fisheries Management (Marine</w:t>
            </w:r>
            <w:r w:rsidR="00DA123F">
              <w:rPr>
                <w:rFonts w:cs="Arial"/>
              </w:rPr>
              <w:t> </w:t>
            </w:r>
            <w:r w:rsidR="009E1513">
              <w:rPr>
                <w:rFonts w:cs="Arial"/>
              </w:rPr>
              <w:t>Scalefish Fisheries) Regulations 2006 and the Fisheries Management (General) Regulations 2007.</w:t>
            </w:r>
          </w:p>
          <w:p w:rsidR="009E1513" w:rsidRPr="009E1513" w:rsidRDefault="000D5286" w:rsidP="00DA123F">
            <w:pPr>
              <w:autoSpaceDE w:val="0"/>
              <w:autoSpaceDN w:val="0"/>
              <w:adjustRightInd w:val="0"/>
              <w:spacing w:after="120"/>
              <w:rPr>
                <w:rFonts w:cs="Arial"/>
                <w:b/>
              </w:rPr>
            </w:pPr>
            <w:r>
              <w:rPr>
                <w:rFonts w:cs="Arial"/>
                <w:b/>
              </w:rPr>
              <w:t>Recommendation</w:t>
            </w:r>
            <w:r w:rsidRPr="00C3049E">
              <w:rPr>
                <w:rFonts w:cs="Arial"/>
                <w:b/>
              </w:rPr>
              <w:t xml:space="preserve"> </w:t>
            </w:r>
            <w:r w:rsidR="009E1513" w:rsidRPr="00C3049E">
              <w:rPr>
                <w:rFonts w:cs="Arial"/>
                <w:b/>
              </w:rPr>
              <w:t xml:space="preserve">2: </w:t>
            </w:r>
            <w:r w:rsidR="009E1513">
              <w:rPr>
                <w:rFonts w:cs="Arial"/>
              </w:rPr>
              <w:t>PIRSA</w:t>
            </w:r>
            <w:r w:rsidR="009E1513" w:rsidRPr="00F6308F">
              <w:rPr>
                <w:rFonts w:cs="Arial"/>
              </w:rPr>
              <w:t xml:space="preserve"> to inform the Department </w:t>
            </w:r>
            <w:r w:rsidR="00DA123F">
              <w:rPr>
                <w:rFonts w:cs="Arial"/>
              </w:rPr>
              <w:t xml:space="preserve">of the Environment and Energy </w:t>
            </w:r>
            <w:r w:rsidR="009E1513" w:rsidRPr="00F6308F">
              <w:rPr>
                <w:rFonts w:cs="Arial"/>
              </w:rPr>
              <w:t xml:space="preserve">of any </w:t>
            </w:r>
            <w:r w:rsidR="009E1513">
              <w:rPr>
                <w:rFonts w:cs="Arial"/>
              </w:rPr>
              <w:t>intend</w:t>
            </w:r>
            <w:r w:rsidR="009E1513" w:rsidRPr="00F6308F">
              <w:rPr>
                <w:rFonts w:cs="Arial"/>
              </w:rPr>
              <w:t xml:space="preserve">ed </w:t>
            </w:r>
            <w:r w:rsidR="009E1513">
              <w:rPr>
                <w:rFonts w:cs="Arial"/>
              </w:rPr>
              <w:t xml:space="preserve">material </w:t>
            </w:r>
            <w:r w:rsidR="009E1513" w:rsidRPr="00F6308F">
              <w:rPr>
                <w:rFonts w:cs="Arial"/>
              </w:rPr>
              <w:t xml:space="preserve">changes to the </w:t>
            </w:r>
            <w:r w:rsidR="009E1513">
              <w:rPr>
                <w:rFonts w:cs="Arial"/>
              </w:rPr>
              <w:t>SA Sardine Fishery</w:t>
            </w:r>
            <w:r w:rsidR="009E1513" w:rsidRPr="00F6308F">
              <w:rPr>
                <w:rFonts w:cs="Arial"/>
              </w:rPr>
              <w:t xml:space="preserve"> management arrangements that may affect the </w:t>
            </w:r>
            <w:r w:rsidR="009E1513">
              <w:rPr>
                <w:rFonts w:cs="Arial"/>
              </w:rPr>
              <w:t>assessment against</w:t>
            </w:r>
            <w:r w:rsidR="009E1513" w:rsidRPr="00F6308F">
              <w:rPr>
                <w:rFonts w:cs="Arial"/>
              </w:rPr>
              <w:t xml:space="preserve"> which </w:t>
            </w:r>
            <w:r w:rsidR="009E1513" w:rsidRPr="00F6308F">
              <w:rPr>
                <w:rFonts w:cs="Arial"/>
                <w:i/>
                <w:iCs/>
              </w:rPr>
              <w:t>Environment Protection and Biodiversity Conservation Act 1999</w:t>
            </w:r>
            <w:r w:rsidR="009E1513" w:rsidRPr="00F6308F">
              <w:rPr>
                <w:rFonts w:cs="Arial"/>
              </w:rPr>
              <w:t xml:space="preserve"> decisions are </w:t>
            </w:r>
            <w:r w:rsidR="009E1513">
              <w:rPr>
                <w:rFonts w:cs="Arial"/>
              </w:rPr>
              <w:t>made</w:t>
            </w:r>
            <w:r w:rsidR="009E1513" w:rsidRPr="00F6308F">
              <w:rPr>
                <w:rFonts w:cs="Arial"/>
              </w:rPr>
              <w:t>.</w:t>
            </w:r>
          </w:p>
        </w:tc>
      </w:tr>
      <w:tr w:rsidR="009E1513" w:rsidRPr="00F6308F" w:rsidTr="001955CD">
        <w:trPr>
          <w:jc w:val="center"/>
        </w:trPr>
        <w:tc>
          <w:tcPr>
            <w:tcW w:w="8892" w:type="dxa"/>
          </w:tcPr>
          <w:p w:rsidR="009E1513" w:rsidRPr="00C3049E" w:rsidRDefault="009E1513" w:rsidP="00BE124F">
            <w:pPr>
              <w:rPr>
                <w:rFonts w:cs="Arial"/>
              </w:rPr>
            </w:pPr>
            <w:r w:rsidRPr="00C3049E">
              <w:rPr>
                <w:rFonts w:cs="Arial"/>
                <w:u w:val="single"/>
              </w:rPr>
              <w:t>Annual reporting</w:t>
            </w:r>
            <w:r w:rsidR="00BE124F">
              <w:rPr>
                <w:rFonts w:cs="Arial"/>
                <w:u w:val="single"/>
              </w:rPr>
              <w:br/>
            </w:r>
            <w:r w:rsidRPr="007934BD">
              <w:rPr>
                <w:rFonts w:cs="Arial"/>
              </w:rPr>
              <w:t xml:space="preserve">It is important that reports be produced and presented to the Department annually in order for the performance of the fishery and progress in implementing the conditions in this report and other managerial commitments to be monitored and assessed throughout the life of the declaration. Annual reports should follow Appendix B to the 'Guidelines for the Ecologically Sustainable Management of Fisheries - 2nd Edition'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[if relevant] and recommendations. Electronic copies of the guidelines are available from the Department’s website at </w:t>
            </w:r>
            <w:hyperlink r:id="rId26" w:history="1">
              <w:r w:rsidRPr="000C7274">
                <w:rPr>
                  <w:rStyle w:val="Hyperlink"/>
                  <w:rFonts w:cs="Arial"/>
                </w:rPr>
                <w:t>http://www.environment.gov.au/resource/guidelines-ecologically-sustainable-management-fisheries</w:t>
              </w:r>
            </w:hyperlink>
            <w:r>
              <w:rPr>
                <w:rFonts w:cs="Arial"/>
              </w:rPr>
              <w:t xml:space="preserve"> </w:t>
            </w:r>
          </w:p>
        </w:tc>
        <w:tc>
          <w:tcPr>
            <w:tcW w:w="5189" w:type="dxa"/>
          </w:tcPr>
          <w:p w:rsidR="009E1513" w:rsidRPr="00BE124F" w:rsidRDefault="000D5286" w:rsidP="00BE124F">
            <w:pPr>
              <w:autoSpaceDE w:val="0"/>
              <w:autoSpaceDN w:val="0"/>
              <w:adjustRightInd w:val="0"/>
              <w:spacing w:after="120"/>
              <w:rPr>
                <w:rFonts w:cs="Arial"/>
              </w:rPr>
            </w:pPr>
            <w:r>
              <w:rPr>
                <w:rFonts w:cs="Arial"/>
                <w:b/>
              </w:rPr>
              <w:t>Recommendation</w:t>
            </w:r>
            <w:r w:rsidRPr="00C3049E">
              <w:rPr>
                <w:rFonts w:cs="Arial"/>
                <w:b/>
              </w:rPr>
              <w:t xml:space="preserve"> </w:t>
            </w:r>
            <w:r w:rsidR="009E1513" w:rsidRPr="00BE124F">
              <w:rPr>
                <w:rFonts w:cs="Arial"/>
                <w:b/>
              </w:rPr>
              <w:t>3:</w:t>
            </w:r>
            <w:r w:rsidR="009E1513" w:rsidRPr="00BE124F">
              <w:rPr>
                <w:rFonts w:cs="Arial"/>
              </w:rPr>
              <w:t xml:space="preserve"> PIRSA to produce and present reports to the Department annually as per Appendix B of the ‘Guidelines for the Ecologically Sustainable Management of Fisheries - 2nd Edition’.</w:t>
            </w:r>
          </w:p>
          <w:p w:rsidR="009E1513" w:rsidRPr="00C3049E" w:rsidRDefault="009E1513" w:rsidP="009E1513">
            <w:pPr>
              <w:autoSpaceDE w:val="0"/>
              <w:autoSpaceDN w:val="0"/>
              <w:adjustRightInd w:val="0"/>
              <w:rPr>
                <w:rFonts w:cs="Arial"/>
                <w:b/>
              </w:rPr>
            </w:pPr>
          </w:p>
        </w:tc>
      </w:tr>
    </w:tbl>
    <w:p w:rsidR="00B6012C" w:rsidRDefault="00B6012C" w:rsidP="001955CD">
      <w:pPr>
        <w:tabs>
          <w:tab w:val="left" w:pos="360"/>
        </w:tabs>
        <w:rPr>
          <w:rFonts w:cs="Arial"/>
          <w:highlight w:val="yellow"/>
        </w:rPr>
      </w:pPr>
    </w:p>
    <w:p w:rsidR="00B6012C" w:rsidRDefault="00B6012C" w:rsidP="001955CD">
      <w:pPr>
        <w:tabs>
          <w:tab w:val="left" w:pos="360"/>
        </w:tabs>
        <w:rPr>
          <w:rFonts w:cs="Arial"/>
          <w:highlight w:val="yellow"/>
        </w:rPr>
      </w:pPr>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2"/>
        <w:gridCol w:w="5189"/>
      </w:tblGrid>
      <w:tr w:rsidR="00B6012C" w:rsidRPr="00F6308F" w:rsidTr="001955CD">
        <w:trPr>
          <w:tblHeader/>
          <w:jc w:val="center"/>
        </w:trPr>
        <w:tc>
          <w:tcPr>
            <w:tcW w:w="8892" w:type="dxa"/>
            <w:shd w:val="clear" w:color="auto" w:fill="D9D9D9"/>
          </w:tcPr>
          <w:p w:rsidR="00B6012C" w:rsidRPr="00F6308F" w:rsidRDefault="00B6012C" w:rsidP="001955CD">
            <w:pPr>
              <w:rPr>
                <w:rFonts w:cs="Arial"/>
                <w:b/>
              </w:rPr>
            </w:pPr>
            <w:r w:rsidRPr="00F6308F">
              <w:rPr>
                <w:rFonts w:cs="Arial"/>
                <w:b/>
              </w:rPr>
              <w:t>Issue</w:t>
            </w:r>
          </w:p>
        </w:tc>
        <w:tc>
          <w:tcPr>
            <w:tcW w:w="5189" w:type="dxa"/>
            <w:shd w:val="clear" w:color="auto" w:fill="D9D9D9"/>
          </w:tcPr>
          <w:p w:rsidR="00B6012C" w:rsidRPr="00F6308F" w:rsidRDefault="009E1513" w:rsidP="001955CD">
            <w:pPr>
              <w:rPr>
                <w:rFonts w:cs="Arial"/>
                <w:b/>
              </w:rPr>
            </w:pPr>
            <w:r>
              <w:rPr>
                <w:rFonts w:cs="Arial"/>
                <w:b/>
              </w:rPr>
              <w:t>Part 13 Condition</w:t>
            </w:r>
          </w:p>
        </w:tc>
      </w:tr>
      <w:tr w:rsidR="009E1513" w:rsidRPr="00F6308F" w:rsidTr="001955CD">
        <w:trPr>
          <w:jc w:val="center"/>
        </w:trPr>
        <w:tc>
          <w:tcPr>
            <w:tcW w:w="8892" w:type="dxa"/>
          </w:tcPr>
          <w:p w:rsidR="009E1513" w:rsidRDefault="009E1513" w:rsidP="009E1513">
            <w:pPr>
              <w:tabs>
                <w:tab w:val="left" w:pos="360"/>
              </w:tabs>
              <w:spacing w:after="120"/>
              <w:rPr>
                <w:rFonts w:cs="Arial"/>
              </w:rPr>
            </w:pPr>
            <w:r w:rsidRPr="00D0581B">
              <w:rPr>
                <w:rFonts w:cs="Arial"/>
                <w:u w:val="single"/>
              </w:rPr>
              <w:t>Interactions with protected species</w:t>
            </w:r>
            <w:r>
              <w:rPr>
                <w:rFonts w:cs="Arial"/>
              </w:rPr>
              <w:br/>
              <w:t>An independent research program in 2004-05 found high interaction rates between the SA Sardine Fishery and short-beaked common dolphins (</w:t>
            </w:r>
            <w:r w:rsidRPr="00D0581B">
              <w:rPr>
                <w:rFonts w:cs="Arial"/>
                <w:i/>
              </w:rPr>
              <w:t>Delphinus delphis</w:t>
            </w:r>
            <w:r>
              <w:rPr>
                <w:rFonts w:cs="Arial"/>
              </w:rPr>
              <w:t>). In response to this discovery, industry implemented a Code of Practice (CoP) to mitigate against interactions with common dolphins, while PIRSA continued with its independent observer program. The effectiveness of the CoP has been reviewed by independent scientists and publically reported on annually since 2007 (Ward et al. 2015).</w:t>
            </w:r>
          </w:p>
          <w:p w:rsidR="009E1513" w:rsidRDefault="009E1513" w:rsidP="009E1513">
            <w:pPr>
              <w:tabs>
                <w:tab w:val="left" w:pos="360"/>
              </w:tabs>
              <w:spacing w:after="120"/>
              <w:rPr>
                <w:rFonts w:cs="Arial"/>
              </w:rPr>
            </w:pPr>
            <w:r>
              <w:rPr>
                <w:rFonts w:cs="Arial"/>
              </w:rPr>
              <w:t>The CoP has been refined since its inception and appears to have significantly reduced interaction rates. In the 2014-15 fishing season, encirclement rates recorded by independent observers and in industry logbooks were ~8 per 100 net sets, a reduction of 87% since the introduction of the CoP. The CoP has also been a useful mechanism for identifying the most effective measures for safely releasing dolphins that are not observed until after the net is deployed.</w:t>
            </w:r>
          </w:p>
          <w:p w:rsidR="009E1513" w:rsidRDefault="009E1513" w:rsidP="009E1513">
            <w:pPr>
              <w:tabs>
                <w:tab w:val="left" w:pos="360"/>
              </w:tabs>
              <w:spacing w:after="120"/>
              <w:rPr>
                <w:rFonts w:cs="Arial"/>
              </w:rPr>
            </w:pPr>
            <w:r>
              <w:rPr>
                <w:rFonts w:cs="Arial"/>
              </w:rPr>
              <w:t xml:space="preserve">However, despite these encouraging improvements, uncertainties remain about fishing </w:t>
            </w:r>
            <w:r w:rsidRPr="0084341B">
              <w:rPr>
                <w:rFonts w:cs="Arial"/>
              </w:rPr>
              <w:t xml:space="preserve">behaviour when independent observers are </w:t>
            </w:r>
            <w:r>
              <w:rPr>
                <w:rFonts w:cs="Arial"/>
              </w:rPr>
              <w:t xml:space="preserve">not </w:t>
            </w:r>
            <w:r w:rsidRPr="0084341B">
              <w:rPr>
                <w:rFonts w:cs="Arial"/>
              </w:rPr>
              <w:t xml:space="preserve">on board. In </w:t>
            </w:r>
            <w:r>
              <w:rPr>
                <w:rFonts w:cs="Arial"/>
              </w:rPr>
              <w:t>the November 2015 review of the effectiveness of the CoP, Ward et al (2015</w:t>
            </w:r>
            <w:r w:rsidR="00963818">
              <w:rPr>
                <w:rFonts w:cs="Arial"/>
              </w:rPr>
              <w:t>a</w:t>
            </w:r>
            <w:r>
              <w:rPr>
                <w:rFonts w:cs="Arial"/>
              </w:rPr>
              <w:t>) note ongoing</w:t>
            </w:r>
            <w:r w:rsidRPr="0084341B">
              <w:rPr>
                <w:rFonts w:cs="Arial"/>
              </w:rPr>
              <w:t xml:space="preserve"> discrepancies in catch</w:t>
            </w:r>
            <w:r w:rsidR="004846F3">
              <w:rPr>
                <w:rFonts w:cs="Arial"/>
              </w:rPr>
              <w:t>-per-unit-</w:t>
            </w:r>
            <w:r w:rsidRPr="0084341B">
              <w:rPr>
                <w:rFonts w:cs="Arial"/>
              </w:rPr>
              <w:t xml:space="preserve">effort </w:t>
            </w:r>
            <w:r w:rsidR="004846F3">
              <w:rPr>
                <w:rFonts w:cs="Arial"/>
              </w:rPr>
              <w:t xml:space="preserve">(CPUE) </w:t>
            </w:r>
            <w:r w:rsidRPr="0084341B">
              <w:rPr>
                <w:rFonts w:cs="Arial"/>
              </w:rPr>
              <w:t xml:space="preserve">data </w:t>
            </w:r>
            <w:r w:rsidR="00963818">
              <w:rPr>
                <w:rFonts w:cs="Arial"/>
              </w:rPr>
              <w:t>between</w:t>
            </w:r>
            <w:r>
              <w:rPr>
                <w:rFonts w:cs="Arial"/>
              </w:rPr>
              <w:t xml:space="preserve"> times when observers were onboard</w:t>
            </w:r>
            <w:r w:rsidR="00963818">
              <w:rPr>
                <w:rFonts w:cs="Arial"/>
              </w:rPr>
              <w:t xml:space="preserve"> and when observers were not on board</w:t>
            </w:r>
            <w:r w:rsidRPr="0084341B">
              <w:rPr>
                <w:rFonts w:cs="Arial"/>
              </w:rPr>
              <w:t>. A</w:t>
            </w:r>
            <w:r w:rsidR="00A24E88">
              <w:rPr>
                <w:rFonts w:cs="Arial"/>
              </w:rPr>
              <w:t>lso, while the rates of dolphin</w:t>
            </w:r>
            <w:r w:rsidRPr="0084341B">
              <w:rPr>
                <w:rFonts w:cs="Arial"/>
              </w:rPr>
              <w:t xml:space="preserve"> </w:t>
            </w:r>
            <w:r w:rsidR="00A24E88">
              <w:rPr>
                <w:rFonts w:cs="Arial"/>
              </w:rPr>
              <w:t>encirclement</w:t>
            </w:r>
            <w:r>
              <w:rPr>
                <w:rFonts w:cs="Arial"/>
              </w:rPr>
              <w:t xml:space="preserve"> </w:t>
            </w:r>
            <w:r w:rsidR="00A24E88">
              <w:rPr>
                <w:rFonts w:cs="Arial"/>
              </w:rPr>
              <w:t xml:space="preserve">reported </w:t>
            </w:r>
            <w:r>
              <w:rPr>
                <w:rFonts w:cs="Arial"/>
              </w:rPr>
              <w:t>in logbooks were</w:t>
            </w:r>
            <w:r w:rsidRPr="0084341B">
              <w:rPr>
                <w:rFonts w:cs="Arial"/>
              </w:rPr>
              <w:t xml:space="preserve"> similar </w:t>
            </w:r>
            <w:r>
              <w:rPr>
                <w:rFonts w:cs="Arial"/>
              </w:rPr>
              <w:t xml:space="preserve">in 2014-15 </w:t>
            </w:r>
            <w:r w:rsidRPr="0084341B">
              <w:rPr>
                <w:rFonts w:cs="Arial"/>
              </w:rPr>
              <w:t>to that reported by observers, the rate of reported dolphin</w:t>
            </w:r>
            <w:r>
              <w:rPr>
                <w:rFonts w:cs="Arial"/>
              </w:rPr>
              <w:t xml:space="preserve"> mortalities when observers were not present wa</w:t>
            </w:r>
            <w:r w:rsidRPr="0084341B">
              <w:rPr>
                <w:rFonts w:cs="Arial"/>
              </w:rPr>
              <w:t xml:space="preserve">s less. </w:t>
            </w:r>
          </w:p>
          <w:p w:rsidR="009E1513" w:rsidRPr="00947437" w:rsidRDefault="00BB6B05" w:rsidP="004846F3">
            <w:pPr>
              <w:tabs>
                <w:tab w:val="left" w:pos="360"/>
              </w:tabs>
              <w:spacing w:after="120"/>
              <w:rPr>
                <w:rFonts w:cs="Arial"/>
              </w:rPr>
            </w:pPr>
            <w:r>
              <w:rPr>
                <w:rFonts w:cs="Arial"/>
              </w:rPr>
              <w:t>Overt and covert surveillance of fishing activities undertaken by PIRSA indicate that fishers are complying with the CoP w</w:t>
            </w:r>
            <w:r w:rsidR="00A24E88">
              <w:rPr>
                <w:rFonts w:cs="Arial"/>
              </w:rPr>
              <w:t xml:space="preserve">ithout observers on board. However, despite improvement of reporting rates since the CoP was adopted, the </w:t>
            </w:r>
            <w:r w:rsidR="009E1513" w:rsidRPr="00C71B5E">
              <w:rPr>
                <w:rFonts w:cs="Arial"/>
              </w:rPr>
              <w:t xml:space="preserve">discrepancies </w:t>
            </w:r>
            <w:r w:rsidR="004846F3">
              <w:rPr>
                <w:rFonts w:cs="Arial"/>
              </w:rPr>
              <w:t>in CPUE data raise questions about</w:t>
            </w:r>
            <w:r w:rsidR="00A24E88">
              <w:rPr>
                <w:rFonts w:cs="Arial"/>
              </w:rPr>
              <w:t xml:space="preserve"> </w:t>
            </w:r>
            <w:r w:rsidR="009E1513" w:rsidRPr="00C71B5E">
              <w:rPr>
                <w:rFonts w:cs="Arial"/>
              </w:rPr>
              <w:t xml:space="preserve">the total mortality of short-beaked common dolphins in the fishery. </w:t>
            </w:r>
            <w:r w:rsidR="009E1513">
              <w:rPr>
                <w:rFonts w:cs="Arial"/>
              </w:rPr>
              <w:t>To address</w:t>
            </w:r>
            <w:r w:rsidR="009E1513" w:rsidRPr="0084341B">
              <w:rPr>
                <w:rFonts w:cs="Arial"/>
              </w:rPr>
              <w:t xml:space="preserve"> </w:t>
            </w:r>
            <w:r w:rsidR="009E1513">
              <w:rPr>
                <w:rFonts w:cs="Arial"/>
              </w:rPr>
              <w:t xml:space="preserve">these </w:t>
            </w:r>
            <w:r w:rsidR="009E1513" w:rsidRPr="0084341B">
              <w:rPr>
                <w:rFonts w:cs="Arial"/>
              </w:rPr>
              <w:t xml:space="preserve">issues and uncertainties, </w:t>
            </w:r>
            <w:r w:rsidR="009E1513">
              <w:rPr>
                <w:rFonts w:cs="Arial"/>
              </w:rPr>
              <w:t>the Department considers it important that PIRSA resolves the remaining discrepancies between observer data and logbook data, while ensuring that the observer program is sufficient to allow robust scientific analysis of fisher behaviours</w:t>
            </w:r>
            <w:r w:rsidR="009E1513" w:rsidRPr="0084341B">
              <w:rPr>
                <w:rFonts w:cs="Arial"/>
              </w:rPr>
              <w:t>.</w:t>
            </w:r>
          </w:p>
        </w:tc>
        <w:tc>
          <w:tcPr>
            <w:tcW w:w="5189" w:type="dxa"/>
          </w:tcPr>
          <w:p w:rsidR="009E1513" w:rsidRDefault="009E1513" w:rsidP="009E1513">
            <w:pPr>
              <w:pStyle w:val="ListBullet"/>
              <w:numPr>
                <w:ilvl w:val="0"/>
                <w:numId w:val="0"/>
              </w:numPr>
            </w:pPr>
            <w:r>
              <w:t>PIRSA to:</w:t>
            </w:r>
          </w:p>
          <w:p w:rsidR="009E1513" w:rsidRDefault="009E1513" w:rsidP="00406F4C">
            <w:pPr>
              <w:pStyle w:val="ListBullet2"/>
              <w:numPr>
                <w:ilvl w:val="1"/>
                <w:numId w:val="35"/>
              </w:numPr>
            </w:pPr>
            <w:r>
              <w:t>Ensure all SA Sardine Fishery participants adopt the most effective measures to mitigate interactions with dolphins.</w:t>
            </w:r>
          </w:p>
          <w:p w:rsidR="009E1513" w:rsidRDefault="009E1513" w:rsidP="00406F4C">
            <w:pPr>
              <w:pStyle w:val="ListBullet2"/>
              <w:numPr>
                <w:ilvl w:val="1"/>
                <w:numId w:val="35"/>
              </w:numPr>
            </w:pPr>
            <w:r>
              <w:t>Ensure observer coverage captures seasonal and spatial variation in fishing activity across the fleet.</w:t>
            </w:r>
          </w:p>
          <w:p w:rsidR="009E1513" w:rsidRDefault="009E1513" w:rsidP="00406F4C">
            <w:pPr>
              <w:pStyle w:val="ListBullet2"/>
              <w:numPr>
                <w:ilvl w:val="1"/>
                <w:numId w:val="35"/>
              </w:numPr>
            </w:pPr>
            <w:r>
              <w:t xml:space="preserve">Investigate and resolve uncertainties around differences in sardine </w:t>
            </w:r>
            <w:r w:rsidR="00406F4C">
              <w:t>catch-per-unit-effort (</w:t>
            </w:r>
            <w:r>
              <w:t>CPUE</w:t>
            </w:r>
            <w:r w:rsidR="00406F4C">
              <w:t>)</w:t>
            </w:r>
            <w:r>
              <w:t xml:space="preserve"> when observers are present and when observers are not present, to improve reliability of observer data.</w:t>
            </w:r>
          </w:p>
          <w:p w:rsidR="009E1513" w:rsidRPr="00947437" w:rsidRDefault="009E1513" w:rsidP="009E1513">
            <w:pPr>
              <w:spacing w:after="120"/>
              <w:rPr>
                <w:rFonts w:cs="Arial"/>
                <w:bCs/>
                <w:color w:val="0070C0"/>
              </w:rPr>
            </w:pPr>
          </w:p>
        </w:tc>
      </w:tr>
    </w:tbl>
    <w:p w:rsidR="00B6012C" w:rsidRPr="00F6308F" w:rsidRDefault="00B6012C" w:rsidP="001955CD">
      <w:pPr>
        <w:tabs>
          <w:tab w:val="left" w:pos="360"/>
        </w:tabs>
        <w:rPr>
          <w:rFonts w:cs="Arial"/>
          <w:color w:val="FF0000"/>
        </w:rPr>
        <w:sectPr w:rsidR="00B6012C" w:rsidRPr="00F6308F" w:rsidSect="001955CD">
          <w:pgSz w:w="16838" w:h="11906" w:orient="landscape"/>
          <w:pgMar w:top="1021" w:right="1021" w:bottom="1021" w:left="1021" w:header="709" w:footer="709" w:gutter="0"/>
          <w:cols w:space="708"/>
          <w:docGrid w:linePitch="360"/>
        </w:sectPr>
      </w:pPr>
    </w:p>
    <w:p w:rsidR="00B6012C" w:rsidRPr="00F6308F" w:rsidRDefault="00B6012C" w:rsidP="001955CD">
      <w:pPr>
        <w:pStyle w:val="Heading1"/>
      </w:pPr>
      <w:bookmarkStart w:id="8" w:name="_Toc316301053"/>
      <w:r w:rsidRPr="00F6308F">
        <w:lastRenderedPageBreak/>
        <w:t>References</w:t>
      </w:r>
      <w:bookmarkEnd w:id="8"/>
    </w:p>
    <w:p w:rsidR="00B6012C" w:rsidRPr="00D42317" w:rsidRDefault="00B6012C" w:rsidP="001955CD">
      <w:pPr>
        <w:tabs>
          <w:tab w:val="left" w:pos="360"/>
        </w:tabs>
        <w:rPr>
          <w:rFonts w:cs="Arial"/>
          <w:i/>
        </w:rPr>
      </w:pPr>
      <w:r w:rsidRPr="004E4694">
        <w:rPr>
          <w:rFonts w:cs="Arial"/>
        </w:rPr>
        <w:t>Department of the Environment (2012</w:t>
      </w:r>
      <w:r w:rsidRPr="004E4694">
        <w:rPr>
          <w:rFonts w:cs="Arial"/>
          <w:i/>
        </w:rPr>
        <w:t xml:space="preserve">) Marine bioregional plan for the </w:t>
      </w:r>
      <w:r w:rsidR="00165484" w:rsidRPr="004E4694">
        <w:rPr>
          <w:rFonts w:cs="Arial"/>
          <w:i/>
        </w:rPr>
        <w:t>South-west</w:t>
      </w:r>
      <w:r w:rsidRPr="004E4694">
        <w:rPr>
          <w:rFonts w:cs="Arial"/>
          <w:i/>
        </w:rPr>
        <w:t xml:space="preserve"> Marine Region</w:t>
      </w:r>
      <w:r w:rsidRPr="00D42317">
        <w:rPr>
          <w:rFonts w:cs="Arial"/>
          <w:i/>
        </w:rPr>
        <w:t xml:space="preserve"> </w:t>
      </w:r>
    </w:p>
    <w:p w:rsidR="004E4694" w:rsidRPr="00F6308F" w:rsidRDefault="004E4694" w:rsidP="004E4694">
      <w:pPr>
        <w:tabs>
          <w:tab w:val="left" w:pos="360"/>
        </w:tabs>
        <w:rPr>
          <w:rFonts w:cs="Arial"/>
        </w:rPr>
      </w:pPr>
      <w:r>
        <w:rPr>
          <w:rFonts w:cs="Arial"/>
        </w:rPr>
        <w:t>Kelleher K. (2005). Discards in the World’s Marine Fisheries: An Update. Issue 470, Part 1. Food and Agriculture Organisation of the United Nations Technical Paper. ISBN 92-5-105289-1.</w:t>
      </w:r>
    </w:p>
    <w:p w:rsidR="004E4694" w:rsidRDefault="004E4694" w:rsidP="004E4694">
      <w:pPr>
        <w:adjustRightInd w:val="0"/>
        <w:spacing w:after="0"/>
        <w:rPr>
          <w:rFonts w:cs="Arial"/>
        </w:rPr>
      </w:pPr>
      <w:r>
        <w:rPr>
          <w:rFonts w:cs="Arial"/>
        </w:rPr>
        <w:t xml:space="preserve">McLeay L., Tsolos A. and Boyle M. K. (2015) </w:t>
      </w:r>
      <w:r w:rsidRPr="004E4694">
        <w:rPr>
          <w:rFonts w:cs="Arial"/>
          <w:i/>
        </w:rPr>
        <w:t>Operational interactions with Threatened, Endangered or Protected Species in South Australian Managed Fisheries. Data Summary 2007/08 – 2013/14.</w:t>
      </w:r>
      <w:r>
        <w:rPr>
          <w:rFonts w:cs="Arial"/>
        </w:rPr>
        <w:t xml:space="preserve">  SARDI Publication No. F2009/000544-5, SARDI Research Report Series No. 851.</w:t>
      </w:r>
      <w:r w:rsidRPr="00FF4706">
        <w:rPr>
          <w:rFonts w:cs="Arial"/>
        </w:rPr>
        <w:t xml:space="preserve"> </w:t>
      </w:r>
      <w:r>
        <w:rPr>
          <w:rFonts w:cs="Arial"/>
        </w:rPr>
        <w:t>SARDI Aquatic Sciences report to PIRSA Fisheries and Aquaculture.</w:t>
      </w:r>
      <w:r>
        <w:rPr>
          <w:rFonts w:cs="Arial"/>
        </w:rPr>
        <w:br/>
      </w:r>
      <w:hyperlink r:id="rId27" w:history="1">
        <w:r w:rsidRPr="002A485F">
          <w:rPr>
            <w:rStyle w:val="Hyperlink"/>
            <w:rFonts w:cs="Arial"/>
          </w:rPr>
          <w:t>http://pir.sa.gov.au/__data/assets/pdf_file/0006/264732/Operational_Interactions_with_Threatened_Endangered_or_Protected_Species_in_South_Australian_Managed_Fisheries._Data_Summary_2007_08_to_2013_14._Report_to_PIRSA_Fisheries_and_Aquaculture.pdf</w:t>
        </w:r>
      </w:hyperlink>
      <w:r>
        <w:rPr>
          <w:rFonts w:cs="Arial"/>
        </w:rPr>
        <w:t xml:space="preserve"> </w:t>
      </w:r>
    </w:p>
    <w:p w:rsidR="004E4694" w:rsidRDefault="004E4694" w:rsidP="004E4694">
      <w:pPr>
        <w:adjustRightInd w:val="0"/>
        <w:spacing w:after="0"/>
        <w:rPr>
          <w:rFonts w:cs="Arial"/>
        </w:rPr>
      </w:pPr>
    </w:p>
    <w:p w:rsidR="004D54FA" w:rsidRDefault="00AA522C" w:rsidP="00AA522C">
      <w:pPr>
        <w:adjustRightInd w:val="0"/>
        <w:spacing w:after="0"/>
        <w:rPr>
          <w:rFonts w:cs="Arial"/>
        </w:rPr>
      </w:pPr>
      <w:r>
        <w:rPr>
          <w:rFonts w:cs="Arial"/>
        </w:rPr>
        <w:t>PIRSA (2014)</w:t>
      </w:r>
      <w:r w:rsidR="004E4694">
        <w:rPr>
          <w:rFonts w:cs="Arial"/>
        </w:rPr>
        <w:t>.</w:t>
      </w:r>
      <w:r>
        <w:rPr>
          <w:rFonts w:cs="Arial"/>
        </w:rPr>
        <w:t xml:space="preserve"> </w:t>
      </w:r>
      <w:r w:rsidR="004D54FA" w:rsidRPr="004E4694">
        <w:rPr>
          <w:rFonts w:cs="Arial"/>
          <w:i/>
        </w:rPr>
        <w:t>South Australian Commercial Marine Scalefish Fishery, PART B – Management arrangements for the taking of sardines</w:t>
      </w:r>
      <w:r w:rsidR="004E4694">
        <w:rPr>
          <w:rFonts w:cs="Arial"/>
        </w:rPr>
        <w:t>.</w:t>
      </w:r>
      <w:r w:rsidR="004D54FA">
        <w:rPr>
          <w:rFonts w:cs="Arial"/>
        </w:rPr>
        <w:t xml:space="preserve"> </w:t>
      </w:r>
    </w:p>
    <w:p w:rsidR="004D54FA" w:rsidRDefault="00B5621B" w:rsidP="00AA522C">
      <w:pPr>
        <w:adjustRightInd w:val="0"/>
        <w:spacing w:after="0"/>
        <w:rPr>
          <w:rFonts w:cs="Arial"/>
        </w:rPr>
      </w:pPr>
      <w:hyperlink r:id="rId28" w:history="1">
        <w:r w:rsidR="00596B5C" w:rsidRPr="006A34F6">
          <w:rPr>
            <w:rStyle w:val="Hyperlink"/>
            <w:rFonts w:cs="Arial"/>
          </w:rPr>
          <w:t>http://pir.sa.gov.au/__data/assets/pdf_file/0005/12776/Sardine_Management_Plan.pdf</w:t>
        </w:r>
      </w:hyperlink>
    </w:p>
    <w:p w:rsidR="00596B5C" w:rsidRDefault="00596B5C" w:rsidP="00AA522C">
      <w:pPr>
        <w:adjustRightInd w:val="0"/>
        <w:spacing w:after="0"/>
        <w:rPr>
          <w:rFonts w:cs="Arial"/>
        </w:rPr>
      </w:pPr>
    </w:p>
    <w:p w:rsidR="004E4694" w:rsidRDefault="004E4694" w:rsidP="004E4694">
      <w:pPr>
        <w:adjustRightInd w:val="0"/>
        <w:spacing w:after="0"/>
        <w:rPr>
          <w:rFonts w:cs="Arial"/>
        </w:rPr>
      </w:pPr>
      <w:r>
        <w:rPr>
          <w:rFonts w:cs="Arial"/>
        </w:rPr>
        <w:t xml:space="preserve">South Australian Sardine Industry Association (2015). </w:t>
      </w:r>
      <w:r w:rsidRPr="004E4694">
        <w:rPr>
          <w:rFonts w:cs="Arial"/>
          <w:i/>
        </w:rPr>
        <w:t>Code of Practice for mitigating the interactions of the South Australian Sardine Fishery with wildlife – 2015</w:t>
      </w:r>
      <w:r>
        <w:rPr>
          <w:rFonts w:cs="Arial"/>
        </w:rPr>
        <w:t xml:space="preserve">.  </w:t>
      </w:r>
      <w:hyperlink r:id="rId29" w:history="1">
        <w:r w:rsidRPr="002A485F">
          <w:rPr>
            <w:rStyle w:val="Hyperlink"/>
            <w:rFonts w:cs="Arial"/>
          </w:rPr>
          <w:t>http://www.sasardines.com.au/wp-content/uploads/2015/07/2015-Wildlife-Interactions-Code-Of-Practice-13.pdf</w:t>
        </w:r>
      </w:hyperlink>
      <w:r>
        <w:rPr>
          <w:rFonts w:cs="Arial"/>
        </w:rPr>
        <w:t xml:space="preserve"> </w:t>
      </w:r>
    </w:p>
    <w:p w:rsidR="004E4694" w:rsidRDefault="004E4694" w:rsidP="004E4694">
      <w:pPr>
        <w:adjustRightInd w:val="0"/>
        <w:spacing w:after="0"/>
        <w:rPr>
          <w:rFonts w:cs="Arial"/>
        </w:rPr>
      </w:pPr>
    </w:p>
    <w:p w:rsidR="004E4694" w:rsidRDefault="004E4694" w:rsidP="004E4694">
      <w:pPr>
        <w:adjustRightInd w:val="0"/>
        <w:spacing w:after="0"/>
        <w:rPr>
          <w:rFonts w:cs="Arial"/>
        </w:rPr>
      </w:pPr>
      <w:r>
        <w:rPr>
          <w:rFonts w:cs="Arial"/>
        </w:rPr>
        <w:t xml:space="preserve">Ward T., Molony B., Stewart J., Andrews J. and Moore A. (2014). Australian Sardine </w:t>
      </w:r>
      <w:r w:rsidRPr="00FF4706">
        <w:rPr>
          <w:rFonts w:cs="Arial"/>
          <w:i/>
        </w:rPr>
        <w:t>Sardinops sagax</w:t>
      </w:r>
      <w:r>
        <w:rPr>
          <w:rFonts w:cs="Arial"/>
        </w:rPr>
        <w:t xml:space="preserve">, in Flood M. et al (eds) </w:t>
      </w:r>
      <w:r w:rsidRPr="00473465">
        <w:rPr>
          <w:rFonts w:cs="Arial"/>
          <w:i/>
        </w:rPr>
        <w:t>Status of key Australian fish stocks 2014</w:t>
      </w:r>
      <w:r>
        <w:rPr>
          <w:rFonts w:cs="Arial"/>
        </w:rPr>
        <w:t xml:space="preserve">, Fisheries Research and Development Corporation, Canberra. </w:t>
      </w:r>
      <w:hyperlink r:id="rId30" w:history="1">
        <w:r w:rsidRPr="006A34F6">
          <w:rPr>
            <w:rStyle w:val="Hyperlink"/>
            <w:rFonts w:cs="Arial"/>
          </w:rPr>
          <w:t>http://fish.gov.au/reports/finfish/Pages/australian_sardine.aspx</w:t>
        </w:r>
      </w:hyperlink>
      <w:r>
        <w:rPr>
          <w:rFonts w:cs="Arial"/>
        </w:rPr>
        <w:t xml:space="preserve"> </w:t>
      </w:r>
    </w:p>
    <w:p w:rsidR="004E4694" w:rsidRDefault="004E4694" w:rsidP="004E4694">
      <w:pPr>
        <w:adjustRightInd w:val="0"/>
        <w:spacing w:after="0"/>
        <w:rPr>
          <w:rFonts w:cs="Arial"/>
        </w:rPr>
      </w:pPr>
    </w:p>
    <w:p w:rsidR="004E4694" w:rsidRDefault="004E4694" w:rsidP="004E4694">
      <w:pPr>
        <w:adjustRightInd w:val="0"/>
        <w:spacing w:after="0"/>
        <w:rPr>
          <w:rFonts w:cs="Arial"/>
        </w:rPr>
      </w:pPr>
      <w:r>
        <w:rPr>
          <w:rFonts w:cs="Arial"/>
        </w:rPr>
        <w:t>Ward T.M., Ivey A. and Carroll J. (2015</w:t>
      </w:r>
      <w:r w:rsidR="00632E3E">
        <w:rPr>
          <w:rFonts w:cs="Arial"/>
        </w:rPr>
        <w:t>a</w:t>
      </w:r>
      <w:r>
        <w:rPr>
          <w:rFonts w:cs="Arial"/>
        </w:rPr>
        <w:t xml:space="preserve">). </w:t>
      </w:r>
      <w:r w:rsidRPr="00FF4706">
        <w:rPr>
          <w:rFonts w:cs="Arial"/>
        </w:rPr>
        <w:t>Effectiveness of the industry Code of Practice in mitigating operational interactions of the South Australian Sardine Fishery with the short-beaked common dolphin (</w:t>
      </w:r>
      <w:r w:rsidRPr="00FF4706">
        <w:rPr>
          <w:rFonts w:cs="Arial"/>
          <w:i/>
        </w:rPr>
        <w:t>Delphinus delphis</w:t>
      </w:r>
      <w:r w:rsidRPr="00FF4706">
        <w:rPr>
          <w:rFonts w:cs="Arial"/>
        </w:rPr>
        <w:t>)</w:t>
      </w:r>
      <w:r>
        <w:rPr>
          <w:rFonts w:cs="Arial"/>
        </w:rPr>
        <w:t>. SARDI Publication No. F2010/000726-6, SARDI Research Report Series No. 876. SARDI Aquatic Sciences report to PIRSA Fisheries and Aquaculture.</w:t>
      </w:r>
    </w:p>
    <w:p w:rsidR="004E4694" w:rsidRDefault="00B5621B" w:rsidP="004E4694">
      <w:pPr>
        <w:adjustRightInd w:val="0"/>
        <w:spacing w:after="0"/>
        <w:rPr>
          <w:rFonts w:cs="Arial"/>
        </w:rPr>
      </w:pPr>
      <w:hyperlink r:id="rId31" w:history="1">
        <w:r w:rsidR="004E4694" w:rsidRPr="002A485F">
          <w:rPr>
            <w:rStyle w:val="Hyperlink"/>
            <w:rFonts w:cs="Arial"/>
          </w:rPr>
          <w:t>http://pir.sa.gov.au/__data/assets/pdf_file/0009/271278/Effectiveness_of_an_industry_Code_of_Practice_in_mitigating_the_operational_interactions_of_the_South_Australian_Sardine_Fishery_with_the_short-beaked_common_dolphin_Delphinus_delphis.pdf</w:t>
        </w:r>
      </w:hyperlink>
    </w:p>
    <w:p w:rsidR="004E4694" w:rsidRDefault="004E4694" w:rsidP="004E4694">
      <w:pPr>
        <w:adjustRightInd w:val="0"/>
        <w:spacing w:after="0"/>
        <w:rPr>
          <w:rFonts w:cs="Arial"/>
        </w:rPr>
      </w:pPr>
    </w:p>
    <w:p w:rsidR="004D54FA" w:rsidRDefault="00AA522C" w:rsidP="004E4694">
      <w:pPr>
        <w:adjustRightInd w:val="0"/>
        <w:spacing w:after="0"/>
        <w:rPr>
          <w:rFonts w:cs="Arial"/>
        </w:rPr>
      </w:pPr>
      <w:r>
        <w:rPr>
          <w:rFonts w:cs="Arial"/>
        </w:rPr>
        <w:t>War</w:t>
      </w:r>
      <w:r w:rsidR="00331A72">
        <w:rPr>
          <w:rFonts w:cs="Arial"/>
        </w:rPr>
        <w:t>d</w:t>
      </w:r>
      <w:r>
        <w:rPr>
          <w:rFonts w:cs="Arial"/>
        </w:rPr>
        <w:t xml:space="preserve">, T. M., Whitten A. R. </w:t>
      </w:r>
      <w:r w:rsidR="00331A72">
        <w:rPr>
          <w:rFonts w:cs="Arial"/>
        </w:rPr>
        <w:t>a</w:t>
      </w:r>
      <w:r>
        <w:rPr>
          <w:rFonts w:cs="Arial"/>
        </w:rPr>
        <w:t>nd Ivey A. R (2015</w:t>
      </w:r>
      <w:r w:rsidR="00632E3E">
        <w:rPr>
          <w:rFonts w:cs="Arial"/>
        </w:rPr>
        <w:t>b</w:t>
      </w:r>
      <w:r>
        <w:rPr>
          <w:rFonts w:cs="Arial"/>
        </w:rPr>
        <w:t>)</w:t>
      </w:r>
      <w:r w:rsidR="00331A72">
        <w:rPr>
          <w:rFonts w:cs="Arial"/>
        </w:rPr>
        <w:t>.</w:t>
      </w:r>
      <w:r>
        <w:rPr>
          <w:rFonts w:cs="Arial"/>
        </w:rPr>
        <w:t xml:space="preserve"> </w:t>
      </w:r>
      <w:r w:rsidR="004D54FA">
        <w:rPr>
          <w:rFonts w:cs="Arial"/>
        </w:rPr>
        <w:t>South Australian Sardine (</w:t>
      </w:r>
      <w:r w:rsidR="004D54FA" w:rsidRPr="00FF4706">
        <w:rPr>
          <w:rFonts w:cs="Arial"/>
          <w:i/>
        </w:rPr>
        <w:t>Sardinops sagax</w:t>
      </w:r>
      <w:r w:rsidR="004D54FA">
        <w:rPr>
          <w:rFonts w:cs="Arial"/>
        </w:rPr>
        <w:t>) Fishery Stock Assessment Report 201</w:t>
      </w:r>
      <w:r>
        <w:rPr>
          <w:rFonts w:cs="Arial"/>
        </w:rPr>
        <w:t>5</w:t>
      </w:r>
      <w:r w:rsidR="00331A72">
        <w:rPr>
          <w:rFonts w:cs="Arial"/>
        </w:rPr>
        <w:t>. SARDI Publication No. F2007/000765-5, SARDI Research Report Series No. 877. SARDI Aquatic Sciences report to PIRSA Fisheries and Aquaculture.</w:t>
      </w:r>
      <w:r w:rsidR="00473465">
        <w:rPr>
          <w:rFonts w:cs="Arial"/>
        </w:rPr>
        <w:br/>
      </w:r>
      <w:hyperlink r:id="rId32" w:history="1">
        <w:r w:rsidR="00473465" w:rsidRPr="002A485F">
          <w:rPr>
            <w:rStyle w:val="Hyperlink"/>
            <w:rFonts w:cs="Arial"/>
          </w:rPr>
          <w:t>http://pir.sa.gov.au/__data/assets/pdf_file/0004/270931/South_Australian_Sardine_Sardinops_sagax_Fishery_Stock_Assessment_Report_2015._Report_to_PIRSA_Fisheries_and_Aquaculture.pdf</w:t>
        </w:r>
      </w:hyperlink>
      <w:r w:rsidR="00473465">
        <w:rPr>
          <w:rFonts w:cs="Arial"/>
        </w:rPr>
        <w:t xml:space="preserve"> </w:t>
      </w:r>
      <w:r w:rsidR="004D54FA">
        <w:rPr>
          <w:rFonts w:cs="Arial"/>
        </w:rPr>
        <w:t xml:space="preserve"> </w:t>
      </w:r>
    </w:p>
    <w:p w:rsidR="009D5C6F" w:rsidRDefault="009D5C6F" w:rsidP="00AA522C">
      <w:pPr>
        <w:adjustRightInd w:val="0"/>
        <w:spacing w:after="0"/>
        <w:rPr>
          <w:rFonts w:cs="Arial"/>
        </w:rPr>
      </w:pPr>
    </w:p>
    <w:sectPr w:rsidR="009D5C6F" w:rsidSect="00231C67">
      <w:headerReference w:type="even" r:id="rId33"/>
      <w:headerReference w:type="default" r:id="rId34"/>
      <w:footerReference w:type="even" r:id="rId35"/>
      <w:footerReference w:type="default" r:id="rId36"/>
      <w:headerReference w:type="first" r:id="rId37"/>
      <w:footerReference w:type="first" r:id="rId38"/>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E1A" w:rsidRDefault="00EA2E1A" w:rsidP="00A60185">
      <w:pPr>
        <w:spacing w:after="0" w:line="240" w:lineRule="auto"/>
      </w:pPr>
      <w:r>
        <w:separator/>
      </w:r>
    </w:p>
  </w:endnote>
  <w:endnote w:type="continuationSeparator" w:id="0">
    <w:p w:rsidR="00EA2E1A" w:rsidRDefault="00EA2E1A"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21B" w:rsidRDefault="00B562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E1A" w:rsidRDefault="00EA2E1A">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E1A" w:rsidRDefault="00EA2E1A">
    <w:pPr>
      <w:pStyle w:val="Footer"/>
      <w:jc w:val="right"/>
    </w:pPr>
  </w:p>
  <w:p w:rsidR="00EA2E1A" w:rsidRDefault="00EA2E1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E1A" w:rsidRPr="008676DA" w:rsidRDefault="009C06B2">
    <w:pPr>
      <w:pStyle w:val="Footer"/>
      <w:jc w:val="right"/>
      <w:rPr>
        <w:rFonts w:cs="Arial"/>
      </w:rPr>
    </w:pPr>
    <w:r w:rsidRPr="008676DA">
      <w:rPr>
        <w:rFonts w:cs="Arial"/>
      </w:rPr>
      <w:fldChar w:fldCharType="begin"/>
    </w:r>
    <w:r w:rsidR="00EA2E1A" w:rsidRPr="008676DA">
      <w:rPr>
        <w:rFonts w:cs="Arial"/>
      </w:rPr>
      <w:instrText xml:space="preserve"> PAGE   \* MERGEFORMAT </w:instrText>
    </w:r>
    <w:r w:rsidRPr="008676DA">
      <w:rPr>
        <w:rFonts w:cs="Arial"/>
      </w:rPr>
      <w:fldChar w:fldCharType="separate"/>
    </w:r>
    <w:r w:rsidR="00B5621B">
      <w:rPr>
        <w:rFonts w:cs="Arial"/>
        <w:noProof/>
      </w:rPr>
      <w:t>7</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E1A" w:rsidRPr="00E5103E" w:rsidRDefault="009C06B2">
    <w:pPr>
      <w:pStyle w:val="Footer"/>
      <w:jc w:val="right"/>
      <w:rPr>
        <w:rFonts w:cs="Arial"/>
      </w:rPr>
    </w:pPr>
    <w:r w:rsidRPr="00E5103E">
      <w:rPr>
        <w:rFonts w:cs="Arial"/>
      </w:rPr>
      <w:fldChar w:fldCharType="begin"/>
    </w:r>
    <w:r w:rsidR="00EA2E1A" w:rsidRPr="00E5103E">
      <w:rPr>
        <w:rFonts w:cs="Arial"/>
      </w:rPr>
      <w:instrText xml:space="preserve"> PAGE   \* MERGEFORMAT </w:instrText>
    </w:r>
    <w:r w:rsidRPr="00E5103E">
      <w:rPr>
        <w:rFonts w:cs="Arial"/>
      </w:rPr>
      <w:fldChar w:fldCharType="separate"/>
    </w:r>
    <w:r w:rsidR="00EA2E1A">
      <w:rPr>
        <w:rFonts w:cs="Arial"/>
        <w:noProof/>
      </w:rPr>
      <w:t>1</w:t>
    </w:r>
    <w:r w:rsidRPr="00E5103E">
      <w:rPr>
        <w:rFonts w:cs="Arial"/>
      </w:rPr>
      <w:fldChar w:fldCharType="end"/>
    </w:r>
  </w:p>
  <w:p w:rsidR="00EA2E1A" w:rsidRDefault="00EA2E1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E1A" w:rsidRDefault="00EA2E1A">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rsidR="00EA2E1A" w:rsidRDefault="00B5621B">
        <w:pPr>
          <w:pStyle w:val="Footer"/>
          <w:jc w:val="center"/>
        </w:pPr>
        <w:r>
          <w:fldChar w:fldCharType="begin"/>
        </w:r>
        <w:r>
          <w:instrText xml:space="preserve"> PAGE   \* MERGEFORMAT </w:instrText>
        </w:r>
        <w:r>
          <w:fldChar w:fldCharType="separate"/>
        </w:r>
        <w:r w:rsidR="00EA2E1A">
          <w:rPr>
            <w:noProof/>
          </w:rPr>
          <w:t>26</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E1A" w:rsidRDefault="00EA2E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E1A" w:rsidRDefault="00EA2E1A" w:rsidP="00A60185">
      <w:pPr>
        <w:spacing w:after="0" w:line="240" w:lineRule="auto"/>
      </w:pPr>
      <w:r>
        <w:separator/>
      </w:r>
    </w:p>
  </w:footnote>
  <w:footnote w:type="continuationSeparator" w:id="0">
    <w:p w:rsidR="00EA2E1A" w:rsidRDefault="00EA2E1A" w:rsidP="00A60185">
      <w:pPr>
        <w:spacing w:after="0" w:line="240" w:lineRule="auto"/>
      </w:pPr>
      <w:r>
        <w:continuationSeparator/>
      </w:r>
    </w:p>
  </w:footnote>
  <w:footnote w:id="1">
    <w:p w:rsidR="00EA2E1A" w:rsidRPr="008676DA" w:rsidRDefault="00EA2E1A" w:rsidP="001955CD">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 xml:space="preserve">Protected species’ means all species listed under Part 13 of the EPBC Act, including whales and other cetaceans and </w:t>
      </w:r>
      <w:r>
        <w:rPr>
          <w:rFonts w:ascii="Arial" w:hAnsi="Arial" w:cs="Arial"/>
          <w:sz w:val="18"/>
          <w:lang w:val="en-US"/>
        </w:rPr>
        <w:t xml:space="preserve">listed </w:t>
      </w:r>
      <w:r w:rsidRPr="008676DA">
        <w:rPr>
          <w:rFonts w:ascii="Arial" w:hAnsi="Arial" w:cs="Arial"/>
          <w:sz w:val="18"/>
          <w:lang w:val="en-US"/>
        </w:rPr>
        <w:t xml:space="preserve">threatened, </w:t>
      </w:r>
      <w:r>
        <w:rPr>
          <w:rFonts w:ascii="Arial" w:hAnsi="Arial" w:cs="Arial"/>
          <w:sz w:val="18"/>
          <w:lang w:val="en-US"/>
        </w:rPr>
        <w:t xml:space="preserve">listed </w:t>
      </w:r>
      <w:r w:rsidRPr="008676DA">
        <w:rPr>
          <w:rFonts w:ascii="Arial" w:hAnsi="Arial" w:cs="Arial"/>
          <w:sz w:val="18"/>
          <w:lang w:val="en-US"/>
        </w:rPr>
        <w:t xml:space="preserve">marine and </w:t>
      </w:r>
      <w:r>
        <w:rPr>
          <w:rFonts w:ascii="Arial" w:hAnsi="Arial" w:cs="Arial"/>
          <w:sz w:val="18"/>
          <w:lang w:val="en-US"/>
        </w:rPr>
        <w:t xml:space="preserve">listed </w:t>
      </w:r>
      <w:r w:rsidRPr="008676DA">
        <w:rPr>
          <w:rFonts w:ascii="Arial" w:hAnsi="Arial" w:cs="Arial"/>
          <w:sz w:val="18"/>
          <w:lang w:val="en-US"/>
        </w:rPr>
        <w:t>migratory species.</w:t>
      </w:r>
    </w:p>
  </w:footnote>
  <w:footnote w:id="2">
    <w:p w:rsidR="00EA2E1A" w:rsidRPr="008676DA" w:rsidRDefault="00EA2E1A" w:rsidP="001955CD">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21B" w:rsidRDefault="00B562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21B" w:rsidRDefault="00B5621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21B" w:rsidRDefault="00B5621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E1A" w:rsidRDefault="009C06B2" w:rsidP="00E45765">
    <w:pPr>
      <w:pStyle w:val="Classification"/>
    </w:pPr>
    <w:r>
      <w:fldChar w:fldCharType="begin"/>
    </w:r>
    <w:r w:rsidR="00EA2E1A">
      <w:instrText xml:space="preserve"> DOCPROPERTY SecurityClassification \* MERGEFORMAT </w:instrText>
    </w:r>
    <w:r>
      <w:fldChar w:fldCharType="separate"/>
    </w:r>
    <w:r w:rsidR="00EA2E1A">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E1A" w:rsidRDefault="00EA2E1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E1A" w:rsidRDefault="00EA2E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F56AA34A"/>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DC9AB14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0F5E4A31"/>
    <w:multiLevelType w:val="multilevel"/>
    <w:tmpl w:val="BCF2359C"/>
    <w:lvl w:ilvl="0">
      <w:start w:val="1"/>
      <w:numFmt w:val="bullet"/>
      <w:lvlText w:val=""/>
      <w:lvlJc w:val="left"/>
      <w:pPr>
        <w:ind w:left="369" w:hanging="369"/>
      </w:pPr>
      <w:rPr>
        <w:rFonts w:ascii="Symbol" w:hAnsi="Symbol" w:hint="default"/>
      </w:rPr>
    </w:lvl>
    <w:lvl w:ilvl="1">
      <w:start w:val="1"/>
      <w:numFmt w:val="lowerLetter"/>
      <w:lvlText w:val="%2)"/>
      <w:lvlJc w:val="left"/>
      <w:pPr>
        <w:ind w:left="737" w:hanging="368"/>
      </w:pPr>
      <w:rPr>
        <w:rFonts w:hint="default"/>
      </w:rPr>
    </w:lvl>
    <w:lvl w:ilvl="2">
      <w:start w:val="1"/>
      <w:numFmt w:val="lowerRoman"/>
      <w:lvlText w:val="%3."/>
      <w:lvlJc w:val="righ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9"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11" w15:restartNumberingAfterBreak="0">
    <w:nsid w:val="176005A4"/>
    <w:multiLevelType w:val="multilevel"/>
    <w:tmpl w:val="BCF2359C"/>
    <w:lvl w:ilvl="0">
      <w:start w:val="1"/>
      <w:numFmt w:val="bullet"/>
      <w:lvlText w:val=""/>
      <w:lvlJc w:val="left"/>
      <w:pPr>
        <w:ind w:left="369" w:hanging="369"/>
      </w:pPr>
      <w:rPr>
        <w:rFonts w:ascii="Symbol" w:hAnsi="Symbol" w:hint="default"/>
      </w:rPr>
    </w:lvl>
    <w:lvl w:ilvl="1">
      <w:start w:val="1"/>
      <w:numFmt w:val="lowerLetter"/>
      <w:lvlText w:val="%2)"/>
      <w:lvlJc w:val="left"/>
      <w:pPr>
        <w:ind w:left="737" w:hanging="368"/>
      </w:pPr>
      <w:rPr>
        <w:rFonts w:hint="default"/>
      </w:rPr>
    </w:lvl>
    <w:lvl w:ilvl="2">
      <w:start w:val="1"/>
      <w:numFmt w:val="lowerRoman"/>
      <w:lvlText w:val="%3."/>
      <w:lvlJc w:val="righ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2"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1F745BC2"/>
    <w:multiLevelType w:val="multilevel"/>
    <w:tmpl w:val="E5E89F92"/>
    <w:numStyleLink w:val="BulletList"/>
  </w:abstractNum>
  <w:abstractNum w:abstractNumId="15" w15:restartNumberingAfterBreak="0">
    <w:nsid w:val="20EF19CB"/>
    <w:multiLevelType w:val="hybridMultilevel"/>
    <w:tmpl w:val="89A8855E"/>
    <w:lvl w:ilvl="0" w:tplc="04090001">
      <w:start w:val="1"/>
      <w:numFmt w:val="bullet"/>
      <w:lvlText w:val=""/>
      <w:lvlJc w:val="left"/>
      <w:pPr>
        <w:tabs>
          <w:tab w:val="num" w:pos="786"/>
        </w:tabs>
        <w:ind w:left="786" w:hanging="360"/>
      </w:pPr>
      <w:rPr>
        <w:rFonts w:ascii="Symbol" w:hAnsi="Symbol" w:hint="default"/>
        <w:color w:val="000000"/>
      </w:rPr>
    </w:lvl>
    <w:lvl w:ilvl="1" w:tplc="0C090003">
      <w:start w:val="1"/>
      <w:numFmt w:val="bullet"/>
      <w:lvlText w:val="o"/>
      <w:lvlJc w:val="left"/>
      <w:pPr>
        <w:tabs>
          <w:tab w:val="num" w:pos="1506"/>
        </w:tabs>
        <w:ind w:left="1506" w:hanging="360"/>
      </w:pPr>
      <w:rPr>
        <w:rFonts w:ascii="Courier New" w:hAnsi="Courier New" w:hint="default"/>
      </w:rPr>
    </w:lvl>
    <w:lvl w:ilvl="2" w:tplc="0C090005" w:tentative="1">
      <w:start w:val="1"/>
      <w:numFmt w:val="bullet"/>
      <w:lvlText w:val=""/>
      <w:lvlJc w:val="left"/>
      <w:pPr>
        <w:tabs>
          <w:tab w:val="num" w:pos="2226"/>
        </w:tabs>
        <w:ind w:left="2226" w:hanging="360"/>
      </w:pPr>
      <w:rPr>
        <w:rFonts w:ascii="Wingdings" w:hAnsi="Wingdings" w:hint="default"/>
      </w:rPr>
    </w:lvl>
    <w:lvl w:ilvl="3" w:tplc="0C090001">
      <w:start w:val="1"/>
      <w:numFmt w:val="bullet"/>
      <w:lvlText w:val=""/>
      <w:lvlJc w:val="left"/>
      <w:pPr>
        <w:tabs>
          <w:tab w:val="num" w:pos="2946"/>
        </w:tabs>
        <w:ind w:left="2946" w:hanging="360"/>
      </w:pPr>
      <w:rPr>
        <w:rFonts w:ascii="Symbol" w:hAnsi="Symbol" w:hint="default"/>
        <w:color w:val="000000"/>
      </w:rPr>
    </w:lvl>
    <w:lvl w:ilvl="4" w:tplc="0C090003" w:tentative="1">
      <w:start w:val="1"/>
      <w:numFmt w:val="bullet"/>
      <w:lvlText w:val="o"/>
      <w:lvlJc w:val="left"/>
      <w:pPr>
        <w:tabs>
          <w:tab w:val="num" w:pos="3666"/>
        </w:tabs>
        <w:ind w:left="3666" w:hanging="360"/>
      </w:pPr>
      <w:rPr>
        <w:rFonts w:ascii="Courier New" w:hAnsi="Courier New" w:hint="default"/>
      </w:rPr>
    </w:lvl>
    <w:lvl w:ilvl="5" w:tplc="0C090005" w:tentative="1">
      <w:start w:val="1"/>
      <w:numFmt w:val="bullet"/>
      <w:lvlText w:val=""/>
      <w:lvlJc w:val="left"/>
      <w:pPr>
        <w:tabs>
          <w:tab w:val="num" w:pos="4386"/>
        </w:tabs>
        <w:ind w:left="4386" w:hanging="360"/>
      </w:pPr>
      <w:rPr>
        <w:rFonts w:ascii="Wingdings" w:hAnsi="Wingdings" w:hint="default"/>
      </w:rPr>
    </w:lvl>
    <w:lvl w:ilvl="6" w:tplc="0C090001" w:tentative="1">
      <w:start w:val="1"/>
      <w:numFmt w:val="bullet"/>
      <w:lvlText w:val=""/>
      <w:lvlJc w:val="left"/>
      <w:pPr>
        <w:tabs>
          <w:tab w:val="num" w:pos="5106"/>
        </w:tabs>
        <w:ind w:left="5106" w:hanging="360"/>
      </w:pPr>
      <w:rPr>
        <w:rFonts w:ascii="Symbol" w:hAnsi="Symbol" w:hint="default"/>
      </w:rPr>
    </w:lvl>
    <w:lvl w:ilvl="7" w:tplc="0C090003" w:tentative="1">
      <w:start w:val="1"/>
      <w:numFmt w:val="bullet"/>
      <w:lvlText w:val="o"/>
      <w:lvlJc w:val="left"/>
      <w:pPr>
        <w:tabs>
          <w:tab w:val="num" w:pos="5826"/>
        </w:tabs>
        <w:ind w:left="5826" w:hanging="360"/>
      </w:pPr>
      <w:rPr>
        <w:rFonts w:ascii="Courier New" w:hAnsi="Courier New" w:hint="default"/>
      </w:rPr>
    </w:lvl>
    <w:lvl w:ilvl="8" w:tplc="0C090005" w:tentative="1">
      <w:start w:val="1"/>
      <w:numFmt w:val="bullet"/>
      <w:lvlText w:val=""/>
      <w:lvlJc w:val="left"/>
      <w:pPr>
        <w:tabs>
          <w:tab w:val="num" w:pos="6546"/>
        </w:tabs>
        <w:ind w:left="6546" w:hanging="360"/>
      </w:pPr>
      <w:rPr>
        <w:rFonts w:ascii="Wingdings" w:hAnsi="Wingdings" w:hint="default"/>
      </w:rPr>
    </w:lvl>
  </w:abstractNum>
  <w:abstractNum w:abstractNumId="16"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4"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5456429"/>
    <w:multiLevelType w:val="multilevel"/>
    <w:tmpl w:val="E898CC72"/>
    <w:numStyleLink w:val="KeyPoints"/>
  </w:abstractNum>
  <w:abstractNum w:abstractNumId="32"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6"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7"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8"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6"/>
  </w:num>
  <w:num w:numId="2">
    <w:abstractNumId w:val="3"/>
  </w:num>
  <w:num w:numId="3">
    <w:abstractNumId w:val="22"/>
  </w:num>
  <w:num w:numId="4">
    <w:abstractNumId w:val="1"/>
  </w:num>
  <w:num w:numId="5">
    <w:abstractNumId w:val="21"/>
  </w:num>
  <w:num w:numId="6">
    <w:abstractNumId w:val="31"/>
  </w:num>
  <w:num w:numId="7">
    <w:abstractNumId w:val="14"/>
  </w:num>
  <w:num w:numId="8">
    <w:abstractNumId w:val="7"/>
  </w:num>
  <w:num w:numId="9">
    <w:abstractNumId w:val="24"/>
  </w:num>
  <w:num w:numId="10">
    <w:abstractNumId w:val="33"/>
  </w:num>
  <w:num w:numId="11">
    <w:abstractNumId w:val="27"/>
  </w:num>
  <w:num w:numId="12">
    <w:abstractNumId w:val="9"/>
  </w:num>
  <w:num w:numId="13">
    <w:abstractNumId w:val="19"/>
  </w:num>
  <w:num w:numId="14">
    <w:abstractNumId w:val="34"/>
  </w:num>
  <w:num w:numId="15">
    <w:abstractNumId w:val="28"/>
  </w:num>
  <w:num w:numId="16">
    <w:abstractNumId w:val="4"/>
  </w:num>
  <w:num w:numId="17">
    <w:abstractNumId w:val="20"/>
  </w:num>
  <w:num w:numId="18">
    <w:abstractNumId w:val="16"/>
  </w:num>
  <w:num w:numId="19">
    <w:abstractNumId w:val="26"/>
  </w:num>
  <w:num w:numId="20">
    <w:abstractNumId w:val="18"/>
  </w:num>
  <w:num w:numId="21">
    <w:abstractNumId w:val="13"/>
  </w:num>
  <w:num w:numId="22">
    <w:abstractNumId w:val="17"/>
  </w:num>
  <w:num w:numId="23">
    <w:abstractNumId w:val="25"/>
  </w:num>
  <w:num w:numId="24">
    <w:abstractNumId w:val="30"/>
  </w:num>
  <w:num w:numId="25">
    <w:abstractNumId w:val="23"/>
  </w:num>
  <w:num w:numId="26">
    <w:abstractNumId w:val="10"/>
  </w:num>
  <w:num w:numId="27">
    <w:abstractNumId w:val="12"/>
  </w:num>
  <w:num w:numId="28">
    <w:abstractNumId w:val="29"/>
  </w:num>
  <w:num w:numId="29">
    <w:abstractNumId w:val="35"/>
  </w:num>
  <w:num w:numId="30">
    <w:abstractNumId w:val="37"/>
  </w:num>
  <w:num w:numId="31">
    <w:abstractNumId w:val="32"/>
  </w:num>
  <w:num w:numId="32">
    <w:abstractNumId w:val="1"/>
    <w:lvlOverride w:ilvl="0">
      <w:startOverride w:val="1"/>
    </w:lvlOverride>
  </w:num>
  <w:num w:numId="33">
    <w:abstractNumId w:val="5"/>
  </w:num>
  <w:num w:numId="34">
    <w:abstractNumId w:val="11"/>
  </w:num>
  <w:num w:numId="35">
    <w:abstractNumId w:val="8"/>
  </w:num>
  <w:num w:numId="36">
    <w:abstractNumId w:val="2"/>
  </w:num>
  <w:num w:numId="37">
    <w:abstractNumId w:val="0"/>
  </w:num>
  <w:num w:numId="38">
    <w:abstractNumId w:val="6"/>
  </w:num>
  <w:num w:numId="39">
    <w:abstractNumId w:val="15"/>
  </w:num>
  <w:num w:numId="40">
    <w:abstractNumId w:val="3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SecurityClassificationInHeader" w:val="False"/>
  </w:docVars>
  <w:rsids>
    <w:rsidRoot w:val="007430E0"/>
    <w:rsid w:val="00004AEE"/>
    <w:rsid w:val="00005CAA"/>
    <w:rsid w:val="00010210"/>
    <w:rsid w:val="00012D66"/>
    <w:rsid w:val="00015ADA"/>
    <w:rsid w:val="00020C99"/>
    <w:rsid w:val="00023109"/>
    <w:rsid w:val="000234AC"/>
    <w:rsid w:val="0002707B"/>
    <w:rsid w:val="00036CEC"/>
    <w:rsid w:val="0005148E"/>
    <w:rsid w:val="00072C5A"/>
    <w:rsid w:val="00074929"/>
    <w:rsid w:val="000759E5"/>
    <w:rsid w:val="00080211"/>
    <w:rsid w:val="00084AC6"/>
    <w:rsid w:val="00091608"/>
    <w:rsid w:val="0009295C"/>
    <w:rsid w:val="0009333C"/>
    <w:rsid w:val="0009704F"/>
    <w:rsid w:val="000A0F11"/>
    <w:rsid w:val="000A125A"/>
    <w:rsid w:val="000A5673"/>
    <w:rsid w:val="000A57CD"/>
    <w:rsid w:val="000B2634"/>
    <w:rsid w:val="000B3758"/>
    <w:rsid w:val="000B3BD8"/>
    <w:rsid w:val="000B7681"/>
    <w:rsid w:val="000B7B42"/>
    <w:rsid w:val="000C02B7"/>
    <w:rsid w:val="000C5100"/>
    <w:rsid w:val="000C5342"/>
    <w:rsid w:val="000C706A"/>
    <w:rsid w:val="000D2887"/>
    <w:rsid w:val="000D5286"/>
    <w:rsid w:val="000D5CB2"/>
    <w:rsid w:val="000D6D63"/>
    <w:rsid w:val="000E0081"/>
    <w:rsid w:val="000E07CF"/>
    <w:rsid w:val="000E2DA1"/>
    <w:rsid w:val="000E31C1"/>
    <w:rsid w:val="000F2CF2"/>
    <w:rsid w:val="00100BEF"/>
    <w:rsid w:val="0010546A"/>
    <w:rsid w:val="00111326"/>
    <w:rsid w:val="0011498E"/>
    <w:rsid w:val="00114C24"/>
    <w:rsid w:val="001179B2"/>
    <w:rsid w:val="00117A45"/>
    <w:rsid w:val="001224AE"/>
    <w:rsid w:val="00126E56"/>
    <w:rsid w:val="00126E5A"/>
    <w:rsid w:val="001337D4"/>
    <w:rsid w:val="00134C7B"/>
    <w:rsid w:val="00135FFF"/>
    <w:rsid w:val="00147C12"/>
    <w:rsid w:val="001527A1"/>
    <w:rsid w:val="001530DC"/>
    <w:rsid w:val="00154989"/>
    <w:rsid w:val="00155A9F"/>
    <w:rsid w:val="00160262"/>
    <w:rsid w:val="00165484"/>
    <w:rsid w:val="0016780A"/>
    <w:rsid w:val="00170BB5"/>
    <w:rsid w:val="001713FA"/>
    <w:rsid w:val="00173CFF"/>
    <w:rsid w:val="00173EBF"/>
    <w:rsid w:val="00175ED3"/>
    <w:rsid w:val="001842A2"/>
    <w:rsid w:val="001843CC"/>
    <w:rsid w:val="00187FA8"/>
    <w:rsid w:val="00192F5E"/>
    <w:rsid w:val="00193A4F"/>
    <w:rsid w:val="001955CD"/>
    <w:rsid w:val="00195D5C"/>
    <w:rsid w:val="00197772"/>
    <w:rsid w:val="001A51C8"/>
    <w:rsid w:val="001B4CA8"/>
    <w:rsid w:val="001B5EA1"/>
    <w:rsid w:val="001B5EDC"/>
    <w:rsid w:val="001B6CFC"/>
    <w:rsid w:val="001C4F3D"/>
    <w:rsid w:val="001D0CDC"/>
    <w:rsid w:val="001D1D82"/>
    <w:rsid w:val="001E115B"/>
    <w:rsid w:val="001E1182"/>
    <w:rsid w:val="00202C90"/>
    <w:rsid w:val="00213DE8"/>
    <w:rsid w:val="00216118"/>
    <w:rsid w:val="002209AB"/>
    <w:rsid w:val="00223011"/>
    <w:rsid w:val="002251E3"/>
    <w:rsid w:val="00227A95"/>
    <w:rsid w:val="002316BD"/>
    <w:rsid w:val="00231C67"/>
    <w:rsid w:val="002405D2"/>
    <w:rsid w:val="002473FC"/>
    <w:rsid w:val="002517B5"/>
    <w:rsid w:val="00252E3C"/>
    <w:rsid w:val="00262198"/>
    <w:rsid w:val="00262F89"/>
    <w:rsid w:val="00265044"/>
    <w:rsid w:val="002733EA"/>
    <w:rsid w:val="00283F82"/>
    <w:rsid w:val="00285F1B"/>
    <w:rsid w:val="00292B81"/>
    <w:rsid w:val="0029751A"/>
    <w:rsid w:val="002B18AE"/>
    <w:rsid w:val="002C1C93"/>
    <w:rsid w:val="002C5066"/>
    <w:rsid w:val="002C5813"/>
    <w:rsid w:val="002D4AAC"/>
    <w:rsid w:val="002F045A"/>
    <w:rsid w:val="002F0B87"/>
    <w:rsid w:val="002F3DE9"/>
    <w:rsid w:val="0030039D"/>
    <w:rsid w:val="003027AA"/>
    <w:rsid w:val="0030326F"/>
    <w:rsid w:val="00310701"/>
    <w:rsid w:val="00315980"/>
    <w:rsid w:val="00316F7F"/>
    <w:rsid w:val="003209A5"/>
    <w:rsid w:val="003218E8"/>
    <w:rsid w:val="00325E34"/>
    <w:rsid w:val="00330DCE"/>
    <w:rsid w:val="00331A72"/>
    <w:rsid w:val="00331E11"/>
    <w:rsid w:val="00334761"/>
    <w:rsid w:val="00337EBC"/>
    <w:rsid w:val="00341DCD"/>
    <w:rsid w:val="0034563E"/>
    <w:rsid w:val="00345A38"/>
    <w:rsid w:val="003518D6"/>
    <w:rsid w:val="00352C8B"/>
    <w:rsid w:val="0035460C"/>
    <w:rsid w:val="003556BD"/>
    <w:rsid w:val="00365147"/>
    <w:rsid w:val="00365F93"/>
    <w:rsid w:val="0037016E"/>
    <w:rsid w:val="00372908"/>
    <w:rsid w:val="00383020"/>
    <w:rsid w:val="00394D7E"/>
    <w:rsid w:val="003975FD"/>
    <w:rsid w:val="003B057D"/>
    <w:rsid w:val="003B60CC"/>
    <w:rsid w:val="003C1B25"/>
    <w:rsid w:val="003C2443"/>
    <w:rsid w:val="003C5DA3"/>
    <w:rsid w:val="003D1C8C"/>
    <w:rsid w:val="003D40D4"/>
    <w:rsid w:val="003D4BCD"/>
    <w:rsid w:val="003D6C2B"/>
    <w:rsid w:val="003E01D8"/>
    <w:rsid w:val="003E2100"/>
    <w:rsid w:val="003E2784"/>
    <w:rsid w:val="003E4571"/>
    <w:rsid w:val="003F4C32"/>
    <w:rsid w:val="003F6F5B"/>
    <w:rsid w:val="004024F6"/>
    <w:rsid w:val="0040342D"/>
    <w:rsid w:val="00405920"/>
    <w:rsid w:val="00406F4C"/>
    <w:rsid w:val="0041192D"/>
    <w:rsid w:val="00412898"/>
    <w:rsid w:val="00413EE1"/>
    <w:rsid w:val="00416794"/>
    <w:rsid w:val="0042128E"/>
    <w:rsid w:val="004228AA"/>
    <w:rsid w:val="00432B60"/>
    <w:rsid w:val="00440106"/>
    <w:rsid w:val="00440698"/>
    <w:rsid w:val="00443334"/>
    <w:rsid w:val="00446EEE"/>
    <w:rsid w:val="004540E2"/>
    <w:rsid w:val="00454454"/>
    <w:rsid w:val="00462FA1"/>
    <w:rsid w:val="00464825"/>
    <w:rsid w:val="00465CAD"/>
    <w:rsid w:val="00466117"/>
    <w:rsid w:val="00467924"/>
    <w:rsid w:val="004712A5"/>
    <w:rsid w:val="0047266F"/>
    <w:rsid w:val="00473465"/>
    <w:rsid w:val="00476D6B"/>
    <w:rsid w:val="00484340"/>
    <w:rsid w:val="004846F3"/>
    <w:rsid w:val="00492C16"/>
    <w:rsid w:val="004974D5"/>
    <w:rsid w:val="004A0678"/>
    <w:rsid w:val="004A48A3"/>
    <w:rsid w:val="004B0D92"/>
    <w:rsid w:val="004B0EC0"/>
    <w:rsid w:val="004B66F1"/>
    <w:rsid w:val="004C22C6"/>
    <w:rsid w:val="004C3EA0"/>
    <w:rsid w:val="004C4525"/>
    <w:rsid w:val="004D54FA"/>
    <w:rsid w:val="004E4694"/>
    <w:rsid w:val="004E7333"/>
    <w:rsid w:val="004F7169"/>
    <w:rsid w:val="00500D66"/>
    <w:rsid w:val="005037E3"/>
    <w:rsid w:val="00507B96"/>
    <w:rsid w:val="00514C8E"/>
    <w:rsid w:val="00521216"/>
    <w:rsid w:val="005261E2"/>
    <w:rsid w:val="00531DBF"/>
    <w:rsid w:val="00537212"/>
    <w:rsid w:val="00545759"/>
    <w:rsid w:val="00545BE0"/>
    <w:rsid w:val="00546930"/>
    <w:rsid w:val="00550A05"/>
    <w:rsid w:val="00554C6A"/>
    <w:rsid w:val="0056053F"/>
    <w:rsid w:val="00562E85"/>
    <w:rsid w:val="0056332F"/>
    <w:rsid w:val="005703FD"/>
    <w:rsid w:val="00570B3F"/>
    <w:rsid w:val="005719B3"/>
    <w:rsid w:val="0057295E"/>
    <w:rsid w:val="00573C78"/>
    <w:rsid w:val="005814EC"/>
    <w:rsid w:val="00581C39"/>
    <w:rsid w:val="00590037"/>
    <w:rsid w:val="005903B6"/>
    <w:rsid w:val="00595154"/>
    <w:rsid w:val="00596B5C"/>
    <w:rsid w:val="005A0247"/>
    <w:rsid w:val="005A126E"/>
    <w:rsid w:val="005A452F"/>
    <w:rsid w:val="005A680D"/>
    <w:rsid w:val="005B140D"/>
    <w:rsid w:val="005B6E1B"/>
    <w:rsid w:val="005C1EBA"/>
    <w:rsid w:val="005C1FEA"/>
    <w:rsid w:val="005C3495"/>
    <w:rsid w:val="005E3DFC"/>
    <w:rsid w:val="005E5942"/>
    <w:rsid w:val="005E60AF"/>
    <w:rsid w:val="005F1DEA"/>
    <w:rsid w:val="00607FC9"/>
    <w:rsid w:val="00616AF2"/>
    <w:rsid w:val="00622FE1"/>
    <w:rsid w:val="0062521C"/>
    <w:rsid w:val="00630013"/>
    <w:rsid w:val="00630A2B"/>
    <w:rsid w:val="00632DC7"/>
    <w:rsid w:val="00632E3E"/>
    <w:rsid w:val="006357FB"/>
    <w:rsid w:val="006406FC"/>
    <w:rsid w:val="00640E57"/>
    <w:rsid w:val="00645C89"/>
    <w:rsid w:val="00646122"/>
    <w:rsid w:val="00653E16"/>
    <w:rsid w:val="00655D29"/>
    <w:rsid w:val="00657220"/>
    <w:rsid w:val="00657362"/>
    <w:rsid w:val="0066104B"/>
    <w:rsid w:val="00661AEF"/>
    <w:rsid w:val="006655EE"/>
    <w:rsid w:val="00667C10"/>
    <w:rsid w:val="00667EF4"/>
    <w:rsid w:val="00673D65"/>
    <w:rsid w:val="00676FCA"/>
    <w:rsid w:val="00677177"/>
    <w:rsid w:val="0068612E"/>
    <w:rsid w:val="00687C92"/>
    <w:rsid w:val="0069534E"/>
    <w:rsid w:val="0069669C"/>
    <w:rsid w:val="006A1200"/>
    <w:rsid w:val="006A32D6"/>
    <w:rsid w:val="006A4F4E"/>
    <w:rsid w:val="006A6C23"/>
    <w:rsid w:val="006A6CDE"/>
    <w:rsid w:val="006B0428"/>
    <w:rsid w:val="006B14DB"/>
    <w:rsid w:val="006B21C4"/>
    <w:rsid w:val="006C4A1A"/>
    <w:rsid w:val="006D0393"/>
    <w:rsid w:val="006D1A83"/>
    <w:rsid w:val="006E1CFE"/>
    <w:rsid w:val="006F10C4"/>
    <w:rsid w:val="006F40E9"/>
    <w:rsid w:val="006F5603"/>
    <w:rsid w:val="006F7B87"/>
    <w:rsid w:val="00701400"/>
    <w:rsid w:val="007037CF"/>
    <w:rsid w:val="007167C0"/>
    <w:rsid w:val="00720481"/>
    <w:rsid w:val="0072431A"/>
    <w:rsid w:val="00731E4A"/>
    <w:rsid w:val="00733193"/>
    <w:rsid w:val="00737720"/>
    <w:rsid w:val="007430E0"/>
    <w:rsid w:val="00744DDA"/>
    <w:rsid w:val="00745E03"/>
    <w:rsid w:val="00752270"/>
    <w:rsid w:val="0075732A"/>
    <w:rsid w:val="007600F8"/>
    <w:rsid w:val="00760262"/>
    <w:rsid w:val="0076310C"/>
    <w:rsid w:val="007637F0"/>
    <w:rsid w:val="00763ACB"/>
    <w:rsid w:val="0076744F"/>
    <w:rsid w:val="00767BCE"/>
    <w:rsid w:val="00767EFC"/>
    <w:rsid w:val="007707DE"/>
    <w:rsid w:val="00770B5D"/>
    <w:rsid w:val="007715BC"/>
    <w:rsid w:val="007752F1"/>
    <w:rsid w:val="0077660D"/>
    <w:rsid w:val="00776768"/>
    <w:rsid w:val="007777A6"/>
    <w:rsid w:val="0078187A"/>
    <w:rsid w:val="00787706"/>
    <w:rsid w:val="00794ED8"/>
    <w:rsid w:val="007A067E"/>
    <w:rsid w:val="007A244C"/>
    <w:rsid w:val="007A2573"/>
    <w:rsid w:val="007A5B33"/>
    <w:rsid w:val="007B106C"/>
    <w:rsid w:val="007B1A4E"/>
    <w:rsid w:val="007B3D05"/>
    <w:rsid w:val="007B5503"/>
    <w:rsid w:val="007C179C"/>
    <w:rsid w:val="007C21E3"/>
    <w:rsid w:val="007C6BB3"/>
    <w:rsid w:val="007D14B4"/>
    <w:rsid w:val="007D3AD7"/>
    <w:rsid w:val="007D5912"/>
    <w:rsid w:val="007E24F6"/>
    <w:rsid w:val="007E6086"/>
    <w:rsid w:val="007F4B4E"/>
    <w:rsid w:val="00800F64"/>
    <w:rsid w:val="00801050"/>
    <w:rsid w:val="00802F0B"/>
    <w:rsid w:val="00810A67"/>
    <w:rsid w:val="008155BE"/>
    <w:rsid w:val="00817E0C"/>
    <w:rsid w:val="00823C8E"/>
    <w:rsid w:val="00833CF7"/>
    <w:rsid w:val="00834CDE"/>
    <w:rsid w:val="00841352"/>
    <w:rsid w:val="00842464"/>
    <w:rsid w:val="0084431D"/>
    <w:rsid w:val="00845601"/>
    <w:rsid w:val="00855C5C"/>
    <w:rsid w:val="00857041"/>
    <w:rsid w:val="008679B5"/>
    <w:rsid w:val="008971AC"/>
    <w:rsid w:val="00897590"/>
    <w:rsid w:val="008A3C96"/>
    <w:rsid w:val="008B4019"/>
    <w:rsid w:val="008B51A6"/>
    <w:rsid w:val="008B65C9"/>
    <w:rsid w:val="008C2D4A"/>
    <w:rsid w:val="008C4B2D"/>
    <w:rsid w:val="008D3900"/>
    <w:rsid w:val="008D66B2"/>
    <w:rsid w:val="008D6E1D"/>
    <w:rsid w:val="008F0BE8"/>
    <w:rsid w:val="008F39B4"/>
    <w:rsid w:val="008F4162"/>
    <w:rsid w:val="00900735"/>
    <w:rsid w:val="00903E02"/>
    <w:rsid w:val="009062E5"/>
    <w:rsid w:val="00907B15"/>
    <w:rsid w:val="00913175"/>
    <w:rsid w:val="00916EDB"/>
    <w:rsid w:val="00920861"/>
    <w:rsid w:val="00922B13"/>
    <w:rsid w:val="009242EF"/>
    <w:rsid w:val="00932291"/>
    <w:rsid w:val="00932861"/>
    <w:rsid w:val="00932F9B"/>
    <w:rsid w:val="0093408E"/>
    <w:rsid w:val="00937BE3"/>
    <w:rsid w:val="00940EB7"/>
    <w:rsid w:val="00952DDF"/>
    <w:rsid w:val="009556C5"/>
    <w:rsid w:val="009610A3"/>
    <w:rsid w:val="00963818"/>
    <w:rsid w:val="00963B6A"/>
    <w:rsid w:val="00970950"/>
    <w:rsid w:val="00973827"/>
    <w:rsid w:val="009756DE"/>
    <w:rsid w:val="00977BF3"/>
    <w:rsid w:val="009812D4"/>
    <w:rsid w:val="009920D8"/>
    <w:rsid w:val="009952F5"/>
    <w:rsid w:val="009B38BE"/>
    <w:rsid w:val="009C06B2"/>
    <w:rsid w:val="009C3D0F"/>
    <w:rsid w:val="009D4848"/>
    <w:rsid w:val="009D5C6F"/>
    <w:rsid w:val="009E1513"/>
    <w:rsid w:val="009E1B19"/>
    <w:rsid w:val="009E33BE"/>
    <w:rsid w:val="009F35E2"/>
    <w:rsid w:val="009F65F9"/>
    <w:rsid w:val="009F68BA"/>
    <w:rsid w:val="00A01825"/>
    <w:rsid w:val="00A06277"/>
    <w:rsid w:val="00A069DD"/>
    <w:rsid w:val="00A079DC"/>
    <w:rsid w:val="00A106C9"/>
    <w:rsid w:val="00A111C2"/>
    <w:rsid w:val="00A209FA"/>
    <w:rsid w:val="00A21501"/>
    <w:rsid w:val="00A24E88"/>
    <w:rsid w:val="00A338E7"/>
    <w:rsid w:val="00A35CAA"/>
    <w:rsid w:val="00A36E7F"/>
    <w:rsid w:val="00A41E65"/>
    <w:rsid w:val="00A435AB"/>
    <w:rsid w:val="00A43E0A"/>
    <w:rsid w:val="00A530C4"/>
    <w:rsid w:val="00A530C7"/>
    <w:rsid w:val="00A55F5B"/>
    <w:rsid w:val="00A579FF"/>
    <w:rsid w:val="00A60185"/>
    <w:rsid w:val="00A62262"/>
    <w:rsid w:val="00A661EA"/>
    <w:rsid w:val="00A7740B"/>
    <w:rsid w:val="00A830E5"/>
    <w:rsid w:val="00A87135"/>
    <w:rsid w:val="00A90DD3"/>
    <w:rsid w:val="00A93280"/>
    <w:rsid w:val="00A951EA"/>
    <w:rsid w:val="00AA2548"/>
    <w:rsid w:val="00AA522C"/>
    <w:rsid w:val="00AA58C4"/>
    <w:rsid w:val="00AA7003"/>
    <w:rsid w:val="00AB11C8"/>
    <w:rsid w:val="00AC08A8"/>
    <w:rsid w:val="00AC1134"/>
    <w:rsid w:val="00AC5639"/>
    <w:rsid w:val="00AD56C8"/>
    <w:rsid w:val="00AD58F2"/>
    <w:rsid w:val="00AE75F2"/>
    <w:rsid w:val="00B0512A"/>
    <w:rsid w:val="00B0529F"/>
    <w:rsid w:val="00B114BE"/>
    <w:rsid w:val="00B1418B"/>
    <w:rsid w:val="00B21195"/>
    <w:rsid w:val="00B24B22"/>
    <w:rsid w:val="00B25310"/>
    <w:rsid w:val="00B32F8F"/>
    <w:rsid w:val="00B3492A"/>
    <w:rsid w:val="00B34E8A"/>
    <w:rsid w:val="00B42587"/>
    <w:rsid w:val="00B54DE9"/>
    <w:rsid w:val="00B553EC"/>
    <w:rsid w:val="00B55E3F"/>
    <w:rsid w:val="00B5621B"/>
    <w:rsid w:val="00B6012C"/>
    <w:rsid w:val="00B63C1E"/>
    <w:rsid w:val="00B75D27"/>
    <w:rsid w:val="00B93DD0"/>
    <w:rsid w:val="00B97732"/>
    <w:rsid w:val="00BA65A8"/>
    <w:rsid w:val="00BA6D19"/>
    <w:rsid w:val="00BA7461"/>
    <w:rsid w:val="00BA7A53"/>
    <w:rsid w:val="00BA7DA9"/>
    <w:rsid w:val="00BB2835"/>
    <w:rsid w:val="00BB524F"/>
    <w:rsid w:val="00BB6B05"/>
    <w:rsid w:val="00BC4215"/>
    <w:rsid w:val="00BD1A6F"/>
    <w:rsid w:val="00BD26B8"/>
    <w:rsid w:val="00BE0F48"/>
    <w:rsid w:val="00BE11EE"/>
    <w:rsid w:val="00BE124F"/>
    <w:rsid w:val="00BE6D3C"/>
    <w:rsid w:val="00BE7852"/>
    <w:rsid w:val="00BF6CE3"/>
    <w:rsid w:val="00BF7CEE"/>
    <w:rsid w:val="00C03880"/>
    <w:rsid w:val="00C03E64"/>
    <w:rsid w:val="00C135CF"/>
    <w:rsid w:val="00C25590"/>
    <w:rsid w:val="00C2683F"/>
    <w:rsid w:val="00C3184D"/>
    <w:rsid w:val="00C32ABB"/>
    <w:rsid w:val="00C409ED"/>
    <w:rsid w:val="00C4714E"/>
    <w:rsid w:val="00C51CCA"/>
    <w:rsid w:val="00C5504F"/>
    <w:rsid w:val="00C57B55"/>
    <w:rsid w:val="00C63376"/>
    <w:rsid w:val="00C736E9"/>
    <w:rsid w:val="00C74F97"/>
    <w:rsid w:val="00C8276E"/>
    <w:rsid w:val="00C842AC"/>
    <w:rsid w:val="00C96688"/>
    <w:rsid w:val="00CA0723"/>
    <w:rsid w:val="00CA4F05"/>
    <w:rsid w:val="00CA6831"/>
    <w:rsid w:val="00CA6992"/>
    <w:rsid w:val="00CB1690"/>
    <w:rsid w:val="00CB522F"/>
    <w:rsid w:val="00CC4365"/>
    <w:rsid w:val="00CD11B0"/>
    <w:rsid w:val="00CD6F16"/>
    <w:rsid w:val="00CE5C2A"/>
    <w:rsid w:val="00CE71C2"/>
    <w:rsid w:val="00CE773C"/>
    <w:rsid w:val="00CF20F6"/>
    <w:rsid w:val="00CF34E9"/>
    <w:rsid w:val="00CF3EEC"/>
    <w:rsid w:val="00CF42D5"/>
    <w:rsid w:val="00CF4EDA"/>
    <w:rsid w:val="00D021CB"/>
    <w:rsid w:val="00D0407E"/>
    <w:rsid w:val="00D10F1A"/>
    <w:rsid w:val="00D116F8"/>
    <w:rsid w:val="00D16C5F"/>
    <w:rsid w:val="00D17596"/>
    <w:rsid w:val="00D21D54"/>
    <w:rsid w:val="00D22640"/>
    <w:rsid w:val="00D2475A"/>
    <w:rsid w:val="00D25D86"/>
    <w:rsid w:val="00D26D3A"/>
    <w:rsid w:val="00D275D0"/>
    <w:rsid w:val="00D4232A"/>
    <w:rsid w:val="00D45EE3"/>
    <w:rsid w:val="00D50618"/>
    <w:rsid w:val="00D509E9"/>
    <w:rsid w:val="00D53B1C"/>
    <w:rsid w:val="00D54C2A"/>
    <w:rsid w:val="00D859EB"/>
    <w:rsid w:val="00D879A7"/>
    <w:rsid w:val="00D918F9"/>
    <w:rsid w:val="00DA123F"/>
    <w:rsid w:val="00DA1B12"/>
    <w:rsid w:val="00DA54C9"/>
    <w:rsid w:val="00DA6739"/>
    <w:rsid w:val="00DA6CAE"/>
    <w:rsid w:val="00DB1A9E"/>
    <w:rsid w:val="00DB31D6"/>
    <w:rsid w:val="00DB4005"/>
    <w:rsid w:val="00DC34EB"/>
    <w:rsid w:val="00DD28A1"/>
    <w:rsid w:val="00DD6BC9"/>
    <w:rsid w:val="00DD7A6B"/>
    <w:rsid w:val="00DE44A8"/>
    <w:rsid w:val="00DF15DD"/>
    <w:rsid w:val="00DF1E5B"/>
    <w:rsid w:val="00DF2275"/>
    <w:rsid w:val="00DF2B4E"/>
    <w:rsid w:val="00DF3F5E"/>
    <w:rsid w:val="00DF5653"/>
    <w:rsid w:val="00E0046F"/>
    <w:rsid w:val="00E03D6A"/>
    <w:rsid w:val="00E0596E"/>
    <w:rsid w:val="00E06F66"/>
    <w:rsid w:val="00E156E8"/>
    <w:rsid w:val="00E356E5"/>
    <w:rsid w:val="00E36F81"/>
    <w:rsid w:val="00E45765"/>
    <w:rsid w:val="00E5098C"/>
    <w:rsid w:val="00E53FFD"/>
    <w:rsid w:val="00E60213"/>
    <w:rsid w:val="00E63A1B"/>
    <w:rsid w:val="00E661B2"/>
    <w:rsid w:val="00E6717C"/>
    <w:rsid w:val="00E74D29"/>
    <w:rsid w:val="00E74E24"/>
    <w:rsid w:val="00E77469"/>
    <w:rsid w:val="00E832EC"/>
    <w:rsid w:val="00E83C74"/>
    <w:rsid w:val="00E83CEE"/>
    <w:rsid w:val="00E9171B"/>
    <w:rsid w:val="00E91F18"/>
    <w:rsid w:val="00E9226D"/>
    <w:rsid w:val="00E97790"/>
    <w:rsid w:val="00EA2E1A"/>
    <w:rsid w:val="00EA416C"/>
    <w:rsid w:val="00EA48C9"/>
    <w:rsid w:val="00EA5941"/>
    <w:rsid w:val="00EB2CED"/>
    <w:rsid w:val="00EB60CE"/>
    <w:rsid w:val="00EB7D53"/>
    <w:rsid w:val="00ED508C"/>
    <w:rsid w:val="00EE3146"/>
    <w:rsid w:val="00EE566B"/>
    <w:rsid w:val="00EF50BB"/>
    <w:rsid w:val="00EF53FF"/>
    <w:rsid w:val="00F00192"/>
    <w:rsid w:val="00F01DF6"/>
    <w:rsid w:val="00F0340D"/>
    <w:rsid w:val="00F059A6"/>
    <w:rsid w:val="00F23756"/>
    <w:rsid w:val="00F2523A"/>
    <w:rsid w:val="00F25FFA"/>
    <w:rsid w:val="00F310D2"/>
    <w:rsid w:val="00F36F3D"/>
    <w:rsid w:val="00F477BD"/>
    <w:rsid w:val="00F53491"/>
    <w:rsid w:val="00F55DF3"/>
    <w:rsid w:val="00F65A1C"/>
    <w:rsid w:val="00F66F50"/>
    <w:rsid w:val="00F750B4"/>
    <w:rsid w:val="00F82FF8"/>
    <w:rsid w:val="00F8330D"/>
    <w:rsid w:val="00F84305"/>
    <w:rsid w:val="00F8485C"/>
    <w:rsid w:val="00F87149"/>
    <w:rsid w:val="00F87358"/>
    <w:rsid w:val="00F87FFE"/>
    <w:rsid w:val="00F90987"/>
    <w:rsid w:val="00F954C9"/>
    <w:rsid w:val="00FA4CF0"/>
    <w:rsid w:val="00FA61AA"/>
    <w:rsid w:val="00FA69A4"/>
    <w:rsid w:val="00FB1279"/>
    <w:rsid w:val="00FB1495"/>
    <w:rsid w:val="00FC6746"/>
    <w:rsid w:val="00FD0BEE"/>
    <w:rsid w:val="00FD1694"/>
    <w:rsid w:val="00FD7636"/>
    <w:rsid w:val="00FE3229"/>
    <w:rsid w:val="00FE74C3"/>
    <w:rsid w:val="00FF215C"/>
    <w:rsid w:val="00FF4706"/>
    <w:rsid w:val="00FF49E8"/>
    <w:rsid w:val="00FF560F"/>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character" w:styleId="FollowedHyperlink">
    <w:name w:val="FollowedHyperlink"/>
    <w:basedOn w:val="DefaultParagraphFont"/>
    <w:uiPriority w:val="99"/>
    <w:semiHidden/>
    <w:unhideWhenUsed/>
    <w:rsid w:val="006A6C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sasardines.com.au/wp-content/uploads/2015/07/2015-Wildlife-Interactions-Code-Of-Practice-13.pdf" TargetMode="External"/><Relationship Id="rId26" Type="http://schemas.openxmlformats.org/officeDocument/2006/relationships/hyperlink" Target="http://www.environment.gov.au/resource/guidelines-ecologically-sustainable-management-fisheries"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environment.gov.au/system/files/pages/68608772-df30-455e-9aa9-379ed843eb33/files/ecological-assessment-sa-sardine-fishery-reassessment-report-jul-2014.pdf"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pir.sa.gov.au/__data/assets/pdf_file/0004/270931/South_Australian_Sardine_Sardinops_sagax_Fishery_Stock_Assessment_Report_2015._Report_to_PIRSA_Fisheries_and_Aquaculture.pdf" TargetMode="External"/><Relationship Id="rId25" Type="http://schemas.openxmlformats.org/officeDocument/2006/relationships/footer" Target="footer5.xml"/><Relationship Id="rId33" Type="http://schemas.openxmlformats.org/officeDocument/2006/relationships/header" Target="header4.xml"/><Relationship Id="rId38"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yperlink" Target="http://pir.sa.gov.au/__data/assets/pdf_file/0005/12776/Sardine_Management_Plan.pdf" TargetMode="External"/><Relationship Id="rId20" Type="http://schemas.openxmlformats.org/officeDocument/2006/relationships/hyperlink" Target="http://pir.sa.gov.au/__data/assets/pdf_file/0006/264732/Operational_Interactions_with_Threatened_Endangered_or_Protected_Species_in_South_Australian_Managed_Fisheries._Data_Summary_2007_08_to_2013_14._Report_to_PIRSA_Fisheries_and_Aquaculture.pdf" TargetMode="External"/><Relationship Id="rId29" Type="http://schemas.openxmlformats.org/officeDocument/2006/relationships/hyperlink" Target="http://www.sasardines.com.au/wp-content/uploads/2015/07/2015-Wildlife-Interactions-Code-Of-Practice-1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hyperlink" Target="http://pir.sa.gov.au/__data/assets/pdf_file/0004/270931/South_Australian_Sardine_Sardinops_sagax_Fishery_Stock_Assessment_Report_2015._Report_to_PIRSA_Fisheries_and_Aquaculture.pdf" TargetMode="Externa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3.emf"/><Relationship Id="rId28" Type="http://schemas.openxmlformats.org/officeDocument/2006/relationships/hyperlink" Target="http://pir.sa.gov.au/__data/assets/pdf_file/0005/12776/Sardine_Management_Plan.pdf" TargetMode="External"/><Relationship Id="rId36" Type="http://schemas.openxmlformats.org/officeDocument/2006/relationships/footer" Target="footer7.xml"/><Relationship Id="rId10" Type="http://schemas.openxmlformats.org/officeDocument/2006/relationships/header" Target="header1.xml"/><Relationship Id="rId19" Type="http://schemas.openxmlformats.org/officeDocument/2006/relationships/hyperlink" Target="http://pir.sa.gov.au/__data/assets/pdf_file/0004/243688/Effectiveness_of_the_industry_Code_of_Practice_in_mitigating_operational_interactions_of_the_South_Australian_Sardine_Fishery_with_the_short-beaked_common_dolphin_Delphinus_delphis._Report_to_PIRSA_Fi" TargetMode="External"/><Relationship Id="rId31" Type="http://schemas.openxmlformats.org/officeDocument/2006/relationships/hyperlink" Target="http://pir.sa.gov.au/__data/assets/pdf_file/0009/271278/Effectiveness_of_an_industry_Code_of_Practice_in_mitigating_the_operational_interactions_of_the_South_Australian_Sardine_Fishery_with_the_short-beaked_common_dolphin_Delphinus_delphis.pd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www.environment.gov.au/topics/marine/marine-bioregional-plans/south-west" TargetMode="External"/><Relationship Id="rId27" Type="http://schemas.openxmlformats.org/officeDocument/2006/relationships/hyperlink" Target="http://pir.sa.gov.au/__data/assets/pdf_file/0006/264732/Operational_Interactions_with_Threatened_Endangered_or_Protected_Species_in_South_Australian_Managed_Fisheries._Data_Summary_2007_08_to_2013_14._Report_to_PIRSA_Fisheries_and_Aquaculture.pdf" TargetMode="External"/><Relationship Id="rId30" Type="http://schemas.openxmlformats.org/officeDocument/2006/relationships/hyperlink" Target="http://fish.gov.au/reports/finfish/Pages/australian_sardine.aspx" TargetMode="External"/><Relationship Id="rId35"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315D14-EA68-4074-AF25-C24496046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BC44F28D.dotm</Template>
  <TotalTime>0</TotalTime>
  <Pages>28</Pages>
  <Words>8207</Words>
  <Characters>46785</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SA Sardine Fishery - August 2016</dc:title>
  <dc:creator/>
  <cp:lastModifiedBy/>
  <cp:revision>1</cp:revision>
  <dcterms:created xsi:type="dcterms:W3CDTF">2016-09-06T03:33:00Z</dcterms:created>
  <dcterms:modified xsi:type="dcterms:W3CDTF">2016-09-06T03:34:00Z</dcterms:modified>
</cp:coreProperties>
</file>