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A89" w:rsidRPr="00BF7D9E" w:rsidRDefault="00DA6A89" w:rsidP="00DA6A89">
      <w:pPr>
        <w:widowControl w:val="0"/>
        <w:tabs>
          <w:tab w:val="left" w:pos="6700"/>
        </w:tabs>
        <w:spacing w:after="120"/>
        <w:jc w:val="center"/>
        <w:rPr>
          <w:b/>
          <w:sz w:val="48"/>
        </w:rPr>
      </w:pPr>
      <w:r w:rsidRPr="00BF7D9E">
        <w:rPr>
          <w:noProof/>
        </w:rPr>
        <w:drawing>
          <wp:anchor distT="0" distB="0" distL="114300" distR="114300" simplePos="0" relativeHeight="251663360" behindDoc="0" locked="0" layoutInCell="1" allowOverlap="1">
            <wp:simplePos x="0" y="0"/>
            <wp:positionH relativeFrom="column">
              <wp:align>center</wp:align>
            </wp:positionH>
            <wp:positionV relativeFrom="paragraph">
              <wp:posOffset>0</wp:posOffset>
            </wp:positionV>
            <wp:extent cx="6404610" cy="1883410"/>
            <wp:effectExtent l="0" t="0" r="0" b="0"/>
            <wp:wrapSquare wrapText="right"/>
            <wp:docPr id="5" name="Picture 5" descr="stacked-sew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acked-sewpc"/>
                    <pic:cNvPicPr>
                      <a:picLocks noChangeAspect="1" noChangeArrowheads="1"/>
                    </pic:cNvPicPr>
                  </pic:nvPicPr>
                  <pic:blipFill>
                    <a:blip r:embed="rId8" cstate="print"/>
                    <a:srcRect/>
                    <a:stretch>
                      <a:fillRect/>
                    </a:stretch>
                  </pic:blipFill>
                  <pic:spPr bwMode="auto">
                    <a:xfrm>
                      <a:off x="0" y="0"/>
                      <a:ext cx="6404610" cy="1883410"/>
                    </a:xfrm>
                    <a:prstGeom prst="rect">
                      <a:avLst/>
                    </a:prstGeom>
                    <a:noFill/>
                    <a:ln w="9525">
                      <a:noFill/>
                      <a:miter lim="800000"/>
                      <a:headEnd/>
                      <a:tailEnd/>
                    </a:ln>
                  </pic:spPr>
                </pic:pic>
              </a:graphicData>
            </a:graphic>
          </wp:anchor>
        </w:drawing>
      </w:r>
    </w:p>
    <w:p w:rsidR="00DA6A89" w:rsidRPr="00BF7D9E" w:rsidRDefault="00DA6A89" w:rsidP="00DA6A89">
      <w:pPr>
        <w:widowControl w:val="0"/>
        <w:tabs>
          <w:tab w:val="left" w:pos="6700"/>
        </w:tabs>
        <w:spacing w:after="120"/>
        <w:jc w:val="center"/>
        <w:rPr>
          <w:b/>
          <w:sz w:val="48"/>
        </w:rPr>
      </w:pPr>
    </w:p>
    <w:p w:rsidR="00DA6A89" w:rsidRPr="00BF7D9E" w:rsidRDefault="00DA6A89" w:rsidP="00DA6A89">
      <w:pPr>
        <w:widowControl w:val="0"/>
        <w:tabs>
          <w:tab w:val="left" w:pos="6700"/>
        </w:tabs>
        <w:spacing w:after="120"/>
        <w:rPr>
          <w:b/>
          <w:sz w:val="48"/>
        </w:rPr>
      </w:pPr>
    </w:p>
    <w:p w:rsidR="00DA6A89" w:rsidRPr="00BF7D9E" w:rsidRDefault="00DA6A89" w:rsidP="00DA6A89">
      <w:pPr>
        <w:widowControl w:val="0"/>
        <w:tabs>
          <w:tab w:val="left" w:pos="6700"/>
        </w:tabs>
        <w:spacing w:after="120"/>
        <w:rPr>
          <w:b/>
          <w:sz w:val="48"/>
        </w:rPr>
      </w:pPr>
    </w:p>
    <w:p w:rsidR="00DA6A89" w:rsidRPr="00BF7D9E" w:rsidRDefault="00DA6A89" w:rsidP="00DA6A89">
      <w:pPr>
        <w:widowControl w:val="0"/>
        <w:tabs>
          <w:tab w:val="left" w:pos="6700"/>
        </w:tabs>
        <w:spacing w:after="120"/>
        <w:rPr>
          <w:b/>
          <w:sz w:val="48"/>
        </w:rPr>
      </w:pPr>
    </w:p>
    <w:p w:rsidR="00DA6A89" w:rsidRPr="00BF7D9E" w:rsidRDefault="00DA6A89" w:rsidP="00DA6A89">
      <w:pPr>
        <w:spacing w:after="120"/>
        <w:jc w:val="center"/>
        <w:rPr>
          <w:sz w:val="36"/>
        </w:rPr>
      </w:pPr>
      <w:r w:rsidRPr="00BF7D9E">
        <w:rPr>
          <w:sz w:val="36"/>
        </w:rPr>
        <w:t>Assessment of the</w:t>
      </w:r>
    </w:p>
    <w:p w:rsidR="00DA6A89" w:rsidRPr="00BF7D9E" w:rsidRDefault="006A3B45" w:rsidP="00DA6A89">
      <w:pPr>
        <w:pStyle w:val="Heading6"/>
        <w:spacing w:after="120"/>
        <w:jc w:val="center"/>
        <w:rPr>
          <w:b w:val="0"/>
          <w:i/>
          <w:sz w:val="36"/>
        </w:rPr>
      </w:pPr>
      <w:r w:rsidRPr="00BF7D9E">
        <w:rPr>
          <w:sz w:val="36"/>
        </w:rPr>
        <w:t>Tasmanian Scallop</w:t>
      </w:r>
      <w:r w:rsidR="003F15C9" w:rsidRPr="00BF7D9E">
        <w:rPr>
          <w:sz w:val="36"/>
        </w:rPr>
        <w:t xml:space="preserve"> Fishery</w:t>
      </w:r>
    </w:p>
    <w:p w:rsidR="00DA6A89" w:rsidRPr="00BF7D9E" w:rsidRDefault="00DA6A89" w:rsidP="00DA6A89">
      <w:pPr>
        <w:widowControl w:val="0"/>
        <w:tabs>
          <w:tab w:val="left" w:pos="6700"/>
        </w:tabs>
        <w:spacing w:after="120"/>
        <w:jc w:val="center"/>
        <w:rPr>
          <w:b/>
          <w:sz w:val="48"/>
        </w:rPr>
      </w:pPr>
    </w:p>
    <w:p w:rsidR="00DA6A89" w:rsidRPr="00BF7D9E" w:rsidRDefault="00DA6A89" w:rsidP="00DA6A89">
      <w:pPr>
        <w:widowControl w:val="0"/>
        <w:tabs>
          <w:tab w:val="left" w:pos="6700"/>
        </w:tabs>
        <w:spacing w:after="120"/>
        <w:jc w:val="center"/>
        <w:rPr>
          <w:b/>
          <w:sz w:val="48"/>
        </w:rPr>
      </w:pPr>
    </w:p>
    <w:p w:rsidR="00DA6A89" w:rsidRPr="00BF7D9E" w:rsidRDefault="00DA6A89" w:rsidP="00DA6A89">
      <w:pPr>
        <w:widowControl w:val="0"/>
        <w:tabs>
          <w:tab w:val="left" w:pos="6700"/>
        </w:tabs>
        <w:spacing w:after="120"/>
        <w:jc w:val="center"/>
        <w:rPr>
          <w:b/>
          <w:sz w:val="48"/>
        </w:rPr>
      </w:pPr>
    </w:p>
    <w:p w:rsidR="00DA6A89" w:rsidRPr="00BF7D9E" w:rsidRDefault="00DA6A89" w:rsidP="00DA6A89">
      <w:pPr>
        <w:widowControl w:val="0"/>
        <w:tabs>
          <w:tab w:val="left" w:pos="6700"/>
        </w:tabs>
        <w:spacing w:after="120"/>
        <w:jc w:val="center"/>
        <w:rPr>
          <w:b/>
        </w:rPr>
      </w:pPr>
    </w:p>
    <w:p w:rsidR="00DA6A89" w:rsidRPr="00BF7D9E" w:rsidRDefault="00DA6A89" w:rsidP="00DA6A89">
      <w:pPr>
        <w:widowControl w:val="0"/>
        <w:tabs>
          <w:tab w:val="left" w:pos="6700"/>
        </w:tabs>
        <w:spacing w:after="120"/>
        <w:jc w:val="center"/>
        <w:rPr>
          <w:b/>
        </w:rPr>
      </w:pPr>
    </w:p>
    <w:p w:rsidR="00DA6A89" w:rsidRPr="00BF7D9E" w:rsidRDefault="00DA6A89" w:rsidP="00DA6A89">
      <w:pPr>
        <w:widowControl w:val="0"/>
        <w:tabs>
          <w:tab w:val="left" w:pos="6700"/>
        </w:tabs>
        <w:spacing w:after="120"/>
        <w:jc w:val="center"/>
        <w:rPr>
          <w:b/>
        </w:rPr>
      </w:pPr>
    </w:p>
    <w:p w:rsidR="00DA6A89" w:rsidRPr="00BF7D9E" w:rsidRDefault="00DA6A89" w:rsidP="00DA6A89">
      <w:pPr>
        <w:widowControl w:val="0"/>
        <w:tabs>
          <w:tab w:val="left" w:pos="6700"/>
        </w:tabs>
        <w:spacing w:after="120"/>
        <w:jc w:val="center"/>
        <w:rPr>
          <w:b/>
        </w:rPr>
      </w:pPr>
    </w:p>
    <w:p w:rsidR="00DA6A89" w:rsidRPr="00BF7D9E" w:rsidRDefault="00DA6A89" w:rsidP="00DA6A89">
      <w:pPr>
        <w:widowControl w:val="0"/>
        <w:tabs>
          <w:tab w:val="left" w:pos="6700"/>
        </w:tabs>
        <w:spacing w:after="120"/>
        <w:jc w:val="center"/>
        <w:rPr>
          <w:b/>
        </w:rPr>
      </w:pPr>
    </w:p>
    <w:p w:rsidR="00DA6A89" w:rsidRPr="00BF7D9E" w:rsidRDefault="00DA6A89" w:rsidP="00DA6A89">
      <w:pPr>
        <w:widowControl w:val="0"/>
        <w:tabs>
          <w:tab w:val="left" w:pos="6700"/>
        </w:tabs>
        <w:spacing w:after="120"/>
        <w:jc w:val="center"/>
        <w:rPr>
          <w:b/>
        </w:rPr>
      </w:pPr>
    </w:p>
    <w:p w:rsidR="00DA6A89" w:rsidRPr="00BF7D9E" w:rsidRDefault="00C66DAF" w:rsidP="003F15C9">
      <w:pPr>
        <w:pStyle w:val="Heading7"/>
      </w:pPr>
      <w:r w:rsidRPr="00BF7D9E">
        <w:rPr>
          <w:lang w:val="en-AU"/>
        </w:rPr>
        <w:t>January 2012</w:t>
      </w:r>
    </w:p>
    <w:p w:rsidR="00DA6A89" w:rsidRPr="00BF7D9E" w:rsidRDefault="00DA6A89" w:rsidP="00DA6A89"/>
    <w:p w:rsidR="00DA6A89" w:rsidRPr="00BF7D9E" w:rsidRDefault="00DA6A89" w:rsidP="00DA6A89"/>
    <w:p w:rsidR="00DA6A89" w:rsidRPr="00BF7D9E" w:rsidRDefault="00DA6A89" w:rsidP="00DA6A89"/>
    <w:p w:rsidR="00DA6A89" w:rsidRPr="00BF7D9E" w:rsidRDefault="00DA6A89" w:rsidP="00DA6A89"/>
    <w:p w:rsidR="00DA6A89" w:rsidRPr="00BF7D9E" w:rsidRDefault="00DA6A89" w:rsidP="00DA6A89"/>
    <w:p w:rsidR="00DA6A89" w:rsidRPr="00BF7D9E" w:rsidRDefault="00DA6A89" w:rsidP="00DA6A89"/>
    <w:p w:rsidR="00DA6A89" w:rsidRPr="00BF7D9E" w:rsidRDefault="00DA6A89" w:rsidP="00DA6A89"/>
    <w:p w:rsidR="00DA6A89" w:rsidRPr="00BF7D9E" w:rsidRDefault="00DA6A89" w:rsidP="00DA6A89"/>
    <w:p w:rsidR="00DA6A89" w:rsidRPr="00BF7D9E" w:rsidRDefault="00DA6A89" w:rsidP="00DA6A89"/>
    <w:p w:rsidR="00DA6A89" w:rsidRPr="00BF7D9E" w:rsidRDefault="00DA6A89" w:rsidP="00DA6A89"/>
    <w:p w:rsidR="00DA6A89" w:rsidRPr="00BF7D9E" w:rsidRDefault="00DA6A89" w:rsidP="00DA6A89"/>
    <w:p w:rsidR="00DA6A89" w:rsidRPr="00BF7D9E" w:rsidRDefault="00DA6A89" w:rsidP="00DA6A89"/>
    <w:p w:rsidR="00DA6A89" w:rsidRPr="00BF7D9E" w:rsidRDefault="00DA6A89" w:rsidP="00DA6A89"/>
    <w:p w:rsidR="00DA6A89" w:rsidRPr="00BF7D9E" w:rsidRDefault="00DA6A89" w:rsidP="00DA6A89"/>
    <w:p w:rsidR="00DA6A89" w:rsidRPr="00BF7D9E" w:rsidRDefault="00DA6A89" w:rsidP="00DA6A89"/>
    <w:p w:rsidR="00DA6A89" w:rsidRPr="00BF7D9E" w:rsidRDefault="00DA6A89" w:rsidP="00DA6A89"/>
    <w:p w:rsidR="00DA6A89" w:rsidRPr="00BF7D9E" w:rsidRDefault="00DA6A89" w:rsidP="00DA6A89"/>
    <w:p w:rsidR="00DA6A89" w:rsidRPr="00BF7D9E" w:rsidRDefault="00DA6A89" w:rsidP="00DA6A89"/>
    <w:p w:rsidR="00DA6A89" w:rsidRPr="00BF7D9E" w:rsidRDefault="00DA6A89" w:rsidP="00DA6A89"/>
    <w:p w:rsidR="00DA6A89" w:rsidRPr="00BF7D9E" w:rsidRDefault="00DA6A89" w:rsidP="00DA6A89"/>
    <w:p w:rsidR="00DA6A89" w:rsidRPr="00BF7D9E" w:rsidRDefault="00DA6A89" w:rsidP="00DA6A89"/>
    <w:p w:rsidR="00DA6A89" w:rsidRPr="00BF7D9E" w:rsidRDefault="00DA6A89" w:rsidP="00DA6A89"/>
    <w:p w:rsidR="00DA6A89" w:rsidRPr="00BF7D9E" w:rsidRDefault="00DA6A89" w:rsidP="00DA6A89"/>
    <w:p w:rsidR="00DA6A89" w:rsidRPr="00BF7D9E" w:rsidRDefault="00DA6A89" w:rsidP="00DA6A89"/>
    <w:p w:rsidR="00DA6A89" w:rsidRPr="00BF7D9E" w:rsidRDefault="00DA6A89" w:rsidP="00DA6A89"/>
    <w:p w:rsidR="00DA6A89" w:rsidRPr="00BF7D9E" w:rsidRDefault="00DA6A89" w:rsidP="00DA6A89"/>
    <w:p w:rsidR="00DA6A89" w:rsidRPr="00BF7D9E" w:rsidRDefault="00DA6A89" w:rsidP="00DA6A89">
      <w:pPr>
        <w:pStyle w:val="NormalWeb"/>
        <w:rPr>
          <w:rFonts w:ascii="Times New Roman" w:hAnsi="Times New Roman" w:cs="Times New Roman"/>
          <w:sz w:val="16"/>
          <w:szCs w:val="16"/>
          <w:lang w:val="en-AU"/>
        </w:rPr>
      </w:pPr>
      <w:r w:rsidRPr="00BF7D9E">
        <w:rPr>
          <w:rFonts w:ascii="Times New Roman" w:hAnsi="Times New Roman" w:cs="Times New Roman"/>
          <w:sz w:val="16"/>
          <w:szCs w:val="16"/>
          <w:lang w:val="en-AU"/>
        </w:rPr>
        <w:t xml:space="preserve">© Commonwealth of Australia </w:t>
      </w:r>
      <w:r w:rsidR="003F15C9" w:rsidRPr="00BF7D9E">
        <w:rPr>
          <w:rFonts w:ascii="Times New Roman" w:hAnsi="Times New Roman" w:cs="Times New Roman"/>
          <w:sz w:val="16"/>
          <w:szCs w:val="16"/>
          <w:lang w:val="en-AU"/>
        </w:rPr>
        <w:t>2012</w:t>
      </w:r>
      <w:r w:rsidRPr="00BF7D9E">
        <w:rPr>
          <w:rFonts w:ascii="Times New Roman" w:hAnsi="Times New Roman" w:cs="Times New Roman"/>
          <w:sz w:val="16"/>
          <w:szCs w:val="16"/>
          <w:lang w:val="en-AU"/>
        </w:rPr>
        <w:t xml:space="preserve"> </w:t>
      </w:r>
    </w:p>
    <w:p w:rsidR="00DA6A89" w:rsidRPr="00BF7D9E" w:rsidRDefault="00DA6A89" w:rsidP="00DA6A89">
      <w:pPr>
        <w:pStyle w:val="NormalWeb"/>
        <w:rPr>
          <w:rFonts w:ascii="Times New Roman" w:hAnsi="Times New Roman" w:cs="Times New Roman"/>
          <w:sz w:val="16"/>
          <w:szCs w:val="16"/>
          <w:lang w:val="en-AU"/>
        </w:rPr>
      </w:pPr>
      <w:r w:rsidRPr="00BF7D9E">
        <w:rPr>
          <w:rFonts w:ascii="Times New Roman" w:hAnsi="Times New Roman" w:cs="Times New Roman"/>
          <w:sz w:val="16"/>
          <w:szCs w:val="16"/>
          <w:lang w:val="en-AU"/>
        </w:rPr>
        <w:t xml:space="preserve">This work is copyright. Apart from any use as permitted under the Copyright Act 1968, no part may be reproduced by any process without prior written permission from the Commonwealth, available from the Department of Sustainability, Environment, Water, Population and Communities. Requests and inquiries concerning reproduction and rights should be addressed to: </w:t>
      </w:r>
    </w:p>
    <w:p w:rsidR="00DA6A89" w:rsidRPr="00BF7D9E" w:rsidRDefault="00DA6A89" w:rsidP="00DA6A89">
      <w:pPr>
        <w:rPr>
          <w:sz w:val="16"/>
          <w:szCs w:val="16"/>
        </w:rPr>
      </w:pPr>
      <w:r w:rsidRPr="00BF7D9E">
        <w:rPr>
          <w:sz w:val="16"/>
          <w:szCs w:val="16"/>
        </w:rPr>
        <w:t xml:space="preserve">Assistant Secretary </w:t>
      </w:r>
      <w:r w:rsidRPr="00BF7D9E">
        <w:rPr>
          <w:sz w:val="16"/>
          <w:szCs w:val="16"/>
        </w:rPr>
        <w:br/>
        <w:t>Marine Biodiversity Policy Branch</w:t>
      </w:r>
      <w:r w:rsidRPr="00BF7D9E">
        <w:rPr>
          <w:sz w:val="16"/>
          <w:szCs w:val="16"/>
        </w:rPr>
        <w:br/>
        <w:t>Department of Sustainability, Environment, Water, Population and Communities</w:t>
      </w:r>
      <w:r w:rsidRPr="00BF7D9E">
        <w:rPr>
          <w:sz w:val="16"/>
          <w:szCs w:val="16"/>
        </w:rPr>
        <w:br/>
        <w:t xml:space="preserve">GPO Box 787 </w:t>
      </w:r>
      <w:r w:rsidRPr="00BF7D9E">
        <w:rPr>
          <w:sz w:val="16"/>
          <w:szCs w:val="16"/>
        </w:rPr>
        <w:br/>
        <w:t>Canberra ACT 2601</w:t>
      </w:r>
    </w:p>
    <w:p w:rsidR="00DA6A89" w:rsidRPr="00BF7D9E" w:rsidRDefault="00DA6A89" w:rsidP="00DA6A89">
      <w:pPr>
        <w:pStyle w:val="NormalWeb"/>
        <w:rPr>
          <w:rFonts w:ascii="Times New Roman" w:hAnsi="Times New Roman" w:cs="Times New Roman"/>
          <w:sz w:val="20"/>
          <w:szCs w:val="20"/>
          <w:lang w:val="en-AU"/>
        </w:rPr>
      </w:pPr>
      <w:r w:rsidRPr="00BF7D9E">
        <w:rPr>
          <w:rFonts w:ascii="Times New Roman" w:hAnsi="Times New Roman" w:cs="Times New Roman"/>
          <w:sz w:val="20"/>
          <w:szCs w:val="20"/>
          <w:lang w:val="en-AU"/>
        </w:rPr>
        <w:t xml:space="preserve"> </w:t>
      </w:r>
    </w:p>
    <w:p w:rsidR="00DA6A89" w:rsidRPr="00BF7D9E" w:rsidRDefault="00DA6A89" w:rsidP="00DA6A89">
      <w:pPr>
        <w:spacing w:after="120"/>
        <w:rPr>
          <w:b/>
          <w:sz w:val="16"/>
          <w:szCs w:val="16"/>
        </w:rPr>
      </w:pPr>
      <w:r w:rsidRPr="00BF7D9E">
        <w:rPr>
          <w:b/>
          <w:sz w:val="16"/>
          <w:szCs w:val="16"/>
        </w:rPr>
        <w:t>Disclaimer</w:t>
      </w:r>
    </w:p>
    <w:p w:rsidR="00DA6A89" w:rsidRPr="00BF7D9E" w:rsidRDefault="00DA6A89" w:rsidP="00DA6A89">
      <w:pPr>
        <w:pStyle w:val="NormalWeb"/>
        <w:rPr>
          <w:rFonts w:ascii="Times New Roman" w:hAnsi="Times New Roman" w:cs="Times New Roman"/>
          <w:sz w:val="16"/>
          <w:szCs w:val="16"/>
          <w:lang w:val="en-AU"/>
        </w:rPr>
      </w:pPr>
      <w:r w:rsidRPr="00BF7D9E">
        <w:rPr>
          <w:rFonts w:ascii="Times New Roman" w:hAnsi="Times New Roman" w:cs="Times New Roman"/>
          <w:sz w:val="16"/>
          <w:szCs w:val="16"/>
          <w:lang w:val="en-AU"/>
        </w:rPr>
        <w:t xml:space="preserve">This document is an assessment carried out by the Department of Sustainability, Environment, Water, Population and Communities of a commercial fishery against the Australian Government </w:t>
      </w:r>
      <w:r w:rsidRPr="00BF7D9E">
        <w:rPr>
          <w:rFonts w:ascii="Times New Roman" w:hAnsi="Times New Roman" w:cs="Times New Roman"/>
          <w:i/>
          <w:iCs/>
          <w:sz w:val="16"/>
          <w:szCs w:val="16"/>
          <w:lang w:val="en-AU"/>
        </w:rPr>
        <w:t>Guidelines for the Ecologically Sustainable Management of Fisheries – 2</w:t>
      </w:r>
      <w:r w:rsidRPr="00BF7D9E">
        <w:rPr>
          <w:rFonts w:ascii="Times New Roman" w:hAnsi="Times New Roman" w:cs="Times New Roman"/>
          <w:i/>
          <w:iCs/>
          <w:sz w:val="16"/>
          <w:szCs w:val="16"/>
          <w:vertAlign w:val="superscript"/>
          <w:lang w:val="en-AU"/>
        </w:rPr>
        <w:t>nd</w:t>
      </w:r>
      <w:r w:rsidRPr="00BF7D9E">
        <w:rPr>
          <w:rFonts w:ascii="Times New Roman" w:hAnsi="Times New Roman" w:cs="Times New Roman"/>
          <w:i/>
          <w:iCs/>
          <w:sz w:val="16"/>
          <w:szCs w:val="16"/>
          <w:lang w:val="en-AU"/>
        </w:rPr>
        <w:t xml:space="preserve"> Edition</w:t>
      </w:r>
      <w:r w:rsidRPr="00BF7D9E">
        <w:rPr>
          <w:rFonts w:ascii="Times New Roman" w:hAnsi="Times New Roman" w:cs="Times New Roman"/>
          <w:sz w:val="16"/>
          <w:szCs w:val="16"/>
          <w:lang w:val="en-AU"/>
        </w:rPr>
        <w:t xml:space="preserve">. It forms part of the advice provided to the Minister for Sustainability, Environment, Water, Population and Communities on the fishery in relation to decisions under Parts 13 and 13A of the </w:t>
      </w:r>
      <w:r w:rsidRPr="00BF7D9E">
        <w:rPr>
          <w:rFonts w:ascii="Times New Roman" w:hAnsi="Times New Roman" w:cs="Times New Roman"/>
          <w:i/>
          <w:iCs/>
          <w:sz w:val="16"/>
          <w:szCs w:val="16"/>
          <w:lang w:val="en-AU"/>
        </w:rPr>
        <w:t>Environment Protection and Biodiversity Conservation Act 1999</w:t>
      </w:r>
      <w:r w:rsidRPr="00BF7D9E">
        <w:rPr>
          <w:rFonts w:ascii="Times New Roman" w:hAnsi="Times New Roman" w:cs="Times New Roman"/>
          <w:sz w:val="16"/>
          <w:szCs w:val="16"/>
          <w:lang w:val="en-AU"/>
        </w:rPr>
        <w:t>. The views expressed do not necessarily reflect those of the Minister for Sustainability, Environment, Water, Population and Communities or the Australian Government.</w:t>
      </w:r>
    </w:p>
    <w:p w:rsidR="00DA6A89" w:rsidRPr="00BF7D9E" w:rsidRDefault="00DA6A89" w:rsidP="00DA6A89">
      <w:pPr>
        <w:rPr>
          <w:sz w:val="16"/>
          <w:szCs w:val="16"/>
        </w:rPr>
      </w:pPr>
      <w:r w:rsidRPr="00BF7D9E">
        <w:rPr>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rsidR="00D15D8A" w:rsidRPr="00BF7D9E" w:rsidRDefault="006E5CE6">
      <w:pPr>
        <w:pStyle w:val="Heading1"/>
      </w:pPr>
      <w:r w:rsidRPr="00BF7D9E">
        <w:rPr>
          <w:rFonts w:ascii="Times New Roman" w:hAnsi="Times New Roman" w:cs="Times New Roman"/>
        </w:rPr>
        <w:br w:type="page"/>
      </w:r>
    </w:p>
    <w:p w:rsidR="009144D3" w:rsidRPr="00BF7D9E" w:rsidRDefault="009144D3" w:rsidP="009144D3">
      <w:pPr>
        <w:pStyle w:val="Heading1"/>
        <w:spacing w:before="0" w:after="0"/>
        <w:jc w:val="center"/>
        <w:rPr>
          <w:rFonts w:ascii="Times New Roman" w:hAnsi="Times New Roman" w:cs="Times New Roman"/>
        </w:rPr>
      </w:pPr>
      <w:r w:rsidRPr="00BF7D9E">
        <w:rPr>
          <w:rFonts w:ascii="Times New Roman" w:hAnsi="Times New Roman" w:cs="Times New Roman"/>
        </w:rPr>
        <w:lastRenderedPageBreak/>
        <w:t>Contents</w:t>
      </w:r>
    </w:p>
    <w:p w:rsidR="009144D3" w:rsidRPr="00BF7D9E" w:rsidRDefault="009144D3" w:rsidP="009144D3">
      <w:pPr>
        <w:pStyle w:val="TOC1"/>
        <w:tabs>
          <w:tab w:val="right" w:leader="dot" w:pos="8302"/>
        </w:tabs>
        <w:rPr>
          <w:b/>
          <w:noProof/>
        </w:rPr>
      </w:pPr>
    </w:p>
    <w:p w:rsidR="009144D3" w:rsidRPr="00BF7D9E" w:rsidRDefault="009144D3" w:rsidP="009144D3">
      <w:pPr>
        <w:pStyle w:val="TOC1"/>
        <w:tabs>
          <w:tab w:val="right" w:leader="dot" w:pos="8302"/>
        </w:tabs>
        <w:ind w:left="1166" w:right="792" w:hanging="1166"/>
        <w:jc w:val="both"/>
        <w:rPr>
          <w:b/>
          <w:noProof/>
        </w:rPr>
      </w:pPr>
      <w:r w:rsidRPr="00BF7D9E">
        <w:rPr>
          <w:b/>
          <w:noProof/>
        </w:rPr>
        <w:t xml:space="preserve">Table 1: </w:t>
      </w:r>
      <w:r w:rsidRPr="00BF7D9E">
        <w:rPr>
          <w:b/>
          <w:noProof/>
        </w:rPr>
        <w:tab/>
        <w:t>Summary of the Tasmanian Scallop Fishery</w:t>
      </w:r>
      <w:r w:rsidRPr="00BF7D9E">
        <w:rPr>
          <w:b/>
          <w:noProof/>
          <w:webHidden/>
        </w:rPr>
        <w:tab/>
      </w:r>
      <w:r w:rsidR="00B96CAF" w:rsidRPr="00BF7D9E">
        <w:rPr>
          <w:b/>
          <w:noProof/>
          <w:webHidden/>
        </w:rPr>
        <w:fldChar w:fldCharType="begin"/>
      </w:r>
      <w:r w:rsidRPr="00BF7D9E">
        <w:rPr>
          <w:b/>
          <w:noProof/>
          <w:webHidden/>
        </w:rPr>
        <w:instrText xml:space="preserve"> PAGEREF _Toc291514155 \h </w:instrText>
      </w:r>
      <w:r w:rsidR="00B96CAF" w:rsidRPr="00BF7D9E">
        <w:rPr>
          <w:b/>
          <w:noProof/>
          <w:webHidden/>
        </w:rPr>
      </w:r>
      <w:r w:rsidR="00B96CAF" w:rsidRPr="00BF7D9E">
        <w:rPr>
          <w:b/>
          <w:noProof/>
          <w:webHidden/>
        </w:rPr>
        <w:fldChar w:fldCharType="separate"/>
      </w:r>
      <w:r w:rsidR="00815F7E">
        <w:rPr>
          <w:b/>
          <w:noProof/>
          <w:webHidden/>
        </w:rPr>
        <w:t>1</w:t>
      </w:r>
      <w:r w:rsidR="00B96CAF" w:rsidRPr="00BF7D9E">
        <w:rPr>
          <w:b/>
          <w:noProof/>
          <w:webHidden/>
        </w:rPr>
        <w:fldChar w:fldCharType="end"/>
      </w:r>
    </w:p>
    <w:p w:rsidR="009144D3" w:rsidRPr="00BF7D9E" w:rsidRDefault="009144D3" w:rsidP="009144D3">
      <w:pPr>
        <w:ind w:left="1166" w:right="792"/>
        <w:jc w:val="both"/>
      </w:pPr>
      <w:r w:rsidRPr="00BF7D9E">
        <w:t>Table 1 contains a brief overview of the operation of the Tasmanian Scallop Fishery including: the gear used, species targeted, byproduct species, bycatch species, annual catch, management regime and ecosystem impacts.</w:t>
      </w:r>
    </w:p>
    <w:p w:rsidR="009144D3" w:rsidRPr="00BF7D9E" w:rsidRDefault="009144D3" w:rsidP="009144D3">
      <w:pPr>
        <w:pStyle w:val="TOC1"/>
        <w:tabs>
          <w:tab w:val="right" w:leader="dot" w:pos="8302"/>
        </w:tabs>
        <w:rPr>
          <w:rStyle w:val="Hyperlink"/>
          <w:b/>
          <w:noProof/>
          <w:color w:val="auto"/>
        </w:rPr>
      </w:pPr>
    </w:p>
    <w:p w:rsidR="009144D3" w:rsidRPr="00BF7D9E" w:rsidRDefault="009144D3" w:rsidP="009144D3">
      <w:pPr>
        <w:pStyle w:val="TOC1"/>
        <w:tabs>
          <w:tab w:val="right" w:leader="dot" w:pos="8302"/>
        </w:tabs>
        <w:ind w:left="1166" w:right="792" w:hanging="1166"/>
        <w:jc w:val="both"/>
        <w:rPr>
          <w:b/>
          <w:noProof/>
        </w:rPr>
      </w:pPr>
      <w:r w:rsidRPr="00BF7D9E">
        <w:rPr>
          <w:b/>
          <w:noProof/>
        </w:rPr>
        <w:t xml:space="preserve">Table 2: </w:t>
      </w:r>
      <w:r w:rsidRPr="00BF7D9E">
        <w:rPr>
          <w:b/>
          <w:noProof/>
        </w:rPr>
        <w:tab/>
        <w:t xml:space="preserve">Progress in implementation of recommendations made in the </w:t>
      </w:r>
      <w:r w:rsidR="002B746B" w:rsidRPr="00BF7D9E">
        <w:rPr>
          <w:b/>
          <w:noProof/>
        </w:rPr>
        <w:t>2005</w:t>
      </w:r>
      <w:r w:rsidRPr="00BF7D9E">
        <w:rPr>
          <w:b/>
          <w:noProof/>
        </w:rPr>
        <w:t xml:space="preserve"> assessment of the </w:t>
      </w:r>
      <w:r w:rsidR="002B746B" w:rsidRPr="00BF7D9E">
        <w:rPr>
          <w:b/>
          <w:noProof/>
        </w:rPr>
        <w:t>Tasmanian </w:t>
      </w:r>
      <w:r w:rsidRPr="00BF7D9E">
        <w:rPr>
          <w:b/>
          <w:noProof/>
        </w:rPr>
        <w:t>Scallop Fishery</w:t>
      </w:r>
      <w:r w:rsidRPr="00BF7D9E">
        <w:rPr>
          <w:b/>
          <w:noProof/>
          <w:webHidden/>
        </w:rPr>
        <w:tab/>
      </w:r>
      <w:r w:rsidR="00B96CAF" w:rsidRPr="00BF7D9E">
        <w:rPr>
          <w:b/>
          <w:noProof/>
          <w:webHidden/>
        </w:rPr>
        <w:fldChar w:fldCharType="begin"/>
      </w:r>
      <w:r w:rsidRPr="00BF7D9E">
        <w:rPr>
          <w:b/>
          <w:noProof/>
          <w:webHidden/>
        </w:rPr>
        <w:instrText xml:space="preserve"> PAGEREF _Toc291514156 \h </w:instrText>
      </w:r>
      <w:r w:rsidR="00B96CAF" w:rsidRPr="00BF7D9E">
        <w:rPr>
          <w:b/>
          <w:noProof/>
          <w:webHidden/>
        </w:rPr>
      </w:r>
      <w:r w:rsidR="00B96CAF" w:rsidRPr="00BF7D9E">
        <w:rPr>
          <w:b/>
          <w:noProof/>
          <w:webHidden/>
        </w:rPr>
        <w:fldChar w:fldCharType="separate"/>
      </w:r>
      <w:r w:rsidR="00815F7E">
        <w:rPr>
          <w:b/>
          <w:noProof/>
          <w:webHidden/>
        </w:rPr>
        <w:t>6</w:t>
      </w:r>
      <w:r w:rsidR="00B96CAF" w:rsidRPr="00BF7D9E">
        <w:rPr>
          <w:b/>
          <w:noProof/>
          <w:webHidden/>
        </w:rPr>
        <w:fldChar w:fldCharType="end"/>
      </w:r>
    </w:p>
    <w:p w:rsidR="009144D3" w:rsidRPr="00BF7D9E" w:rsidRDefault="009144D3" w:rsidP="009144D3">
      <w:pPr>
        <w:ind w:left="1170" w:right="842"/>
        <w:jc w:val="both"/>
      </w:pPr>
      <w:r w:rsidRPr="00BF7D9E">
        <w:t xml:space="preserve">Table 2 contains an update on the progress that has been made by the </w:t>
      </w:r>
      <w:r w:rsidR="00590B4F" w:rsidRPr="00BF7D9E">
        <w:t>Tasmanian</w:t>
      </w:r>
      <w:r w:rsidRPr="00BF7D9E">
        <w:t xml:space="preserve"> </w:t>
      </w:r>
      <w:r w:rsidR="00590B4F" w:rsidRPr="00BF7D9E">
        <w:t xml:space="preserve">Department of Primary Industries, Parks, Water and Environment </w:t>
      </w:r>
      <w:r w:rsidRPr="00BF7D9E">
        <w:t xml:space="preserve">in implementing the recommendations </w:t>
      </w:r>
      <w:r w:rsidR="00713D4E" w:rsidRPr="00BF7D9E">
        <w:t>made in the 2005 assessment</w:t>
      </w:r>
      <w:r w:rsidRPr="00BF7D9E">
        <w:t>.</w:t>
      </w:r>
    </w:p>
    <w:p w:rsidR="009144D3" w:rsidRPr="00BF7D9E" w:rsidRDefault="009144D3" w:rsidP="009144D3">
      <w:pPr>
        <w:pStyle w:val="TOC1"/>
        <w:tabs>
          <w:tab w:val="right" w:leader="dot" w:pos="8302"/>
        </w:tabs>
        <w:rPr>
          <w:rStyle w:val="Hyperlink"/>
          <w:b/>
          <w:noProof/>
          <w:color w:val="auto"/>
        </w:rPr>
      </w:pPr>
    </w:p>
    <w:p w:rsidR="009144D3" w:rsidRPr="00BF7D9E" w:rsidRDefault="009144D3" w:rsidP="009144D3">
      <w:pPr>
        <w:pStyle w:val="TOC1"/>
        <w:tabs>
          <w:tab w:val="right" w:leader="dot" w:pos="8302"/>
        </w:tabs>
        <w:ind w:left="1166" w:right="792" w:hanging="1166"/>
        <w:jc w:val="both"/>
        <w:rPr>
          <w:b/>
          <w:noProof/>
        </w:rPr>
      </w:pPr>
      <w:r w:rsidRPr="00BF7D9E">
        <w:rPr>
          <w:b/>
          <w:noProof/>
        </w:rPr>
        <w:t xml:space="preserve">Table 3: </w:t>
      </w:r>
      <w:r w:rsidRPr="00BF7D9E">
        <w:rPr>
          <w:b/>
          <w:noProof/>
        </w:rPr>
        <w:tab/>
        <w:t xml:space="preserve">The Department of Sustainability, Environment, Water, Population and Communities’ assessment of the </w:t>
      </w:r>
      <w:r w:rsidR="00713D4E" w:rsidRPr="00BF7D9E">
        <w:rPr>
          <w:b/>
          <w:noProof/>
        </w:rPr>
        <w:t>Tasmanian</w:t>
      </w:r>
      <w:r w:rsidRPr="00BF7D9E">
        <w:rPr>
          <w:b/>
          <w:noProof/>
        </w:rPr>
        <w:t> Scallop Fishery against the requirements of the EPBC Act related to decisions made under Parts 13 and 13A.</w:t>
      </w:r>
      <w:r w:rsidRPr="00BF7D9E">
        <w:rPr>
          <w:b/>
          <w:noProof/>
          <w:webHidden/>
        </w:rPr>
        <w:tab/>
      </w:r>
      <w:r w:rsidR="00B96CAF" w:rsidRPr="00BF7D9E">
        <w:rPr>
          <w:b/>
          <w:noProof/>
          <w:webHidden/>
        </w:rPr>
        <w:fldChar w:fldCharType="begin"/>
      </w:r>
      <w:r w:rsidRPr="00BF7D9E">
        <w:rPr>
          <w:b/>
          <w:noProof/>
          <w:webHidden/>
        </w:rPr>
        <w:instrText xml:space="preserve"> PAGEREF _Toc291514157 \h </w:instrText>
      </w:r>
      <w:r w:rsidR="00B96CAF" w:rsidRPr="00BF7D9E">
        <w:rPr>
          <w:b/>
          <w:noProof/>
          <w:webHidden/>
        </w:rPr>
      </w:r>
      <w:r w:rsidR="00B96CAF" w:rsidRPr="00BF7D9E">
        <w:rPr>
          <w:b/>
          <w:noProof/>
          <w:webHidden/>
        </w:rPr>
        <w:fldChar w:fldCharType="separate"/>
      </w:r>
      <w:r w:rsidR="00815F7E">
        <w:rPr>
          <w:b/>
          <w:noProof/>
          <w:webHidden/>
        </w:rPr>
        <w:t>17</w:t>
      </w:r>
      <w:r w:rsidR="00B96CAF" w:rsidRPr="00BF7D9E">
        <w:rPr>
          <w:b/>
          <w:noProof/>
          <w:webHidden/>
        </w:rPr>
        <w:fldChar w:fldCharType="end"/>
      </w:r>
    </w:p>
    <w:p w:rsidR="009144D3" w:rsidRPr="00BF7D9E" w:rsidRDefault="009144D3" w:rsidP="009144D3">
      <w:pPr>
        <w:ind w:left="1170" w:right="842"/>
        <w:jc w:val="both"/>
      </w:pPr>
      <w:r w:rsidRPr="00BF7D9E">
        <w:t xml:space="preserve">Table 3 contains the department’s assessment of the </w:t>
      </w:r>
      <w:r w:rsidR="00713D4E" w:rsidRPr="00BF7D9E">
        <w:t>Tasmanian</w:t>
      </w:r>
      <w:r w:rsidRPr="00BF7D9E">
        <w:t xml:space="preserve"> Scallop Fishery's management arrangements against all the relevant parts of the </w:t>
      </w:r>
      <w:r w:rsidRPr="00BF7D9E">
        <w:rPr>
          <w:i/>
        </w:rPr>
        <w:t>Environment Protectio</w:t>
      </w:r>
      <w:r w:rsidR="00DC4E34" w:rsidRPr="00BF7D9E">
        <w:rPr>
          <w:i/>
        </w:rPr>
        <w:t>n</w:t>
      </w:r>
      <w:r w:rsidR="00DC4E34" w:rsidRPr="00BF7D9E">
        <w:rPr>
          <w:i/>
        </w:rPr>
        <w:br/>
      </w:r>
      <w:r w:rsidRPr="00BF7D9E">
        <w:rPr>
          <w:i/>
        </w:rPr>
        <w:t>and Biodiversity Conservation Act 1999</w:t>
      </w:r>
      <w:r w:rsidRPr="00BF7D9E">
        <w:t xml:space="preserve"> that the delegate must consider before making a decision.</w:t>
      </w:r>
    </w:p>
    <w:p w:rsidR="009144D3" w:rsidRPr="00BF7D9E" w:rsidRDefault="009144D3" w:rsidP="009144D3">
      <w:pPr>
        <w:pStyle w:val="TOC1"/>
        <w:tabs>
          <w:tab w:val="right" w:leader="dot" w:pos="8302"/>
        </w:tabs>
        <w:rPr>
          <w:rStyle w:val="Hyperlink"/>
          <w:b/>
          <w:noProof/>
          <w:color w:val="auto"/>
        </w:rPr>
      </w:pPr>
    </w:p>
    <w:p w:rsidR="009144D3" w:rsidRPr="00BF7D9E" w:rsidRDefault="00946CC2" w:rsidP="009144D3">
      <w:pPr>
        <w:pStyle w:val="TOC1"/>
        <w:tabs>
          <w:tab w:val="right" w:leader="dot" w:pos="8302"/>
        </w:tabs>
        <w:ind w:right="792"/>
        <w:jc w:val="both"/>
        <w:rPr>
          <w:b/>
          <w:noProof/>
        </w:rPr>
      </w:pPr>
      <w:r w:rsidRPr="00BF7D9E">
        <w:rPr>
          <w:b/>
        </w:rPr>
        <w:t xml:space="preserve">The Department of Sustainability, Environment, Water, Population and Communities’ final recommendations </w:t>
      </w:r>
      <w:r w:rsidR="009144D3" w:rsidRPr="00BF7D9E">
        <w:rPr>
          <w:b/>
        </w:rPr>
        <w:t xml:space="preserve">to the </w:t>
      </w:r>
      <w:r w:rsidR="00FF3CA7" w:rsidRPr="00BF7D9E">
        <w:rPr>
          <w:b/>
        </w:rPr>
        <w:t>Tasmanian Department of Primary Industries, Parks, Water and Environment</w:t>
      </w:r>
      <w:r w:rsidR="009144D3" w:rsidRPr="00BF7D9E">
        <w:rPr>
          <w:b/>
        </w:rPr>
        <w:t xml:space="preserve"> for the </w:t>
      </w:r>
      <w:r w:rsidR="00FF3CA7" w:rsidRPr="00BF7D9E">
        <w:rPr>
          <w:b/>
        </w:rPr>
        <w:t>Tasmanian </w:t>
      </w:r>
      <w:r w:rsidR="009144D3" w:rsidRPr="00BF7D9E">
        <w:rPr>
          <w:b/>
        </w:rPr>
        <w:t>Scallop Fishery</w:t>
      </w:r>
      <w:r w:rsidR="009144D3" w:rsidRPr="00BF7D9E">
        <w:rPr>
          <w:b/>
          <w:noProof/>
          <w:webHidden/>
        </w:rPr>
        <w:tab/>
      </w:r>
      <w:r w:rsidR="00B96CAF" w:rsidRPr="00BF7D9E">
        <w:rPr>
          <w:b/>
          <w:noProof/>
          <w:webHidden/>
        </w:rPr>
        <w:fldChar w:fldCharType="begin"/>
      </w:r>
      <w:r w:rsidR="009144D3" w:rsidRPr="00BF7D9E">
        <w:rPr>
          <w:b/>
          <w:noProof/>
          <w:webHidden/>
        </w:rPr>
        <w:instrText xml:space="preserve"> PAGEREF  </w:instrText>
      </w:r>
      <w:r w:rsidR="001807B9" w:rsidRPr="00BF7D9E">
        <w:rPr>
          <w:b/>
          <w:noProof/>
        </w:rPr>
        <w:instrText>_Toc291514158</w:instrText>
      </w:r>
      <w:r w:rsidR="009144D3" w:rsidRPr="00BF7D9E">
        <w:rPr>
          <w:b/>
          <w:noProof/>
        </w:rPr>
        <w:instrText xml:space="preserve"> \h</w:instrText>
      </w:r>
      <w:r w:rsidR="00B96CAF" w:rsidRPr="00BF7D9E">
        <w:rPr>
          <w:b/>
          <w:noProof/>
          <w:webHidden/>
        </w:rPr>
      </w:r>
      <w:r w:rsidR="00B96CAF" w:rsidRPr="00BF7D9E">
        <w:rPr>
          <w:b/>
          <w:noProof/>
          <w:webHidden/>
        </w:rPr>
        <w:fldChar w:fldCharType="separate"/>
      </w:r>
      <w:r w:rsidR="00815F7E">
        <w:rPr>
          <w:b/>
          <w:noProof/>
          <w:webHidden/>
        </w:rPr>
        <w:t>25</w:t>
      </w:r>
      <w:r w:rsidR="00B96CAF" w:rsidRPr="00BF7D9E">
        <w:rPr>
          <w:b/>
          <w:noProof/>
          <w:webHidden/>
        </w:rPr>
        <w:fldChar w:fldCharType="end"/>
      </w:r>
    </w:p>
    <w:p w:rsidR="009144D3" w:rsidRPr="00BF7D9E" w:rsidRDefault="009144D3" w:rsidP="009144D3">
      <w:pPr>
        <w:ind w:left="1170" w:right="842"/>
        <w:jc w:val="both"/>
      </w:pPr>
      <w:r w:rsidRPr="00BF7D9E">
        <w:t xml:space="preserve">This section contains the department’s assessment of the </w:t>
      </w:r>
      <w:r w:rsidR="00FF3CA7" w:rsidRPr="00BF7D9E">
        <w:t>Tasmanian</w:t>
      </w:r>
      <w:r w:rsidRPr="00BF7D9E">
        <w:t xml:space="preserve"> Scallop Fishery's performance against the Australian Government’s </w:t>
      </w:r>
      <w:r w:rsidRPr="00BF7D9E">
        <w:rPr>
          <w:i/>
        </w:rPr>
        <w:t>Guidelines for the Ecologically Sustainable Management of Fisheries - 2nd Edition</w:t>
      </w:r>
      <w:r w:rsidRPr="00BF7D9E">
        <w:t xml:space="preserve"> </w:t>
      </w:r>
      <w:r w:rsidR="00E0762D" w:rsidRPr="00BF7D9E">
        <w:t>and outlines the reasons the department recommends that product derived from the fishery be included in the list of exempt native specimens.</w:t>
      </w:r>
    </w:p>
    <w:p w:rsidR="009144D3" w:rsidRPr="00BF7D9E" w:rsidRDefault="009144D3" w:rsidP="009144D3">
      <w:pPr>
        <w:pStyle w:val="TOC1"/>
        <w:tabs>
          <w:tab w:val="right" w:leader="dot" w:pos="8302"/>
        </w:tabs>
        <w:rPr>
          <w:rStyle w:val="Hyperlink"/>
          <w:b/>
          <w:noProof/>
          <w:color w:val="auto"/>
        </w:rPr>
      </w:pPr>
    </w:p>
    <w:p w:rsidR="009144D3" w:rsidRPr="00BF7D9E" w:rsidRDefault="009144D3" w:rsidP="009144D3">
      <w:pPr>
        <w:pStyle w:val="TOC1"/>
        <w:tabs>
          <w:tab w:val="right" w:leader="dot" w:pos="8302"/>
        </w:tabs>
        <w:ind w:left="1166" w:right="792" w:hanging="1166"/>
        <w:jc w:val="both"/>
        <w:rPr>
          <w:b/>
          <w:noProof/>
        </w:rPr>
      </w:pPr>
      <w:r w:rsidRPr="00BF7D9E">
        <w:rPr>
          <w:b/>
          <w:noProof/>
        </w:rPr>
        <w:t xml:space="preserve">Table 4: </w:t>
      </w:r>
      <w:r w:rsidRPr="00BF7D9E">
        <w:rPr>
          <w:b/>
          <w:noProof/>
        </w:rPr>
        <w:tab/>
        <w:t xml:space="preserve">The </w:t>
      </w:r>
      <w:r w:rsidR="00237859" w:rsidRPr="00BF7D9E">
        <w:rPr>
          <w:b/>
          <w:noProof/>
        </w:rPr>
        <w:t>Tasmanian</w:t>
      </w:r>
      <w:r w:rsidRPr="00BF7D9E">
        <w:rPr>
          <w:b/>
          <w:noProof/>
        </w:rPr>
        <w:t> Scallop Fishery Assessment – Summary of Issues and Recommendations, January 2012</w:t>
      </w:r>
      <w:r w:rsidRPr="00BF7D9E">
        <w:rPr>
          <w:b/>
          <w:noProof/>
          <w:webHidden/>
        </w:rPr>
        <w:tab/>
      </w:r>
      <w:r w:rsidR="00B96CAF" w:rsidRPr="00BF7D9E">
        <w:rPr>
          <w:b/>
          <w:noProof/>
          <w:webHidden/>
        </w:rPr>
        <w:fldChar w:fldCharType="begin"/>
      </w:r>
      <w:r w:rsidRPr="00BF7D9E">
        <w:rPr>
          <w:b/>
          <w:noProof/>
          <w:webHidden/>
        </w:rPr>
        <w:instrText xml:space="preserve"> PAGEREF  _Toc291514159 \h </w:instrText>
      </w:r>
      <w:r w:rsidR="00B96CAF" w:rsidRPr="00BF7D9E">
        <w:rPr>
          <w:b/>
          <w:noProof/>
          <w:webHidden/>
        </w:rPr>
      </w:r>
      <w:r w:rsidR="00B96CAF" w:rsidRPr="00BF7D9E">
        <w:rPr>
          <w:b/>
          <w:noProof/>
          <w:webHidden/>
        </w:rPr>
        <w:fldChar w:fldCharType="separate"/>
      </w:r>
      <w:r w:rsidR="00815F7E">
        <w:rPr>
          <w:b/>
          <w:noProof/>
          <w:webHidden/>
        </w:rPr>
        <w:t>26</w:t>
      </w:r>
      <w:r w:rsidR="00B96CAF" w:rsidRPr="00BF7D9E">
        <w:rPr>
          <w:b/>
          <w:noProof/>
          <w:webHidden/>
        </w:rPr>
        <w:fldChar w:fldCharType="end"/>
      </w:r>
    </w:p>
    <w:p w:rsidR="009144D3" w:rsidRPr="00BF7D9E" w:rsidRDefault="009144D3" w:rsidP="009144D3">
      <w:pPr>
        <w:ind w:left="1170" w:right="842"/>
        <w:jc w:val="both"/>
      </w:pPr>
      <w:r w:rsidRPr="00BF7D9E">
        <w:t xml:space="preserve">Table 4 contains a description of the issues identified by the department with the current management regime for </w:t>
      </w:r>
      <w:proofErr w:type="gramStart"/>
      <w:r w:rsidRPr="00BF7D9E">
        <w:t xml:space="preserve">the </w:t>
      </w:r>
      <w:r w:rsidR="00E0762D" w:rsidRPr="00BF7D9E">
        <w:rPr>
          <w:noProof/>
        </w:rPr>
        <w:t xml:space="preserve"> form</w:t>
      </w:r>
      <w:proofErr w:type="gramEnd"/>
      <w:r w:rsidR="00E0762D" w:rsidRPr="00BF7D9E">
        <w:rPr>
          <w:noProof/>
        </w:rPr>
        <w:t xml:space="preserve"> part of the delegate’s decision to include product from the fishery in the list of exempt native specimens.</w:t>
      </w:r>
    </w:p>
    <w:p w:rsidR="009144D3" w:rsidRPr="00BF7D9E" w:rsidRDefault="009144D3" w:rsidP="009144D3">
      <w:pPr>
        <w:pStyle w:val="TOC1"/>
        <w:tabs>
          <w:tab w:val="right" w:leader="dot" w:pos="8302"/>
        </w:tabs>
        <w:rPr>
          <w:rStyle w:val="Hyperlink"/>
          <w:b/>
          <w:noProof/>
          <w:color w:val="auto"/>
        </w:rPr>
      </w:pPr>
    </w:p>
    <w:p w:rsidR="009144D3" w:rsidRPr="00BF7D9E" w:rsidRDefault="009144D3" w:rsidP="009144D3">
      <w:pPr>
        <w:pStyle w:val="TOC1"/>
        <w:tabs>
          <w:tab w:val="right" w:leader="dot" w:pos="8302"/>
        </w:tabs>
        <w:rPr>
          <w:b/>
          <w:noProof/>
        </w:rPr>
      </w:pPr>
      <w:r w:rsidRPr="00BF7D9E">
        <w:rPr>
          <w:b/>
          <w:noProof/>
        </w:rPr>
        <w:t>Acronyms</w:t>
      </w:r>
      <w:r w:rsidRPr="00BF7D9E">
        <w:rPr>
          <w:b/>
          <w:noProof/>
          <w:webHidden/>
        </w:rPr>
        <w:tab/>
      </w:r>
      <w:r w:rsidR="00B96CAF" w:rsidRPr="00BF7D9E">
        <w:rPr>
          <w:b/>
          <w:noProof/>
          <w:webHidden/>
        </w:rPr>
        <w:fldChar w:fldCharType="begin"/>
      </w:r>
      <w:r w:rsidRPr="00BF7D9E">
        <w:rPr>
          <w:b/>
          <w:noProof/>
          <w:webHidden/>
        </w:rPr>
        <w:instrText xml:space="preserve"> PAGEREF  </w:instrText>
      </w:r>
      <w:r w:rsidR="00961071" w:rsidRPr="00BF7D9E">
        <w:rPr>
          <w:b/>
          <w:noProof/>
        </w:rPr>
        <w:instrText>_Toc291514161</w:instrText>
      </w:r>
      <w:r w:rsidRPr="00BF7D9E">
        <w:rPr>
          <w:b/>
          <w:noProof/>
        </w:rPr>
        <w:instrText xml:space="preserve"> </w:instrText>
      </w:r>
      <w:r w:rsidRPr="00BF7D9E">
        <w:rPr>
          <w:b/>
          <w:noProof/>
          <w:webHidden/>
        </w:rPr>
        <w:instrText xml:space="preserve">\h </w:instrText>
      </w:r>
      <w:r w:rsidR="00B96CAF" w:rsidRPr="00BF7D9E">
        <w:rPr>
          <w:b/>
          <w:noProof/>
          <w:webHidden/>
        </w:rPr>
      </w:r>
      <w:r w:rsidR="00B96CAF" w:rsidRPr="00BF7D9E">
        <w:rPr>
          <w:b/>
          <w:noProof/>
          <w:webHidden/>
        </w:rPr>
        <w:fldChar w:fldCharType="separate"/>
      </w:r>
      <w:r w:rsidR="00815F7E">
        <w:rPr>
          <w:b/>
          <w:noProof/>
          <w:webHidden/>
        </w:rPr>
        <w:t>29</w:t>
      </w:r>
      <w:r w:rsidR="00B96CAF" w:rsidRPr="00BF7D9E">
        <w:rPr>
          <w:b/>
          <w:noProof/>
          <w:webHidden/>
        </w:rPr>
        <w:fldChar w:fldCharType="end"/>
      </w:r>
    </w:p>
    <w:p w:rsidR="00D15D8A" w:rsidRPr="00BF7D9E" w:rsidRDefault="00D15D8A">
      <w:pPr>
        <w:spacing w:after="200" w:line="276" w:lineRule="auto"/>
        <w:rPr>
          <w:b/>
        </w:rPr>
      </w:pPr>
    </w:p>
    <w:p w:rsidR="001A55F6" w:rsidRPr="00BF7D9E" w:rsidRDefault="001A55F6" w:rsidP="00DA6A89">
      <w:pPr>
        <w:tabs>
          <w:tab w:val="right" w:pos="8460"/>
        </w:tabs>
        <w:spacing w:after="120"/>
        <w:ind w:left="900" w:hanging="900"/>
        <w:rPr>
          <w:b/>
        </w:rPr>
        <w:sectPr w:rsidR="001A55F6" w:rsidRPr="00BF7D9E" w:rsidSect="001A55F6">
          <w:footerReference w:type="default" r:id="rId9"/>
          <w:pgSz w:w="11906" w:h="16838" w:code="9"/>
          <w:pgMar w:top="1080" w:right="1800" w:bottom="1080" w:left="1800" w:header="706" w:footer="706" w:gutter="0"/>
          <w:cols w:space="708"/>
          <w:titlePg/>
          <w:docGrid w:linePitch="360"/>
        </w:sectPr>
      </w:pPr>
    </w:p>
    <w:p w:rsidR="00DA6A89" w:rsidRPr="00BF7D9E" w:rsidRDefault="00DA6A89" w:rsidP="00DA6A89">
      <w:pPr>
        <w:pStyle w:val="Heading1"/>
        <w:spacing w:before="0" w:after="120"/>
        <w:ind w:left="-709"/>
        <w:rPr>
          <w:rFonts w:ascii="Times New Roman" w:hAnsi="Times New Roman" w:cs="Times New Roman"/>
          <w:sz w:val="24"/>
          <w:szCs w:val="24"/>
        </w:rPr>
      </w:pPr>
      <w:bookmarkStart w:id="0" w:name="_Toc291514155"/>
      <w:r w:rsidRPr="00BF7D9E">
        <w:rPr>
          <w:rFonts w:ascii="Times New Roman" w:hAnsi="Times New Roman" w:cs="Times New Roman"/>
          <w:sz w:val="24"/>
          <w:szCs w:val="24"/>
        </w:rPr>
        <w:lastRenderedPageBreak/>
        <w:t xml:space="preserve">Table 1: Summary of the </w:t>
      </w:r>
      <w:bookmarkEnd w:id="0"/>
      <w:r w:rsidR="003F15C9" w:rsidRPr="00BF7D9E">
        <w:rPr>
          <w:rFonts w:ascii="Times New Roman" w:hAnsi="Times New Roman" w:cs="Times New Roman"/>
          <w:sz w:val="24"/>
          <w:szCs w:val="24"/>
        </w:rPr>
        <w:t>Tasmanian Scallop Fishery</w:t>
      </w:r>
    </w:p>
    <w:tbl>
      <w:tblPr>
        <w:tblpPr w:leftFromText="180" w:rightFromText="180" w:vertAnchor="text" w:tblpX="-612" w:tblpY="1"/>
        <w:tblOverlap w:val="never"/>
        <w:tblW w:w="9720"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DA6A89" w:rsidRPr="00BF7D9E" w:rsidTr="009B5560">
        <w:tc>
          <w:tcPr>
            <w:tcW w:w="2520" w:type="dxa"/>
            <w:tcBorders>
              <w:top w:val="single" w:sz="4" w:space="0" w:color="auto"/>
              <w:left w:val="single" w:sz="4" w:space="0" w:color="auto"/>
              <w:bottom w:val="single" w:sz="4" w:space="0" w:color="auto"/>
              <w:right w:val="single" w:sz="4" w:space="0" w:color="auto"/>
            </w:tcBorders>
          </w:tcPr>
          <w:p w:rsidR="00DA6A89" w:rsidRPr="00BF7D9E" w:rsidRDefault="00DA6A89" w:rsidP="009B5560">
            <w:pPr>
              <w:rPr>
                <w:b/>
                <w:snapToGrid w:val="0"/>
              </w:rPr>
            </w:pPr>
            <w:r w:rsidRPr="00BF7D9E">
              <w:rPr>
                <w:b/>
                <w:snapToGrid w:val="0"/>
              </w:rPr>
              <w:t xml:space="preserve">Publicly available information relevant to the fishery </w:t>
            </w:r>
          </w:p>
        </w:tc>
        <w:tc>
          <w:tcPr>
            <w:tcW w:w="7200" w:type="dxa"/>
            <w:tcBorders>
              <w:top w:val="single" w:sz="4" w:space="0" w:color="auto"/>
              <w:left w:val="single" w:sz="4" w:space="0" w:color="auto"/>
              <w:bottom w:val="single" w:sz="4" w:space="0" w:color="auto"/>
              <w:right w:val="single" w:sz="4" w:space="0" w:color="auto"/>
            </w:tcBorders>
          </w:tcPr>
          <w:p w:rsidR="005D0C82" w:rsidRPr="00BF7D9E" w:rsidRDefault="005D0C82" w:rsidP="009B5560">
            <w:pPr>
              <w:numPr>
                <w:ilvl w:val="0"/>
                <w:numId w:val="17"/>
              </w:numPr>
              <w:tabs>
                <w:tab w:val="clear" w:pos="1080"/>
                <w:tab w:val="num" w:pos="252"/>
              </w:tabs>
              <w:adjustRightInd w:val="0"/>
              <w:ind w:left="249" w:hanging="249"/>
              <w:rPr>
                <w:i/>
              </w:rPr>
            </w:pPr>
            <w:r w:rsidRPr="00BF7D9E">
              <w:t xml:space="preserve">Tasmanian </w:t>
            </w:r>
            <w:r w:rsidR="001946A5" w:rsidRPr="00BF7D9E">
              <w:rPr>
                <w:i/>
              </w:rPr>
              <w:t>Living Marine Resources Management Act 1995</w:t>
            </w:r>
          </w:p>
          <w:p w:rsidR="005D0C82" w:rsidRPr="00BF7D9E" w:rsidRDefault="005D0C82" w:rsidP="009B5560">
            <w:pPr>
              <w:numPr>
                <w:ilvl w:val="0"/>
                <w:numId w:val="17"/>
              </w:numPr>
              <w:tabs>
                <w:tab w:val="clear" w:pos="1080"/>
                <w:tab w:val="num" w:pos="252"/>
              </w:tabs>
              <w:adjustRightInd w:val="0"/>
              <w:ind w:left="249" w:hanging="249"/>
              <w:rPr>
                <w:i/>
              </w:rPr>
            </w:pPr>
            <w:r w:rsidRPr="00BF7D9E">
              <w:t xml:space="preserve">Tasmanian </w:t>
            </w:r>
            <w:r w:rsidR="001946A5" w:rsidRPr="00BF7D9E">
              <w:rPr>
                <w:i/>
              </w:rPr>
              <w:t>Fisheries (General) Regulations 2000</w:t>
            </w:r>
          </w:p>
          <w:p w:rsidR="00DA6A89" w:rsidRPr="00BF7D9E" w:rsidRDefault="003F15C9" w:rsidP="009B5560">
            <w:pPr>
              <w:numPr>
                <w:ilvl w:val="0"/>
                <w:numId w:val="17"/>
              </w:numPr>
              <w:tabs>
                <w:tab w:val="clear" w:pos="1080"/>
                <w:tab w:val="num" w:pos="252"/>
              </w:tabs>
              <w:adjustRightInd w:val="0"/>
              <w:ind w:left="249" w:hanging="249"/>
            </w:pPr>
            <w:r w:rsidRPr="00BF7D9E">
              <w:t>The Management Plan for the Tasmanian Scallop Fishery</w:t>
            </w:r>
            <w:r w:rsidR="0003217F" w:rsidRPr="00BF7D9E">
              <w:t xml:space="preserve">. Tasmania </w:t>
            </w:r>
            <w:r w:rsidR="0003217F" w:rsidRPr="00BF7D9E">
              <w:rPr>
                <w:i/>
              </w:rPr>
              <w:t>Fisheries (Scallop) Rules 2010</w:t>
            </w:r>
            <w:r w:rsidR="0003217F" w:rsidRPr="00BF7D9E">
              <w:t>. Statutory Rules 2010, No.3</w:t>
            </w:r>
          </w:p>
          <w:p w:rsidR="00371CCA" w:rsidRPr="00BF7D9E" w:rsidRDefault="00B96CAF" w:rsidP="009B5560">
            <w:pPr>
              <w:numPr>
                <w:ilvl w:val="0"/>
                <w:numId w:val="17"/>
              </w:numPr>
              <w:tabs>
                <w:tab w:val="clear" w:pos="1080"/>
                <w:tab w:val="num" w:pos="252"/>
              </w:tabs>
              <w:adjustRightInd w:val="0"/>
              <w:ind w:left="249" w:hanging="249"/>
            </w:pPr>
            <w:hyperlink r:id="rId10" w:history="1">
              <w:r w:rsidR="00371CCA" w:rsidRPr="00BF7D9E">
                <w:rPr>
                  <w:rStyle w:val="Hyperlink"/>
                  <w:color w:val="auto"/>
                  <w:u w:val="none"/>
                </w:rPr>
                <w:t>Scallop Season Information and Monthly Catch Updates</w:t>
              </w:r>
            </w:hyperlink>
          </w:p>
          <w:p w:rsidR="003218AE" w:rsidRPr="00BF7D9E" w:rsidRDefault="00150C5F" w:rsidP="009B5560">
            <w:pPr>
              <w:numPr>
                <w:ilvl w:val="0"/>
                <w:numId w:val="17"/>
              </w:numPr>
              <w:tabs>
                <w:tab w:val="clear" w:pos="1080"/>
                <w:tab w:val="num" w:pos="252"/>
              </w:tabs>
              <w:adjustRightInd w:val="0"/>
              <w:ind w:left="249" w:hanging="249"/>
            </w:pPr>
            <w:r w:rsidRPr="00BF7D9E">
              <w:t>Tasmanian Department of Primary Industries, Parks, Water</w:t>
            </w:r>
            <w:r w:rsidRPr="00BF7D9E">
              <w:br/>
              <w:t xml:space="preserve">and Environment submission – </w:t>
            </w:r>
            <w:hyperlink r:id="rId11" w:history="1">
              <w:r w:rsidR="003218AE" w:rsidRPr="00BF7D9E">
                <w:t>Progress in implementing the Department of Sustainability, Environment, Water, Population and Communities recommendations made in the 2005 assessment of the Tasmanian scallop fishery</w:t>
              </w:r>
            </w:hyperlink>
            <w:r w:rsidRPr="00BF7D9E">
              <w:t>, November 2011.</w:t>
            </w:r>
          </w:p>
          <w:p w:rsidR="00D15D8A" w:rsidRPr="00BF7D9E" w:rsidRDefault="00B96CAF" w:rsidP="009B5560">
            <w:pPr>
              <w:numPr>
                <w:ilvl w:val="0"/>
                <w:numId w:val="17"/>
              </w:numPr>
              <w:tabs>
                <w:tab w:val="clear" w:pos="1080"/>
                <w:tab w:val="num" w:pos="252"/>
              </w:tabs>
              <w:adjustRightInd w:val="0"/>
              <w:spacing w:after="120"/>
              <w:ind w:left="245" w:hanging="245"/>
            </w:pPr>
            <w:hyperlink r:id="rId12" w:history="1">
              <w:r w:rsidR="006179D1" w:rsidRPr="00BF7D9E">
                <w:t xml:space="preserve">Department of the Environment and Heritage </w:t>
              </w:r>
              <w:r w:rsidR="001807B9" w:rsidRPr="00BF7D9E">
                <w:t>– A</w:t>
              </w:r>
              <w:r w:rsidR="006179D1" w:rsidRPr="00BF7D9E">
                <w:t xml:space="preserve">ssessment </w:t>
              </w:r>
              <w:r w:rsidR="001807B9" w:rsidRPr="00BF7D9E">
                <w:t>of the Tasmanian Scallop Fishery</w:t>
              </w:r>
            </w:hyperlink>
            <w:r w:rsidR="001807B9" w:rsidRPr="00BF7D9E">
              <w:t>, November</w:t>
            </w:r>
            <w:r w:rsidR="006179D1" w:rsidRPr="00BF7D9E">
              <w:t xml:space="preserve"> 2005</w:t>
            </w:r>
          </w:p>
        </w:tc>
      </w:tr>
      <w:tr w:rsidR="00DA6A89" w:rsidRPr="00BF7D9E" w:rsidTr="009B5560">
        <w:tc>
          <w:tcPr>
            <w:tcW w:w="2520" w:type="dxa"/>
            <w:tcBorders>
              <w:top w:val="single" w:sz="4" w:space="0" w:color="auto"/>
              <w:left w:val="single" w:sz="4" w:space="0" w:color="auto"/>
              <w:bottom w:val="single" w:sz="4" w:space="0" w:color="auto"/>
              <w:right w:val="single" w:sz="4" w:space="0" w:color="auto"/>
            </w:tcBorders>
          </w:tcPr>
          <w:p w:rsidR="00DA6A89" w:rsidRPr="00BF7D9E" w:rsidRDefault="00DA6A89" w:rsidP="009B5560">
            <w:r w:rsidRPr="00BF7D9E">
              <w:rPr>
                <w:b/>
                <w:snapToGrid w:val="0"/>
              </w:rPr>
              <w:t>Area</w:t>
            </w:r>
          </w:p>
        </w:tc>
        <w:tc>
          <w:tcPr>
            <w:tcW w:w="7200" w:type="dxa"/>
            <w:tcBorders>
              <w:top w:val="single" w:sz="4" w:space="0" w:color="auto"/>
              <w:left w:val="single" w:sz="4" w:space="0" w:color="auto"/>
              <w:bottom w:val="single" w:sz="4" w:space="0" w:color="auto"/>
              <w:right w:val="single" w:sz="4" w:space="0" w:color="auto"/>
            </w:tcBorders>
          </w:tcPr>
          <w:p w:rsidR="00D15D8A" w:rsidRPr="00BF7D9E" w:rsidRDefault="00CB7699" w:rsidP="009B5560">
            <w:pPr>
              <w:autoSpaceDE w:val="0"/>
              <w:autoSpaceDN w:val="0"/>
              <w:adjustRightInd w:val="0"/>
              <w:spacing w:after="120"/>
              <w:rPr>
                <w:snapToGrid w:val="0"/>
              </w:rPr>
            </w:pPr>
            <w:r w:rsidRPr="00BF7D9E">
              <w:rPr>
                <w:rFonts w:eastAsiaTheme="minorHAnsi"/>
                <w:lang w:eastAsia="en-US"/>
              </w:rPr>
              <w:t>The area of the fishery extends from the high water mark to</w:t>
            </w:r>
            <w:r w:rsidR="00A47025">
              <w:rPr>
                <w:rFonts w:eastAsiaTheme="minorHAnsi"/>
                <w:lang w:eastAsia="en-US"/>
              </w:rPr>
              <w:t xml:space="preserve"> 20 nautical </w:t>
            </w:r>
            <w:r w:rsidRPr="00BF7D9E">
              <w:rPr>
                <w:rFonts w:eastAsiaTheme="minorHAnsi"/>
                <w:lang w:eastAsia="en-US"/>
              </w:rPr>
              <w:t>miles into Bass</w:t>
            </w:r>
            <w:r w:rsidR="00AC5D5D" w:rsidRPr="00BF7D9E">
              <w:rPr>
                <w:rFonts w:eastAsiaTheme="minorHAnsi"/>
                <w:lang w:eastAsia="en-US"/>
              </w:rPr>
              <w:t> </w:t>
            </w:r>
            <w:r w:rsidRPr="00BF7D9E">
              <w:rPr>
                <w:rFonts w:eastAsiaTheme="minorHAnsi"/>
                <w:lang w:eastAsia="en-US"/>
              </w:rPr>
              <w:t>Strait and from the high water</w:t>
            </w:r>
            <w:r w:rsidR="00A47025">
              <w:rPr>
                <w:rFonts w:eastAsiaTheme="minorHAnsi"/>
                <w:lang w:eastAsia="en-US"/>
              </w:rPr>
              <w:t xml:space="preserve"> mark out to 200 nautical </w:t>
            </w:r>
            <w:r w:rsidRPr="00BF7D9E">
              <w:rPr>
                <w:rFonts w:eastAsiaTheme="minorHAnsi"/>
                <w:lang w:eastAsia="en-US"/>
              </w:rPr>
              <w:t xml:space="preserve">miles </w:t>
            </w:r>
            <w:r w:rsidR="00AC5D5D" w:rsidRPr="00BF7D9E">
              <w:rPr>
                <w:rFonts w:eastAsiaTheme="minorHAnsi"/>
                <w:lang w:eastAsia="en-US"/>
              </w:rPr>
              <w:t xml:space="preserve">offshore from the </w:t>
            </w:r>
            <w:r w:rsidR="00C12AD9" w:rsidRPr="00BF7D9E">
              <w:rPr>
                <w:rFonts w:eastAsiaTheme="minorHAnsi"/>
                <w:lang w:eastAsia="en-US"/>
              </w:rPr>
              <w:t>remainder of t</w:t>
            </w:r>
            <w:r w:rsidR="00AC5D5D" w:rsidRPr="00BF7D9E">
              <w:rPr>
                <w:rFonts w:eastAsiaTheme="minorHAnsi"/>
                <w:lang w:eastAsia="en-US"/>
              </w:rPr>
              <w:t xml:space="preserve">he </w:t>
            </w:r>
            <w:r w:rsidRPr="00BF7D9E">
              <w:rPr>
                <w:rFonts w:eastAsiaTheme="minorHAnsi"/>
                <w:lang w:eastAsia="en-US"/>
              </w:rPr>
              <w:t>Tasmania</w:t>
            </w:r>
            <w:r w:rsidR="00AC5D5D" w:rsidRPr="00BF7D9E">
              <w:rPr>
                <w:rFonts w:eastAsiaTheme="minorHAnsi"/>
                <w:lang w:eastAsia="en-US"/>
              </w:rPr>
              <w:t>n coastline</w:t>
            </w:r>
            <w:r w:rsidRPr="00BF7D9E">
              <w:rPr>
                <w:rFonts w:eastAsiaTheme="minorHAnsi"/>
                <w:lang w:eastAsia="en-US"/>
              </w:rPr>
              <w:t>.</w:t>
            </w:r>
          </w:p>
        </w:tc>
      </w:tr>
      <w:tr w:rsidR="00DA6A89" w:rsidRPr="00BF7D9E" w:rsidTr="009B5560">
        <w:tc>
          <w:tcPr>
            <w:tcW w:w="2520" w:type="dxa"/>
            <w:tcBorders>
              <w:top w:val="single" w:sz="4" w:space="0" w:color="auto"/>
              <w:left w:val="single" w:sz="4" w:space="0" w:color="auto"/>
              <w:bottom w:val="single" w:sz="4" w:space="0" w:color="auto"/>
              <w:right w:val="single" w:sz="4" w:space="0" w:color="auto"/>
            </w:tcBorders>
          </w:tcPr>
          <w:p w:rsidR="00DA6A89" w:rsidRPr="00BF7D9E" w:rsidRDefault="00DA6A89" w:rsidP="009B5560">
            <w:pPr>
              <w:rPr>
                <w:b/>
                <w:snapToGrid w:val="0"/>
              </w:rPr>
            </w:pPr>
            <w:r w:rsidRPr="00BF7D9E">
              <w:rPr>
                <w:b/>
                <w:snapToGrid w:val="0"/>
              </w:rPr>
              <w:t xml:space="preserve">Fishery status </w:t>
            </w:r>
          </w:p>
        </w:tc>
        <w:tc>
          <w:tcPr>
            <w:tcW w:w="7200" w:type="dxa"/>
            <w:tcBorders>
              <w:top w:val="single" w:sz="4" w:space="0" w:color="auto"/>
              <w:left w:val="single" w:sz="4" w:space="0" w:color="auto"/>
              <w:bottom w:val="single" w:sz="4" w:space="0" w:color="auto"/>
              <w:right w:val="single" w:sz="4" w:space="0" w:color="auto"/>
            </w:tcBorders>
          </w:tcPr>
          <w:p w:rsidR="003C5A2D" w:rsidRDefault="003C5A2D" w:rsidP="009B5560">
            <w:r>
              <w:t>In 2006, harvest from the fishery declined significantly from 4293.6 t</w:t>
            </w:r>
          </w:p>
          <w:p w:rsidR="003C5A2D" w:rsidRDefault="003C5A2D" w:rsidP="009B5560">
            <w:proofErr w:type="gramStart"/>
            <w:r>
              <w:t>to</w:t>
            </w:r>
            <w:proofErr w:type="gramEnd"/>
            <w:r>
              <w:t xml:space="preserve"> 1330 t in 2007. There was further d</w:t>
            </w:r>
            <w:r w:rsidR="003F428A">
              <w:t xml:space="preserve">ecline in harvest in 2008 with </w:t>
            </w:r>
            <w:r>
              <w:t xml:space="preserve">  378 t landed and</w:t>
            </w:r>
            <w:r w:rsidR="00D16659">
              <w:t xml:space="preserve"> subsequently </w:t>
            </w:r>
            <w:r>
              <w:t>no fishing occurred in the 2009 and 2010 seasons.</w:t>
            </w:r>
          </w:p>
          <w:p w:rsidR="009425B3" w:rsidRPr="009425B3" w:rsidRDefault="009425B3" w:rsidP="009B5560"/>
          <w:p w:rsidR="009425B3" w:rsidRPr="009425B3" w:rsidRDefault="009425B3" w:rsidP="009425B3">
            <w:pPr>
              <w:autoSpaceDE w:val="0"/>
              <w:autoSpaceDN w:val="0"/>
              <w:adjustRightInd w:val="0"/>
              <w:rPr>
                <w:rFonts w:eastAsiaTheme="minorHAnsi"/>
                <w:lang w:eastAsia="en-US"/>
              </w:rPr>
            </w:pPr>
            <w:r w:rsidRPr="009425B3">
              <w:rPr>
                <w:rFonts w:eastAsiaTheme="minorHAnsi"/>
                <w:lang w:eastAsia="en-US"/>
              </w:rPr>
              <w:t xml:space="preserve">The harvest strategy for the TSF requires that candidate open areas </w:t>
            </w:r>
            <w:r w:rsidR="005C139D">
              <w:rPr>
                <w:rFonts w:eastAsiaTheme="minorHAnsi"/>
                <w:lang w:eastAsia="en-US"/>
              </w:rPr>
              <w:t>are</w:t>
            </w:r>
            <w:r w:rsidRPr="009425B3">
              <w:rPr>
                <w:rFonts w:eastAsiaTheme="minorHAnsi"/>
                <w:lang w:eastAsia="en-US"/>
              </w:rPr>
              <w:t xml:space="preserve"> assessed against the fishery performance measures before the area can be considered for opening to commercial scallop harvesting. Data on candidate open areas is collected from industry based preseason surveys overseen by scientist</w:t>
            </w:r>
            <w:r w:rsidR="00256EEC">
              <w:rPr>
                <w:rFonts w:eastAsiaTheme="minorHAnsi"/>
                <w:lang w:eastAsia="en-US"/>
              </w:rPr>
              <w:t>s</w:t>
            </w:r>
            <w:r w:rsidRPr="009425B3">
              <w:rPr>
                <w:rFonts w:eastAsiaTheme="minorHAnsi"/>
                <w:lang w:eastAsia="en-US"/>
              </w:rPr>
              <w:t xml:space="preserve"> from</w:t>
            </w:r>
            <w:r w:rsidR="00BF2E37">
              <w:rPr>
                <w:rFonts w:eastAsiaTheme="minorHAnsi"/>
                <w:lang w:eastAsia="en-US"/>
              </w:rPr>
              <w:t xml:space="preserve"> </w:t>
            </w:r>
            <w:r w:rsidR="000477D0">
              <w:rPr>
                <w:rFonts w:eastAsiaTheme="minorHAnsi"/>
                <w:lang w:eastAsia="en-US"/>
              </w:rPr>
              <w:t xml:space="preserve">the </w:t>
            </w:r>
            <w:r w:rsidRPr="009425B3">
              <w:rPr>
                <w:rFonts w:eastAsiaTheme="minorHAnsi"/>
                <w:lang w:eastAsia="en-US"/>
              </w:rPr>
              <w:t>Institute for Marine and Antarctic Studies</w:t>
            </w:r>
            <w:r w:rsidR="000477D0">
              <w:rPr>
                <w:rFonts w:eastAsiaTheme="minorHAnsi"/>
                <w:lang w:eastAsia="en-US"/>
              </w:rPr>
              <w:t xml:space="preserve"> (IMAS). T</w:t>
            </w:r>
            <w:r w:rsidRPr="009425B3">
              <w:rPr>
                <w:rFonts w:eastAsiaTheme="minorHAnsi"/>
                <w:lang w:eastAsia="en-US"/>
              </w:rPr>
              <w:t>his data is then used to assess the suitability of the proposed open area for commercial scallop harvesting after being presented to and considered by the Sc</w:t>
            </w:r>
            <w:r w:rsidR="009326BD">
              <w:rPr>
                <w:rFonts w:eastAsiaTheme="minorHAnsi"/>
                <w:lang w:eastAsia="en-US"/>
              </w:rPr>
              <w:t xml:space="preserve">allop </w:t>
            </w:r>
            <w:r w:rsidRPr="009425B3">
              <w:rPr>
                <w:rFonts w:eastAsiaTheme="minorHAnsi"/>
                <w:lang w:eastAsia="en-US"/>
              </w:rPr>
              <w:t>F</w:t>
            </w:r>
            <w:r w:rsidR="009326BD">
              <w:rPr>
                <w:rFonts w:eastAsiaTheme="minorHAnsi"/>
                <w:lang w:eastAsia="en-US"/>
              </w:rPr>
              <w:t xml:space="preserve">ishery </w:t>
            </w:r>
            <w:r w:rsidRPr="009425B3">
              <w:rPr>
                <w:rFonts w:eastAsiaTheme="minorHAnsi"/>
                <w:lang w:eastAsia="en-US"/>
              </w:rPr>
              <w:t>A</w:t>
            </w:r>
            <w:r w:rsidR="009326BD">
              <w:rPr>
                <w:rFonts w:eastAsiaTheme="minorHAnsi"/>
                <w:lang w:eastAsia="en-US"/>
              </w:rPr>
              <w:t xml:space="preserve">dvisory </w:t>
            </w:r>
            <w:r w:rsidRPr="009425B3">
              <w:rPr>
                <w:rFonts w:eastAsiaTheme="minorHAnsi"/>
                <w:lang w:eastAsia="en-US"/>
              </w:rPr>
              <w:t>C</w:t>
            </w:r>
            <w:r w:rsidR="009326BD">
              <w:rPr>
                <w:rFonts w:eastAsiaTheme="minorHAnsi"/>
                <w:lang w:eastAsia="en-US"/>
              </w:rPr>
              <w:t>ommittee against the 13 </w:t>
            </w:r>
            <w:r w:rsidRPr="009425B3">
              <w:rPr>
                <w:rFonts w:eastAsiaTheme="minorHAnsi"/>
                <w:lang w:eastAsia="en-US"/>
              </w:rPr>
              <w:t>biological, environmental, economic and social performance measures as listed in</w:t>
            </w:r>
            <w:r w:rsidR="009326BD">
              <w:rPr>
                <w:rFonts w:eastAsiaTheme="minorHAnsi"/>
                <w:lang w:eastAsia="en-US"/>
              </w:rPr>
              <w:t xml:space="preserve"> </w:t>
            </w:r>
            <w:r w:rsidR="005C139D">
              <w:rPr>
                <w:rFonts w:eastAsiaTheme="minorHAnsi"/>
                <w:lang w:eastAsia="en-US"/>
              </w:rPr>
              <w:t>Appendix 2 of the submission.</w:t>
            </w:r>
          </w:p>
          <w:p w:rsidR="009425B3" w:rsidRPr="009425B3" w:rsidRDefault="009425B3" w:rsidP="009425B3">
            <w:pPr>
              <w:autoSpaceDE w:val="0"/>
              <w:autoSpaceDN w:val="0"/>
              <w:adjustRightInd w:val="0"/>
              <w:rPr>
                <w:rFonts w:eastAsiaTheme="minorHAnsi"/>
                <w:lang w:eastAsia="en-US"/>
              </w:rPr>
            </w:pPr>
          </w:p>
          <w:p w:rsidR="009425B3" w:rsidRPr="009425B3" w:rsidRDefault="009425B3" w:rsidP="009425B3">
            <w:pPr>
              <w:autoSpaceDE w:val="0"/>
              <w:autoSpaceDN w:val="0"/>
              <w:adjustRightInd w:val="0"/>
              <w:rPr>
                <w:rFonts w:eastAsiaTheme="minorHAnsi"/>
                <w:lang w:eastAsia="en-US"/>
              </w:rPr>
            </w:pPr>
            <w:r w:rsidRPr="009425B3">
              <w:rPr>
                <w:rFonts w:eastAsiaTheme="minorHAnsi"/>
                <w:lang w:eastAsia="en-US"/>
              </w:rPr>
              <w:t>During the process of considering an area for commercial scallop harvesting, any area that does not meet the performance measures is not considered for opening or the area is amended to ensure the final open area meets the performance measures</w:t>
            </w:r>
            <w:r w:rsidR="009326BD">
              <w:rPr>
                <w:rFonts w:eastAsiaTheme="minorHAnsi"/>
                <w:lang w:eastAsia="en-US"/>
              </w:rPr>
              <w:t>. O</w:t>
            </w:r>
            <w:r w:rsidRPr="009425B3">
              <w:rPr>
                <w:rFonts w:eastAsiaTheme="minorHAnsi"/>
                <w:lang w:eastAsia="en-US"/>
              </w:rPr>
              <w:t>ther management measures may also be developed to minimise the</w:t>
            </w:r>
            <w:r w:rsidR="005C139D">
              <w:rPr>
                <w:rFonts w:eastAsiaTheme="minorHAnsi"/>
                <w:lang w:eastAsia="en-US"/>
              </w:rPr>
              <w:t xml:space="preserve"> impact </w:t>
            </w:r>
            <w:r w:rsidR="005C139D" w:rsidRPr="009425B3">
              <w:rPr>
                <w:rFonts w:eastAsiaTheme="minorHAnsi"/>
                <w:lang w:eastAsia="en-US"/>
              </w:rPr>
              <w:t>of scallop harvesting to an acceptable level.</w:t>
            </w:r>
          </w:p>
          <w:p w:rsidR="003C5A2D" w:rsidRDefault="003C5A2D" w:rsidP="009B5560"/>
          <w:p w:rsidR="00DA6A89" w:rsidRPr="0042514E" w:rsidRDefault="00F47209" w:rsidP="00DF0BF0">
            <w:r w:rsidRPr="00BF7D9E">
              <w:t>Based on 2009 survey results</w:t>
            </w:r>
            <w:r w:rsidR="0042514E">
              <w:t xml:space="preserve"> carried out in the fishery</w:t>
            </w:r>
            <w:r w:rsidRPr="00BF7D9E">
              <w:t>, the White</w:t>
            </w:r>
            <w:r w:rsidR="00AC5D5D" w:rsidRPr="00BF7D9E">
              <w:t> </w:t>
            </w:r>
            <w:r w:rsidRPr="00BF7D9E">
              <w:t>Rock scallop bed</w:t>
            </w:r>
            <w:r w:rsidR="003C420C">
              <w:t xml:space="preserve"> showed positive signs</w:t>
            </w:r>
            <w:r w:rsidRPr="00BF7D9E">
              <w:t xml:space="preserve"> o</w:t>
            </w:r>
            <w:r w:rsidR="007B6054">
              <w:t>f a high abundance of scallops</w:t>
            </w:r>
            <w:r w:rsidR="00256EEC">
              <w:t xml:space="preserve"> for potential future harvest in 2010.</w:t>
            </w:r>
            <w:r w:rsidR="009B5560">
              <w:t xml:space="preserve"> </w:t>
            </w:r>
            <w:r w:rsidR="00256EEC">
              <w:t xml:space="preserve">However, </w:t>
            </w:r>
            <w:r w:rsidR="00DF0BF0">
              <w:t>later</w:t>
            </w:r>
            <w:r w:rsidR="00256EEC">
              <w:t xml:space="preserve"> surveys suggested delaying harvest </w:t>
            </w:r>
            <w:r w:rsidR="002020AA">
              <w:t xml:space="preserve">with the </w:t>
            </w:r>
            <w:r w:rsidR="00256EEC" w:rsidRPr="00BF7D9E">
              <w:t>aim of allowing the scallop size to increase for a potential 2011 season.</w:t>
            </w:r>
            <w:r w:rsidR="00DF0BF0">
              <w:t xml:space="preserve"> Most recent surveys have indicated, however, that </w:t>
            </w:r>
            <w:r w:rsidR="00B153EB">
              <w:t>a</w:t>
            </w:r>
            <w:r w:rsidR="008A27CC" w:rsidRPr="0042514E">
              <w:t xml:space="preserve"> s</w:t>
            </w:r>
            <w:r w:rsidR="008F62A4" w:rsidRPr="0042514E">
              <w:t>callop bed</w:t>
            </w:r>
            <w:r w:rsidR="00DA2C45" w:rsidRPr="0042514E">
              <w:t>-</w:t>
            </w:r>
            <w:r w:rsidR="008F62A4" w:rsidRPr="0042514E">
              <w:t>die off occurred in the White Rock area</w:t>
            </w:r>
            <w:r w:rsidR="00DF0BF0">
              <w:t>. A</w:t>
            </w:r>
            <w:r w:rsidR="008F62A4" w:rsidRPr="0042514E">
              <w:t xml:space="preserve"> review of the minimum criteria relating to scallop size and age at harvest for candidate open areas will be considered</w:t>
            </w:r>
            <w:r w:rsidR="00DE0295" w:rsidRPr="0042514E">
              <w:t xml:space="preserve"> by the Tasmanian Department </w:t>
            </w:r>
            <w:r w:rsidR="00DE0295" w:rsidRPr="0042514E">
              <w:lastRenderedPageBreak/>
              <w:t>of Primary Industries, Parks, Water and Environment</w:t>
            </w:r>
            <w:r w:rsidR="008F62A4" w:rsidRPr="0042514E">
              <w:t>.</w:t>
            </w:r>
          </w:p>
          <w:p w:rsidR="0042514E" w:rsidRPr="0042514E" w:rsidRDefault="0042514E" w:rsidP="0042514E"/>
          <w:p w:rsidR="00B153EB" w:rsidRDefault="0042514E" w:rsidP="0042514E">
            <w:r w:rsidRPr="00BF7D9E">
              <w:t xml:space="preserve">No fishing occurred in </w:t>
            </w:r>
            <w:r w:rsidR="00544250">
              <w:t xml:space="preserve">the </w:t>
            </w:r>
            <w:r w:rsidRPr="00BF7D9E">
              <w:t xml:space="preserve">2009 </w:t>
            </w:r>
            <w:r w:rsidR="00544250">
              <w:t>and</w:t>
            </w:r>
            <w:r w:rsidRPr="00BF7D9E">
              <w:t xml:space="preserve"> 2010 </w:t>
            </w:r>
            <w:r>
              <w:t xml:space="preserve">seasons </w:t>
            </w:r>
            <w:r w:rsidRPr="00BF7D9E">
              <w:t>and no product was exported during the current assessment period since 2005.</w:t>
            </w:r>
            <w:r>
              <w:t xml:space="preserve"> </w:t>
            </w:r>
            <w:r w:rsidRPr="00470231">
              <w:t>Some fishing took place in</w:t>
            </w:r>
            <w:r>
              <w:t xml:space="preserve"> the</w:t>
            </w:r>
            <w:r w:rsidRPr="00470231">
              <w:t xml:space="preserve"> 2011</w:t>
            </w:r>
            <w:r>
              <w:t xml:space="preserve"> season</w:t>
            </w:r>
            <w:r w:rsidRPr="00470231">
              <w:t>.</w:t>
            </w:r>
          </w:p>
          <w:p w:rsidR="009B5560" w:rsidRDefault="009B5560" w:rsidP="009B5560">
            <w:pPr>
              <w:spacing w:after="120"/>
              <w:rPr>
                <w:rFonts w:eastAsiaTheme="minorHAnsi"/>
                <w:lang w:eastAsia="en-US"/>
              </w:rPr>
            </w:pPr>
          </w:p>
          <w:p w:rsidR="009B5560" w:rsidRPr="004538DF" w:rsidRDefault="009B5560" w:rsidP="009B5560">
            <w:pPr>
              <w:autoSpaceDE w:val="0"/>
              <w:autoSpaceDN w:val="0"/>
              <w:adjustRightInd w:val="0"/>
              <w:rPr>
                <w:rFonts w:eastAsiaTheme="minorHAnsi"/>
                <w:b/>
                <w:lang w:eastAsia="en-US"/>
              </w:rPr>
            </w:pPr>
            <w:r w:rsidRPr="004538DF">
              <w:rPr>
                <w:rFonts w:eastAsiaTheme="minorHAnsi"/>
                <w:b/>
                <w:lang w:eastAsia="en-US"/>
              </w:rPr>
              <w:t>Year Activity</w:t>
            </w:r>
          </w:p>
          <w:p w:rsidR="009B5560" w:rsidRPr="009326BD" w:rsidRDefault="009B5560" w:rsidP="009B5560">
            <w:pPr>
              <w:autoSpaceDE w:val="0"/>
              <w:autoSpaceDN w:val="0"/>
              <w:adjustRightInd w:val="0"/>
              <w:rPr>
                <w:rFonts w:eastAsiaTheme="minorHAnsi"/>
                <w:lang w:eastAsia="en-US"/>
              </w:rPr>
            </w:pPr>
            <w:r w:rsidRPr="009326BD">
              <w:rPr>
                <w:rFonts w:eastAsiaTheme="minorHAnsi"/>
                <w:lang w:eastAsia="en-US"/>
              </w:rPr>
              <w:t>2006  = 4293.6t landed</w:t>
            </w:r>
          </w:p>
          <w:p w:rsidR="009B5560" w:rsidRPr="009326BD" w:rsidRDefault="009B5560" w:rsidP="009B5560">
            <w:pPr>
              <w:autoSpaceDE w:val="0"/>
              <w:autoSpaceDN w:val="0"/>
              <w:adjustRightInd w:val="0"/>
              <w:rPr>
                <w:rFonts w:eastAsiaTheme="minorHAnsi"/>
                <w:lang w:eastAsia="en-US"/>
              </w:rPr>
            </w:pPr>
            <w:r w:rsidRPr="009326BD">
              <w:rPr>
                <w:rFonts w:eastAsiaTheme="minorHAnsi"/>
                <w:lang w:eastAsia="en-US"/>
              </w:rPr>
              <w:t>2007  = 1330t landed</w:t>
            </w:r>
          </w:p>
          <w:p w:rsidR="009B5560" w:rsidRPr="009326BD" w:rsidRDefault="009B5560" w:rsidP="009B5560">
            <w:pPr>
              <w:autoSpaceDE w:val="0"/>
              <w:autoSpaceDN w:val="0"/>
              <w:adjustRightInd w:val="0"/>
              <w:rPr>
                <w:rFonts w:eastAsiaTheme="minorHAnsi"/>
                <w:lang w:eastAsia="en-US"/>
              </w:rPr>
            </w:pPr>
            <w:r w:rsidRPr="009326BD">
              <w:rPr>
                <w:rFonts w:eastAsiaTheme="minorHAnsi"/>
                <w:lang w:eastAsia="en-US"/>
              </w:rPr>
              <w:t>2008  = 378t landed</w:t>
            </w:r>
          </w:p>
          <w:p w:rsidR="009B5560" w:rsidRPr="009326BD" w:rsidRDefault="009B5560" w:rsidP="009B5560">
            <w:pPr>
              <w:autoSpaceDE w:val="0"/>
              <w:autoSpaceDN w:val="0"/>
              <w:adjustRightInd w:val="0"/>
              <w:rPr>
                <w:rFonts w:eastAsiaTheme="minorHAnsi"/>
                <w:lang w:eastAsia="en-US"/>
              </w:rPr>
            </w:pPr>
            <w:r w:rsidRPr="009326BD">
              <w:rPr>
                <w:rFonts w:eastAsiaTheme="minorHAnsi"/>
                <w:lang w:eastAsia="en-US"/>
              </w:rPr>
              <w:t xml:space="preserve">2009  = No season </w:t>
            </w:r>
          </w:p>
          <w:p w:rsidR="009B5560" w:rsidRPr="009326BD" w:rsidRDefault="009B5560" w:rsidP="009B5560">
            <w:pPr>
              <w:autoSpaceDE w:val="0"/>
              <w:autoSpaceDN w:val="0"/>
              <w:adjustRightInd w:val="0"/>
              <w:rPr>
                <w:rFonts w:eastAsiaTheme="minorHAnsi"/>
                <w:lang w:eastAsia="en-US"/>
              </w:rPr>
            </w:pPr>
            <w:r w:rsidRPr="009326BD">
              <w:rPr>
                <w:rFonts w:eastAsiaTheme="minorHAnsi"/>
                <w:lang w:eastAsia="en-US"/>
              </w:rPr>
              <w:t>2010  = No season</w:t>
            </w:r>
          </w:p>
          <w:p w:rsidR="009B5560" w:rsidRPr="00BF7D9E" w:rsidRDefault="009B5560" w:rsidP="002F4361">
            <w:pPr>
              <w:spacing w:after="120"/>
              <w:rPr>
                <w:snapToGrid w:val="0"/>
              </w:rPr>
            </w:pPr>
            <w:proofErr w:type="gramStart"/>
            <w:r w:rsidRPr="009326BD">
              <w:rPr>
                <w:rFonts w:eastAsiaTheme="minorHAnsi"/>
                <w:lang w:eastAsia="en-US"/>
              </w:rPr>
              <w:t xml:space="preserve">2011  </w:t>
            </w:r>
            <w:r w:rsidR="002F4361" w:rsidRPr="002F4361">
              <w:rPr>
                <w:rFonts w:eastAsiaTheme="minorHAnsi"/>
                <w:lang w:eastAsia="en-US"/>
              </w:rPr>
              <w:t>=</w:t>
            </w:r>
            <w:proofErr w:type="gramEnd"/>
            <w:r w:rsidR="002F4361" w:rsidRPr="002F4361">
              <w:rPr>
                <w:rFonts w:eastAsiaTheme="minorHAnsi"/>
                <w:lang w:eastAsia="en-US"/>
              </w:rPr>
              <w:t xml:space="preserve"> figure not available, due to commercial-in-confidence reasons</w:t>
            </w:r>
            <w:r w:rsidRPr="002F4361">
              <w:rPr>
                <w:rFonts w:eastAsiaTheme="minorHAnsi"/>
                <w:lang w:eastAsia="en-US"/>
              </w:rPr>
              <w:t>.</w:t>
            </w:r>
          </w:p>
        </w:tc>
      </w:tr>
      <w:tr w:rsidR="00DA6A89" w:rsidRPr="00BF7D9E" w:rsidTr="009B5560">
        <w:tc>
          <w:tcPr>
            <w:tcW w:w="2520" w:type="dxa"/>
            <w:tcBorders>
              <w:top w:val="single" w:sz="4" w:space="0" w:color="auto"/>
              <w:left w:val="single" w:sz="4" w:space="0" w:color="auto"/>
              <w:bottom w:val="single" w:sz="4" w:space="0" w:color="auto"/>
              <w:right w:val="single" w:sz="4" w:space="0" w:color="auto"/>
            </w:tcBorders>
          </w:tcPr>
          <w:p w:rsidR="00DA6A89" w:rsidRPr="00BF7D9E" w:rsidRDefault="00DA6A89" w:rsidP="009B5560">
            <w:pPr>
              <w:rPr>
                <w:b/>
                <w:snapToGrid w:val="0"/>
              </w:rPr>
            </w:pPr>
            <w:r w:rsidRPr="00BF7D9E">
              <w:rPr>
                <w:b/>
                <w:snapToGrid w:val="0"/>
              </w:rPr>
              <w:lastRenderedPageBreak/>
              <w:t>Target Species</w:t>
            </w:r>
          </w:p>
        </w:tc>
        <w:tc>
          <w:tcPr>
            <w:tcW w:w="7200" w:type="dxa"/>
            <w:tcBorders>
              <w:top w:val="single" w:sz="4" w:space="0" w:color="auto"/>
              <w:left w:val="single" w:sz="4" w:space="0" w:color="auto"/>
              <w:bottom w:val="single" w:sz="4" w:space="0" w:color="auto"/>
              <w:right w:val="single" w:sz="4" w:space="0" w:color="auto"/>
            </w:tcBorders>
          </w:tcPr>
          <w:p w:rsidR="00D15D8A" w:rsidRPr="00BF7D9E" w:rsidRDefault="00CB7699" w:rsidP="009B5560">
            <w:r w:rsidRPr="00BF7D9E">
              <w:rPr>
                <w:rFonts w:eastAsiaTheme="minorHAnsi"/>
                <w:lang w:eastAsia="en-US"/>
              </w:rPr>
              <w:t>Commercial scallops (</w:t>
            </w:r>
            <w:r w:rsidRPr="00BF7D9E">
              <w:rPr>
                <w:rFonts w:eastAsiaTheme="minorHAnsi"/>
                <w:i/>
                <w:iCs/>
                <w:lang w:eastAsia="en-US"/>
              </w:rPr>
              <w:t>Pecten fumatus</w:t>
            </w:r>
            <w:r w:rsidRPr="00BF7D9E">
              <w:rPr>
                <w:rFonts w:eastAsiaTheme="minorHAnsi"/>
                <w:lang w:eastAsia="en-US"/>
              </w:rPr>
              <w:t>).</w:t>
            </w:r>
            <w:r w:rsidR="00AE2BD3" w:rsidRPr="00BF7D9E">
              <w:rPr>
                <w:rFonts w:eastAsiaTheme="minorHAnsi"/>
                <w:lang w:eastAsia="en-US"/>
              </w:rPr>
              <w:t xml:space="preserve"> </w:t>
            </w:r>
            <w:r w:rsidR="00AE2BD3" w:rsidRPr="00BF7D9E">
              <w:t>Commercial scallops occur along the coast of southeast Australia, from New South Wales, through Victoria, to South Australia including the coastline around Tasmania. They are typically found on soft sediments (mud and sand) and frequently aggregate, forming ‘beds’. They usually occur in water of 10–20 metres in depth, but can be found in water deeper than 40 metres in the Bass Strait.</w:t>
            </w:r>
          </w:p>
          <w:p w:rsidR="00D15D8A" w:rsidRPr="00BF7D9E" w:rsidRDefault="00D15D8A" w:rsidP="009B5560"/>
          <w:p w:rsidR="00AE2BD3" w:rsidRPr="00BF7D9E" w:rsidRDefault="00474C31" w:rsidP="009B5560">
            <w:pPr>
              <w:spacing w:after="120"/>
              <w:rPr>
                <w:snapToGrid w:val="0"/>
              </w:rPr>
            </w:pPr>
            <w:r w:rsidRPr="00BF7D9E">
              <w:t xml:space="preserve">Scallops typically mature at 12–18 months of age. Fecundity increases with age. Further </w:t>
            </w:r>
            <w:r w:rsidR="00DE15A0" w:rsidRPr="00BF7D9E">
              <w:t xml:space="preserve">information about </w:t>
            </w:r>
            <w:r w:rsidRPr="00BF7D9E">
              <w:t xml:space="preserve">commercial scallops can be found in the </w:t>
            </w:r>
            <w:r w:rsidR="00287893" w:rsidRPr="00BF7D9E">
              <w:t>2005</w:t>
            </w:r>
            <w:r w:rsidRPr="00BF7D9E">
              <w:t xml:space="preserve"> Department of the Environment and Heritage assessment of the fishery, found at: http://www.environment.gov.au/coasts/fisheries/tas/scallop/index.html</w:t>
            </w:r>
          </w:p>
        </w:tc>
      </w:tr>
      <w:tr w:rsidR="00DA6A89" w:rsidRPr="00BF7D9E" w:rsidTr="009B5560">
        <w:tc>
          <w:tcPr>
            <w:tcW w:w="2520" w:type="dxa"/>
            <w:tcBorders>
              <w:top w:val="single" w:sz="4" w:space="0" w:color="auto"/>
              <w:left w:val="single" w:sz="4" w:space="0" w:color="auto"/>
              <w:bottom w:val="single" w:sz="4" w:space="0" w:color="auto"/>
              <w:right w:val="single" w:sz="4" w:space="0" w:color="auto"/>
            </w:tcBorders>
          </w:tcPr>
          <w:p w:rsidR="00DA6A89" w:rsidRPr="00BF7D9E" w:rsidRDefault="00AC5D5D" w:rsidP="009B5560">
            <w:pPr>
              <w:rPr>
                <w:snapToGrid w:val="0"/>
              </w:rPr>
            </w:pPr>
            <w:r w:rsidRPr="00BF7D9E">
              <w:br w:type="page"/>
            </w:r>
            <w:r w:rsidR="00DA6A89" w:rsidRPr="00BF7D9E">
              <w:rPr>
                <w:b/>
                <w:snapToGrid w:val="0"/>
              </w:rPr>
              <w:t>Byproduct Species</w:t>
            </w:r>
          </w:p>
        </w:tc>
        <w:tc>
          <w:tcPr>
            <w:tcW w:w="7200" w:type="dxa"/>
            <w:tcBorders>
              <w:top w:val="single" w:sz="4" w:space="0" w:color="auto"/>
              <w:left w:val="single" w:sz="4" w:space="0" w:color="auto"/>
              <w:bottom w:val="single" w:sz="4" w:space="0" w:color="auto"/>
              <w:right w:val="single" w:sz="4" w:space="0" w:color="auto"/>
            </w:tcBorders>
          </w:tcPr>
          <w:p w:rsidR="00CB7699" w:rsidRPr="00BF7D9E" w:rsidRDefault="00CB7699" w:rsidP="009B5560">
            <w:pPr>
              <w:autoSpaceDE w:val="0"/>
              <w:autoSpaceDN w:val="0"/>
              <w:adjustRightInd w:val="0"/>
              <w:rPr>
                <w:rFonts w:eastAsiaTheme="minorHAnsi"/>
                <w:lang w:eastAsia="en-US"/>
              </w:rPr>
            </w:pPr>
            <w:r w:rsidRPr="00BF7D9E">
              <w:rPr>
                <w:rFonts w:eastAsiaTheme="minorHAnsi"/>
                <w:lang w:eastAsia="en-US"/>
              </w:rPr>
              <w:t>Doughboy (</w:t>
            </w:r>
            <w:r w:rsidRPr="00BF7D9E">
              <w:rPr>
                <w:rFonts w:eastAsiaTheme="minorHAnsi"/>
                <w:i/>
                <w:iCs/>
                <w:lang w:eastAsia="en-US"/>
              </w:rPr>
              <w:t>Mimachlamys asperrimus</w:t>
            </w:r>
            <w:r w:rsidRPr="00BF7D9E">
              <w:rPr>
                <w:rFonts w:eastAsiaTheme="minorHAnsi"/>
                <w:lang w:eastAsia="en-US"/>
              </w:rPr>
              <w:t>) and queen scallops</w:t>
            </w:r>
          </w:p>
          <w:p w:rsidR="00DA6A89" w:rsidRPr="00BF7D9E" w:rsidRDefault="00A61234" w:rsidP="009B5560">
            <w:pPr>
              <w:spacing w:after="120"/>
              <w:rPr>
                <w:snapToGrid w:val="0"/>
              </w:rPr>
            </w:pPr>
            <w:r w:rsidRPr="00BF7D9E">
              <w:rPr>
                <w:rFonts w:eastAsiaTheme="minorHAnsi"/>
                <w:lang w:eastAsia="en-US"/>
              </w:rPr>
              <w:t>(</w:t>
            </w:r>
            <w:r w:rsidRPr="00BF7D9E">
              <w:rPr>
                <w:rFonts w:eastAsiaTheme="minorHAnsi"/>
                <w:i/>
                <w:iCs/>
                <w:lang w:eastAsia="en-US"/>
              </w:rPr>
              <w:t>Equichlamys bifrons</w:t>
            </w:r>
            <w:r w:rsidRPr="00BF7D9E">
              <w:rPr>
                <w:rFonts w:eastAsiaTheme="minorHAnsi"/>
                <w:lang w:eastAsia="en-US"/>
              </w:rPr>
              <w:t>).</w:t>
            </w:r>
          </w:p>
        </w:tc>
      </w:tr>
      <w:tr w:rsidR="00DA6A89" w:rsidRPr="00BF7D9E" w:rsidTr="009B5560">
        <w:trPr>
          <w:cantSplit/>
        </w:trPr>
        <w:tc>
          <w:tcPr>
            <w:tcW w:w="2520" w:type="dxa"/>
            <w:tcBorders>
              <w:top w:val="single" w:sz="4" w:space="0" w:color="auto"/>
              <w:left w:val="single" w:sz="4" w:space="0" w:color="auto"/>
              <w:bottom w:val="single" w:sz="4" w:space="0" w:color="auto"/>
              <w:right w:val="single" w:sz="4" w:space="0" w:color="auto"/>
            </w:tcBorders>
          </w:tcPr>
          <w:p w:rsidR="00DA6A89" w:rsidRPr="00BF7D9E" w:rsidRDefault="00A61234" w:rsidP="009B5560">
            <w:pPr>
              <w:rPr>
                <w:b/>
                <w:snapToGrid w:val="0"/>
              </w:rPr>
            </w:pPr>
            <w:r w:rsidRPr="00BF7D9E">
              <w:rPr>
                <w:b/>
                <w:snapToGrid w:val="0"/>
              </w:rPr>
              <w:t>Gear</w:t>
            </w:r>
          </w:p>
        </w:tc>
        <w:tc>
          <w:tcPr>
            <w:tcW w:w="7200" w:type="dxa"/>
            <w:tcBorders>
              <w:top w:val="single" w:sz="4" w:space="0" w:color="auto"/>
              <w:left w:val="single" w:sz="4" w:space="0" w:color="auto"/>
              <w:bottom w:val="single" w:sz="4" w:space="0" w:color="auto"/>
              <w:right w:val="single" w:sz="4" w:space="0" w:color="auto"/>
            </w:tcBorders>
          </w:tcPr>
          <w:p w:rsidR="00D15D8A" w:rsidRPr="00BF7D9E" w:rsidRDefault="00D00172" w:rsidP="009B5560">
            <w:pPr>
              <w:rPr>
                <w:rFonts w:eastAsiaTheme="minorHAnsi"/>
                <w:lang w:eastAsia="en-US"/>
              </w:rPr>
            </w:pPr>
            <w:r w:rsidRPr="00BF7D9E">
              <w:rPr>
                <w:rFonts w:eastAsiaTheme="minorHAnsi"/>
                <w:lang w:eastAsia="en-US"/>
              </w:rPr>
              <w:t>Commercial fishing for scallops in Tasmania is done solely by dredging. Dredges (typically three to four metres wide) are deployed from the rear of the fishing vessel and are attached by a single cable. They consist of a toothbar or ‘scraper’ bar on the bottom of the ‘mouth’ of the dredge which deflects scallops into the dredge basket. As the dredge is dragged along the bottom the teeth dig into the substrate (typically soft sand or mud), lifting the scallops so that they are caught in the dredge. Eac</w:t>
            </w:r>
            <w:r w:rsidR="00063689" w:rsidRPr="00BF7D9E">
              <w:rPr>
                <w:rFonts w:eastAsiaTheme="minorHAnsi"/>
                <w:lang w:eastAsia="en-US"/>
              </w:rPr>
              <w:t xml:space="preserve">h dredge run lasts for about </w:t>
            </w:r>
            <w:r w:rsidR="00063689" w:rsidRPr="00BF7D9E">
              <w:rPr>
                <w:rFonts w:eastAsiaTheme="minorHAnsi"/>
              </w:rPr>
              <w:t>15 </w:t>
            </w:r>
            <w:r w:rsidR="001946A5" w:rsidRPr="00BF7D9E">
              <w:rPr>
                <w:rFonts w:eastAsiaTheme="minorHAnsi"/>
              </w:rPr>
              <w:t>minutes</w:t>
            </w:r>
            <w:r w:rsidRPr="00BF7D9E">
              <w:rPr>
                <w:rFonts w:eastAsiaTheme="minorHAnsi"/>
                <w:lang w:eastAsia="en-US"/>
              </w:rPr>
              <w:t xml:space="preserve"> after which it is lifted and emptied. The gear is typically deployed on the shelf in water deeper than 20 metres where the best scallop beds tend to occur.</w:t>
            </w:r>
          </w:p>
          <w:p w:rsidR="00D15D8A" w:rsidRPr="00BF7D9E" w:rsidRDefault="00D15D8A" w:rsidP="009B5560">
            <w:pPr>
              <w:rPr>
                <w:rFonts w:eastAsiaTheme="minorHAnsi"/>
                <w:lang w:eastAsia="en-US"/>
              </w:rPr>
            </w:pPr>
          </w:p>
          <w:p w:rsidR="00846513" w:rsidRPr="00846513" w:rsidRDefault="00D00172" w:rsidP="00846513">
            <w:pPr>
              <w:autoSpaceDE w:val="0"/>
              <w:autoSpaceDN w:val="0"/>
              <w:rPr>
                <w:iCs/>
              </w:rPr>
            </w:pPr>
            <w:r w:rsidRPr="00BF7D9E">
              <w:rPr>
                <w:rFonts w:eastAsiaTheme="minorHAnsi"/>
                <w:lang w:eastAsia="en-US"/>
              </w:rPr>
              <w:t>Recreational/Indigenous – currently dive only.</w:t>
            </w:r>
            <w:r w:rsidR="00846513">
              <w:rPr>
                <w:rFonts w:eastAsiaTheme="minorHAnsi"/>
                <w:lang w:eastAsia="en-US"/>
              </w:rPr>
              <w:t xml:space="preserve"> </w:t>
            </w:r>
            <w:r w:rsidR="00846513" w:rsidRPr="00846513">
              <w:rPr>
                <w:iCs/>
              </w:rPr>
              <w:t>The take of scallops by the Indigenous and recreational sectors within Tasmanian waters is not</w:t>
            </w:r>
          </w:p>
          <w:p w:rsidR="00846513" w:rsidRPr="00846513" w:rsidRDefault="00846513" w:rsidP="00846513">
            <w:pPr>
              <w:autoSpaceDE w:val="0"/>
              <w:autoSpaceDN w:val="0"/>
              <w:rPr>
                <w:iCs/>
              </w:rPr>
            </w:pPr>
            <w:proofErr w:type="gramStart"/>
            <w:r>
              <w:rPr>
                <w:iCs/>
              </w:rPr>
              <w:t>significant</w:t>
            </w:r>
            <w:proofErr w:type="gramEnd"/>
            <w:r w:rsidRPr="00846513">
              <w:rPr>
                <w:iCs/>
              </w:rPr>
              <w:t>. Apart from the restrictions on</w:t>
            </w:r>
            <w:r>
              <w:rPr>
                <w:iCs/>
              </w:rPr>
              <w:t xml:space="preserve"> </w:t>
            </w:r>
            <w:r w:rsidRPr="00846513">
              <w:rPr>
                <w:iCs/>
              </w:rPr>
              <w:t>method, the recreational fishery is managed through licences, seasons, bag and possession limits,</w:t>
            </w:r>
          </w:p>
          <w:p w:rsidR="00D00172" w:rsidRPr="00BF7D9E" w:rsidRDefault="00846513" w:rsidP="00846513">
            <w:pPr>
              <w:spacing w:after="120"/>
              <w:rPr>
                <w:snapToGrid w:val="0"/>
              </w:rPr>
            </w:pPr>
            <w:proofErr w:type="gramStart"/>
            <w:r w:rsidRPr="00846513">
              <w:rPr>
                <w:iCs/>
              </w:rPr>
              <w:t>size</w:t>
            </w:r>
            <w:proofErr w:type="gramEnd"/>
            <w:r w:rsidRPr="00846513">
              <w:rPr>
                <w:iCs/>
              </w:rPr>
              <w:t xml:space="preserve"> limits and some area restrictions.</w:t>
            </w:r>
          </w:p>
        </w:tc>
      </w:tr>
      <w:tr w:rsidR="00DA6A89" w:rsidRPr="00BF7D9E" w:rsidTr="009B5560">
        <w:trPr>
          <w:cantSplit/>
        </w:trPr>
        <w:tc>
          <w:tcPr>
            <w:tcW w:w="2520" w:type="dxa"/>
            <w:tcBorders>
              <w:top w:val="single" w:sz="4" w:space="0" w:color="auto"/>
              <w:left w:val="single" w:sz="4" w:space="0" w:color="auto"/>
              <w:bottom w:val="single" w:sz="4" w:space="0" w:color="auto"/>
              <w:right w:val="single" w:sz="4" w:space="0" w:color="auto"/>
            </w:tcBorders>
          </w:tcPr>
          <w:p w:rsidR="00DA6A89" w:rsidRPr="00BF7D9E" w:rsidRDefault="00A61234" w:rsidP="009B5560">
            <w:pPr>
              <w:rPr>
                <w:b/>
                <w:snapToGrid w:val="0"/>
              </w:rPr>
            </w:pPr>
            <w:r w:rsidRPr="00BF7D9E">
              <w:rPr>
                <w:b/>
                <w:snapToGrid w:val="0"/>
              </w:rPr>
              <w:lastRenderedPageBreak/>
              <w:t>Season</w:t>
            </w:r>
          </w:p>
        </w:tc>
        <w:tc>
          <w:tcPr>
            <w:tcW w:w="7200" w:type="dxa"/>
            <w:tcBorders>
              <w:top w:val="single" w:sz="4" w:space="0" w:color="auto"/>
              <w:left w:val="single" w:sz="4" w:space="0" w:color="auto"/>
              <w:bottom w:val="single" w:sz="4" w:space="0" w:color="auto"/>
              <w:right w:val="single" w:sz="4" w:space="0" w:color="auto"/>
            </w:tcBorders>
          </w:tcPr>
          <w:p w:rsidR="00507A3D" w:rsidRPr="00BF7D9E" w:rsidRDefault="00A61234" w:rsidP="00F850BD">
            <w:pPr>
              <w:autoSpaceDE w:val="0"/>
              <w:autoSpaceDN w:val="0"/>
              <w:adjustRightInd w:val="0"/>
              <w:spacing w:after="120"/>
              <w:rPr>
                <w:snapToGrid w:val="0"/>
              </w:rPr>
            </w:pPr>
            <w:r w:rsidRPr="00BF7D9E">
              <w:rPr>
                <w:rFonts w:eastAsiaTheme="minorHAnsi"/>
                <w:lang w:eastAsia="en-US"/>
              </w:rPr>
              <w:t>Candidate open areas are assessed against the fishery</w:t>
            </w:r>
            <w:r w:rsidR="00794302">
              <w:rPr>
                <w:rFonts w:eastAsiaTheme="minorHAnsi"/>
                <w:lang w:eastAsia="en-US"/>
              </w:rPr>
              <w:t xml:space="preserve"> </w:t>
            </w:r>
            <w:r w:rsidR="00F850BD">
              <w:rPr>
                <w:rFonts w:eastAsiaTheme="minorHAnsi"/>
                <w:lang w:eastAsia="en-US"/>
              </w:rPr>
              <w:t>p</w:t>
            </w:r>
            <w:r w:rsidR="007E783D">
              <w:rPr>
                <w:rFonts w:eastAsiaTheme="minorHAnsi"/>
                <w:lang w:eastAsia="en-US"/>
              </w:rPr>
              <w:t>erformance </w:t>
            </w:r>
            <w:r w:rsidR="00CA679F" w:rsidRPr="00BF7D9E">
              <w:rPr>
                <w:rFonts w:eastAsiaTheme="minorHAnsi"/>
                <w:lang w:eastAsia="en-US"/>
              </w:rPr>
              <w:t>measures</w:t>
            </w:r>
            <w:r w:rsidRPr="00BF7D9E">
              <w:rPr>
                <w:rFonts w:eastAsiaTheme="minorHAnsi"/>
                <w:lang w:eastAsia="en-US"/>
              </w:rPr>
              <w:t xml:space="preserve"> before the area can be considered for opening to commercial scallop harvesting</w:t>
            </w:r>
            <w:r w:rsidR="001946A5" w:rsidRPr="00794302">
              <w:rPr>
                <w:rFonts w:eastAsiaTheme="minorHAnsi"/>
                <w:lang w:eastAsia="en-US"/>
              </w:rPr>
              <w:t xml:space="preserve">. </w:t>
            </w:r>
            <w:r w:rsidR="00237569" w:rsidRPr="00BF7D9E">
              <w:rPr>
                <w:rFonts w:eastAsiaTheme="minorHAnsi"/>
                <w:lang w:eastAsia="en-US"/>
              </w:rPr>
              <w:t>T</w:t>
            </w:r>
            <w:r w:rsidR="00507A3D" w:rsidRPr="00BF7D9E">
              <w:rPr>
                <w:rFonts w:eastAsiaTheme="minorHAnsi"/>
                <w:lang w:eastAsia="en-US"/>
              </w:rPr>
              <w:t>he most recent season was open from 18</w:t>
            </w:r>
            <w:r w:rsidR="00AC5D5D" w:rsidRPr="00BF7D9E">
              <w:rPr>
                <w:rFonts w:eastAsiaTheme="minorHAnsi"/>
                <w:lang w:eastAsia="en-US"/>
              </w:rPr>
              <w:t> </w:t>
            </w:r>
            <w:r w:rsidR="00507A3D" w:rsidRPr="00BF7D9E">
              <w:rPr>
                <w:rFonts w:eastAsiaTheme="minorHAnsi"/>
                <w:lang w:eastAsia="en-US"/>
              </w:rPr>
              <w:t>June</w:t>
            </w:r>
            <w:r w:rsidR="00AC5D5D" w:rsidRPr="00BF7D9E">
              <w:rPr>
                <w:rFonts w:eastAsiaTheme="minorHAnsi"/>
                <w:lang w:eastAsia="en-US"/>
              </w:rPr>
              <w:t> </w:t>
            </w:r>
            <w:r w:rsidR="00507A3D" w:rsidRPr="00BF7D9E">
              <w:rPr>
                <w:rFonts w:eastAsiaTheme="minorHAnsi"/>
                <w:lang w:eastAsia="en-US"/>
              </w:rPr>
              <w:t>2011 to</w:t>
            </w:r>
            <w:r w:rsidR="00237569" w:rsidRPr="00BF7D9E">
              <w:rPr>
                <w:rFonts w:eastAsiaTheme="minorHAnsi"/>
                <w:lang w:eastAsia="en-US"/>
              </w:rPr>
              <w:t xml:space="preserve"> </w:t>
            </w:r>
            <w:r w:rsidR="00507A3D" w:rsidRPr="00BF7D9E">
              <w:rPr>
                <w:rFonts w:eastAsiaTheme="minorHAnsi"/>
                <w:lang w:eastAsia="en-US"/>
              </w:rPr>
              <w:t>31</w:t>
            </w:r>
            <w:r w:rsidR="00AC5D5D" w:rsidRPr="00BF7D9E">
              <w:rPr>
                <w:rFonts w:eastAsiaTheme="minorHAnsi"/>
                <w:lang w:eastAsia="en-US"/>
              </w:rPr>
              <w:t> </w:t>
            </w:r>
            <w:r w:rsidR="00507A3D" w:rsidRPr="00BF7D9E">
              <w:rPr>
                <w:rFonts w:eastAsiaTheme="minorHAnsi"/>
                <w:lang w:eastAsia="en-US"/>
              </w:rPr>
              <w:t>December</w:t>
            </w:r>
            <w:r w:rsidR="00AC5D5D" w:rsidRPr="00BF7D9E">
              <w:rPr>
                <w:rFonts w:eastAsiaTheme="minorHAnsi"/>
                <w:lang w:eastAsia="en-US"/>
              </w:rPr>
              <w:t> </w:t>
            </w:r>
            <w:r w:rsidR="00507A3D" w:rsidRPr="00BF7D9E">
              <w:rPr>
                <w:rFonts w:eastAsiaTheme="minorHAnsi"/>
                <w:lang w:eastAsia="en-US"/>
              </w:rPr>
              <w:t>2011.</w:t>
            </w:r>
          </w:p>
        </w:tc>
      </w:tr>
      <w:tr w:rsidR="002F4361" w:rsidRPr="00BF7D9E" w:rsidTr="009B5560">
        <w:trPr>
          <w:cantSplit/>
        </w:trPr>
        <w:tc>
          <w:tcPr>
            <w:tcW w:w="2520" w:type="dxa"/>
            <w:tcBorders>
              <w:top w:val="single" w:sz="4" w:space="0" w:color="auto"/>
              <w:left w:val="single" w:sz="4" w:space="0" w:color="auto"/>
              <w:bottom w:val="single" w:sz="4" w:space="0" w:color="auto"/>
              <w:right w:val="single" w:sz="4" w:space="0" w:color="auto"/>
            </w:tcBorders>
          </w:tcPr>
          <w:p w:rsidR="002F4361" w:rsidRPr="00BF7D9E" w:rsidRDefault="002F4361" w:rsidP="002F4361">
            <w:pPr>
              <w:rPr>
                <w:b/>
                <w:snapToGrid w:val="0"/>
              </w:rPr>
            </w:pPr>
            <w:r w:rsidRPr="00BF7D9E">
              <w:rPr>
                <w:b/>
                <w:snapToGrid w:val="0"/>
              </w:rPr>
              <w:t>Commercial harvest</w:t>
            </w:r>
          </w:p>
        </w:tc>
        <w:tc>
          <w:tcPr>
            <w:tcW w:w="7200" w:type="dxa"/>
            <w:tcBorders>
              <w:top w:val="single" w:sz="4" w:space="0" w:color="auto"/>
              <w:left w:val="single" w:sz="4" w:space="0" w:color="auto"/>
              <w:bottom w:val="single" w:sz="4" w:space="0" w:color="auto"/>
              <w:right w:val="single" w:sz="4" w:space="0" w:color="auto"/>
            </w:tcBorders>
          </w:tcPr>
          <w:p w:rsidR="002F4361" w:rsidRPr="002F4361" w:rsidRDefault="002F4361" w:rsidP="002F4361">
            <w:pPr>
              <w:spacing w:after="120"/>
              <w:rPr>
                <w:snapToGrid w:val="0"/>
              </w:rPr>
            </w:pPr>
            <w:r w:rsidRPr="002F4361">
              <w:t>One vessel participated in the fishery. Harvest figure not available due to commercial-in-</w:t>
            </w:r>
            <w:r w:rsidR="004B2A76">
              <w:t>c</w:t>
            </w:r>
            <w:r w:rsidRPr="002F4361">
              <w:t>onfidence reasons.</w:t>
            </w:r>
          </w:p>
        </w:tc>
      </w:tr>
      <w:tr w:rsidR="002F4361" w:rsidRPr="00BF7D9E" w:rsidTr="009B5560">
        <w:trPr>
          <w:cantSplit/>
        </w:trPr>
        <w:tc>
          <w:tcPr>
            <w:tcW w:w="2520" w:type="dxa"/>
            <w:tcBorders>
              <w:top w:val="single" w:sz="4" w:space="0" w:color="auto"/>
              <w:left w:val="single" w:sz="4" w:space="0" w:color="auto"/>
              <w:bottom w:val="single" w:sz="4" w:space="0" w:color="auto"/>
              <w:right w:val="single" w:sz="4" w:space="0" w:color="auto"/>
            </w:tcBorders>
          </w:tcPr>
          <w:p w:rsidR="002F4361" w:rsidRPr="00BF7D9E" w:rsidRDefault="002F4361" w:rsidP="002F4361">
            <w:pPr>
              <w:spacing w:after="120"/>
              <w:rPr>
                <w:b/>
                <w:snapToGrid w:val="0"/>
              </w:rPr>
            </w:pPr>
            <w:r w:rsidRPr="00BF7D9E">
              <w:rPr>
                <w:b/>
                <w:snapToGrid w:val="0"/>
              </w:rPr>
              <w:t>Value of commercial harvest</w:t>
            </w:r>
            <w:r>
              <w:rPr>
                <w:b/>
                <w:snapToGrid w:val="0"/>
              </w:rPr>
              <w:t xml:space="preserve"> for 2011</w:t>
            </w:r>
          </w:p>
        </w:tc>
        <w:tc>
          <w:tcPr>
            <w:tcW w:w="7200" w:type="dxa"/>
            <w:tcBorders>
              <w:top w:val="single" w:sz="4" w:space="0" w:color="auto"/>
              <w:left w:val="single" w:sz="4" w:space="0" w:color="auto"/>
              <w:bottom w:val="single" w:sz="4" w:space="0" w:color="auto"/>
              <w:right w:val="single" w:sz="4" w:space="0" w:color="auto"/>
            </w:tcBorders>
          </w:tcPr>
          <w:p w:rsidR="002F4361" w:rsidRPr="002F4361" w:rsidRDefault="002F4361" w:rsidP="002F4361">
            <w:pPr>
              <w:spacing w:after="120"/>
              <w:rPr>
                <w:snapToGrid w:val="0"/>
              </w:rPr>
            </w:pPr>
            <w:r w:rsidRPr="002F4361">
              <w:t>Figure not available due to commercial-in-</w:t>
            </w:r>
            <w:r w:rsidR="004B2A76">
              <w:t>c</w:t>
            </w:r>
            <w:r w:rsidRPr="002F4361">
              <w:t>onfidence reasons.</w:t>
            </w:r>
          </w:p>
        </w:tc>
      </w:tr>
      <w:tr w:rsidR="00DA6A89" w:rsidRPr="00BF7D9E" w:rsidTr="009B5560">
        <w:trPr>
          <w:cantSplit/>
        </w:trPr>
        <w:tc>
          <w:tcPr>
            <w:tcW w:w="2520" w:type="dxa"/>
            <w:tcBorders>
              <w:top w:val="single" w:sz="4" w:space="0" w:color="auto"/>
              <w:left w:val="single" w:sz="4" w:space="0" w:color="auto"/>
              <w:bottom w:val="single" w:sz="4" w:space="0" w:color="auto"/>
              <w:right w:val="single" w:sz="4" w:space="0" w:color="auto"/>
            </w:tcBorders>
          </w:tcPr>
          <w:p w:rsidR="00DA6A89" w:rsidRPr="00BF7D9E" w:rsidRDefault="00A61234" w:rsidP="009B5560">
            <w:pPr>
              <w:rPr>
                <w:b/>
                <w:snapToGrid w:val="0"/>
              </w:rPr>
            </w:pPr>
            <w:r w:rsidRPr="00BF7D9E">
              <w:rPr>
                <w:b/>
                <w:snapToGrid w:val="0"/>
              </w:rPr>
              <w:t xml:space="preserve">Take by other sectors </w:t>
            </w:r>
          </w:p>
        </w:tc>
        <w:tc>
          <w:tcPr>
            <w:tcW w:w="7200" w:type="dxa"/>
            <w:tcBorders>
              <w:top w:val="single" w:sz="4" w:space="0" w:color="auto"/>
              <w:left w:val="single" w:sz="4" w:space="0" w:color="auto"/>
              <w:bottom w:val="single" w:sz="4" w:space="0" w:color="auto"/>
              <w:right w:val="single" w:sz="4" w:space="0" w:color="auto"/>
            </w:tcBorders>
          </w:tcPr>
          <w:p w:rsidR="00D15D8A" w:rsidRPr="00BF7D9E" w:rsidRDefault="001946A5" w:rsidP="009B5560">
            <w:pPr>
              <w:pStyle w:val="Header"/>
              <w:tabs>
                <w:tab w:val="clear" w:pos="4153"/>
                <w:tab w:val="clear" w:pos="8306"/>
              </w:tabs>
              <w:rPr>
                <w:sz w:val="24"/>
                <w:lang w:val="en-AU"/>
              </w:rPr>
            </w:pPr>
            <w:r w:rsidRPr="00BF7D9E">
              <w:rPr>
                <w:sz w:val="24"/>
                <w:lang w:val="en-AU"/>
              </w:rPr>
              <w:t>In addition to the Tasmanian Scallop Fishery, the commercial scallop is harvested in the Commonwealth Bass Strait Central Zone Scallop Fishery (BSCZSF) and the Victorian Scallop Fishery (VSF). The catch and total allowable catch limits (in tonnes of shell weight) over the past two years for these fisheries are given below:</w:t>
            </w:r>
          </w:p>
          <w:p w:rsidR="00D15D8A" w:rsidRPr="00BF7D9E" w:rsidRDefault="00D15D8A" w:rsidP="009B5560">
            <w:pPr>
              <w:pStyle w:val="Header"/>
              <w:tabs>
                <w:tab w:val="clear" w:pos="4153"/>
                <w:tab w:val="clear" w:pos="8306"/>
              </w:tabs>
              <w:rPr>
                <w:sz w:val="24"/>
                <w:lang w:val="en-AU"/>
              </w:rPr>
            </w:pPr>
          </w:p>
          <w:p w:rsidR="00D15D8A" w:rsidRPr="00BF7D9E" w:rsidRDefault="001946A5" w:rsidP="009B5560">
            <w:pPr>
              <w:pStyle w:val="Header"/>
              <w:tabs>
                <w:tab w:val="clear" w:pos="4153"/>
                <w:tab w:val="clear" w:pos="8306"/>
                <w:tab w:val="left" w:pos="2160"/>
                <w:tab w:val="left" w:pos="3960"/>
                <w:tab w:val="left" w:pos="5760"/>
              </w:tabs>
              <w:rPr>
                <w:sz w:val="24"/>
                <w:lang w:val="en-AU"/>
              </w:rPr>
            </w:pPr>
            <w:r w:rsidRPr="00BF7D9E">
              <w:rPr>
                <w:b/>
                <w:sz w:val="24"/>
                <w:lang w:val="en-AU"/>
              </w:rPr>
              <w:tab/>
            </w:r>
            <w:r w:rsidRPr="00BF7D9E">
              <w:rPr>
                <w:b/>
                <w:sz w:val="24"/>
                <w:lang w:val="en-AU"/>
              </w:rPr>
              <w:tab/>
              <w:t>Year</w:t>
            </w:r>
            <w:r w:rsidRPr="00BF7D9E">
              <w:rPr>
                <w:b/>
                <w:sz w:val="24"/>
                <w:lang w:val="en-AU"/>
              </w:rPr>
              <w:br/>
            </w:r>
            <w:r w:rsidRPr="00BF7D9E">
              <w:rPr>
                <w:b/>
                <w:sz w:val="24"/>
                <w:lang w:val="en-AU"/>
              </w:rPr>
              <w:tab/>
              <w:t>2008</w:t>
            </w:r>
            <w:r w:rsidRPr="00BF7D9E">
              <w:rPr>
                <w:b/>
                <w:sz w:val="24"/>
                <w:lang w:val="en-AU"/>
              </w:rPr>
              <w:tab/>
              <w:t>2009</w:t>
            </w:r>
            <w:r w:rsidRPr="00BF7D9E">
              <w:rPr>
                <w:b/>
                <w:sz w:val="24"/>
                <w:lang w:val="en-AU"/>
              </w:rPr>
              <w:tab/>
              <w:t>2010</w:t>
            </w:r>
            <w:r w:rsidRPr="00BF7D9E">
              <w:rPr>
                <w:b/>
                <w:sz w:val="24"/>
                <w:lang w:val="en-AU"/>
              </w:rPr>
              <w:br/>
            </w:r>
            <w:r w:rsidRPr="00BF7D9E">
              <w:rPr>
                <w:sz w:val="24"/>
                <w:lang w:val="en-AU"/>
              </w:rPr>
              <w:t>BSCZSF Catch</w:t>
            </w:r>
            <w:r w:rsidRPr="00BF7D9E">
              <w:rPr>
                <w:sz w:val="24"/>
                <w:lang w:val="en-AU"/>
              </w:rPr>
              <w:tab/>
              <w:t>82</w:t>
            </w:r>
            <w:r w:rsidRPr="00BF7D9E">
              <w:rPr>
                <w:sz w:val="24"/>
                <w:lang w:val="en-AU"/>
              </w:rPr>
              <w:tab/>
              <w:t>2426</w:t>
            </w:r>
            <w:r w:rsidRPr="00BF7D9E">
              <w:rPr>
                <w:sz w:val="24"/>
                <w:lang w:val="en-AU"/>
              </w:rPr>
              <w:tab/>
              <w:t>2278</w:t>
            </w:r>
            <w:r w:rsidRPr="00BF7D9E">
              <w:rPr>
                <w:sz w:val="24"/>
                <w:lang w:val="en-AU"/>
              </w:rPr>
              <w:br/>
              <w:t>BSCZSF TAC</w:t>
            </w:r>
            <w:r w:rsidRPr="00BF7D9E">
              <w:rPr>
                <w:sz w:val="24"/>
                <w:vertAlign w:val="superscript"/>
                <w:lang w:val="en-AU"/>
              </w:rPr>
              <w:footnoteReference w:id="1"/>
            </w:r>
            <w:r w:rsidRPr="00BF7D9E">
              <w:rPr>
                <w:sz w:val="24"/>
                <w:lang w:val="en-AU"/>
              </w:rPr>
              <w:tab/>
              <w:t>150</w:t>
            </w:r>
            <w:r w:rsidRPr="00BF7D9E">
              <w:rPr>
                <w:sz w:val="24"/>
                <w:lang w:val="en-AU"/>
              </w:rPr>
              <w:tab/>
              <w:t>2650</w:t>
            </w:r>
            <w:r w:rsidRPr="00BF7D9E">
              <w:rPr>
                <w:sz w:val="24"/>
                <w:lang w:val="en-AU"/>
              </w:rPr>
              <w:tab/>
              <w:t>3150</w:t>
            </w:r>
            <w:r w:rsidRPr="00BF7D9E">
              <w:rPr>
                <w:sz w:val="24"/>
                <w:lang w:val="en-AU"/>
              </w:rPr>
              <w:br/>
            </w:r>
            <w:r w:rsidRPr="00BF7D9E">
              <w:rPr>
                <w:sz w:val="24"/>
                <w:lang w:val="en-AU"/>
              </w:rPr>
              <w:br/>
            </w:r>
            <w:r w:rsidRPr="00BF7D9E">
              <w:rPr>
                <w:sz w:val="24"/>
                <w:lang w:val="en-AU"/>
              </w:rPr>
              <w:tab/>
            </w:r>
            <w:r w:rsidRPr="00BF7D9E">
              <w:rPr>
                <w:sz w:val="24"/>
                <w:lang w:val="en-AU"/>
              </w:rPr>
              <w:tab/>
            </w:r>
            <w:r w:rsidRPr="00BF7D9E">
              <w:rPr>
                <w:b/>
                <w:sz w:val="24"/>
                <w:lang w:val="en-AU"/>
              </w:rPr>
              <w:t>Season</w:t>
            </w:r>
            <w:r w:rsidRPr="00BF7D9E">
              <w:rPr>
                <w:sz w:val="24"/>
                <w:lang w:val="en-AU"/>
              </w:rPr>
              <w:br/>
            </w:r>
            <w:r w:rsidRPr="00BF7D9E">
              <w:rPr>
                <w:sz w:val="24"/>
                <w:lang w:val="en-AU"/>
              </w:rPr>
              <w:tab/>
            </w:r>
            <w:r w:rsidRPr="00BF7D9E">
              <w:rPr>
                <w:b/>
                <w:sz w:val="24"/>
                <w:lang w:val="en-AU"/>
              </w:rPr>
              <w:t>2008/09</w:t>
            </w:r>
            <w:r w:rsidRPr="00BF7D9E">
              <w:rPr>
                <w:sz w:val="24"/>
                <w:lang w:val="en-AU"/>
              </w:rPr>
              <w:tab/>
            </w:r>
            <w:r w:rsidRPr="00BF7D9E">
              <w:rPr>
                <w:b/>
                <w:sz w:val="24"/>
                <w:lang w:val="en-AU"/>
              </w:rPr>
              <w:t>2009/10</w:t>
            </w:r>
            <w:r w:rsidRPr="00BF7D9E">
              <w:rPr>
                <w:b/>
                <w:sz w:val="24"/>
                <w:lang w:val="en-AU"/>
              </w:rPr>
              <w:tab/>
              <w:t>2010/11</w:t>
            </w:r>
            <w:r w:rsidRPr="00BF7D9E">
              <w:rPr>
                <w:b/>
                <w:sz w:val="24"/>
                <w:lang w:val="en-AU"/>
              </w:rPr>
              <w:br/>
            </w:r>
            <w:r w:rsidRPr="00BF7D9E">
              <w:rPr>
                <w:sz w:val="24"/>
                <w:lang w:val="en-AU"/>
              </w:rPr>
              <w:t>VSF Catch</w:t>
            </w:r>
            <w:r w:rsidRPr="00BF7D9E">
              <w:rPr>
                <w:sz w:val="24"/>
                <w:lang w:val="en-AU"/>
              </w:rPr>
              <w:tab/>
              <w:t>473</w:t>
            </w:r>
            <w:r w:rsidRPr="00BF7D9E">
              <w:rPr>
                <w:sz w:val="24"/>
                <w:lang w:val="en-AU"/>
              </w:rPr>
              <w:tab/>
              <w:t>21</w:t>
            </w:r>
            <w:r w:rsidRPr="00BF7D9E">
              <w:rPr>
                <w:sz w:val="24"/>
                <w:lang w:val="en-AU"/>
              </w:rPr>
              <w:tab/>
              <w:t>0</w:t>
            </w:r>
            <w:r w:rsidRPr="00BF7D9E">
              <w:rPr>
                <w:sz w:val="24"/>
                <w:lang w:val="en-AU"/>
              </w:rPr>
              <w:br/>
              <w:t>VSF TAC</w:t>
            </w:r>
            <w:r w:rsidRPr="00BF7D9E">
              <w:rPr>
                <w:sz w:val="24"/>
                <w:lang w:val="en-AU"/>
              </w:rPr>
              <w:tab/>
              <w:t>1504</w:t>
            </w:r>
            <w:r w:rsidRPr="00BF7D9E">
              <w:rPr>
                <w:sz w:val="24"/>
                <w:lang w:val="en-AU"/>
              </w:rPr>
              <w:tab/>
              <w:t>1504</w:t>
            </w:r>
            <w:r w:rsidRPr="00BF7D9E">
              <w:rPr>
                <w:sz w:val="24"/>
                <w:lang w:val="en-AU"/>
              </w:rPr>
              <w:tab/>
              <w:t>0</w:t>
            </w:r>
          </w:p>
          <w:p w:rsidR="00D15D8A" w:rsidRPr="00BF7D9E" w:rsidRDefault="00D15D8A" w:rsidP="009B5560">
            <w:pPr>
              <w:pStyle w:val="Header"/>
              <w:tabs>
                <w:tab w:val="clear" w:pos="4153"/>
                <w:tab w:val="clear" w:pos="8306"/>
              </w:tabs>
              <w:rPr>
                <w:sz w:val="24"/>
                <w:lang w:val="en-AU"/>
              </w:rPr>
            </w:pPr>
          </w:p>
          <w:p w:rsidR="00D77455" w:rsidRPr="00BF7D9E" w:rsidRDefault="001946A5" w:rsidP="009B5560">
            <w:pPr>
              <w:pStyle w:val="Header"/>
              <w:tabs>
                <w:tab w:val="clear" w:pos="4153"/>
                <w:tab w:val="clear" w:pos="8306"/>
              </w:tabs>
              <w:spacing w:after="120"/>
              <w:rPr>
                <w:sz w:val="24"/>
              </w:rPr>
            </w:pPr>
            <w:r w:rsidRPr="00BF7D9E">
              <w:rPr>
                <w:sz w:val="24"/>
              </w:rPr>
              <w:t>The 2007-08 survey of recreational fishing in Tasmania estimated a total of 397,000 scallops (number in kilos not available) had been harvested in the recreational sector during 2007/8. </w:t>
            </w:r>
          </w:p>
          <w:p w:rsidR="00DA6A89" w:rsidRDefault="001946A5" w:rsidP="00EF67E6">
            <w:pPr>
              <w:pStyle w:val="Header"/>
              <w:tabs>
                <w:tab w:val="clear" w:pos="4153"/>
                <w:tab w:val="clear" w:pos="8306"/>
              </w:tabs>
              <w:spacing w:after="120"/>
              <w:rPr>
                <w:sz w:val="24"/>
                <w:lang w:val="en-AU"/>
              </w:rPr>
            </w:pPr>
            <w:r w:rsidRPr="00BF7D9E">
              <w:rPr>
                <w:sz w:val="24"/>
                <w:lang w:val="en-AU"/>
              </w:rPr>
              <w:t>Over 95% of the recreational scallop effort is directed in the D’entrecasteaux</w:t>
            </w:r>
            <w:r w:rsidR="004B1FC8">
              <w:rPr>
                <w:sz w:val="24"/>
                <w:lang w:val="en-AU"/>
              </w:rPr>
              <w:t> </w:t>
            </w:r>
            <w:r w:rsidRPr="00BF7D9E">
              <w:rPr>
                <w:sz w:val="24"/>
                <w:lang w:val="en-AU"/>
              </w:rPr>
              <w:t>Channel.</w:t>
            </w:r>
            <w:r w:rsidR="004B1FC8">
              <w:rPr>
                <w:sz w:val="24"/>
                <w:lang w:val="en-AU"/>
              </w:rPr>
              <w:t xml:space="preserve"> </w:t>
            </w:r>
            <w:r w:rsidRPr="00BF7D9E">
              <w:rPr>
                <w:sz w:val="24"/>
                <w:lang w:val="en-AU"/>
              </w:rPr>
              <w:t>Each year IMAS survey the D’entrecasteaux</w:t>
            </w:r>
            <w:r w:rsidR="004B1FC8">
              <w:rPr>
                <w:sz w:val="24"/>
                <w:lang w:val="en-AU"/>
              </w:rPr>
              <w:t> </w:t>
            </w:r>
            <w:r w:rsidRPr="00BF7D9E">
              <w:rPr>
                <w:sz w:val="24"/>
                <w:lang w:val="en-AU"/>
              </w:rPr>
              <w:t>Channel to check out scallop size distribution. When the</w:t>
            </w:r>
            <w:r w:rsidR="004B1FC8">
              <w:rPr>
                <w:sz w:val="24"/>
                <w:lang w:val="en-AU"/>
              </w:rPr>
              <w:t xml:space="preserve"> </w:t>
            </w:r>
            <w:r w:rsidRPr="00BF7D9E">
              <w:rPr>
                <w:sz w:val="24"/>
                <w:lang w:val="en-AU"/>
              </w:rPr>
              <w:t>D’entrecasteaux</w:t>
            </w:r>
            <w:r w:rsidR="004B1FC8">
              <w:rPr>
                <w:sz w:val="24"/>
                <w:lang w:val="en-AU"/>
              </w:rPr>
              <w:t> </w:t>
            </w:r>
            <w:r w:rsidRPr="00BF7D9E">
              <w:rPr>
                <w:sz w:val="24"/>
                <w:lang w:val="en-AU"/>
              </w:rPr>
              <w:t>Channel is</w:t>
            </w:r>
            <w:r w:rsidR="004B1FC8">
              <w:rPr>
                <w:sz w:val="24"/>
                <w:lang w:val="en-AU"/>
              </w:rPr>
              <w:t xml:space="preserve"> </w:t>
            </w:r>
            <w:r w:rsidRPr="00BF7D9E">
              <w:rPr>
                <w:sz w:val="24"/>
                <w:lang w:val="en-AU"/>
              </w:rPr>
              <w:t>closed (</w:t>
            </w:r>
            <w:r w:rsidR="00EF67E6">
              <w:rPr>
                <w:sz w:val="24"/>
                <w:lang w:val="en-AU"/>
              </w:rPr>
              <w:t>as</w:t>
            </w:r>
            <w:r w:rsidR="004B1FC8">
              <w:rPr>
                <w:sz w:val="24"/>
                <w:lang w:val="en-AU"/>
              </w:rPr>
              <w:t xml:space="preserve"> in </w:t>
            </w:r>
            <w:r w:rsidRPr="00BF7D9E">
              <w:rPr>
                <w:sz w:val="24"/>
                <w:lang w:val="en-AU"/>
              </w:rPr>
              <w:t>2009</w:t>
            </w:r>
            <w:r w:rsidR="004B1FC8">
              <w:rPr>
                <w:sz w:val="24"/>
                <w:lang w:val="en-AU"/>
              </w:rPr>
              <w:t xml:space="preserve"> and</w:t>
            </w:r>
            <w:r w:rsidRPr="00BF7D9E">
              <w:rPr>
                <w:sz w:val="24"/>
                <w:lang w:val="en-AU"/>
              </w:rPr>
              <w:t xml:space="preserve"> 2011) there are virtually no scallops taken </w:t>
            </w:r>
            <w:r w:rsidR="00E73744">
              <w:rPr>
                <w:sz w:val="24"/>
                <w:lang w:val="en-AU"/>
              </w:rPr>
              <w:t xml:space="preserve">by recreational fishers </w:t>
            </w:r>
            <w:r w:rsidRPr="00BF7D9E">
              <w:rPr>
                <w:sz w:val="24"/>
                <w:lang w:val="en-AU"/>
              </w:rPr>
              <w:t>outside the D’entrecasteaux</w:t>
            </w:r>
            <w:r w:rsidR="004B1FC8">
              <w:rPr>
                <w:sz w:val="24"/>
                <w:lang w:val="en-AU"/>
              </w:rPr>
              <w:t> </w:t>
            </w:r>
            <w:r w:rsidRPr="00BF7D9E">
              <w:rPr>
                <w:sz w:val="24"/>
                <w:lang w:val="en-AU"/>
              </w:rPr>
              <w:t>Channel.</w:t>
            </w:r>
          </w:p>
          <w:p w:rsidR="007C054D" w:rsidRDefault="005F2694" w:rsidP="007C054D">
            <w:pPr>
              <w:pStyle w:val="Header"/>
              <w:tabs>
                <w:tab w:val="clear" w:pos="4153"/>
                <w:tab w:val="clear" w:pos="8306"/>
              </w:tabs>
              <w:spacing w:after="120"/>
              <w:rPr>
                <w:i/>
                <w:sz w:val="24"/>
                <w:lang w:val="en-AU"/>
              </w:rPr>
            </w:pPr>
            <w:r>
              <w:rPr>
                <w:sz w:val="24"/>
                <w:lang w:val="en-AU"/>
              </w:rPr>
              <w:t>A r</w:t>
            </w:r>
            <w:r w:rsidR="007C054D">
              <w:rPr>
                <w:sz w:val="24"/>
                <w:lang w:val="en-AU"/>
              </w:rPr>
              <w:t xml:space="preserve">esearch </w:t>
            </w:r>
            <w:r>
              <w:rPr>
                <w:sz w:val="24"/>
                <w:lang w:val="en-AU"/>
              </w:rPr>
              <w:t xml:space="preserve">project </w:t>
            </w:r>
            <w:r w:rsidR="006D517F">
              <w:rPr>
                <w:sz w:val="24"/>
                <w:lang w:val="en-AU"/>
              </w:rPr>
              <w:t>assessing</w:t>
            </w:r>
            <w:r>
              <w:rPr>
                <w:sz w:val="24"/>
                <w:lang w:val="en-AU"/>
              </w:rPr>
              <w:t xml:space="preserve"> the impact of seismic testing on scallops </w:t>
            </w:r>
            <w:r w:rsidR="007C054D">
              <w:rPr>
                <w:sz w:val="24"/>
                <w:lang w:val="en-AU"/>
              </w:rPr>
              <w:t>undertaken by</w:t>
            </w:r>
            <w:r>
              <w:rPr>
                <w:sz w:val="24"/>
                <w:lang w:val="en-AU"/>
              </w:rPr>
              <w:t xml:space="preserve"> the Tasmanian Aquaculture and F</w:t>
            </w:r>
            <w:r w:rsidR="007C054D">
              <w:rPr>
                <w:sz w:val="24"/>
                <w:lang w:val="en-AU"/>
              </w:rPr>
              <w:t xml:space="preserve">isheries </w:t>
            </w:r>
            <w:r>
              <w:rPr>
                <w:sz w:val="24"/>
                <w:lang w:val="en-AU"/>
              </w:rPr>
              <w:t>I</w:t>
            </w:r>
            <w:r w:rsidR="007C054D">
              <w:rPr>
                <w:sz w:val="24"/>
                <w:lang w:val="en-AU"/>
              </w:rPr>
              <w:t>nstitute, completed in November 2010,</w:t>
            </w:r>
            <w:r>
              <w:rPr>
                <w:sz w:val="24"/>
                <w:lang w:val="en-AU"/>
              </w:rPr>
              <w:t xml:space="preserve"> entitled</w:t>
            </w:r>
            <w:r w:rsidR="007C054D">
              <w:rPr>
                <w:sz w:val="24"/>
                <w:lang w:val="en-AU"/>
              </w:rPr>
              <w:t xml:space="preserve"> </w:t>
            </w:r>
            <w:r>
              <w:rPr>
                <w:sz w:val="24"/>
                <w:lang w:val="en-AU"/>
              </w:rPr>
              <w:t>‘</w:t>
            </w:r>
            <w:r w:rsidR="007C054D" w:rsidRPr="007C054D">
              <w:rPr>
                <w:i/>
                <w:sz w:val="24"/>
                <w:lang w:val="en-AU"/>
              </w:rPr>
              <w:t>Assessing the short-term impact of seismic surveys on adult commercial scallops (Pecten fumatus) in Bass Strait</w:t>
            </w:r>
            <w:r>
              <w:rPr>
                <w:i/>
                <w:sz w:val="24"/>
                <w:lang w:val="en-AU"/>
              </w:rPr>
              <w:t>’</w:t>
            </w:r>
            <w:r w:rsidR="007C054D">
              <w:rPr>
                <w:i/>
                <w:sz w:val="24"/>
                <w:lang w:val="en-AU"/>
              </w:rPr>
              <w:t xml:space="preserve">, </w:t>
            </w:r>
            <w:r w:rsidR="007C054D" w:rsidRPr="005F2694">
              <w:rPr>
                <w:sz w:val="24"/>
                <w:lang w:val="en-AU"/>
              </w:rPr>
              <w:t>detected</w:t>
            </w:r>
            <w:r w:rsidRPr="005F2694">
              <w:rPr>
                <w:sz w:val="24"/>
                <w:lang w:val="en-AU"/>
              </w:rPr>
              <w:t>:</w:t>
            </w:r>
          </w:p>
          <w:p w:rsidR="005F2694" w:rsidRDefault="005F2694" w:rsidP="005F2694">
            <w:pPr>
              <w:pStyle w:val="Header"/>
              <w:numPr>
                <w:ilvl w:val="0"/>
                <w:numId w:val="48"/>
              </w:numPr>
              <w:tabs>
                <w:tab w:val="clear" w:pos="4153"/>
                <w:tab w:val="clear" w:pos="8306"/>
              </w:tabs>
              <w:spacing w:after="120"/>
              <w:rPr>
                <w:sz w:val="24"/>
                <w:lang w:val="en-AU"/>
              </w:rPr>
            </w:pPr>
            <w:r>
              <w:rPr>
                <w:sz w:val="24"/>
                <w:lang w:val="en-AU"/>
              </w:rPr>
              <w:t>n</w:t>
            </w:r>
            <w:r w:rsidRPr="005F2694">
              <w:rPr>
                <w:sz w:val="24"/>
                <w:lang w:val="en-AU"/>
              </w:rPr>
              <w:t>o change in the abundance of live scallops (or related change in dead scallop categories) or macroscopic gonad and meat condition after seismic testing</w:t>
            </w:r>
            <w:r>
              <w:rPr>
                <w:sz w:val="24"/>
                <w:lang w:val="en-AU"/>
              </w:rPr>
              <w:t>,</w:t>
            </w:r>
            <w:r w:rsidRPr="005F2694">
              <w:rPr>
                <w:sz w:val="24"/>
                <w:lang w:val="en-AU"/>
              </w:rPr>
              <w:t xml:space="preserve"> and </w:t>
            </w:r>
          </w:p>
          <w:p w:rsidR="005F2694" w:rsidRPr="005F2694" w:rsidRDefault="005F2694" w:rsidP="005F2694">
            <w:pPr>
              <w:pStyle w:val="Header"/>
              <w:numPr>
                <w:ilvl w:val="0"/>
                <w:numId w:val="48"/>
              </w:numPr>
              <w:tabs>
                <w:tab w:val="clear" w:pos="4153"/>
                <w:tab w:val="clear" w:pos="8306"/>
              </w:tabs>
              <w:spacing w:after="120"/>
              <w:rPr>
                <w:sz w:val="24"/>
                <w:lang w:val="en-AU"/>
              </w:rPr>
            </w:pPr>
            <w:proofErr w:type="gramStart"/>
            <w:r w:rsidRPr="005F2694">
              <w:rPr>
                <w:sz w:val="24"/>
                <w:lang w:val="en-AU"/>
              </w:rPr>
              <w:t>no</w:t>
            </w:r>
            <w:proofErr w:type="gramEnd"/>
            <w:r w:rsidRPr="005F2694">
              <w:rPr>
                <w:sz w:val="24"/>
                <w:lang w:val="en-AU"/>
              </w:rPr>
              <w:t xml:space="preserve"> observable change in the size frequency distribution of scallops following seismic surveying.</w:t>
            </w:r>
          </w:p>
        </w:tc>
      </w:tr>
      <w:tr w:rsidR="00DA6A89" w:rsidRPr="00BF7D9E" w:rsidTr="009B5560">
        <w:trPr>
          <w:cantSplit/>
        </w:trPr>
        <w:tc>
          <w:tcPr>
            <w:tcW w:w="2520" w:type="dxa"/>
            <w:tcBorders>
              <w:top w:val="single" w:sz="4" w:space="0" w:color="auto"/>
              <w:left w:val="single" w:sz="4" w:space="0" w:color="auto"/>
              <w:bottom w:val="single" w:sz="4" w:space="0" w:color="auto"/>
              <w:right w:val="single" w:sz="4" w:space="0" w:color="auto"/>
            </w:tcBorders>
          </w:tcPr>
          <w:p w:rsidR="00DA6A89" w:rsidRPr="00BF7D9E" w:rsidRDefault="00DA6A89" w:rsidP="009B5560">
            <w:pPr>
              <w:rPr>
                <w:b/>
                <w:snapToGrid w:val="0"/>
              </w:rPr>
            </w:pPr>
            <w:r w:rsidRPr="00BF7D9E">
              <w:rPr>
                <w:b/>
                <w:snapToGrid w:val="0"/>
              </w:rPr>
              <w:lastRenderedPageBreak/>
              <w:t>Commercial licences issued</w:t>
            </w:r>
          </w:p>
        </w:tc>
        <w:tc>
          <w:tcPr>
            <w:tcW w:w="7200" w:type="dxa"/>
            <w:tcBorders>
              <w:top w:val="single" w:sz="4" w:space="0" w:color="auto"/>
              <w:left w:val="single" w:sz="4" w:space="0" w:color="auto"/>
              <w:bottom w:val="single" w:sz="4" w:space="0" w:color="auto"/>
              <w:right w:val="single" w:sz="4" w:space="0" w:color="auto"/>
            </w:tcBorders>
          </w:tcPr>
          <w:p w:rsidR="00D77455" w:rsidRPr="00BF7D9E" w:rsidRDefault="00D77455" w:rsidP="009B5560">
            <w:r w:rsidRPr="00BF7D9E">
              <w:t>The commercial scallop fishery has been limited entry since the late 1980’s.</w:t>
            </w:r>
          </w:p>
          <w:p w:rsidR="00D77455" w:rsidRPr="00BF7D9E" w:rsidRDefault="00D77455" w:rsidP="009B5560"/>
          <w:p w:rsidR="00D77455" w:rsidRPr="00BF7D9E" w:rsidRDefault="00D77455" w:rsidP="009B5560">
            <w:r w:rsidRPr="00BF7D9E">
              <w:t xml:space="preserve">Since 2006, the number of active vessels participating when there is an open season has been less than 25. </w:t>
            </w:r>
          </w:p>
          <w:p w:rsidR="00D77455" w:rsidRPr="00BF7D9E" w:rsidRDefault="00D77455" w:rsidP="009B5560"/>
          <w:p w:rsidR="00DA6A89" w:rsidRPr="00BF7D9E" w:rsidRDefault="00D77455" w:rsidP="009B5560">
            <w:pPr>
              <w:spacing w:after="120"/>
              <w:rPr>
                <w:snapToGrid w:val="0"/>
              </w:rPr>
            </w:pPr>
            <w:r w:rsidRPr="00BF7D9E">
              <w:t>There are currently 75 commercial scallop licences which have been issued.</w:t>
            </w:r>
          </w:p>
        </w:tc>
      </w:tr>
    </w:tbl>
    <w:tbl>
      <w:tblPr>
        <w:tblW w:w="9720" w:type="dxa"/>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DA6A89" w:rsidRPr="00BF7D9E" w:rsidTr="003F15C9">
        <w:tc>
          <w:tcPr>
            <w:tcW w:w="2520" w:type="dxa"/>
            <w:tcBorders>
              <w:top w:val="single" w:sz="4" w:space="0" w:color="auto"/>
              <w:left w:val="single" w:sz="4" w:space="0" w:color="auto"/>
              <w:bottom w:val="single" w:sz="4" w:space="0" w:color="auto"/>
              <w:right w:val="single" w:sz="4" w:space="0" w:color="auto"/>
            </w:tcBorders>
          </w:tcPr>
          <w:p w:rsidR="00DA6A89" w:rsidRPr="00BF7D9E" w:rsidRDefault="004C0626" w:rsidP="003F15C9">
            <w:pPr>
              <w:rPr>
                <w:snapToGrid w:val="0"/>
              </w:rPr>
            </w:pPr>
            <w:r w:rsidRPr="00BF7D9E">
              <w:br w:type="page"/>
            </w:r>
            <w:r w:rsidR="001946A5" w:rsidRPr="00BF7D9E">
              <w:rPr>
                <w:b/>
                <w:snapToGrid w:val="0"/>
              </w:rPr>
              <w:t>Management arrangements</w:t>
            </w:r>
            <w:r w:rsidR="001946A5" w:rsidRPr="00BF7D9E">
              <w:rPr>
                <w:snapToGrid w:val="0"/>
              </w:rPr>
              <w:t xml:space="preserve"> </w:t>
            </w:r>
          </w:p>
        </w:tc>
        <w:tc>
          <w:tcPr>
            <w:tcW w:w="7200" w:type="dxa"/>
            <w:tcBorders>
              <w:top w:val="single" w:sz="4" w:space="0" w:color="auto"/>
              <w:left w:val="single" w:sz="4" w:space="0" w:color="auto"/>
              <w:bottom w:val="single" w:sz="4" w:space="0" w:color="auto"/>
              <w:right w:val="single" w:sz="4" w:space="0" w:color="auto"/>
            </w:tcBorders>
          </w:tcPr>
          <w:p w:rsidR="00F442B8" w:rsidRPr="00BF7D9E" w:rsidRDefault="001946A5" w:rsidP="00F442B8">
            <w:r w:rsidRPr="00BF7D9E">
              <w:t xml:space="preserve">The fishery is managed under the Tasmanian </w:t>
            </w:r>
            <w:r w:rsidRPr="00BF7D9E">
              <w:rPr>
                <w:i/>
                <w:iCs/>
              </w:rPr>
              <w:t>Living Marine Resources Management Act 1995,</w:t>
            </w:r>
            <w:r w:rsidRPr="00BF7D9E">
              <w:rPr>
                <w:iCs/>
              </w:rPr>
              <w:t xml:space="preserve"> the</w:t>
            </w:r>
            <w:r w:rsidRPr="00BF7D9E">
              <w:rPr>
                <w:i/>
                <w:iCs/>
              </w:rPr>
              <w:t xml:space="preserve"> </w:t>
            </w:r>
            <w:r w:rsidRPr="00BF7D9E">
              <w:t xml:space="preserve">Tasmanian </w:t>
            </w:r>
            <w:r w:rsidRPr="00BF7D9E">
              <w:rPr>
                <w:i/>
              </w:rPr>
              <w:t>Fisheries (General) Regulations 2000</w:t>
            </w:r>
            <w:r w:rsidRPr="00BF7D9E">
              <w:t xml:space="preserve"> and the Tasmanian </w:t>
            </w:r>
            <w:r w:rsidRPr="00BF7D9E">
              <w:rPr>
                <w:i/>
                <w:iCs/>
              </w:rPr>
              <w:t>Fisheries (Scallop) Rules 2010</w:t>
            </w:r>
            <w:r w:rsidRPr="00BF7D9E">
              <w:t xml:space="preserve">. </w:t>
            </w:r>
          </w:p>
          <w:p w:rsidR="00F442B8" w:rsidRPr="00BF7D9E" w:rsidRDefault="00F442B8" w:rsidP="00F442B8"/>
          <w:p w:rsidR="005E48BC" w:rsidRPr="00BF7D9E" w:rsidRDefault="005E48BC" w:rsidP="005E48BC">
            <w:r w:rsidRPr="00BF7D9E">
              <w:t>The Input and Output controls for the fishery are:</w:t>
            </w:r>
          </w:p>
          <w:p w:rsidR="005E48BC" w:rsidRPr="00BF7D9E" w:rsidRDefault="005E48BC" w:rsidP="005E48BC"/>
          <w:p w:rsidR="005E48BC" w:rsidRPr="00BF7D9E" w:rsidRDefault="005E48BC" w:rsidP="005E48BC">
            <w:pPr>
              <w:pStyle w:val="ListParagraph"/>
              <w:numPr>
                <w:ilvl w:val="0"/>
                <w:numId w:val="47"/>
              </w:numPr>
              <w:autoSpaceDE w:val="0"/>
              <w:autoSpaceDN w:val="0"/>
              <w:spacing w:after="120"/>
              <w:rPr>
                <w:rFonts w:eastAsiaTheme="minorHAnsi"/>
              </w:rPr>
            </w:pPr>
            <w:r w:rsidRPr="00BF7D9E">
              <w:rPr>
                <w:rFonts w:eastAsiaTheme="minorHAnsi"/>
              </w:rPr>
              <w:t>Total Allowable Commercial Catch (</w:t>
            </w:r>
            <w:r w:rsidRPr="00BF7D9E">
              <w:t>TACC)</w:t>
            </w:r>
            <w:r w:rsidRPr="00BF7D9E">
              <w:rPr>
                <w:rFonts w:eastAsiaTheme="minorHAnsi"/>
              </w:rPr>
              <w:t>;</w:t>
            </w:r>
          </w:p>
          <w:p w:rsidR="005E48BC" w:rsidRPr="00BF7D9E" w:rsidRDefault="005E48BC" w:rsidP="005E48BC">
            <w:pPr>
              <w:pStyle w:val="ListParagraph"/>
              <w:numPr>
                <w:ilvl w:val="0"/>
                <w:numId w:val="47"/>
              </w:numPr>
              <w:autoSpaceDE w:val="0"/>
              <w:autoSpaceDN w:val="0"/>
              <w:spacing w:after="120"/>
              <w:rPr>
                <w:rFonts w:eastAsiaTheme="minorHAnsi"/>
              </w:rPr>
            </w:pPr>
            <w:r w:rsidRPr="00BF7D9E">
              <w:rPr>
                <w:rFonts w:eastAsiaTheme="minorHAnsi"/>
              </w:rPr>
              <w:t xml:space="preserve">limited entry (fishers must also hold a scallop entitlement) and a minimum unit holding to operate; </w:t>
            </w:r>
          </w:p>
          <w:p w:rsidR="005E48BC" w:rsidRPr="00BF7D9E" w:rsidRDefault="005E48BC" w:rsidP="005E48BC">
            <w:pPr>
              <w:pStyle w:val="ListParagraph"/>
              <w:numPr>
                <w:ilvl w:val="0"/>
                <w:numId w:val="47"/>
              </w:numPr>
              <w:autoSpaceDE w:val="0"/>
              <w:autoSpaceDN w:val="0"/>
              <w:spacing w:after="120"/>
              <w:rPr>
                <w:rFonts w:eastAsiaTheme="minorHAnsi"/>
              </w:rPr>
            </w:pPr>
            <w:r w:rsidRPr="00BF7D9E">
              <w:rPr>
                <w:rFonts w:eastAsiaTheme="minorHAnsi"/>
              </w:rPr>
              <w:t xml:space="preserve">minimum size limits; </w:t>
            </w:r>
          </w:p>
          <w:p w:rsidR="005E48BC" w:rsidRPr="00BF7D9E" w:rsidRDefault="005E48BC" w:rsidP="005E48BC">
            <w:pPr>
              <w:pStyle w:val="ListParagraph"/>
              <w:numPr>
                <w:ilvl w:val="0"/>
                <w:numId w:val="47"/>
              </w:numPr>
              <w:autoSpaceDE w:val="0"/>
              <w:autoSpaceDN w:val="0"/>
              <w:spacing w:after="120"/>
              <w:rPr>
                <w:rFonts w:eastAsiaTheme="minorHAnsi"/>
              </w:rPr>
            </w:pPr>
            <w:r w:rsidRPr="00BF7D9E">
              <w:rPr>
                <w:rFonts w:eastAsiaTheme="minorHAnsi"/>
              </w:rPr>
              <w:t xml:space="preserve">spatial management regime, where most of the fishery area is closed and only certain defined areas opened if criteria </w:t>
            </w:r>
            <w:r w:rsidR="00E73744">
              <w:rPr>
                <w:rFonts w:eastAsiaTheme="minorHAnsi"/>
              </w:rPr>
              <w:t xml:space="preserve">are </w:t>
            </w:r>
            <w:r w:rsidRPr="00BF7D9E">
              <w:rPr>
                <w:rFonts w:eastAsiaTheme="minorHAnsi"/>
              </w:rPr>
              <w:t xml:space="preserve">met; </w:t>
            </w:r>
          </w:p>
          <w:p w:rsidR="005E48BC" w:rsidRPr="00BF7D9E" w:rsidRDefault="005E48BC" w:rsidP="005E48BC">
            <w:pPr>
              <w:pStyle w:val="ListParagraph"/>
              <w:numPr>
                <w:ilvl w:val="0"/>
                <w:numId w:val="47"/>
              </w:numPr>
              <w:autoSpaceDE w:val="0"/>
              <w:autoSpaceDN w:val="0"/>
              <w:spacing w:after="120"/>
              <w:rPr>
                <w:rFonts w:eastAsiaTheme="minorHAnsi"/>
              </w:rPr>
            </w:pPr>
            <w:r w:rsidRPr="00BF7D9E">
              <w:rPr>
                <w:rFonts w:eastAsiaTheme="minorHAnsi"/>
              </w:rPr>
              <w:t>seasonal closure – fishing only allowed when scallops have reached optimum condition and to maximise opportunity for successful recruitment;</w:t>
            </w:r>
          </w:p>
          <w:p w:rsidR="00D15D8A" w:rsidRPr="00BF7D9E" w:rsidRDefault="005E48BC">
            <w:pPr>
              <w:pStyle w:val="ListParagraph"/>
              <w:numPr>
                <w:ilvl w:val="0"/>
                <w:numId w:val="47"/>
              </w:numPr>
              <w:autoSpaceDE w:val="0"/>
              <w:autoSpaceDN w:val="0"/>
              <w:spacing w:after="120"/>
              <w:rPr>
                <w:snapToGrid w:val="0"/>
              </w:rPr>
            </w:pPr>
            <w:proofErr w:type="gramStart"/>
            <w:r w:rsidRPr="00BF7D9E">
              <w:rPr>
                <w:rFonts w:eastAsiaTheme="minorHAnsi"/>
              </w:rPr>
              <w:t>limits</w:t>
            </w:r>
            <w:proofErr w:type="gramEnd"/>
            <w:r w:rsidRPr="00BF7D9E">
              <w:rPr>
                <w:rFonts w:eastAsiaTheme="minorHAnsi"/>
              </w:rPr>
              <w:t xml:space="preserve"> on number, dimensions and structure of dredges; and possession limits.</w:t>
            </w:r>
          </w:p>
        </w:tc>
      </w:tr>
      <w:tr w:rsidR="00DA6A89" w:rsidRPr="00BF7D9E" w:rsidTr="003F15C9">
        <w:tc>
          <w:tcPr>
            <w:tcW w:w="2520" w:type="dxa"/>
            <w:tcBorders>
              <w:top w:val="single" w:sz="4" w:space="0" w:color="auto"/>
              <w:left w:val="single" w:sz="4" w:space="0" w:color="auto"/>
              <w:bottom w:val="single" w:sz="4" w:space="0" w:color="auto"/>
              <w:right w:val="single" w:sz="4" w:space="0" w:color="auto"/>
            </w:tcBorders>
          </w:tcPr>
          <w:p w:rsidR="00DA6A89" w:rsidRPr="00BF7D9E" w:rsidRDefault="001946A5" w:rsidP="003F15C9">
            <w:pPr>
              <w:rPr>
                <w:b/>
                <w:snapToGrid w:val="0"/>
              </w:rPr>
            </w:pPr>
            <w:r w:rsidRPr="00BF7D9E">
              <w:rPr>
                <w:b/>
                <w:snapToGrid w:val="0"/>
              </w:rPr>
              <w:t>Export</w:t>
            </w:r>
          </w:p>
        </w:tc>
        <w:tc>
          <w:tcPr>
            <w:tcW w:w="7200" w:type="dxa"/>
            <w:tcBorders>
              <w:top w:val="single" w:sz="4" w:space="0" w:color="auto"/>
              <w:left w:val="single" w:sz="4" w:space="0" w:color="auto"/>
              <w:bottom w:val="single" w:sz="4" w:space="0" w:color="auto"/>
              <w:right w:val="single" w:sz="4" w:space="0" w:color="auto"/>
            </w:tcBorders>
          </w:tcPr>
          <w:p w:rsidR="00DA6A89" w:rsidRPr="00BF7D9E" w:rsidRDefault="001946A5" w:rsidP="00B84F5C">
            <w:pPr>
              <w:spacing w:after="120"/>
              <w:rPr>
                <w:snapToGrid w:val="0"/>
              </w:rPr>
            </w:pPr>
            <w:r w:rsidRPr="00BF7D9E">
              <w:t>Mainly domestic market. No export</w:t>
            </w:r>
            <w:r w:rsidR="00B84F5C">
              <w:t xml:space="preserve"> has</w:t>
            </w:r>
            <w:r w:rsidRPr="00BF7D9E">
              <w:t xml:space="preserve"> occurred </w:t>
            </w:r>
            <w:r w:rsidR="00B84F5C">
              <w:t>since 2005</w:t>
            </w:r>
            <w:r w:rsidRPr="00BF7D9E">
              <w:t>.</w:t>
            </w:r>
          </w:p>
        </w:tc>
      </w:tr>
      <w:tr w:rsidR="00DA6A89" w:rsidRPr="00BF7D9E" w:rsidTr="003F15C9">
        <w:tc>
          <w:tcPr>
            <w:tcW w:w="2520" w:type="dxa"/>
            <w:tcBorders>
              <w:top w:val="single" w:sz="4" w:space="0" w:color="auto"/>
              <w:left w:val="single" w:sz="4" w:space="0" w:color="auto"/>
              <w:bottom w:val="single" w:sz="4" w:space="0" w:color="auto"/>
              <w:right w:val="single" w:sz="4" w:space="0" w:color="auto"/>
            </w:tcBorders>
          </w:tcPr>
          <w:p w:rsidR="00DA6A89" w:rsidRPr="00BF7D9E" w:rsidRDefault="001946A5" w:rsidP="003F15C9">
            <w:pPr>
              <w:rPr>
                <w:b/>
                <w:snapToGrid w:val="0"/>
              </w:rPr>
            </w:pPr>
            <w:r w:rsidRPr="00BF7D9E">
              <w:rPr>
                <w:b/>
                <w:snapToGrid w:val="0"/>
              </w:rPr>
              <w:t>Bycatch</w:t>
            </w:r>
          </w:p>
        </w:tc>
        <w:tc>
          <w:tcPr>
            <w:tcW w:w="7200" w:type="dxa"/>
            <w:tcBorders>
              <w:top w:val="single" w:sz="4" w:space="0" w:color="auto"/>
              <w:left w:val="single" w:sz="4" w:space="0" w:color="auto"/>
              <w:bottom w:val="single" w:sz="4" w:space="0" w:color="auto"/>
              <w:right w:val="single" w:sz="4" w:space="0" w:color="auto"/>
            </w:tcBorders>
          </w:tcPr>
          <w:p w:rsidR="00DA6A89" w:rsidRPr="00BF7D9E" w:rsidRDefault="001946A5" w:rsidP="003F15C9">
            <w:pPr>
              <w:spacing w:after="120"/>
              <w:rPr>
                <w:snapToGrid w:val="0"/>
              </w:rPr>
            </w:pPr>
            <w:r w:rsidRPr="00BF7D9E">
              <w:t>Bycatch is relatively low, consisting mostly of molluscs such as dog</w:t>
            </w:r>
            <w:r w:rsidR="00E43BB6">
              <w:t> </w:t>
            </w:r>
            <w:r w:rsidRPr="00BF7D9E">
              <w:t>cockles (</w:t>
            </w:r>
            <w:r w:rsidRPr="00BF7D9E">
              <w:rPr>
                <w:i/>
                <w:iCs/>
              </w:rPr>
              <w:t xml:space="preserve">Glycymeris sp.) </w:t>
            </w:r>
            <w:r w:rsidRPr="00BF7D9E">
              <w:t>and the native oyster (</w:t>
            </w:r>
            <w:r w:rsidRPr="00BF7D9E">
              <w:rPr>
                <w:i/>
                <w:iCs/>
              </w:rPr>
              <w:t xml:space="preserve">Ostrea angas). </w:t>
            </w:r>
            <w:r w:rsidRPr="00BF7D9E">
              <w:t>Diogenid</w:t>
            </w:r>
            <w:r w:rsidR="00E43BB6">
              <w:t> </w:t>
            </w:r>
            <w:r w:rsidRPr="00BF7D9E">
              <w:t xml:space="preserve">hermit crabs </w:t>
            </w:r>
            <w:r w:rsidRPr="00BF7D9E">
              <w:rPr>
                <w:i/>
                <w:iCs/>
              </w:rPr>
              <w:t xml:space="preserve">(Paguristestuberculatus) </w:t>
            </w:r>
            <w:r w:rsidRPr="00BF7D9E">
              <w:t>and the introduced screw shell (</w:t>
            </w:r>
            <w:r w:rsidRPr="00BF7D9E">
              <w:rPr>
                <w:i/>
                <w:iCs/>
              </w:rPr>
              <w:t xml:space="preserve">Maoricolpus roseus) </w:t>
            </w:r>
            <w:r w:rsidRPr="00BF7D9E">
              <w:t>are also taken as bycatch.</w:t>
            </w:r>
          </w:p>
        </w:tc>
      </w:tr>
      <w:tr w:rsidR="00DA6A89" w:rsidRPr="00BF7D9E" w:rsidTr="003F15C9">
        <w:tc>
          <w:tcPr>
            <w:tcW w:w="2520" w:type="dxa"/>
            <w:tcBorders>
              <w:top w:val="single" w:sz="4" w:space="0" w:color="auto"/>
              <w:left w:val="single" w:sz="4" w:space="0" w:color="auto"/>
              <w:bottom w:val="single" w:sz="4" w:space="0" w:color="auto"/>
              <w:right w:val="single" w:sz="4" w:space="0" w:color="auto"/>
            </w:tcBorders>
          </w:tcPr>
          <w:p w:rsidR="00DA6A89" w:rsidRPr="00BF7D9E" w:rsidRDefault="001946A5" w:rsidP="003F15C9">
            <w:pPr>
              <w:rPr>
                <w:b/>
                <w:snapToGrid w:val="0"/>
              </w:rPr>
            </w:pPr>
            <w:r w:rsidRPr="00BF7D9E">
              <w:rPr>
                <w:b/>
                <w:snapToGrid w:val="0"/>
              </w:rPr>
              <w:t>Interaction with Protected Species</w:t>
            </w:r>
            <w:r w:rsidR="00DA6A89" w:rsidRPr="00BF7D9E">
              <w:rPr>
                <w:rStyle w:val="FootnoteReference"/>
                <w:b/>
                <w:snapToGrid w:val="0"/>
              </w:rPr>
              <w:footnoteReference w:id="2"/>
            </w:r>
          </w:p>
        </w:tc>
        <w:tc>
          <w:tcPr>
            <w:tcW w:w="7200" w:type="dxa"/>
            <w:tcBorders>
              <w:top w:val="single" w:sz="4" w:space="0" w:color="auto"/>
              <w:left w:val="single" w:sz="4" w:space="0" w:color="auto"/>
              <w:bottom w:val="single" w:sz="4" w:space="0" w:color="auto"/>
              <w:right w:val="single" w:sz="4" w:space="0" w:color="auto"/>
            </w:tcBorders>
          </w:tcPr>
          <w:p w:rsidR="00075923" w:rsidRPr="00BF7D9E" w:rsidRDefault="001946A5" w:rsidP="0024365C">
            <w:pPr>
              <w:rPr>
                <w:snapToGrid w:val="0"/>
              </w:rPr>
            </w:pPr>
            <w:r w:rsidRPr="00BF7D9E">
              <w:t>Given the slow movement of the dredge fishing gear and the short duration of dredge tows, which provides an opportunity for protected species to avoid capture or escape, impacts on protected species are likely to be low.</w:t>
            </w:r>
          </w:p>
        </w:tc>
      </w:tr>
      <w:tr w:rsidR="00DA6A89" w:rsidRPr="00BF7D9E" w:rsidTr="003F15C9">
        <w:tc>
          <w:tcPr>
            <w:tcW w:w="2520" w:type="dxa"/>
            <w:tcBorders>
              <w:top w:val="single" w:sz="4" w:space="0" w:color="auto"/>
              <w:left w:val="single" w:sz="4" w:space="0" w:color="auto"/>
              <w:bottom w:val="single" w:sz="4" w:space="0" w:color="auto"/>
              <w:right w:val="single" w:sz="4" w:space="0" w:color="auto"/>
            </w:tcBorders>
          </w:tcPr>
          <w:p w:rsidR="00DA6A89" w:rsidRPr="00BF7D9E" w:rsidRDefault="001946A5" w:rsidP="003F15C9">
            <w:pPr>
              <w:rPr>
                <w:b/>
                <w:snapToGrid w:val="0"/>
              </w:rPr>
            </w:pPr>
            <w:r w:rsidRPr="00BF7D9E">
              <w:rPr>
                <w:b/>
                <w:snapToGrid w:val="0"/>
              </w:rPr>
              <w:t>Ecosystem Impacts</w:t>
            </w:r>
          </w:p>
        </w:tc>
        <w:tc>
          <w:tcPr>
            <w:tcW w:w="7200" w:type="dxa"/>
            <w:tcBorders>
              <w:top w:val="single" w:sz="4" w:space="0" w:color="auto"/>
              <w:left w:val="single" w:sz="4" w:space="0" w:color="auto"/>
              <w:bottom w:val="single" w:sz="4" w:space="0" w:color="auto"/>
              <w:right w:val="single" w:sz="4" w:space="0" w:color="auto"/>
            </w:tcBorders>
          </w:tcPr>
          <w:p w:rsidR="00597C91" w:rsidRPr="00BF7D9E" w:rsidRDefault="00597C91" w:rsidP="00597C91">
            <w:r w:rsidRPr="00BF7D9E">
              <w:t>Commercial scallop fishing is conducted using dredge equipment on coarse sandy bottoms. Scallop dredging is a non-selective fishing method, which can impact on the substrate and associated biota in fishing areas.</w:t>
            </w:r>
          </w:p>
          <w:p w:rsidR="00597C91" w:rsidRPr="00BF7D9E" w:rsidRDefault="00597C91" w:rsidP="00597C91">
            <w:pPr>
              <w:autoSpaceDE w:val="0"/>
              <w:autoSpaceDN w:val="0"/>
              <w:adjustRightInd w:val="0"/>
            </w:pPr>
          </w:p>
          <w:p w:rsidR="00DA6A89" w:rsidRPr="00BF7D9E" w:rsidRDefault="00597C91" w:rsidP="003F15C9">
            <w:pPr>
              <w:spacing w:after="120"/>
              <w:rPr>
                <w:highlight w:val="yellow"/>
              </w:rPr>
            </w:pPr>
            <w:r w:rsidRPr="00BF7D9E">
              <w:t>Whilst dredging can potentially occur over a large region, ecological impacts are reduced because dredging is generally limited to commercially productive areas, which are usually small regions where there are known to be high abundances of scallops. Catch is also sorted on board commercial fishing vessels and bycatch is returned to the water as soon as practicable.</w:t>
            </w:r>
          </w:p>
        </w:tc>
      </w:tr>
    </w:tbl>
    <w:p w:rsidR="00DA6A89" w:rsidRPr="00BF7D9E" w:rsidRDefault="00DA6A89" w:rsidP="00DA6A89">
      <w:pPr>
        <w:tabs>
          <w:tab w:val="left" w:pos="360"/>
        </w:tabs>
      </w:pPr>
    </w:p>
    <w:p w:rsidR="00DA6A89" w:rsidRPr="00BF7D9E" w:rsidDel="001A5198" w:rsidRDefault="00DA6A89" w:rsidP="00DA6A89">
      <w:pPr>
        <w:rPr>
          <w:del w:id="1" w:author="_" w:date="2012-02-20T13:44:00Z"/>
          <w:b/>
        </w:rPr>
        <w:sectPr w:rsidR="00DA6A89" w:rsidRPr="00BF7D9E" w:rsidDel="001A5198" w:rsidSect="006E5CE6">
          <w:footerReference w:type="default" r:id="rId13"/>
          <w:pgSz w:w="11906" w:h="16838" w:code="9"/>
          <w:pgMar w:top="1440" w:right="1797" w:bottom="1440" w:left="1797" w:header="709" w:footer="709" w:gutter="0"/>
          <w:pgNumType w:start="1"/>
          <w:cols w:space="708"/>
          <w:titlePg/>
          <w:docGrid w:linePitch="360"/>
        </w:sectPr>
      </w:pPr>
    </w:p>
    <w:p w:rsidR="00DA6A89" w:rsidRPr="00BF7D9E" w:rsidRDefault="00DA6A89" w:rsidP="00DA6A89">
      <w:pPr>
        <w:pStyle w:val="Heading1"/>
        <w:spacing w:before="0" w:after="120"/>
        <w:ind w:left="-112"/>
        <w:rPr>
          <w:rFonts w:ascii="Times New Roman" w:hAnsi="Times New Roman" w:cs="Times New Roman"/>
          <w:sz w:val="24"/>
          <w:szCs w:val="24"/>
        </w:rPr>
      </w:pPr>
      <w:bookmarkStart w:id="2" w:name="_Toc291514156"/>
      <w:r w:rsidRPr="00BF7D9E">
        <w:rPr>
          <w:rFonts w:ascii="Times New Roman" w:hAnsi="Times New Roman" w:cs="Times New Roman"/>
          <w:sz w:val="24"/>
          <w:szCs w:val="24"/>
        </w:rPr>
        <w:lastRenderedPageBreak/>
        <w:t xml:space="preserve">Table 2: </w:t>
      </w:r>
      <w:r w:rsidR="00915772" w:rsidRPr="00BF7D9E">
        <w:rPr>
          <w:rFonts w:ascii="Times New Roman" w:hAnsi="Times New Roman" w:cs="Times New Roman"/>
          <w:sz w:val="24"/>
          <w:szCs w:val="24"/>
        </w:rPr>
        <w:t>Progress in implementation of recommendations made in the 2005 assessment of the Tasmanian Scallop Fishery</w:t>
      </w:r>
      <w:bookmarkEnd w:id="2"/>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78"/>
        <w:gridCol w:w="6720"/>
        <w:gridCol w:w="5490"/>
      </w:tblGrid>
      <w:tr w:rsidR="00DA6A89" w:rsidRPr="00BF7D9E" w:rsidTr="00B671C7">
        <w:trPr>
          <w:cantSplit/>
          <w:tblHeader/>
        </w:trPr>
        <w:tc>
          <w:tcPr>
            <w:tcW w:w="3378" w:type="dxa"/>
            <w:tcMar>
              <w:top w:w="57" w:type="dxa"/>
            </w:tcMar>
          </w:tcPr>
          <w:p w:rsidR="00DA6A89" w:rsidRPr="00BF7D9E" w:rsidRDefault="00DA6A89" w:rsidP="003F15C9">
            <w:pPr>
              <w:rPr>
                <w:b/>
              </w:rPr>
            </w:pPr>
            <w:r w:rsidRPr="00BF7D9E">
              <w:rPr>
                <w:b/>
              </w:rPr>
              <w:t>Recommendation</w:t>
            </w:r>
          </w:p>
        </w:tc>
        <w:tc>
          <w:tcPr>
            <w:tcW w:w="6720" w:type="dxa"/>
            <w:tcMar>
              <w:top w:w="57" w:type="dxa"/>
            </w:tcMar>
          </w:tcPr>
          <w:p w:rsidR="00DA6A89" w:rsidRPr="00BF7D9E" w:rsidRDefault="00DA6A89" w:rsidP="003F15C9">
            <w:pPr>
              <w:rPr>
                <w:b/>
              </w:rPr>
            </w:pPr>
            <w:r w:rsidRPr="00BF7D9E">
              <w:rPr>
                <w:b/>
              </w:rPr>
              <w:t>Progress</w:t>
            </w:r>
          </w:p>
        </w:tc>
        <w:tc>
          <w:tcPr>
            <w:tcW w:w="5490" w:type="dxa"/>
            <w:tcMar>
              <w:top w:w="57" w:type="dxa"/>
            </w:tcMar>
          </w:tcPr>
          <w:p w:rsidR="00DA6A89" w:rsidRPr="00BF7D9E" w:rsidRDefault="00DA6A89" w:rsidP="003F15C9">
            <w:pPr>
              <w:rPr>
                <w:b/>
              </w:rPr>
            </w:pPr>
            <w:r w:rsidRPr="00BF7D9E">
              <w:rPr>
                <w:b/>
              </w:rPr>
              <w:t>Recommended Action</w:t>
            </w:r>
          </w:p>
        </w:tc>
      </w:tr>
      <w:tr w:rsidR="001B11DB" w:rsidRPr="00BF7D9E" w:rsidTr="00B671C7">
        <w:trPr>
          <w:cantSplit/>
        </w:trPr>
        <w:tc>
          <w:tcPr>
            <w:tcW w:w="3378" w:type="dxa"/>
            <w:tcMar>
              <w:top w:w="57" w:type="dxa"/>
            </w:tcMar>
          </w:tcPr>
          <w:p w:rsidR="001B11DB" w:rsidRPr="00BF7D9E" w:rsidRDefault="001946A5" w:rsidP="001A068A">
            <w:pPr>
              <w:autoSpaceDE w:val="0"/>
              <w:autoSpaceDN w:val="0"/>
              <w:adjustRightInd w:val="0"/>
              <w:rPr>
                <w:rFonts w:eastAsiaTheme="minorHAnsi"/>
                <w:lang w:eastAsia="en-US"/>
              </w:rPr>
            </w:pPr>
            <w:r w:rsidRPr="00BF7D9E">
              <w:rPr>
                <w:rFonts w:eastAsiaTheme="minorHAnsi"/>
                <w:lang w:eastAsia="en-US"/>
              </w:rPr>
              <w:t>1. DPIW to advise the</w:t>
            </w:r>
          </w:p>
          <w:p w:rsidR="001B11DB" w:rsidRPr="00BF7D9E" w:rsidRDefault="001946A5" w:rsidP="001B11DB">
            <w:pPr>
              <w:autoSpaceDE w:val="0"/>
              <w:autoSpaceDN w:val="0"/>
              <w:adjustRightInd w:val="0"/>
              <w:rPr>
                <w:rFonts w:eastAsiaTheme="minorHAnsi"/>
                <w:lang w:eastAsia="en-US"/>
              </w:rPr>
            </w:pPr>
            <w:r w:rsidRPr="00BF7D9E">
              <w:rPr>
                <w:rFonts w:eastAsiaTheme="minorHAnsi"/>
                <w:lang w:eastAsia="en-US"/>
              </w:rPr>
              <w:t>Department of the Environment</w:t>
            </w:r>
          </w:p>
          <w:p w:rsidR="001B11DB" w:rsidRPr="00BF7D9E" w:rsidRDefault="001946A5" w:rsidP="001B11DB">
            <w:pPr>
              <w:autoSpaceDE w:val="0"/>
              <w:autoSpaceDN w:val="0"/>
              <w:adjustRightInd w:val="0"/>
              <w:rPr>
                <w:rFonts w:eastAsiaTheme="minorHAnsi"/>
                <w:lang w:eastAsia="en-US"/>
              </w:rPr>
            </w:pPr>
            <w:r w:rsidRPr="00BF7D9E">
              <w:rPr>
                <w:rFonts w:eastAsiaTheme="minorHAnsi"/>
                <w:lang w:eastAsia="en-US"/>
              </w:rPr>
              <w:t>and Water Resources of any</w:t>
            </w:r>
          </w:p>
          <w:p w:rsidR="001B11DB" w:rsidRPr="00BF7D9E" w:rsidRDefault="001946A5" w:rsidP="001B11DB">
            <w:pPr>
              <w:autoSpaceDE w:val="0"/>
              <w:autoSpaceDN w:val="0"/>
              <w:adjustRightInd w:val="0"/>
              <w:rPr>
                <w:rFonts w:eastAsiaTheme="minorHAnsi"/>
                <w:lang w:eastAsia="en-US"/>
              </w:rPr>
            </w:pPr>
            <w:r w:rsidRPr="00BF7D9E">
              <w:rPr>
                <w:rFonts w:eastAsiaTheme="minorHAnsi"/>
                <w:lang w:eastAsia="en-US"/>
              </w:rPr>
              <w:t>material change to the fishery's</w:t>
            </w:r>
          </w:p>
          <w:p w:rsidR="001B11DB" w:rsidRPr="00BF7D9E" w:rsidRDefault="001946A5" w:rsidP="001B11DB">
            <w:pPr>
              <w:autoSpaceDE w:val="0"/>
              <w:autoSpaceDN w:val="0"/>
              <w:adjustRightInd w:val="0"/>
              <w:rPr>
                <w:rFonts w:eastAsiaTheme="minorHAnsi"/>
                <w:lang w:eastAsia="en-US"/>
              </w:rPr>
            </w:pPr>
            <w:r w:rsidRPr="00BF7D9E">
              <w:rPr>
                <w:rFonts w:eastAsiaTheme="minorHAnsi"/>
                <w:lang w:eastAsia="en-US"/>
              </w:rPr>
              <w:t>management arrangements that</w:t>
            </w:r>
          </w:p>
          <w:p w:rsidR="001B11DB" w:rsidRPr="00BF7D9E" w:rsidRDefault="001946A5" w:rsidP="001B11DB">
            <w:pPr>
              <w:autoSpaceDE w:val="0"/>
              <w:autoSpaceDN w:val="0"/>
              <w:adjustRightInd w:val="0"/>
              <w:rPr>
                <w:rFonts w:eastAsiaTheme="minorHAnsi"/>
                <w:lang w:eastAsia="en-US"/>
              </w:rPr>
            </w:pPr>
            <w:r w:rsidRPr="00BF7D9E">
              <w:rPr>
                <w:rFonts w:eastAsiaTheme="minorHAnsi"/>
                <w:lang w:eastAsia="en-US"/>
              </w:rPr>
              <w:t>could affect the criteria on</w:t>
            </w:r>
          </w:p>
          <w:p w:rsidR="001B11DB" w:rsidRPr="00BF7D9E" w:rsidRDefault="001946A5" w:rsidP="00956CEF">
            <w:pPr>
              <w:autoSpaceDE w:val="0"/>
              <w:autoSpaceDN w:val="0"/>
              <w:adjustRightInd w:val="0"/>
              <w:spacing w:after="120"/>
              <w:rPr>
                <w:rFonts w:eastAsiaTheme="minorHAnsi"/>
                <w:lang w:eastAsia="en-US"/>
              </w:rPr>
            </w:pPr>
            <w:proofErr w:type="gramStart"/>
            <w:r w:rsidRPr="00BF7D9E">
              <w:rPr>
                <w:rFonts w:eastAsiaTheme="minorHAnsi"/>
                <w:lang w:eastAsia="en-US"/>
              </w:rPr>
              <w:t>which</w:t>
            </w:r>
            <w:proofErr w:type="gramEnd"/>
            <w:r w:rsidRPr="00BF7D9E">
              <w:rPr>
                <w:rFonts w:eastAsiaTheme="minorHAnsi"/>
                <w:lang w:eastAsia="en-US"/>
              </w:rPr>
              <w:t xml:space="preserve"> Environment Protection and Biodiversity Conservation Act 1999 decisions are based, within 3 months of that change being made.</w:t>
            </w:r>
          </w:p>
        </w:tc>
        <w:tc>
          <w:tcPr>
            <w:tcW w:w="6720" w:type="dxa"/>
            <w:tcMar>
              <w:top w:w="57" w:type="dxa"/>
            </w:tcMar>
          </w:tcPr>
          <w:p w:rsidR="00022BC8" w:rsidRPr="00DC0418" w:rsidRDefault="00022BC8" w:rsidP="00022BC8">
            <w:pPr>
              <w:spacing w:after="120"/>
            </w:pPr>
            <w:r>
              <w:t>The Department of Sustainability, Environment, Water, Population and Communities (</w:t>
            </w:r>
            <w:r w:rsidRPr="00FE1AD4">
              <w:t>DSEWPaC</w:t>
            </w:r>
            <w:r>
              <w:t>)</w:t>
            </w:r>
            <w:r w:rsidRPr="00FE1AD4">
              <w:t xml:space="preserve"> has been advised of any</w:t>
            </w:r>
            <w:r w:rsidR="00F953E2">
              <w:t xml:space="preserve"> </w:t>
            </w:r>
            <w:r w:rsidRPr="00FE1AD4">
              <w:t xml:space="preserve">management changes to the </w:t>
            </w:r>
            <w:r>
              <w:t>fishe</w:t>
            </w:r>
            <w:r w:rsidR="00F953E2">
              <w:t>ry in the submission for ongoing export accreditation.</w:t>
            </w:r>
          </w:p>
          <w:p w:rsidR="001B11DB" w:rsidRPr="00BF7D9E" w:rsidRDefault="001B11DB" w:rsidP="00022BC8">
            <w:pPr>
              <w:autoSpaceDE w:val="0"/>
              <w:autoSpaceDN w:val="0"/>
              <w:adjustRightInd w:val="0"/>
              <w:rPr>
                <w:rFonts w:eastAsiaTheme="minorHAnsi"/>
                <w:lang w:eastAsia="en-US"/>
              </w:rPr>
            </w:pPr>
          </w:p>
        </w:tc>
        <w:tc>
          <w:tcPr>
            <w:tcW w:w="5490" w:type="dxa"/>
            <w:tcMar>
              <w:top w:w="57" w:type="dxa"/>
            </w:tcMar>
          </w:tcPr>
          <w:p w:rsidR="009E006F" w:rsidRPr="00BF7D9E" w:rsidRDefault="000511CB" w:rsidP="009E006F">
            <w:r w:rsidRPr="00BF7D9E">
              <w:t>The Department of Sustainability, Environment, Water, Population and Communities (</w:t>
            </w:r>
            <w:r w:rsidR="001946A5" w:rsidRPr="00BF7D9E">
              <w:t>DSEWPaC</w:t>
            </w:r>
            <w:r w:rsidRPr="00BF7D9E">
              <w:t>)</w:t>
            </w:r>
            <w:r w:rsidR="001946A5" w:rsidRPr="00BF7D9E">
              <w:t xml:space="preserve"> considers that th</w:t>
            </w:r>
            <w:r w:rsidR="00956CEF">
              <w:t>is recommendation has been met.</w:t>
            </w:r>
          </w:p>
          <w:p w:rsidR="009E006F" w:rsidRPr="00BF7D9E" w:rsidRDefault="009E006F" w:rsidP="009E006F"/>
          <w:p w:rsidR="009E006F" w:rsidRPr="00BF7D9E" w:rsidRDefault="003D52AC" w:rsidP="009E006F">
            <w:r>
              <w:t xml:space="preserve">DSEWPaC </w:t>
            </w:r>
            <w:r w:rsidR="003F428A">
              <w:t>recommends</w:t>
            </w:r>
            <w:r>
              <w:t xml:space="preserve"> that this </w:t>
            </w:r>
            <w:r w:rsidR="001946A5" w:rsidRPr="00BF7D9E">
              <w:t xml:space="preserve">requirement </w:t>
            </w:r>
            <w:r>
              <w:t>be</w:t>
            </w:r>
            <w:r w:rsidR="001946A5" w:rsidRPr="00BF7D9E">
              <w:t xml:space="preserve"> ongoing</w:t>
            </w:r>
            <w:r>
              <w:t xml:space="preserve"> and</w:t>
            </w:r>
            <w:r w:rsidR="001946A5" w:rsidRPr="00BF7D9E">
              <w:t xml:space="preserve"> continue to apply under the new exemption for this f</w:t>
            </w:r>
            <w:r w:rsidR="00956CEF">
              <w:t>ishery for the next five years.</w:t>
            </w:r>
          </w:p>
          <w:p w:rsidR="009E006F" w:rsidRPr="00BF7D9E" w:rsidRDefault="009E006F" w:rsidP="009E006F"/>
          <w:p w:rsidR="001B11DB" w:rsidRPr="00BF7D9E" w:rsidRDefault="001946A5" w:rsidP="009E006F">
            <w:r w:rsidRPr="00BF7D9E">
              <w:rPr>
                <w:b/>
              </w:rPr>
              <w:t>See Recommendations 1 and 2 Table 4</w:t>
            </w:r>
            <w:r w:rsidRPr="00BF7D9E">
              <w:t>.</w:t>
            </w:r>
          </w:p>
        </w:tc>
      </w:tr>
      <w:tr w:rsidR="001A068A" w:rsidRPr="00BF7D9E" w:rsidTr="00B671C7">
        <w:trPr>
          <w:cantSplit/>
        </w:trPr>
        <w:tc>
          <w:tcPr>
            <w:tcW w:w="3378" w:type="dxa"/>
            <w:tcMar>
              <w:top w:w="57" w:type="dxa"/>
            </w:tcMar>
          </w:tcPr>
          <w:p w:rsidR="001A068A" w:rsidRPr="00BF7D9E" w:rsidRDefault="001946A5" w:rsidP="001A068A">
            <w:pPr>
              <w:autoSpaceDE w:val="0"/>
              <w:autoSpaceDN w:val="0"/>
              <w:adjustRightInd w:val="0"/>
              <w:rPr>
                <w:rFonts w:eastAsiaTheme="minorHAnsi"/>
                <w:lang w:eastAsia="en-US"/>
              </w:rPr>
            </w:pPr>
            <w:r w:rsidRPr="00BF7D9E">
              <w:rPr>
                <w:rFonts w:eastAsiaTheme="minorHAnsi"/>
                <w:lang w:eastAsia="en-US"/>
              </w:rPr>
              <w:lastRenderedPageBreak/>
              <w:t>2.</w:t>
            </w:r>
            <w:r w:rsidR="00B671C7">
              <w:rPr>
                <w:rFonts w:eastAsiaTheme="minorHAnsi"/>
                <w:lang w:eastAsia="en-US"/>
              </w:rPr>
              <w:t xml:space="preserve"> </w:t>
            </w:r>
            <w:r w:rsidRPr="00BF7D9E">
              <w:rPr>
                <w:rFonts w:eastAsiaTheme="minorHAnsi"/>
                <w:lang w:eastAsia="en-US"/>
              </w:rPr>
              <w:t>By the end of 2007, DPIW to</w:t>
            </w:r>
          </w:p>
          <w:p w:rsidR="001A068A" w:rsidRPr="00BF7D9E" w:rsidRDefault="001946A5" w:rsidP="001A068A">
            <w:pPr>
              <w:autoSpaceDE w:val="0"/>
              <w:autoSpaceDN w:val="0"/>
              <w:adjustRightInd w:val="0"/>
              <w:rPr>
                <w:rFonts w:eastAsiaTheme="minorHAnsi"/>
                <w:lang w:eastAsia="en-US"/>
              </w:rPr>
            </w:pPr>
            <w:r w:rsidRPr="00BF7D9E">
              <w:rPr>
                <w:rFonts w:eastAsiaTheme="minorHAnsi"/>
                <w:lang w:eastAsia="en-US"/>
              </w:rPr>
              <w:t>develop fishery specific</w:t>
            </w:r>
          </w:p>
          <w:p w:rsidR="001A068A" w:rsidRPr="00BF7D9E" w:rsidRDefault="001946A5" w:rsidP="001A068A">
            <w:pPr>
              <w:autoSpaceDE w:val="0"/>
              <w:autoSpaceDN w:val="0"/>
              <w:adjustRightInd w:val="0"/>
              <w:rPr>
                <w:rFonts w:eastAsiaTheme="minorHAnsi"/>
                <w:lang w:eastAsia="en-US"/>
              </w:rPr>
            </w:pPr>
            <w:r w:rsidRPr="00BF7D9E">
              <w:rPr>
                <w:rFonts w:eastAsiaTheme="minorHAnsi"/>
                <w:lang w:eastAsia="en-US"/>
              </w:rPr>
              <w:t>objectives to guide ecologically</w:t>
            </w:r>
          </w:p>
          <w:p w:rsidR="001A068A" w:rsidRPr="00BF7D9E" w:rsidRDefault="001946A5" w:rsidP="001A068A">
            <w:pPr>
              <w:autoSpaceDE w:val="0"/>
              <w:autoSpaceDN w:val="0"/>
              <w:adjustRightInd w:val="0"/>
              <w:rPr>
                <w:rFonts w:eastAsiaTheme="minorHAnsi"/>
                <w:lang w:eastAsia="en-US"/>
              </w:rPr>
            </w:pPr>
            <w:proofErr w:type="gramStart"/>
            <w:r w:rsidRPr="00BF7D9E">
              <w:rPr>
                <w:rFonts w:eastAsiaTheme="minorHAnsi"/>
                <w:lang w:eastAsia="en-US"/>
              </w:rPr>
              <w:t>sustainable</w:t>
            </w:r>
            <w:proofErr w:type="gramEnd"/>
            <w:r w:rsidRPr="00BF7D9E">
              <w:rPr>
                <w:rFonts w:eastAsiaTheme="minorHAnsi"/>
                <w:lang w:eastAsia="en-US"/>
              </w:rPr>
              <w:t xml:space="preserve"> harvest of byproduct species and to minimise interactions with protected species. As part of the review of the "Tasmanian Scallop Fishery Policy Document - June 2000", or by no later than 31 December 2007, DPIW to also develop performance indicators</w:t>
            </w:r>
          </w:p>
          <w:p w:rsidR="001A068A" w:rsidRPr="00BF7D9E" w:rsidRDefault="001946A5" w:rsidP="001A068A">
            <w:pPr>
              <w:autoSpaceDE w:val="0"/>
              <w:autoSpaceDN w:val="0"/>
              <w:adjustRightInd w:val="0"/>
              <w:rPr>
                <w:rFonts w:eastAsiaTheme="minorHAnsi"/>
                <w:lang w:eastAsia="en-US"/>
              </w:rPr>
            </w:pPr>
            <w:r w:rsidRPr="00BF7D9E">
              <w:rPr>
                <w:rFonts w:eastAsiaTheme="minorHAnsi"/>
                <w:lang w:eastAsia="en-US"/>
              </w:rPr>
              <w:t>and performance measures,</w:t>
            </w:r>
          </w:p>
          <w:p w:rsidR="001A068A" w:rsidRPr="00BF7D9E" w:rsidRDefault="001946A5" w:rsidP="001A068A">
            <w:pPr>
              <w:autoSpaceDE w:val="0"/>
              <w:autoSpaceDN w:val="0"/>
              <w:adjustRightInd w:val="0"/>
              <w:rPr>
                <w:rFonts w:eastAsiaTheme="minorHAnsi"/>
                <w:lang w:eastAsia="en-US"/>
              </w:rPr>
            </w:pPr>
            <w:r w:rsidRPr="00BF7D9E">
              <w:rPr>
                <w:rFonts w:eastAsiaTheme="minorHAnsi"/>
                <w:lang w:eastAsia="en-US"/>
              </w:rPr>
              <w:t>linked to the existing and new</w:t>
            </w:r>
          </w:p>
          <w:p w:rsidR="001A068A" w:rsidRPr="00BF7D9E" w:rsidRDefault="001946A5" w:rsidP="001A068A">
            <w:pPr>
              <w:autoSpaceDE w:val="0"/>
              <w:autoSpaceDN w:val="0"/>
              <w:adjustRightInd w:val="0"/>
              <w:rPr>
                <w:rFonts w:eastAsiaTheme="minorHAnsi"/>
                <w:lang w:eastAsia="en-US"/>
              </w:rPr>
            </w:pPr>
            <w:r w:rsidRPr="00BF7D9E">
              <w:rPr>
                <w:rFonts w:eastAsiaTheme="minorHAnsi"/>
                <w:lang w:eastAsia="en-US"/>
              </w:rPr>
              <w:t>objectives, for target and</w:t>
            </w:r>
          </w:p>
          <w:p w:rsidR="001A068A" w:rsidRPr="00BF7D9E" w:rsidRDefault="001946A5" w:rsidP="001A068A">
            <w:pPr>
              <w:autoSpaceDE w:val="0"/>
              <w:autoSpaceDN w:val="0"/>
              <w:adjustRightInd w:val="0"/>
              <w:rPr>
                <w:rFonts w:eastAsiaTheme="minorHAnsi"/>
                <w:lang w:eastAsia="en-US"/>
              </w:rPr>
            </w:pPr>
            <w:r w:rsidRPr="00BF7D9E">
              <w:rPr>
                <w:rFonts w:eastAsiaTheme="minorHAnsi"/>
                <w:lang w:eastAsia="en-US"/>
              </w:rPr>
              <w:t>byproduct species, protected</w:t>
            </w:r>
          </w:p>
          <w:p w:rsidR="001A068A" w:rsidRPr="00BF7D9E" w:rsidRDefault="001946A5" w:rsidP="001A068A">
            <w:pPr>
              <w:autoSpaceDE w:val="0"/>
              <w:autoSpaceDN w:val="0"/>
              <w:adjustRightInd w:val="0"/>
            </w:pPr>
            <w:proofErr w:type="gramStart"/>
            <w:r w:rsidRPr="00BF7D9E">
              <w:rPr>
                <w:rFonts w:eastAsiaTheme="minorHAnsi"/>
                <w:lang w:eastAsia="en-US"/>
              </w:rPr>
              <w:t>species</w:t>
            </w:r>
            <w:proofErr w:type="gramEnd"/>
            <w:r w:rsidRPr="00BF7D9E">
              <w:rPr>
                <w:rFonts w:eastAsiaTheme="minorHAnsi"/>
                <w:lang w:eastAsia="en-US"/>
              </w:rPr>
              <w:t xml:space="preserve"> interactions and ecosystem impacts.</w:t>
            </w:r>
          </w:p>
        </w:tc>
        <w:tc>
          <w:tcPr>
            <w:tcW w:w="6720" w:type="dxa"/>
            <w:tcMar>
              <w:top w:w="57" w:type="dxa"/>
            </w:tcMar>
          </w:tcPr>
          <w:p w:rsidR="001A068A" w:rsidRPr="00BF7D9E" w:rsidRDefault="001946A5" w:rsidP="001A068A">
            <w:pPr>
              <w:autoSpaceDE w:val="0"/>
              <w:autoSpaceDN w:val="0"/>
              <w:adjustRightInd w:val="0"/>
              <w:rPr>
                <w:rFonts w:eastAsiaTheme="minorHAnsi"/>
                <w:lang w:eastAsia="en-US"/>
              </w:rPr>
            </w:pPr>
            <w:r w:rsidRPr="00BF7D9E">
              <w:rPr>
                <w:rFonts w:eastAsiaTheme="minorHAnsi"/>
                <w:lang w:eastAsia="en-US"/>
              </w:rPr>
              <w:t>DPIPWE has developed fishery specific objectives to guide ecological sustainable harvest</w:t>
            </w:r>
            <w:r w:rsidR="00774C99">
              <w:rPr>
                <w:rFonts w:eastAsiaTheme="minorHAnsi"/>
                <w:lang w:eastAsia="en-US"/>
              </w:rPr>
              <w:t xml:space="preserve"> </w:t>
            </w:r>
            <w:r w:rsidRPr="00BF7D9E">
              <w:rPr>
                <w:rFonts w:eastAsiaTheme="minorHAnsi"/>
                <w:lang w:eastAsia="en-US"/>
              </w:rPr>
              <w:t>of byproduct</w:t>
            </w:r>
            <w:r w:rsidR="00457EB2">
              <w:rPr>
                <w:rFonts w:eastAsiaTheme="minorHAnsi"/>
                <w:lang w:eastAsia="en-US"/>
              </w:rPr>
              <w:t xml:space="preserve"> </w:t>
            </w:r>
            <w:r w:rsidRPr="00BF7D9E">
              <w:rPr>
                <w:rFonts w:eastAsiaTheme="minorHAnsi"/>
                <w:lang w:eastAsia="en-US"/>
              </w:rPr>
              <w:t>species and to minimise interactions with protected species along with other objectives pertaining to community social values and governance.</w:t>
            </w:r>
          </w:p>
          <w:p w:rsidR="001A068A" w:rsidRPr="00BF7D9E" w:rsidRDefault="001A068A" w:rsidP="001A068A">
            <w:pPr>
              <w:autoSpaceDE w:val="0"/>
              <w:autoSpaceDN w:val="0"/>
              <w:adjustRightInd w:val="0"/>
              <w:rPr>
                <w:rFonts w:eastAsiaTheme="minorHAnsi"/>
                <w:lang w:eastAsia="en-US"/>
              </w:rPr>
            </w:pPr>
          </w:p>
          <w:p w:rsidR="001A068A" w:rsidRPr="00BF7D9E" w:rsidRDefault="001946A5" w:rsidP="001A068A">
            <w:pPr>
              <w:autoSpaceDE w:val="0"/>
              <w:autoSpaceDN w:val="0"/>
              <w:adjustRightInd w:val="0"/>
              <w:rPr>
                <w:rFonts w:eastAsiaTheme="minorHAnsi"/>
                <w:lang w:eastAsia="en-US"/>
              </w:rPr>
            </w:pPr>
            <w:r w:rsidRPr="00BF7D9E">
              <w:rPr>
                <w:rFonts w:eastAsiaTheme="minorHAnsi"/>
                <w:lang w:eastAsia="en-US"/>
              </w:rPr>
              <w:t xml:space="preserve">These objectives were developed in consultation with the scallop industry, </w:t>
            </w:r>
            <w:r w:rsidR="00457EB2">
              <w:rPr>
                <w:rFonts w:eastAsiaTheme="minorHAnsi"/>
                <w:lang w:eastAsia="en-US"/>
              </w:rPr>
              <w:t>S</w:t>
            </w:r>
            <w:r w:rsidRPr="00BF7D9E">
              <w:rPr>
                <w:rFonts w:eastAsiaTheme="minorHAnsi"/>
                <w:lang w:eastAsia="en-US"/>
              </w:rPr>
              <w:t xml:space="preserve">callop </w:t>
            </w:r>
            <w:r w:rsidR="00457EB2">
              <w:rPr>
                <w:rFonts w:eastAsiaTheme="minorHAnsi"/>
                <w:lang w:eastAsia="en-US"/>
              </w:rPr>
              <w:t>F</w:t>
            </w:r>
            <w:r w:rsidRPr="00BF7D9E">
              <w:rPr>
                <w:rFonts w:eastAsiaTheme="minorHAnsi"/>
                <w:lang w:eastAsia="en-US"/>
              </w:rPr>
              <w:t xml:space="preserve">ishery </w:t>
            </w:r>
            <w:r w:rsidR="00457EB2">
              <w:rPr>
                <w:rFonts w:eastAsiaTheme="minorHAnsi"/>
                <w:lang w:eastAsia="en-US"/>
              </w:rPr>
              <w:t>A</w:t>
            </w:r>
            <w:r w:rsidRPr="00BF7D9E">
              <w:rPr>
                <w:rFonts w:eastAsiaTheme="minorHAnsi"/>
                <w:lang w:eastAsia="en-US"/>
              </w:rPr>
              <w:t xml:space="preserve">dvisory </w:t>
            </w:r>
            <w:r w:rsidR="00457EB2">
              <w:rPr>
                <w:rFonts w:eastAsiaTheme="minorHAnsi"/>
                <w:lang w:eastAsia="en-US"/>
              </w:rPr>
              <w:t>C</w:t>
            </w:r>
            <w:r w:rsidRPr="00BF7D9E">
              <w:rPr>
                <w:rFonts w:eastAsiaTheme="minorHAnsi"/>
                <w:lang w:eastAsia="en-US"/>
              </w:rPr>
              <w:t xml:space="preserve">ommittee (ScFAC) and have been signed off by the Minister for Primary Industries. These objectives currently sit within </w:t>
            </w:r>
            <w:r w:rsidRPr="00BF7D9E">
              <w:rPr>
                <w:rFonts w:eastAsiaTheme="minorHAnsi"/>
                <w:i/>
                <w:lang w:eastAsia="en-US"/>
              </w:rPr>
              <w:t>The Management of the Tasmanian Scallop Fishery Policy and Decision Making Guidelines</w:t>
            </w:r>
            <w:r w:rsidRPr="00BF7D9E">
              <w:rPr>
                <w:rFonts w:eastAsiaTheme="minorHAnsi"/>
                <w:lang w:eastAsia="en-US"/>
              </w:rPr>
              <w:t xml:space="preserve"> which is currently in a draft form. A copy of the objectives is attached in Appendix 1 of the submission.</w:t>
            </w:r>
          </w:p>
          <w:p w:rsidR="001A068A" w:rsidRPr="00BF7D9E" w:rsidRDefault="001A068A" w:rsidP="001A068A">
            <w:pPr>
              <w:autoSpaceDE w:val="0"/>
              <w:autoSpaceDN w:val="0"/>
              <w:adjustRightInd w:val="0"/>
              <w:rPr>
                <w:rFonts w:eastAsiaTheme="minorHAnsi"/>
                <w:lang w:eastAsia="en-US"/>
              </w:rPr>
            </w:pPr>
          </w:p>
          <w:p w:rsidR="001A068A" w:rsidRPr="00BF7D9E" w:rsidRDefault="001946A5" w:rsidP="001A068A">
            <w:pPr>
              <w:autoSpaceDE w:val="0"/>
              <w:autoSpaceDN w:val="0"/>
              <w:adjustRightInd w:val="0"/>
              <w:rPr>
                <w:rFonts w:eastAsiaTheme="minorHAnsi"/>
                <w:lang w:eastAsia="en-US"/>
              </w:rPr>
            </w:pPr>
            <w:r w:rsidRPr="00BF7D9E">
              <w:rPr>
                <w:rFonts w:eastAsiaTheme="minorHAnsi"/>
                <w:lang w:eastAsia="en-US"/>
              </w:rPr>
              <w:t xml:space="preserve">DSEWPaC understands that performance measures were developed in 2009 and that there was no fishing in 2009 and 2010. Thirteen performance measures, indicators and decision rules cover biological, environmental, economic and social criteria for the Tasmanian Scallop fishery. These are listed along with a brief description in </w:t>
            </w:r>
            <w:r w:rsidR="00994934">
              <w:rPr>
                <w:rFonts w:eastAsiaTheme="minorHAnsi"/>
                <w:lang w:eastAsia="en-US"/>
              </w:rPr>
              <w:t>A</w:t>
            </w:r>
            <w:r w:rsidRPr="00BF7D9E">
              <w:rPr>
                <w:rFonts w:eastAsiaTheme="minorHAnsi"/>
                <w:lang w:eastAsia="en-US"/>
              </w:rPr>
              <w:t>ppendix 2 of the submission.</w:t>
            </w:r>
          </w:p>
          <w:p w:rsidR="009E006F" w:rsidRPr="00BF7D9E" w:rsidRDefault="009E006F" w:rsidP="001A068A">
            <w:pPr>
              <w:autoSpaceDE w:val="0"/>
              <w:autoSpaceDN w:val="0"/>
              <w:adjustRightInd w:val="0"/>
              <w:rPr>
                <w:rFonts w:eastAsiaTheme="minorHAnsi"/>
                <w:lang w:eastAsia="en-US"/>
              </w:rPr>
            </w:pPr>
          </w:p>
          <w:p w:rsidR="001A068A" w:rsidRPr="00BF7D9E" w:rsidRDefault="001946A5" w:rsidP="00A2628B">
            <w:pPr>
              <w:autoSpaceDE w:val="0"/>
              <w:autoSpaceDN w:val="0"/>
              <w:adjustRightInd w:val="0"/>
              <w:spacing w:after="120"/>
            </w:pPr>
            <w:r w:rsidRPr="00BF7D9E">
              <w:t>DSEWPaC acknowledges the progress made to date in regard to the development of objectives and performance measures and the consultation involved in the process. D</w:t>
            </w:r>
            <w:r w:rsidR="00CA679F" w:rsidRPr="00BF7D9E">
              <w:t>SEW</w:t>
            </w:r>
            <w:r w:rsidRPr="00BF7D9E">
              <w:t xml:space="preserve">PaC expects DPIPWE to </w:t>
            </w:r>
            <w:r w:rsidR="00A2628B">
              <w:t xml:space="preserve">include in its Annual Status reports regular updates on the implementation </w:t>
            </w:r>
            <w:r w:rsidR="00A2628B" w:rsidRPr="00BF7D9E">
              <w:t xml:space="preserve">within the </w:t>
            </w:r>
            <w:r w:rsidR="00A2628B">
              <w:t xml:space="preserve">fishery management arrangements of the </w:t>
            </w:r>
            <w:r w:rsidRPr="00BF7D9E">
              <w:t xml:space="preserve">objectives and performance measures/indicators </w:t>
            </w:r>
            <w:r w:rsidRPr="00BF7D9E">
              <w:rPr>
                <w:rFonts w:eastAsiaTheme="minorHAnsi"/>
                <w:lang w:eastAsia="en-US"/>
              </w:rPr>
              <w:t>for target and byproduct species, protected species int</w:t>
            </w:r>
            <w:r w:rsidR="00350E75">
              <w:rPr>
                <w:rFonts w:eastAsiaTheme="minorHAnsi"/>
                <w:lang w:eastAsia="en-US"/>
              </w:rPr>
              <w:t>eractions and ecosystem impacts</w:t>
            </w:r>
            <w:r w:rsidR="00A2628B">
              <w:t>.</w:t>
            </w:r>
          </w:p>
        </w:tc>
        <w:tc>
          <w:tcPr>
            <w:tcW w:w="5490" w:type="dxa"/>
            <w:tcMar>
              <w:top w:w="57" w:type="dxa"/>
            </w:tcMar>
          </w:tcPr>
          <w:p w:rsidR="009E006F" w:rsidRDefault="001946A5" w:rsidP="009E006F">
            <w:r w:rsidRPr="00BF7D9E">
              <w:t>DSEWPaC considers that th</w:t>
            </w:r>
            <w:r w:rsidR="00350E75">
              <w:t>is recommendation has been met.</w:t>
            </w:r>
          </w:p>
          <w:p w:rsidR="00BD1E78" w:rsidRDefault="00BD1E78" w:rsidP="009E006F"/>
          <w:p w:rsidR="00BD1E78" w:rsidRPr="00BD1E78" w:rsidRDefault="00BD1E78" w:rsidP="009E006F">
            <w:pPr>
              <w:rPr>
                <w:b/>
              </w:rPr>
            </w:pPr>
            <w:r>
              <w:t xml:space="preserve">Regular updates should be provided to the department via the Annual Status reports. </w:t>
            </w:r>
            <w:r w:rsidR="00457EB2">
              <w:rPr>
                <w:b/>
              </w:rPr>
              <w:t>See Recommendation </w:t>
            </w:r>
            <w:r w:rsidRPr="00BD1E78">
              <w:rPr>
                <w:b/>
              </w:rPr>
              <w:t>3, Table 4.</w:t>
            </w:r>
          </w:p>
          <w:p w:rsidR="001A068A" w:rsidRPr="00BF7D9E" w:rsidRDefault="001A068A" w:rsidP="001A068A">
            <w:pPr>
              <w:rPr>
                <w:highlight w:val="cyan"/>
              </w:rPr>
            </w:pPr>
          </w:p>
        </w:tc>
      </w:tr>
      <w:tr w:rsidR="009C20D6" w:rsidRPr="00BF7D9E" w:rsidTr="00B671C7">
        <w:trPr>
          <w:cantSplit/>
        </w:trPr>
        <w:tc>
          <w:tcPr>
            <w:tcW w:w="3378" w:type="dxa"/>
            <w:tcMar>
              <w:top w:w="57" w:type="dxa"/>
            </w:tcMar>
          </w:tcPr>
          <w:p w:rsidR="009C20D6" w:rsidRPr="00BF7D9E" w:rsidRDefault="001946A5" w:rsidP="009C20D6">
            <w:pPr>
              <w:autoSpaceDE w:val="0"/>
              <w:autoSpaceDN w:val="0"/>
              <w:adjustRightInd w:val="0"/>
              <w:rPr>
                <w:rFonts w:eastAsiaTheme="minorHAnsi"/>
                <w:lang w:eastAsia="en-US"/>
              </w:rPr>
            </w:pPr>
            <w:r w:rsidRPr="00BF7D9E">
              <w:rPr>
                <w:rFonts w:eastAsiaTheme="minorHAnsi"/>
                <w:lang w:eastAsia="en-US"/>
              </w:rPr>
              <w:lastRenderedPageBreak/>
              <w:t>3. DPIW to monitor the status of</w:t>
            </w:r>
          </w:p>
          <w:p w:rsidR="009C20D6" w:rsidRPr="00BF7D9E" w:rsidRDefault="001946A5" w:rsidP="009C20D6">
            <w:pPr>
              <w:autoSpaceDE w:val="0"/>
              <w:autoSpaceDN w:val="0"/>
              <w:adjustRightInd w:val="0"/>
              <w:rPr>
                <w:rFonts w:eastAsiaTheme="minorHAnsi"/>
                <w:lang w:eastAsia="en-US"/>
              </w:rPr>
            </w:pPr>
            <w:r w:rsidRPr="00BF7D9E">
              <w:rPr>
                <w:rFonts w:eastAsiaTheme="minorHAnsi"/>
                <w:lang w:eastAsia="en-US"/>
              </w:rPr>
              <w:t>the fishery in relation to the</w:t>
            </w:r>
          </w:p>
          <w:p w:rsidR="009C20D6" w:rsidRPr="00BF7D9E" w:rsidRDefault="001946A5" w:rsidP="009C20D6">
            <w:pPr>
              <w:autoSpaceDE w:val="0"/>
              <w:autoSpaceDN w:val="0"/>
              <w:adjustRightInd w:val="0"/>
              <w:rPr>
                <w:rFonts w:eastAsiaTheme="minorHAnsi"/>
                <w:lang w:eastAsia="en-US"/>
              </w:rPr>
            </w:pPr>
            <w:r w:rsidRPr="00BF7D9E">
              <w:rPr>
                <w:rFonts w:eastAsiaTheme="minorHAnsi"/>
                <w:lang w:eastAsia="en-US"/>
              </w:rPr>
              <w:t>performance measures once</w:t>
            </w:r>
          </w:p>
          <w:p w:rsidR="009C20D6" w:rsidRPr="00BF7D9E" w:rsidRDefault="001946A5" w:rsidP="009C20D6">
            <w:pPr>
              <w:autoSpaceDE w:val="0"/>
              <w:autoSpaceDN w:val="0"/>
              <w:adjustRightInd w:val="0"/>
              <w:rPr>
                <w:rFonts w:eastAsiaTheme="minorHAnsi"/>
                <w:lang w:eastAsia="en-US"/>
              </w:rPr>
            </w:pPr>
            <w:proofErr w:type="gramStart"/>
            <w:r w:rsidRPr="00BF7D9E">
              <w:rPr>
                <w:rFonts w:eastAsiaTheme="minorHAnsi"/>
                <w:lang w:eastAsia="en-US"/>
              </w:rPr>
              <w:t>developed</w:t>
            </w:r>
            <w:proofErr w:type="gramEnd"/>
            <w:r w:rsidRPr="00BF7D9E">
              <w:rPr>
                <w:rFonts w:eastAsiaTheme="minorHAnsi"/>
                <w:lang w:eastAsia="en-US"/>
              </w:rPr>
              <w:t>. Within 3 months of</w:t>
            </w:r>
          </w:p>
          <w:p w:rsidR="009C20D6" w:rsidRPr="00BF7D9E" w:rsidRDefault="001946A5" w:rsidP="009C20D6">
            <w:pPr>
              <w:autoSpaceDE w:val="0"/>
              <w:autoSpaceDN w:val="0"/>
              <w:adjustRightInd w:val="0"/>
              <w:rPr>
                <w:rFonts w:eastAsiaTheme="minorHAnsi"/>
                <w:lang w:eastAsia="en-US"/>
              </w:rPr>
            </w:pPr>
            <w:r w:rsidRPr="00BF7D9E">
              <w:rPr>
                <w:rFonts w:eastAsiaTheme="minorHAnsi"/>
                <w:lang w:eastAsia="en-US"/>
              </w:rPr>
              <w:t>becoming aware of a performance measure not being</w:t>
            </w:r>
          </w:p>
          <w:p w:rsidR="009C20D6" w:rsidRPr="00BF7D9E" w:rsidRDefault="001946A5" w:rsidP="009C20D6">
            <w:pPr>
              <w:autoSpaceDE w:val="0"/>
              <w:autoSpaceDN w:val="0"/>
              <w:adjustRightInd w:val="0"/>
              <w:rPr>
                <w:rFonts w:eastAsiaTheme="minorHAnsi"/>
                <w:lang w:eastAsia="en-US"/>
              </w:rPr>
            </w:pPr>
            <w:r w:rsidRPr="00BF7D9E">
              <w:rPr>
                <w:rFonts w:eastAsiaTheme="minorHAnsi"/>
                <w:lang w:eastAsia="en-US"/>
              </w:rPr>
              <w:t>met, DPIW to commence a</w:t>
            </w:r>
          </w:p>
          <w:p w:rsidR="009C20D6" w:rsidRPr="00BF7D9E" w:rsidRDefault="001946A5" w:rsidP="009C20D6">
            <w:pPr>
              <w:autoSpaceDE w:val="0"/>
              <w:autoSpaceDN w:val="0"/>
              <w:adjustRightInd w:val="0"/>
              <w:rPr>
                <w:rFonts w:eastAsiaTheme="minorHAnsi"/>
                <w:lang w:eastAsia="en-US"/>
              </w:rPr>
            </w:pPr>
            <w:r w:rsidRPr="00BF7D9E">
              <w:rPr>
                <w:rFonts w:eastAsiaTheme="minorHAnsi"/>
                <w:lang w:eastAsia="en-US"/>
              </w:rPr>
              <w:t>review and finalise a clear</w:t>
            </w:r>
          </w:p>
          <w:p w:rsidR="009C20D6" w:rsidRPr="00BF7D9E" w:rsidRDefault="001946A5" w:rsidP="009C20D6">
            <w:pPr>
              <w:autoSpaceDE w:val="0"/>
              <w:autoSpaceDN w:val="0"/>
              <w:adjustRightInd w:val="0"/>
              <w:rPr>
                <w:rFonts w:eastAsiaTheme="minorHAnsi"/>
                <w:lang w:eastAsia="en-US"/>
              </w:rPr>
            </w:pPr>
            <w:proofErr w:type="gramStart"/>
            <w:r w:rsidRPr="00BF7D9E">
              <w:rPr>
                <w:rFonts w:eastAsiaTheme="minorHAnsi"/>
                <w:lang w:eastAsia="en-US"/>
              </w:rPr>
              <w:t>timetable</w:t>
            </w:r>
            <w:proofErr w:type="gramEnd"/>
            <w:r w:rsidRPr="00BF7D9E">
              <w:rPr>
                <w:rFonts w:eastAsiaTheme="minorHAnsi"/>
                <w:lang w:eastAsia="en-US"/>
              </w:rPr>
              <w:t xml:space="preserve"> for the implementation of appropriate management responses, where appropriate.</w:t>
            </w:r>
          </w:p>
        </w:tc>
        <w:tc>
          <w:tcPr>
            <w:tcW w:w="6720" w:type="dxa"/>
            <w:tcMar>
              <w:top w:w="57" w:type="dxa"/>
            </w:tcMar>
          </w:tcPr>
          <w:p w:rsidR="009C20D6" w:rsidRPr="00BF7D9E" w:rsidRDefault="001946A5" w:rsidP="009C20D6">
            <w:pPr>
              <w:autoSpaceDE w:val="0"/>
              <w:autoSpaceDN w:val="0"/>
              <w:adjustRightInd w:val="0"/>
              <w:rPr>
                <w:rFonts w:eastAsiaTheme="minorHAnsi"/>
                <w:lang w:eastAsia="en-US"/>
              </w:rPr>
            </w:pPr>
            <w:r w:rsidRPr="00BF7D9E">
              <w:rPr>
                <w:rFonts w:eastAsiaTheme="minorHAnsi"/>
                <w:lang w:eastAsia="en-US"/>
              </w:rPr>
              <w:t xml:space="preserve">DPIPWE advised in their submission that the harvest strategy for the </w:t>
            </w:r>
            <w:r w:rsidR="0076195A">
              <w:rPr>
                <w:rFonts w:eastAsiaTheme="minorHAnsi"/>
                <w:lang w:eastAsia="en-US"/>
              </w:rPr>
              <w:t>fishery</w:t>
            </w:r>
            <w:r w:rsidRPr="00BF7D9E">
              <w:rPr>
                <w:rFonts w:eastAsiaTheme="minorHAnsi"/>
                <w:lang w:eastAsia="en-US"/>
              </w:rPr>
              <w:t xml:space="preserve"> requires that candidate open areas are assessed against the fishery performance measures before the area can be considered for opening to commercial scallop harvesting.</w:t>
            </w:r>
          </w:p>
          <w:p w:rsidR="009C20D6" w:rsidRPr="00BF7D9E" w:rsidRDefault="009C20D6" w:rsidP="009C20D6">
            <w:pPr>
              <w:autoSpaceDE w:val="0"/>
              <w:autoSpaceDN w:val="0"/>
              <w:adjustRightInd w:val="0"/>
              <w:rPr>
                <w:rFonts w:eastAsiaTheme="minorHAnsi"/>
                <w:lang w:eastAsia="en-US"/>
              </w:rPr>
            </w:pPr>
          </w:p>
          <w:p w:rsidR="00E83188" w:rsidRPr="00BF7D9E" w:rsidRDefault="001946A5" w:rsidP="009C20D6">
            <w:pPr>
              <w:autoSpaceDE w:val="0"/>
              <w:autoSpaceDN w:val="0"/>
              <w:adjustRightInd w:val="0"/>
              <w:rPr>
                <w:rFonts w:eastAsiaTheme="minorHAnsi"/>
                <w:lang w:eastAsia="en-US"/>
              </w:rPr>
            </w:pPr>
            <w:r w:rsidRPr="00BF7D9E">
              <w:rPr>
                <w:rFonts w:eastAsiaTheme="minorHAnsi"/>
                <w:lang w:eastAsia="en-US"/>
              </w:rPr>
              <w:t xml:space="preserve">Opening of a proposed area is based upon preseason </w:t>
            </w:r>
            <w:proofErr w:type="gramStart"/>
            <w:r w:rsidRPr="00BF7D9E">
              <w:rPr>
                <w:rFonts w:eastAsiaTheme="minorHAnsi"/>
                <w:lang w:eastAsia="en-US"/>
              </w:rPr>
              <w:t>surveys,</w:t>
            </w:r>
            <w:proofErr w:type="gramEnd"/>
            <w:r w:rsidRPr="00BF7D9E">
              <w:rPr>
                <w:rFonts w:eastAsiaTheme="minorHAnsi"/>
                <w:lang w:eastAsia="en-US"/>
              </w:rPr>
              <w:t xml:space="preserve"> with the data being used determine whether or not the proposed are</w:t>
            </w:r>
            <w:r w:rsidR="0076195A">
              <w:rPr>
                <w:rFonts w:eastAsiaTheme="minorHAnsi"/>
                <w:lang w:eastAsia="en-US"/>
              </w:rPr>
              <w:t>a</w:t>
            </w:r>
            <w:r w:rsidRPr="00BF7D9E">
              <w:rPr>
                <w:rFonts w:eastAsiaTheme="minorHAnsi"/>
                <w:lang w:eastAsia="en-US"/>
              </w:rPr>
              <w:t xml:space="preserve"> is suitable for commercial scallop harvest. This is done in consultation with the Institute for Marine and Antarctic Studies and the </w:t>
            </w:r>
            <w:r w:rsidR="00D218BB" w:rsidRPr="00BF7D9E">
              <w:rPr>
                <w:rFonts w:eastAsiaTheme="minorHAnsi"/>
                <w:lang w:eastAsia="en-US"/>
              </w:rPr>
              <w:t>Scallop </w:t>
            </w:r>
            <w:r w:rsidR="00C040C8" w:rsidRPr="00BF7D9E">
              <w:rPr>
                <w:rFonts w:eastAsiaTheme="minorHAnsi"/>
                <w:lang w:eastAsia="en-US"/>
              </w:rPr>
              <w:t>Fishery Advisory Committee (</w:t>
            </w:r>
            <w:r w:rsidRPr="00BF7D9E">
              <w:rPr>
                <w:rFonts w:eastAsiaTheme="minorHAnsi"/>
                <w:lang w:eastAsia="en-US"/>
              </w:rPr>
              <w:t>ScFAC</w:t>
            </w:r>
            <w:r w:rsidR="00C040C8" w:rsidRPr="00BF7D9E">
              <w:rPr>
                <w:rFonts w:eastAsiaTheme="minorHAnsi"/>
                <w:lang w:eastAsia="en-US"/>
              </w:rPr>
              <w:t>)</w:t>
            </w:r>
            <w:r w:rsidRPr="00BF7D9E">
              <w:rPr>
                <w:rFonts w:eastAsiaTheme="minorHAnsi"/>
                <w:lang w:eastAsia="en-US"/>
              </w:rPr>
              <w:t>, based on performance measures, listed in Appendix 2 of the submission.</w:t>
            </w:r>
          </w:p>
          <w:p w:rsidR="009C20D6" w:rsidRPr="00BF7D9E" w:rsidRDefault="009C20D6" w:rsidP="009C20D6">
            <w:pPr>
              <w:autoSpaceDE w:val="0"/>
              <w:autoSpaceDN w:val="0"/>
              <w:adjustRightInd w:val="0"/>
              <w:rPr>
                <w:rFonts w:eastAsiaTheme="minorHAnsi"/>
                <w:lang w:eastAsia="en-US"/>
              </w:rPr>
            </w:pPr>
          </w:p>
          <w:p w:rsidR="009C20D6" w:rsidRPr="00BF7D9E" w:rsidRDefault="001946A5" w:rsidP="009C20D6">
            <w:pPr>
              <w:autoSpaceDE w:val="0"/>
              <w:autoSpaceDN w:val="0"/>
              <w:adjustRightInd w:val="0"/>
              <w:rPr>
                <w:rFonts w:eastAsiaTheme="minorHAnsi"/>
                <w:lang w:eastAsia="en-US"/>
              </w:rPr>
            </w:pPr>
            <w:r w:rsidRPr="00BF7D9E">
              <w:rPr>
                <w:rFonts w:eastAsiaTheme="minorHAnsi"/>
                <w:lang w:eastAsia="en-US"/>
              </w:rPr>
              <w:t>DPIPWE has confirmed that any area that does not meet the performance measures is not considered for opening or the area is amended to ensure the final open area meets the performance measures</w:t>
            </w:r>
            <w:r w:rsidR="0076195A">
              <w:rPr>
                <w:rFonts w:eastAsiaTheme="minorHAnsi"/>
                <w:lang w:eastAsia="en-US"/>
              </w:rPr>
              <w:t>.</w:t>
            </w:r>
            <w:r w:rsidRPr="00BF7D9E">
              <w:rPr>
                <w:rFonts w:eastAsiaTheme="minorHAnsi"/>
                <w:lang w:eastAsia="en-US"/>
              </w:rPr>
              <w:t xml:space="preserve"> </w:t>
            </w:r>
            <w:r w:rsidR="0076195A">
              <w:rPr>
                <w:rFonts w:eastAsiaTheme="minorHAnsi"/>
                <w:lang w:eastAsia="en-US"/>
              </w:rPr>
              <w:t>O</w:t>
            </w:r>
            <w:r w:rsidRPr="00BF7D9E">
              <w:rPr>
                <w:rFonts w:eastAsiaTheme="minorHAnsi"/>
                <w:lang w:eastAsia="en-US"/>
              </w:rPr>
              <w:t>ther management measures may also be developed to minimise the impact of scallop harvesting to an acceptable level.</w:t>
            </w:r>
          </w:p>
          <w:p w:rsidR="009C20D6" w:rsidRPr="00BF7D9E" w:rsidRDefault="009C20D6" w:rsidP="009C20D6">
            <w:pPr>
              <w:autoSpaceDE w:val="0"/>
              <w:autoSpaceDN w:val="0"/>
              <w:adjustRightInd w:val="0"/>
              <w:rPr>
                <w:rFonts w:eastAsiaTheme="minorHAnsi"/>
                <w:lang w:eastAsia="en-US"/>
              </w:rPr>
            </w:pPr>
          </w:p>
          <w:p w:rsidR="009C20D6" w:rsidRPr="00BF7D9E" w:rsidRDefault="001946A5" w:rsidP="00ED3C21">
            <w:pPr>
              <w:autoSpaceDE w:val="0"/>
              <w:autoSpaceDN w:val="0"/>
              <w:adjustRightInd w:val="0"/>
              <w:rPr>
                <w:rFonts w:eastAsiaTheme="minorHAnsi"/>
                <w:lang w:eastAsia="en-US"/>
              </w:rPr>
            </w:pPr>
            <w:r w:rsidRPr="00BF7D9E">
              <w:rPr>
                <w:rFonts w:eastAsiaTheme="minorHAnsi"/>
                <w:lang w:eastAsia="en-US"/>
              </w:rPr>
              <w:t>DPIPWE consider that due to this process of opening proposed areas based on pre-season survey data, consultation and performance measures, there has been no need to conduct a review. The management response to not meeting performance measures is to not open an area to c</w:t>
            </w:r>
            <w:r w:rsidR="009A4F0C" w:rsidRPr="00BF7D9E">
              <w:rPr>
                <w:rFonts w:eastAsiaTheme="minorHAnsi"/>
                <w:lang w:eastAsia="en-US"/>
              </w:rPr>
              <w:t>ommercial scallop harvesting.</w:t>
            </w:r>
          </w:p>
          <w:p w:rsidR="00ED3C21" w:rsidRPr="00BF7D9E" w:rsidRDefault="00ED3C21" w:rsidP="00ED3C21">
            <w:pPr>
              <w:autoSpaceDE w:val="0"/>
              <w:autoSpaceDN w:val="0"/>
              <w:adjustRightInd w:val="0"/>
              <w:rPr>
                <w:rFonts w:eastAsiaTheme="minorHAnsi"/>
                <w:lang w:eastAsia="en-US"/>
              </w:rPr>
            </w:pPr>
          </w:p>
          <w:p w:rsidR="00ED3C21" w:rsidRPr="00BF7D9E" w:rsidRDefault="001946A5" w:rsidP="00A2628B">
            <w:pPr>
              <w:autoSpaceDE w:val="0"/>
              <w:autoSpaceDN w:val="0"/>
              <w:adjustRightInd w:val="0"/>
              <w:spacing w:after="120"/>
              <w:rPr>
                <w:rFonts w:eastAsiaTheme="minorHAnsi"/>
                <w:lang w:eastAsia="en-US"/>
              </w:rPr>
            </w:pPr>
            <w:r w:rsidRPr="00BF7D9E">
              <w:rPr>
                <w:rFonts w:eastAsiaTheme="minorHAnsi"/>
                <w:lang w:eastAsia="en-US"/>
              </w:rPr>
              <w:t>In view of the pre-season survey, consultation and assessment agains</w:t>
            </w:r>
            <w:r w:rsidR="009A4F0C" w:rsidRPr="00BF7D9E">
              <w:rPr>
                <w:rFonts w:eastAsiaTheme="minorHAnsi"/>
                <w:lang w:eastAsia="en-US"/>
              </w:rPr>
              <w:t xml:space="preserve">t performance measures, DSEWPaC </w:t>
            </w:r>
            <w:r w:rsidRPr="00BF7D9E">
              <w:rPr>
                <w:rFonts w:eastAsiaTheme="minorHAnsi"/>
                <w:lang w:eastAsia="en-US"/>
              </w:rPr>
              <w:t>consider</w:t>
            </w:r>
            <w:r w:rsidR="00A2628B">
              <w:rPr>
                <w:rFonts w:eastAsiaTheme="minorHAnsi"/>
                <w:lang w:eastAsia="en-US"/>
              </w:rPr>
              <w:t xml:space="preserve"> that</w:t>
            </w:r>
            <w:r w:rsidRPr="00BF7D9E">
              <w:rPr>
                <w:rFonts w:eastAsiaTheme="minorHAnsi"/>
                <w:lang w:eastAsia="en-US"/>
              </w:rPr>
              <w:t xml:space="preserve"> this </w:t>
            </w:r>
            <w:r w:rsidR="00A2628B">
              <w:rPr>
                <w:rFonts w:eastAsiaTheme="minorHAnsi"/>
                <w:lang w:eastAsia="en-US"/>
              </w:rPr>
              <w:t>r</w:t>
            </w:r>
            <w:r w:rsidRPr="00BF7D9E">
              <w:rPr>
                <w:rFonts w:eastAsiaTheme="minorHAnsi"/>
                <w:lang w:eastAsia="en-US"/>
              </w:rPr>
              <w:t xml:space="preserve">ecommendation </w:t>
            </w:r>
            <w:r w:rsidR="00A2628B">
              <w:rPr>
                <w:rFonts w:eastAsiaTheme="minorHAnsi"/>
                <w:lang w:eastAsia="en-US"/>
              </w:rPr>
              <w:t xml:space="preserve">has been </w:t>
            </w:r>
            <w:r w:rsidRPr="00BF7D9E">
              <w:rPr>
                <w:rFonts w:eastAsiaTheme="minorHAnsi"/>
                <w:lang w:eastAsia="en-US"/>
              </w:rPr>
              <w:t>met</w:t>
            </w:r>
            <w:r w:rsidR="0076195A">
              <w:rPr>
                <w:rFonts w:eastAsiaTheme="minorHAnsi"/>
                <w:lang w:eastAsia="en-US"/>
              </w:rPr>
              <w:t>.</w:t>
            </w:r>
          </w:p>
        </w:tc>
        <w:tc>
          <w:tcPr>
            <w:tcW w:w="5490" w:type="dxa"/>
            <w:tcMar>
              <w:top w:w="57" w:type="dxa"/>
            </w:tcMar>
          </w:tcPr>
          <w:p w:rsidR="00ED3C21" w:rsidRPr="00BF7D9E" w:rsidRDefault="001946A5" w:rsidP="00ED3C21">
            <w:r w:rsidRPr="00BF7D9E">
              <w:t>DSEWPaC considers that th</w:t>
            </w:r>
            <w:r w:rsidR="009A4F0C" w:rsidRPr="00BF7D9E">
              <w:t>is recommendation has been met.</w:t>
            </w:r>
          </w:p>
          <w:p w:rsidR="009C20D6" w:rsidRPr="00BF7D9E" w:rsidRDefault="009C20D6" w:rsidP="003F15C9">
            <w:pPr>
              <w:rPr>
                <w:highlight w:val="cyan"/>
              </w:rPr>
            </w:pPr>
          </w:p>
        </w:tc>
      </w:tr>
      <w:tr w:rsidR="009C20D6" w:rsidRPr="00BF7D9E" w:rsidTr="00B671C7">
        <w:trPr>
          <w:cantSplit/>
        </w:trPr>
        <w:tc>
          <w:tcPr>
            <w:tcW w:w="3378" w:type="dxa"/>
            <w:tcMar>
              <w:top w:w="57" w:type="dxa"/>
            </w:tcMar>
          </w:tcPr>
          <w:p w:rsidR="009C20D6" w:rsidRPr="00BF7D9E" w:rsidRDefault="001946A5" w:rsidP="00581B9B">
            <w:pPr>
              <w:autoSpaceDE w:val="0"/>
              <w:autoSpaceDN w:val="0"/>
              <w:adjustRightInd w:val="0"/>
              <w:rPr>
                <w:rFonts w:eastAsiaTheme="minorHAnsi"/>
                <w:lang w:eastAsia="en-US"/>
              </w:rPr>
            </w:pPr>
            <w:r w:rsidRPr="00BF7D9E">
              <w:rPr>
                <w:rFonts w:eastAsiaTheme="minorHAnsi"/>
                <w:lang w:eastAsia="en-US"/>
              </w:rPr>
              <w:lastRenderedPageBreak/>
              <w:t>4. From 2006, DPIW to report</w:t>
            </w:r>
            <w:r w:rsidR="00581B9B" w:rsidRPr="00BF7D9E">
              <w:rPr>
                <w:rFonts w:eastAsiaTheme="minorHAnsi"/>
                <w:lang w:eastAsia="en-US"/>
              </w:rPr>
              <w:t xml:space="preserve"> </w:t>
            </w:r>
            <w:r w:rsidRPr="00BF7D9E">
              <w:rPr>
                <w:rFonts w:eastAsiaTheme="minorHAnsi"/>
                <w:lang w:eastAsia="en-US"/>
              </w:rPr>
              <w:t>publicly on the status of the</w:t>
            </w:r>
            <w:r w:rsidR="00581B9B" w:rsidRPr="00BF7D9E">
              <w:rPr>
                <w:rFonts w:eastAsiaTheme="minorHAnsi"/>
                <w:lang w:eastAsia="en-US"/>
              </w:rPr>
              <w:t xml:space="preserve"> </w:t>
            </w:r>
            <w:r w:rsidRPr="00BF7D9E">
              <w:rPr>
                <w:rFonts w:eastAsiaTheme="minorHAnsi"/>
                <w:lang w:eastAsia="en-US"/>
              </w:rPr>
              <w:t>fishery on an annual basis,</w:t>
            </w:r>
            <w:r w:rsidR="00581B9B" w:rsidRPr="00BF7D9E">
              <w:rPr>
                <w:rFonts w:eastAsiaTheme="minorHAnsi"/>
                <w:lang w:eastAsia="en-US"/>
              </w:rPr>
              <w:t xml:space="preserve"> </w:t>
            </w:r>
            <w:r w:rsidRPr="00BF7D9E">
              <w:rPr>
                <w:rFonts w:eastAsiaTheme="minorHAnsi"/>
                <w:lang w:eastAsia="en-US"/>
              </w:rPr>
              <w:t>including explicit reporting</w:t>
            </w:r>
            <w:r w:rsidR="00581B9B" w:rsidRPr="00BF7D9E">
              <w:rPr>
                <w:rFonts w:eastAsiaTheme="minorHAnsi"/>
                <w:lang w:eastAsia="en-US"/>
              </w:rPr>
              <w:t xml:space="preserve"> </w:t>
            </w:r>
            <w:r w:rsidRPr="00BF7D9E">
              <w:rPr>
                <w:rFonts w:eastAsiaTheme="minorHAnsi"/>
                <w:lang w:eastAsia="en-US"/>
              </w:rPr>
              <w:t>against each performance</w:t>
            </w:r>
            <w:r w:rsidR="00581B9B" w:rsidRPr="00BF7D9E">
              <w:rPr>
                <w:rFonts w:eastAsiaTheme="minorHAnsi"/>
                <w:lang w:eastAsia="en-US"/>
              </w:rPr>
              <w:t xml:space="preserve"> </w:t>
            </w:r>
            <w:r w:rsidRPr="00BF7D9E">
              <w:rPr>
                <w:rFonts w:eastAsiaTheme="minorHAnsi"/>
                <w:lang w:eastAsia="en-US"/>
              </w:rPr>
              <w:t>measure once developed.</w:t>
            </w:r>
          </w:p>
        </w:tc>
        <w:tc>
          <w:tcPr>
            <w:tcW w:w="6720" w:type="dxa"/>
            <w:tcMar>
              <w:top w:w="57" w:type="dxa"/>
            </w:tcMar>
          </w:tcPr>
          <w:p w:rsidR="00207333" w:rsidRPr="00BF7D9E" w:rsidRDefault="001946A5" w:rsidP="00207333">
            <w:pPr>
              <w:autoSpaceDE w:val="0"/>
              <w:autoSpaceDN w:val="0"/>
              <w:adjustRightInd w:val="0"/>
              <w:rPr>
                <w:rFonts w:eastAsiaTheme="minorHAnsi"/>
                <w:lang w:eastAsia="en-US"/>
              </w:rPr>
            </w:pPr>
            <w:r w:rsidRPr="00BF7D9E">
              <w:rPr>
                <w:rFonts w:eastAsiaTheme="minorHAnsi"/>
                <w:lang w:eastAsia="en-US"/>
              </w:rPr>
              <w:t xml:space="preserve">DPIPWE has published on </w:t>
            </w:r>
            <w:r w:rsidR="009A5C99" w:rsidRPr="00BF7D9E">
              <w:rPr>
                <w:rFonts w:eastAsiaTheme="minorHAnsi"/>
                <w:lang w:eastAsia="en-US"/>
              </w:rPr>
              <w:t xml:space="preserve">their website </w:t>
            </w:r>
            <w:r w:rsidRPr="00BF7D9E">
              <w:rPr>
                <w:rFonts w:eastAsiaTheme="minorHAnsi"/>
                <w:lang w:eastAsia="en-US"/>
              </w:rPr>
              <w:t>monthly catch updates and general fishery updates</w:t>
            </w:r>
            <w:r w:rsidR="009A5C99" w:rsidRPr="00BF7D9E">
              <w:rPr>
                <w:rFonts w:eastAsiaTheme="minorHAnsi"/>
                <w:lang w:eastAsia="en-US"/>
              </w:rPr>
              <w:t xml:space="preserve">. </w:t>
            </w:r>
            <w:r w:rsidR="00B1328C" w:rsidRPr="00BF7D9E">
              <w:rPr>
                <w:rFonts w:eastAsiaTheme="minorHAnsi"/>
                <w:lang w:eastAsia="en-US"/>
              </w:rPr>
              <w:t>It should be noted that in 2009 and 2010 there was no commercial scallop fishing in Tasmanian waters.</w:t>
            </w:r>
          </w:p>
          <w:p w:rsidR="00207333" w:rsidRPr="00BF7D9E" w:rsidRDefault="00207333" w:rsidP="00207333">
            <w:pPr>
              <w:autoSpaceDE w:val="0"/>
              <w:autoSpaceDN w:val="0"/>
              <w:adjustRightInd w:val="0"/>
              <w:rPr>
                <w:rFonts w:eastAsiaTheme="minorHAnsi"/>
                <w:lang w:eastAsia="en-US"/>
              </w:rPr>
            </w:pPr>
          </w:p>
          <w:p w:rsidR="00207333" w:rsidRPr="00BF7D9E" w:rsidRDefault="001946A5" w:rsidP="00207333">
            <w:pPr>
              <w:autoSpaceDE w:val="0"/>
              <w:autoSpaceDN w:val="0"/>
              <w:adjustRightInd w:val="0"/>
              <w:rPr>
                <w:rFonts w:eastAsiaTheme="minorHAnsi"/>
                <w:lang w:eastAsia="en-US"/>
              </w:rPr>
            </w:pPr>
            <w:r w:rsidRPr="00BF7D9E">
              <w:rPr>
                <w:rFonts w:eastAsiaTheme="minorHAnsi"/>
                <w:lang w:eastAsia="en-US"/>
              </w:rPr>
              <w:t xml:space="preserve">DPIPWE has advised </w:t>
            </w:r>
            <w:r w:rsidR="003267B9">
              <w:rPr>
                <w:rFonts w:eastAsiaTheme="minorHAnsi"/>
                <w:lang w:eastAsia="en-US"/>
              </w:rPr>
              <w:t xml:space="preserve">that </w:t>
            </w:r>
            <w:r w:rsidRPr="00BF7D9E">
              <w:rPr>
                <w:rFonts w:eastAsiaTheme="minorHAnsi"/>
                <w:lang w:eastAsia="en-US"/>
              </w:rPr>
              <w:t xml:space="preserve">scallop fishery updates are </w:t>
            </w:r>
            <w:r w:rsidR="006532ED">
              <w:rPr>
                <w:rFonts w:eastAsiaTheme="minorHAnsi"/>
                <w:lang w:eastAsia="en-US"/>
              </w:rPr>
              <w:t xml:space="preserve">also </w:t>
            </w:r>
            <w:r w:rsidRPr="00BF7D9E">
              <w:rPr>
                <w:rFonts w:eastAsiaTheme="minorHAnsi"/>
                <w:lang w:eastAsia="en-US"/>
              </w:rPr>
              <w:t>provided as necessary in a Tasmanian Seafood Industry News magazine called ‘</w:t>
            </w:r>
            <w:r w:rsidRPr="0097537A">
              <w:rPr>
                <w:rFonts w:eastAsiaTheme="minorHAnsi"/>
                <w:i/>
                <w:lang w:eastAsia="en-US"/>
              </w:rPr>
              <w:t>Fishing Today’</w:t>
            </w:r>
            <w:r w:rsidRPr="00BF7D9E">
              <w:rPr>
                <w:rFonts w:eastAsiaTheme="minorHAnsi"/>
                <w:lang w:eastAsia="en-US"/>
              </w:rPr>
              <w:t>. This magazine is distributed free to the Tasmanian Seafood Industry.</w:t>
            </w:r>
          </w:p>
          <w:p w:rsidR="001F33BC" w:rsidRPr="00BF7D9E" w:rsidRDefault="001F33BC" w:rsidP="00207333">
            <w:pPr>
              <w:autoSpaceDE w:val="0"/>
              <w:autoSpaceDN w:val="0"/>
              <w:adjustRightInd w:val="0"/>
              <w:rPr>
                <w:rFonts w:eastAsiaTheme="minorHAnsi"/>
                <w:lang w:eastAsia="en-US"/>
              </w:rPr>
            </w:pPr>
          </w:p>
          <w:p w:rsidR="00207333" w:rsidRPr="00BF7D9E" w:rsidRDefault="00B1328C" w:rsidP="00207333">
            <w:pPr>
              <w:autoSpaceDE w:val="0"/>
              <w:autoSpaceDN w:val="0"/>
              <w:adjustRightInd w:val="0"/>
              <w:rPr>
                <w:rFonts w:eastAsiaTheme="minorHAnsi"/>
                <w:lang w:eastAsia="en-US"/>
              </w:rPr>
            </w:pPr>
            <w:r w:rsidRPr="00BF7D9E">
              <w:rPr>
                <w:rFonts w:eastAsiaTheme="minorHAnsi"/>
                <w:lang w:eastAsia="en-US"/>
              </w:rPr>
              <w:t>The Institute for Marine and Antarctic Studies (</w:t>
            </w:r>
            <w:r w:rsidR="001946A5" w:rsidRPr="00BF7D9E">
              <w:rPr>
                <w:rFonts w:eastAsiaTheme="minorHAnsi"/>
                <w:lang w:eastAsia="en-US"/>
              </w:rPr>
              <w:t>IMAS</w:t>
            </w:r>
            <w:r w:rsidRPr="00BF7D9E">
              <w:rPr>
                <w:rFonts w:eastAsiaTheme="minorHAnsi"/>
                <w:lang w:eastAsia="en-US"/>
              </w:rPr>
              <w:t>)</w:t>
            </w:r>
            <w:r w:rsidR="001946A5" w:rsidRPr="00BF7D9E">
              <w:rPr>
                <w:rFonts w:eastAsiaTheme="minorHAnsi"/>
                <w:lang w:eastAsia="en-US"/>
              </w:rPr>
              <w:t xml:space="preserve"> produces survey reports which outline the size frequency, densities and locations of scallop beds along with any other item of note such as if a category of bycatch is particularly high in an area. Whilst these reports are generally not publicly available they are distributed to industry participants.</w:t>
            </w:r>
          </w:p>
          <w:p w:rsidR="001F33BC" w:rsidRPr="00BF7D9E" w:rsidRDefault="001F33BC" w:rsidP="00207333">
            <w:pPr>
              <w:autoSpaceDE w:val="0"/>
              <w:autoSpaceDN w:val="0"/>
              <w:adjustRightInd w:val="0"/>
              <w:rPr>
                <w:rFonts w:eastAsiaTheme="minorHAnsi"/>
                <w:lang w:eastAsia="en-US"/>
              </w:rPr>
            </w:pPr>
          </w:p>
          <w:p w:rsidR="00CF345D" w:rsidRPr="00BF7D9E" w:rsidRDefault="001946A5" w:rsidP="00207333">
            <w:pPr>
              <w:autoSpaceDE w:val="0"/>
              <w:autoSpaceDN w:val="0"/>
              <w:adjustRightInd w:val="0"/>
              <w:rPr>
                <w:rFonts w:eastAsiaTheme="minorHAnsi"/>
                <w:lang w:eastAsia="en-US"/>
              </w:rPr>
            </w:pPr>
            <w:r w:rsidRPr="00BF7D9E">
              <w:rPr>
                <w:rFonts w:eastAsiaTheme="minorHAnsi"/>
                <w:lang w:eastAsia="en-US"/>
              </w:rPr>
              <w:t xml:space="preserve">Please see the Submission for a summary </w:t>
            </w:r>
            <w:r w:rsidR="00EE5899">
              <w:rPr>
                <w:rFonts w:eastAsiaTheme="minorHAnsi"/>
                <w:lang w:eastAsia="en-US"/>
              </w:rPr>
              <w:t xml:space="preserve">of fishing activity in the </w:t>
            </w:r>
            <w:r w:rsidR="006532ED">
              <w:rPr>
                <w:rFonts w:eastAsiaTheme="minorHAnsi"/>
                <w:lang w:eastAsia="en-US"/>
              </w:rPr>
              <w:t>fishery</w:t>
            </w:r>
            <w:r w:rsidR="00EE5899">
              <w:rPr>
                <w:rFonts w:eastAsiaTheme="minorHAnsi"/>
                <w:lang w:eastAsia="en-US"/>
              </w:rPr>
              <w:t>.</w:t>
            </w:r>
          </w:p>
          <w:p w:rsidR="00A14778" w:rsidRPr="00BF7D9E" w:rsidRDefault="00A14778" w:rsidP="009A4F0C">
            <w:pPr>
              <w:autoSpaceDE w:val="0"/>
              <w:autoSpaceDN w:val="0"/>
              <w:adjustRightInd w:val="0"/>
              <w:spacing w:after="120"/>
              <w:rPr>
                <w:rFonts w:eastAsiaTheme="minorHAnsi"/>
                <w:lang w:eastAsia="en-US"/>
              </w:rPr>
            </w:pPr>
          </w:p>
        </w:tc>
        <w:tc>
          <w:tcPr>
            <w:tcW w:w="5490" w:type="dxa"/>
            <w:tcMar>
              <w:top w:w="57" w:type="dxa"/>
            </w:tcMar>
          </w:tcPr>
          <w:p w:rsidR="00795D7B" w:rsidRPr="00BF7D9E" w:rsidRDefault="001946A5" w:rsidP="00795D7B">
            <w:r w:rsidRPr="00BF7D9E">
              <w:t xml:space="preserve">DSEWPaC considers that this recommendation has been met. </w:t>
            </w:r>
          </w:p>
          <w:p w:rsidR="009C20D6" w:rsidRPr="00BF7D9E" w:rsidRDefault="009C20D6" w:rsidP="003F15C9">
            <w:pPr>
              <w:rPr>
                <w:highlight w:val="cyan"/>
              </w:rPr>
            </w:pPr>
          </w:p>
        </w:tc>
      </w:tr>
      <w:tr w:rsidR="00CB7666" w:rsidRPr="00BF7D9E" w:rsidTr="00B671C7">
        <w:trPr>
          <w:cantSplit/>
        </w:trPr>
        <w:tc>
          <w:tcPr>
            <w:tcW w:w="3378" w:type="dxa"/>
            <w:tcMar>
              <w:top w:w="57" w:type="dxa"/>
            </w:tcMar>
          </w:tcPr>
          <w:p w:rsidR="00CB7666" w:rsidRPr="00BF7D9E" w:rsidRDefault="001946A5" w:rsidP="005E4A03">
            <w:pPr>
              <w:autoSpaceDE w:val="0"/>
              <w:autoSpaceDN w:val="0"/>
              <w:adjustRightInd w:val="0"/>
              <w:rPr>
                <w:rFonts w:eastAsiaTheme="minorHAnsi"/>
                <w:lang w:eastAsia="en-US"/>
              </w:rPr>
            </w:pPr>
            <w:r w:rsidRPr="00BF7D9E">
              <w:rPr>
                <w:rFonts w:eastAsiaTheme="minorHAnsi"/>
                <w:lang w:eastAsia="en-US"/>
              </w:rPr>
              <w:lastRenderedPageBreak/>
              <w:t>5. DPIW to work with the</w:t>
            </w:r>
          </w:p>
          <w:p w:rsidR="00CB7666" w:rsidRPr="00BF7D9E" w:rsidRDefault="001946A5" w:rsidP="005E4A03">
            <w:pPr>
              <w:autoSpaceDE w:val="0"/>
              <w:autoSpaceDN w:val="0"/>
              <w:adjustRightInd w:val="0"/>
              <w:rPr>
                <w:rFonts w:eastAsiaTheme="minorHAnsi"/>
                <w:lang w:eastAsia="en-US"/>
              </w:rPr>
            </w:pPr>
            <w:r w:rsidRPr="00BF7D9E">
              <w:rPr>
                <w:rFonts w:eastAsiaTheme="minorHAnsi"/>
                <w:lang w:eastAsia="en-US"/>
              </w:rPr>
              <w:t>relevant jurisdictions to actively pursue consistent and/or complementary management arrangements for the commercial scallop stock off southeast Australia, where</w:t>
            </w:r>
          </w:p>
          <w:p w:rsidR="00CB7666" w:rsidRPr="00BF7D9E" w:rsidRDefault="001946A5" w:rsidP="005E4A03">
            <w:pPr>
              <w:autoSpaceDE w:val="0"/>
              <w:autoSpaceDN w:val="0"/>
              <w:adjustRightInd w:val="0"/>
              <w:rPr>
                <w:rFonts w:eastAsiaTheme="minorHAnsi"/>
                <w:lang w:eastAsia="en-US"/>
              </w:rPr>
            </w:pPr>
            <w:proofErr w:type="gramStart"/>
            <w:r w:rsidRPr="00BF7D9E">
              <w:rPr>
                <w:rFonts w:eastAsiaTheme="minorHAnsi"/>
                <w:lang w:eastAsia="en-US"/>
              </w:rPr>
              <w:t>appropriate</w:t>
            </w:r>
            <w:proofErr w:type="gramEnd"/>
            <w:r w:rsidRPr="00BF7D9E">
              <w:rPr>
                <w:rFonts w:eastAsiaTheme="minorHAnsi"/>
                <w:lang w:eastAsia="en-US"/>
              </w:rPr>
              <w:t>.</w:t>
            </w:r>
          </w:p>
        </w:tc>
        <w:tc>
          <w:tcPr>
            <w:tcW w:w="6720" w:type="dxa"/>
            <w:tcMar>
              <w:top w:w="57" w:type="dxa"/>
            </w:tcMar>
          </w:tcPr>
          <w:p w:rsidR="00A31CD2" w:rsidRPr="00BF7D9E" w:rsidRDefault="001946A5" w:rsidP="00A31CD2">
            <w:pPr>
              <w:autoSpaceDE w:val="0"/>
              <w:autoSpaceDN w:val="0"/>
              <w:adjustRightInd w:val="0"/>
              <w:rPr>
                <w:rFonts w:eastAsiaTheme="minorHAnsi"/>
                <w:lang w:eastAsia="en-US"/>
              </w:rPr>
            </w:pPr>
            <w:r w:rsidRPr="00BF7D9E">
              <w:rPr>
                <w:rFonts w:eastAsiaTheme="minorHAnsi"/>
                <w:lang w:eastAsia="en-US"/>
              </w:rPr>
              <w:t>DPIPWE continues to work with relevant jurisdictions (Victoria and the Commonwealth) to pursue</w:t>
            </w:r>
            <w:r w:rsidR="00B97C4A">
              <w:rPr>
                <w:rFonts w:eastAsiaTheme="minorHAnsi"/>
                <w:lang w:eastAsia="en-US"/>
              </w:rPr>
              <w:t xml:space="preserve"> </w:t>
            </w:r>
            <w:r w:rsidRPr="00BF7D9E">
              <w:rPr>
                <w:rFonts w:eastAsiaTheme="minorHAnsi"/>
                <w:lang w:eastAsia="en-US"/>
              </w:rPr>
              <w:t>consistent and</w:t>
            </w:r>
            <w:r w:rsidR="00E73744">
              <w:rPr>
                <w:rFonts w:eastAsiaTheme="minorHAnsi"/>
                <w:lang w:eastAsia="en-US"/>
              </w:rPr>
              <w:t>/</w:t>
            </w:r>
            <w:r w:rsidRPr="00BF7D9E">
              <w:rPr>
                <w:rFonts w:eastAsiaTheme="minorHAnsi"/>
                <w:lang w:eastAsia="en-US"/>
              </w:rPr>
              <w:t>or</w:t>
            </w:r>
            <w:r w:rsidR="00B97C4A">
              <w:rPr>
                <w:rFonts w:eastAsiaTheme="minorHAnsi"/>
                <w:lang w:eastAsia="en-US"/>
              </w:rPr>
              <w:t xml:space="preserve"> </w:t>
            </w:r>
            <w:r w:rsidRPr="00BF7D9E">
              <w:rPr>
                <w:rFonts w:eastAsiaTheme="minorHAnsi"/>
                <w:lang w:eastAsia="en-US"/>
              </w:rPr>
              <w:t>complementary management arrangements.</w:t>
            </w:r>
          </w:p>
          <w:p w:rsidR="00A31CD2" w:rsidRPr="00BF7D9E" w:rsidRDefault="00A31CD2" w:rsidP="00A31CD2">
            <w:pPr>
              <w:autoSpaceDE w:val="0"/>
              <w:autoSpaceDN w:val="0"/>
              <w:adjustRightInd w:val="0"/>
              <w:rPr>
                <w:rFonts w:eastAsiaTheme="minorHAnsi"/>
                <w:lang w:eastAsia="en-US"/>
              </w:rPr>
            </w:pPr>
          </w:p>
          <w:p w:rsidR="00A31CD2" w:rsidRPr="00BF7D9E" w:rsidRDefault="001946A5" w:rsidP="00A31CD2">
            <w:pPr>
              <w:autoSpaceDE w:val="0"/>
              <w:autoSpaceDN w:val="0"/>
              <w:adjustRightInd w:val="0"/>
              <w:rPr>
                <w:rFonts w:eastAsiaTheme="minorHAnsi"/>
                <w:lang w:eastAsia="en-US"/>
              </w:rPr>
            </w:pPr>
            <w:r w:rsidRPr="00BF7D9E">
              <w:rPr>
                <w:rFonts w:eastAsiaTheme="minorHAnsi"/>
                <w:lang w:eastAsia="en-US"/>
              </w:rPr>
              <w:t>DPIPWE has a representative attending the Commonwealth Scallop Resources Assessment G</w:t>
            </w:r>
            <w:r w:rsidR="00E73744">
              <w:rPr>
                <w:rFonts w:eastAsiaTheme="minorHAnsi"/>
                <w:lang w:eastAsia="en-US"/>
              </w:rPr>
              <w:t>roup (Commonwealth Scallop RAG) and</w:t>
            </w:r>
            <w:r w:rsidRPr="00BF7D9E">
              <w:rPr>
                <w:rFonts w:eastAsiaTheme="minorHAnsi"/>
                <w:lang w:eastAsia="en-US"/>
              </w:rPr>
              <w:t xml:space="preserve"> the Commonwealth Scallop Management Advisory Committee (Commonwealth Scallop MAC). A</w:t>
            </w:r>
            <w:r w:rsidR="00F644CC" w:rsidRPr="00BF7D9E">
              <w:rPr>
                <w:rFonts w:eastAsiaTheme="minorHAnsi"/>
                <w:lang w:eastAsia="en-US"/>
              </w:rPr>
              <w:t xml:space="preserve"> representative from the Australian Fisheries Management Authority (</w:t>
            </w:r>
            <w:r w:rsidRPr="00BF7D9E">
              <w:rPr>
                <w:rFonts w:eastAsiaTheme="minorHAnsi"/>
                <w:lang w:eastAsia="en-US"/>
              </w:rPr>
              <w:t>AFMA</w:t>
            </w:r>
            <w:r w:rsidR="00F644CC" w:rsidRPr="00BF7D9E">
              <w:rPr>
                <w:rFonts w:eastAsiaTheme="minorHAnsi"/>
                <w:lang w:eastAsia="en-US"/>
              </w:rPr>
              <w:t>)</w:t>
            </w:r>
            <w:r w:rsidRPr="00BF7D9E">
              <w:rPr>
                <w:rFonts w:eastAsiaTheme="minorHAnsi"/>
                <w:lang w:eastAsia="en-US"/>
              </w:rPr>
              <w:t xml:space="preserve"> sits on the Tasmanian Scallop Fishery </w:t>
            </w:r>
            <w:r w:rsidR="00A31CD2" w:rsidRPr="00BF7D9E">
              <w:rPr>
                <w:rFonts w:eastAsiaTheme="minorHAnsi"/>
                <w:lang w:eastAsia="en-US"/>
              </w:rPr>
              <w:t>Advisory Committee (</w:t>
            </w:r>
            <w:r w:rsidRPr="00BF7D9E">
              <w:rPr>
                <w:rFonts w:eastAsiaTheme="minorHAnsi"/>
                <w:lang w:eastAsia="en-US"/>
              </w:rPr>
              <w:t>ScFAC</w:t>
            </w:r>
            <w:r w:rsidR="009A2D28" w:rsidRPr="00BF7D9E">
              <w:rPr>
                <w:rFonts w:eastAsiaTheme="minorHAnsi"/>
                <w:lang w:eastAsia="en-US"/>
              </w:rPr>
              <w:t>)</w:t>
            </w:r>
            <w:r w:rsidR="00E73744">
              <w:rPr>
                <w:rFonts w:eastAsiaTheme="minorHAnsi"/>
                <w:lang w:eastAsia="en-US"/>
              </w:rPr>
              <w:t>,</w:t>
            </w:r>
            <w:r w:rsidR="009A2D28" w:rsidRPr="00BF7D9E">
              <w:rPr>
                <w:rFonts w:eastAsiaTheme="minorHAnsi"/>
                <w:lang w:eastAsia="en-US"/>
              </w:rPr>
              <w:t xml:space="preserve"> giving both</w:t>
            </w:r>
            <w:r w:rsidR="00A31CD2" w:rsidRPr="00BF7D9E">
              <w:rPr>
                <w:rFonts w:eastAsiaTheme="minorHAnsi"/>
                <w:lang w:eastAsia="en-US"/>
              </w:rPr>
              <w:t xml:space="preserve"> jurisdictions a clear understanding of what is happening in each fishery from a management perspective.</w:t>
            </w:r>
          </w:p>
          <w:p w:rsidR="00A31CD2" w:rsidRPr="00BF7D9E" w:rsidRDefault="00A31CD2" w:rsidP="00A31CD2">
            <w:pPr>
              <w:autoSpaceDE w:val="0"/>
              <w:autoSpaceDN w:val="0"/>
              <w:adjustRightInd w:val="0"/>
              <w:rPr>
                <w:rFonts w:eastAsiaTheme="minorHAnsi"/>
                <w:lang w:eastAsia="en-US"/>
              </w:rPr>
            </w:pPr>
          </w:p>
          <w:p w:rsidR="00B97C4A" w:rsidRPr="00BF7D9E" w:rsidRDefault="00A31CD2" w:rsidP="00A31CD2">
            <w:pPr>
              <w:autoSpaceDE w:val="0"/>
              <w:autoSpaceDN w:val="0"/>
              <w:adjustRightInd w:val="0"/>
              <w:rPr>
                <w:rFonts w:eastAsiaTheme="minorHAnsi"/>
                <w:lang w:eastAsia="en-US"/>
              </w:rPr>
            </w:pPr>
            <w:r w:rsidRPr="00BF7D9E">
              <w:rPr>
                <w:rFonts w:eastAsiaTheme="minorHAnsi"/>
                <w:lang w:eastAsia="en-US"/>
              </w:rPr>
              <w:t>DPIPWE is currently participating in an AFMA initiated project to review current management arrangements and investigate options for improving management of the commercial scallop resource in south east Australia into the future. One of the project</w:t>
            </w:r>
            <w:r w:rsidR="00B97C4A">
              <w:rPr>
                <w:rFonts w:eastAsiaTheme="minorHAnsi"/>
                <w:lang w:eastAsia="en-US"/>
              </w:rPr>
              <w:t>’</w:t>
            </w:r>
            <w:r w:rsidRPr="00BF7D9E">
              <w:rPr>
                <w:rFonts w:eastAsiaTheme="minorHAnsi"/>
                <w:lang w:eastAsia="en-US"/>
              </w:rPr>
              <w:t>s main outputs is to look at future options to align management arrangements across the three j</w:t>
            </w:r>
            <w:r w:rsidR="001946A5" w:rsidRPr="00BF7D9E">
              <w:rPr>
                <w:rFonts w:eastAsiaTheme="minorHAnsi"/>
                <w:lang w:eastAsia="en-US"/>
              </w:rPr>
              <w:t xml:space="preserve">urisdictions with the potential long term prospect of having a single jurisdictional fishery. The project is overseen by a steering committee comprising of a senior member from each of the three fisheries management agencies, an industry member from each jurisdiction and the Chairman from both the Commonwealth Scallop RAG and the Tasmanian ScFAC, with a consultant engaged to </w:t>
            </w:r>
            <w:r w:rsidR="00B97C4A">
              <w:rPr>
                <w:rFonts w:eastAsiaTheme="minorHAnsi"/>
                <w:lang w:eastAsia="en-US"/>
              </w:rPr>
              <w:t xml:space="preserve">help </w:t>
            </w:r>
            <w:r w:rsidR="001946A5" w:rsidRPr="00BF7D9E">
              <w:rPr>
                <w:rFonts w:eastAsiaTheme="minorHAnsi"/>
                <w:lang w:eastAsia="en-US"/>
              </w:rPr>
              <w:t>perform the</w:t>
            </w:r>
            <w:r w:rsidR="00B97C4A">
              <w:rPr>
                <w:rFonts w:eastAsiaTheme="minorHAnsi"/>
                <w:lang w:eastAsia="en-US"/>
              </w:rPr>
              <w:t xml:space="preserve"> review.</w:t>
            </w:r>
          </w:p>
          <w:p w:rsidR="00CB7666" w:rsidRPr="00BF7D9E" w:rsidRDefault="00CB7666" w:rsidP="00EE5899">
            <w:pPr>
              <w:autoSpaceDE w:val="0"/>
              <w:autoSpaceDN w:val="0"/>
              <w:adjustRightInd w:val="0"/>
              <w:spacing w:after="120"/>
              <w:rPr>
                <w:rFonts w:eastAsiaTheme="minorHAnsi"/>
                <w:lang w:eastAsia="en-US"/>
              </w:rPr>
            </w:pPr>
          </w:p>
        </w:tc>
        <w:tc>
          <w:tcPr>
            <w:tcW w:w="5490" w:type="dxa"/>
            <w:tcMar>
              <w:top w:w="57" w:type="dxa"/>
            </w:tcMar>
          </w:tcPr>
          <w:p w:rsidR="00A60E9E" w:rsidRPr="00BF7D9E" w:rsidRDefault="001946A5" w:rsidP="00A60E9E">
            <w:r w:rsidRPr="00BF7D9E">
              <w:t xml:space="preserve">DSEWPaC considers that this recommendation has been met. </w:t>
            </w:r>
          </w:p>
          <w:p w:rsidR="00CB7666" w:rsidRPr="00BF7D9E" w:rsidRDefault="00CB7666" w:rsidP="005E4A03"/>
        </w:tc>
      </w:tr>
      <w:tr w:rsidR="00201405" w:rsidRPr="00BF7D9E" w:rsidTr="00B671C7">
        <w:trPr>
          <w:cantSplit/>
        </w:trPr>
        <w:tc>
          <w:tcPr>
            <w:tcW w:w="3378" w:type="dxa"/>
            <w:tcMar>
              <w:top w:w="57" w:type="dxa"/>
            </w:tcMar>
          </w:tcPr>
          <w:p w:rsidR="00201405" w:rsidRPr="00B671C7" w:rsidRDefault="00B671C7" w:rsidP="00207333">
            <w:pPr>
              <w:autoSpaceDE w:val="0"/>
              <w:autoSpaceDN w:val="0"/>
              <w:adjustRightInd w:val="0"/>
              <w:rPr>
                <w:rFonts w:eastAsiaTheme="minorHAnsi"/>
                <w:lang w:eastAsia="en-US"/>
              </w:rPr>
            </w:pPr>
            <w:r>
              <w:rPr>
                <w:rFonts w:eastAsiaTheme="minorHAnsi"/>
                <w:sz w:val="22"/>
                <w:szCs w:val="22"/>
                <w:lang w:eastAsia="en-US"/>
              </w:rPr>
              <w:lastRenderedPageBreak/>
              <w:t>5 (</w:t>
            </w:r>
            <w:r>
              <w:rPr>
                <w:rFonts w:eastAsiaTheme="minorHAnsi"/>
                <w:i/>
                <w:sz w:val="22"/>
                <w:szCs w:val="22"/>
                <w:lang w:eastAsia="en-US"/>
              </w:rPr>
              <w:t>cont.</w:t>
            </w:r>
            <w:r>
              <w:rPr>
                <w:rFonts w:eastAsiaTheme="minorHAnsi"/>
                <w:sz w:val="22"/>
                <w:szCs w:val="22"/>
                <w:lang w:eastAsia="en-US"/>
              </w:rPr>
              <w:t>)</w:t>
            </w:r>
          </w:p>
        </w:tc>
        <w:tc>
          <w:tcPr>
            <w:tcW w:w="6720" w:type="dxa"/>
            <w:tcMar>
              <w:top w:w="57" w:type="dxa"/>
            </w:tcMar>
          </w:tcPr>
          <w:p w:rsidR="00201405" w:rsidRPr="00BF7D9E" w:rsidRDefault="001946A5" w:rsidP="00201405">
            <w:pPr>
              <w:autoSpaceDE w:val="0"/>
              <w:autoSpaceDN w:val="0"/>
              <w:adjustRightInd w:val="0"/>
              <w:rPr>
                <w:rFonts w:eastAsiaTheme="minorHAnsi"/>
                <w:lang w:eastAsia="en-US"/>
              </w:rPr>
            </w:pPr>
            <w:r w:rsidRPr="00BF7D9E">
              <w:rPr>
                <w:rFonts w:eastAsiaTheme="minorHAnsi"/>
                <w:lang w:eastAsia="en-US"/>
              </w:rPr>
              <w:t>The project is being conducted in two stages. The first is a comprehensive review of the south eastern</w:t>
            </w:r>
            <w:r w:rsidR="00952DE3">
              <w:rPr>
                <w:rFonts w:eastAsiaTheme="minorHAnsi"/>
                <w:lang w:eastAsia="en-US"/>
              </w:rPr>
              <w:t xml:space="preserve"> </w:t>
            </w:r>
            <w:r w:rsidRPr="00BF7D9E">
              <w:rPr>
                <w:rFonts w:eastAsiaTheme="minorHAnsi"/>
                <w:lang w:eastAsia="en-US"/>
              </w:rPr>
              <w:t>commercial scallop fishery in the three jurisdictions, advice on the current value of entitlements and</w:t>
            </w:r>
            <w:r w:rsidR="00952DE3">
              <w:rPr>
                <w:rFonts w:eastAsiaTheme="minorHAnsi"/>
                <w:lang w:eastAsia="en-US"/>
              </w:rPr>
              <w:t xml:space="preserve"> </w:t>
            </w:r>
            <w:r w:rsidRPr="00BF7D9E">
              <w:rPr>
                <w:rFonts w:eastAsiaTheme="minorHAnsi"/>
                <w:lang w:eastAsia="en-US"/>
              </w:rPr>
              <w:t>identification of management activities that have</w:t>
            </w:r>
            <w:r w:rsidR="00A46527">
              <w:rPr>
                <w:rFonts w:eastAsiaTheme="minorHAnsi"/>
                <w:lang w:eastAsia="en-US"/>
              </w:rPr>
              <w:t xml:space="preserve"> the potential for integration/</w:t>
            </w:r>
            <w:r w:rsidRPr="00BF7D9E">
              <w:rPr>
                <w:rFonts w:eastAsiaTheme="minorHAnsi"/>
                <w:lang w:eastAsia="en-US"/>
              </w:rPr>
              <w:t>rationalisation to best meet</w:t>
            </w:r>
            <w:r w:rsidR="00952DE3">
              <w:rPr>
                <w:rFonts w:eastAsiaTheme="minorHAnsi"/>
                <w:lang w:eastAsia="en-US"/>
              </w:rPr>
              <w:t xml:space="preserve"> </w:t>
            </w:r>
            <w:r w:rsidRPr="00BF7D9E">
              <w:rPr>
                <w:rFonts w:eastAsiaTheme="minorHAnsi"/>
                <w:lang w:eastAsia="en-US"/>
              </w:rPr>
              <w:t>the objectives. The second stage of the project will identify pathways to implement rationalised</w:t>
            </w:r>
            <w:r w:rsidR="00952DE3">
              <w:rPr>
                <w:rFonts w:eastAsiaTheme="minorHAnsi"/>
                <w:lang w:eastAsia="en-US"/>
              </w:rPr>
              <w:t xml:space="preserve"> </w:t>
            </w:r>
            <w:r w:rsidRPr="00BF7D9E">
              <w:rPr>
                <w:rFonts w:eastAsiaTheme="minorHAnsi"/>
                <w:lang w:eastAsia="en-US"/>
              </w:rPr>
              <w:t>management arrangements into the future and further develop options identified as having potential for integration/rationalisation.</w:t>
            </w:r>
          </w:p>
          <w:p w:rsidR="00201405" w:rsidRPr="00BF7D9E" w:rsidRDefault="00201405" w:rsidP="00201405">
            <w:pPr>
              <w:autoSpaceDE w:val="0"/>
              <w:autoSpaceDN w:val="0"/>
              <w:adjustRightInd w:val="0"/>
              <w:rPr>
                <w:rFonts w:eastAsiaTheme="minorHAnsi"/>
                <w:lang w:eastAsia="en-US"/>
              </w:rPr>
            </w:pPr>
          </w:p>
          <w:p w:rsidR="00201405" w:rsidRPr="00BF7D9E" w:rsidRDefault="001946A5" w:rsidP="00AC57A7">
            <w:pPr>
              <w:autoSpaceDE w:val="0"/>
              <w:autoSpaceDN w:val="0"/>
              <w:adjustRightInd w:val="0"/>
              <w:spacing w:after="120"/>
              <w:rPr>
                <w:rFonts w:eastAsiaTheme="minorHAnsi"/>
                <w:lang w:eastAsia="en-US"/>
              </w:rPr>
            </w:pPr>
            <w:r w:rsidRPr="00BF7D9E">
              <w:rPr>
                <w:rFonts w:eastAsiaTheme="minorHAnsi"/>
                <w:lang w:eastAsia="en-US"/>
              </w:rPr>
              <w:t>The project is currently at the end of the first stage with a draft report currently being considered.</w:t>
            </w:r>
          </w:p>
        </w:tc>
        <w:tc>
          <w:tcPr>
            <w:tcW w:w="5490" w:type="dxa"/>
            <w:tcMar>
              <w:top w:w="57" w:type="dxa"/>
            </w:tcMar>
          </w:tcPr>
          <w:p w:rsidR="00201405" w:rsidRPr="00BF7D9E" w:rsidRDefault="00201405" w:rsidP="003F15C9">
            <w:pPr>
              <w:rPr>
                <w:highlight w:val="cyan"/>
              </w:rPr>
            </w:pPr>
          </w:p>
        </w:tc>
      </w:tr>
      <w:tr w:rsidR="009C20D6" w:rsidRPr="00BF7D9E" w:rsidTr="00B671C7">
        <w:trPr>
          <w:cantSplit/>
        </w:trPr>
        <w:tc>
          <w:tcPr>
            <w:tcW w:w="3378" w:type="dxa"/>
            <w:tcMar>
              <w:top w:w="57" w:type="dxa"/>
            </w:tcMar>
          </w:tcPr>
          <w:p w:rsidR="00207333" w:rsidRPr="00BF7D9E" w:rsidRDefault="001946A5" w:rsidP="00207333">
            <w:pPr>
              <w:autoSpaceDE w:val="0"/>
              <w:autoSpaceDN w:val="0"/>
              <w:adjustRightInd w:val="0"/>
              <w:rPr>
                <w:rFonts w:eastAsiaTheme="minorHAnsi"/>
                <w:lang w:eastAsia="en-US"/>
              </w:rPr>
            </w:pPr>
            <w:r w:rsidRPr="00BF7D9E">
              <w:rPr>
                <w:rFonts w:eastAsiaTheme="minorHAnsi"/>
                <w:lang w:eastAsia="en-US"/>
              </w:rPr>
              <w:lastRenderedPageBreak/>
              <w:t>6. DPIW to review the harvesting strategy employed in the TSF to ensure that it is adequately precautionary. DPIW should consider the available scientific information regarding</w:t>
            </w:r>
          </w:p>
          <w:p w:rsidR="00207333" w:rsidRPr="00BF7D9E" w:rsidRDefault="001946A5" w:rsidP="00207333">
            <w:pPr>
              <w:autoSpaceDE w:val="0"/>
              <w:autoSpaceDN w:val="0"/>
              <w:adjustRightInd w:val="0"/>
              <w:rPr>
                <w:rFonts w:eastAsiaTheme="minorHAnsi"/>
                <w:lang w:eastAsia="en-US"/>
              </w:rPr>
            </w:pPr>
            <w:proofErr w:type="gramStart"/>
            <w:r w:rsidRPr="00BF7D9E">
              <w:rPr>
                <w:rFonts w:eastAsiaTheme="minorHAnsi"/>
                <w:lang w:eastAsia="en-US"/>
              </w:rPr>
              <w:t>maintaining</w:t>
            </w:r>
            <w:proofErr w:type="gramEnd"/>
            <w:r w:rsidRPr="00BF7D9E">
              <w:rPr>
                <w:rFonts w:eastAsiaTheme="minorHAnsi"/>
                <w:lang w:eastAsia="en-US"/>
              </w:rPr>
              <w:t xml:space="preserve"> spatially distributed scallop beds and the impacts of fishing of the southeast Australian scallop stock.</w:t>
            </w:r>
          </w:p>
          <w:p w:rsidR="00207333" w:rsidRPr="00BF7D9E" w:rsidRDefault="00207333" w:rsidP="00207333">
            <w:pPr>
              <w:autoSpaceDE w:val="0"/>
              <w:autoSpaceDN w:val="0"/>
              <w:adjustRightInd w:val="0"/>
              <w:rPr>
                <w:rFonts w:eastAsiaTheme="minorHAnsi"/>
                <w:lang w:eastAsia="en-US"/>
              </w:rPr>
            </w:pPr>
          </w:p>
          <w:p w:rsidR="00207333" w:rsidRPr="00BF7D9E" w:rsidRDefault="001946A5" w:rsidP="00207333">
            <w:pPr>
              <w:autoSpaceDE w:val="0"/>
              <w:autoSpaceDN w:val="0"/>
              <w:adjustRightInd w:val="0"/>
              <w:rPr>
                <w:rFonts w:eastAsiaTheme="minorHAnsi"/>
                <w:lang w:eastAsia="en-US"/>
              </w:rPr>
            </w:pPr>
            <w:r w:rsidRPr="00BF7D9E">
              <w:rPr>
                <w:rFonts w:eastAsiaTheme="minorHAnsi"/>
                <w:lang w:eastAsia="en-US"/>
              </w:rPr>
              <w:t>Notably, DPIW should consider the recommendations of the Fisheries Research and</w:t>
            </w:r>
          </w:p>
          <w:p w:rsidR="00207333" w:rsidRPr="00BF7D9E" w:rsidRDefault="001946A5" w:rsidP="00207333">
            <w:pPr>
              <w:autoSpaceDE w:val="0"/>
              <w:autoSpaceDN w:val="0"/>
              <w:adjustRightInd w:val="0"/>
              <w:rPr>
                <w:rFonts w:eastAsiaTheme="minorHAnsi"/>
                <w:lang w:eastAsia="en-US"/>
              </w:rPr>
            </w:pPr>
            <w:r w:rsidRPr="00BF7D9E">
              <w:rPr>
                <w:rFonts w:eastAsiaTheme="minorHAnsi"/>
                <w:lang w:eastAsia="en-US"/>
              </w:rPr>
              <w:t>Development Corporation</w:t>
            </w:r>
          </w:p>
          <w:p w:rsidR="00207333" w:rsidRPr="00BF7D9E" w:rsidRDefault="001946A5" w:rsidP="00207333">
            <w:pPr>
              <w:autoSpaceDE w:val="0"/>
              <w:autoSpaceDN w:val="0"/>
              <w:adjustRightInd w:val="0"/>
              <w:rPr>
                <w:rFonts w:eastAsiaTheme="minorHAnsi"/>
                <w:lang w:eastAsia="en-US"/>
              </w:rPr>
            </w:pPr>
            <w:r w:rsidRPr="00BF7D9E">
              <w:rPr>
                <w:rFonts w:eastAsiaTheme="minorHAnsi"/>
                <w:lang w:eastAsia="en-US"/>
              </w:rPr>
              <w:t>project titled "Juvenile Scallop</w:t>
            </w:r>
          </w:p>
          <w:p w:rsidR="00207333" w:rsidRPr="00BF7D9E" w:rsidRDefault="001946A5" w:rsidP="00207333">
            <w:pPr>
              <w:autoSpaceDE w:val="0"/>
              <w:autoSpaceDN w:val="0"/>
              <w:adjustRightInd w:val="0"/>
              <w:rPr>
                <w:rFonts w:eastAsiaTheme="minorHAnsi"/>
                <w:lang w:eastAsia="en-US"/>
              </w:rPr>
            </w:pPr>
            <w:r w:rsidRPr="00BF7D9E">
              <w:rPr>
                <w:rFonts w:eastAsiaTheme="minorHAnsi"/>
                <w:lang w:eastAsia="en-US"/>
              </w:rPr>
              <w:t>Trashing Rates and Bed</w:t>
            </w:r>
          </w:p>
          <w:p w:rsidR="00207333" w:rsidRPr="00BF7D9E" w:rsidRDefault="001946A5" w:rsidP="00207333">
            <w:pPr>
              <w:autoSpaceDE w:val="0"/>
              <w:autoSpaceDN w:val="0"/>
              <w:adjustRightInd w:val="0"/>
              <w:rPr>
                <w:rFonts w:eastAsiaTheme="minorHAnsi"/>
                <w:lang w:eastAsia="en-US"/>
              </w:rPr>
            </w:pPr>
            <w:r w:rsidRPr="00BF7D9E">
              <w:rPr>
                <w:rFonts w:eastAsiaTheme="minorHAnsi"/>
                <w:lang w:eastAsia="en-US"/>
              </w:rPr>
              <w:t>Dynamics: Testing the</w:t>
            </w:r>
          </w:p>
          <w:p w:rsidR="0083192E" w:rsidRPr="00BF7D9E" w:rsidRDefault="001946A5" w:rsidP="00207333">
            <w:pPr>
              <w:autoSpaceDE w:val="0"/>
              <w:autoSpaceDN w:val="0"/>
              <w:adjustRightInd w:val="0"/>
              <w:rPr>
                <w:rFonts w:eastAsiaTheme="minorHAnsi"/>
                <w:lang w:eastAsia="en-US"/>
              </w:rPr>
            </w:pPr>
            <w:r w:rsidRPr="00BF7D9E">
              <w:rPr>
                <w:rFonts w:eastAsiaTheme="minorHAnsi"/>
                <w:lang w:eastAsia="en-US"/>
              </w:rPr>
              <w:t xml:space="preserve">Management Rules for Scallops in Bass Strait". </w:t>
            </w:r>
          </w:p>
          <w:p w:rsidR="0083192E" w:rsidRPr="00BF7D9E" w:rsidRDefault="0083192E" w:rsidP="00207333">
            <w:pPr>
              <w:autoSpaceDE w:val="0"/>
              <w:autoSpaceDN w:val="0"/>
              <w:adjustRightInd w:val="0"/>
              <w:rPr>
                <w:rFonts w:eastAsiaTheme="minorHAnsi"/>
                <w:lang w:eastAsia="en-US"/>
              </w:rPr>
            </w:pPr>
          </w:p>
          <w:p w:rsidR="009C20D6" w:rsidRPr="00BF7D9E" w:rsidRDefault="001946A5" w:rsidP="00EE5899">
            <w:pPr>
              <w:autoSpaceDE w:val="0"/>
              <w:autoSpaceDN w:val="0"/>
              <w:adjustRightInd w:val="0"/>
              <w:spacing w:after="120"/>
              <w:rPr>
                <w:rFonts w:eastAsiaTheme="minorHAnsi"/>
                <w:lang w:eastAsia="en-US"/>
              </w:rPr>
            </w:pPr>
            <w:r w:rsidRPr="00BF7D9E">
              <w:rPr>
                <w:rFonts w:eastAsiaTheme="minorHAnsi"/>
                <w:lang w:eastAsia="en-US"/>
              </w:rPr>
              <w:t>DPIW to also take into account the cumulative impacts of fishing on the entire scallop stock targeted in southeast Australia as relevant information becomes available.</w:t>
            </w:r>
          </w:p>
        </w:tc>
        <w:tc>
          <w:tcPr>
            <w:tcW w:w="6720" w:type="dxa"/>
            <w:tcMar>
              <w:top w:w="57" w:type="dxa"/>
            </w:tcMar>
          </w:tcPr>
          <w:p w:rsidR="0084699D" w:rsidRPr="00BF7D9E" w:rsidRDefault="001946A5" w:rsidP="00F644CC">
            <w:pPr>
              <w:autoSpaceDE w:val="0"/>
              <w:autoSpaceDN w:val="0"/>
              <w:adjustRightInd w:val="0"/>
              <w:rPr>
                <w:rFonts w:eastAsiaTheme="minorHAnsi"/>
                <w:lang w:eastAsia="en-US"/>
              </w:rPr>
            </w:pPr>
            <w:r w:rsidRPr="00BF7D9E">
              <w:rPr>
                <w:rFonts w:eastAsiaTheme="minorHAnsi"/>
                <w:lang w:eastAsia="en-US"/>
              </w:rPr>
              <w:t xml:space="preserve">DPIPWE has advised in their submission that </w:t>
            </w:r>
            <w:r w:rsidR="00A46527">
              <w:rPr>
                <w:rFonts w:eastAsiaTheme="minorHAnsi"/>
                <w:lang w:eastAsia="en-US"/>
              </w:rPr>
              <w:t>t</w:t>
            </w:r>
            <w:r w:rsidRPr="00CA0601">
              <w:rPr>
                <w:rFonts w:eastAsiaTheme="minorHAnsi"/>
                <w:lang w:eastAsia="en-US"/>
              </w:rPr>
              <w:t>he</w:t>
            </w:r>
            <w:r w:rsidRPr="00BF7D9E">
              <w:rPr>
                <w:rFonts w:ascii="GillSansMT" w:eastAsiaTheme="minorHAnsi" w:hAnsi="GillSansMT" w:cs="GillSansMT"/>
                <w:lang w:eastAsia="en-US"/>
              </w:rPr>
              <w:t xml:space="preserve"> </w:t>
            </w:r>
            <w:r w:rsidR="0084699D" w:rsidRPr="00BF7D9E">
              <w:rPr>
                <w:rFonts w:eastAsiaTheme="minorHAnsi"/>
                <w:lang w:eastAsia="en-US"/>
              </w:rPr>
              <w:t>Fisheries Research and Development Corporation project titled “</w:t>
            </w:r>
            <w:r w:rsidR="0084699D" w:rsidRPr="00A46527">
              <w:rPr>
                <w:rFonts w:eastAsiaTheme="minorHAnsi"/>
                <w:i/>
                <w:lang w:eastAsia="en-US"/>
              </w:rPr>
              <w:t>Juvenile Scallop Trashing Rates and</w:t>
            </w:r>
            <w:r w:rsidR="00CA0601" w:rsidRPr="00A46527">
              <w:rPr>
                <w:rFonts w:eastAsiaTheme="minorHAnsi"/>
                <w:i/>
                <w:lang w:eastAsia="en-US"/>
              </w:rPr>
              <w:t xml:space="preserve"> </w:t>
            </w:r>
            <w:r w:rsidR="0084699D" w:rsidRPr="00A46527">
              <w:rPr>
                <w:rFonts w:eastAsiaTheme="minorHAnsi"/>
                <w:i/>
                <w:lang w:eastAsia="en-US"/>
              </w:rPr>
              <w:t>Bed Dynamics: Testing the Management Rules for Scallops in Bass Strait</w:t>
            </w:r>
            <w:r w:rsidR="0084699D" w:rsidRPr="00BF7D9E">
              <w:rPr>
                <w:rFonts w:eastAsiaTheme="minorHAnsi"/>
                <w:lang w:eastAsia="en-US"/>
              </w:rPr>
              <w:t xml:space="preserve">” conducted by IMAS </w:t>
            </w:r>
            <w:r w:rsidR="00F644CC" w:rsidRPr="00BF7D9E">
              <w:rPr>
                <w:rFonts w:eastAsiaTheme="minorHAnsi"/>
                <w:lang w:eastAsia="en-US"/>
              </w:rPr>
              <w:t>(</w:t>
            </w:r>
            <w:r w:rsidR="0084699D" w:rsidRPr="00BF7D9E">
              <w:rPr>
                <w:rFonts w:eastAsiaTheme="minorHAnsi"/>
                <w:lang w:eastAsia="en-US"/>
              </w:rPr>
              <w:t>previously known as TAFI)</w:t>
            </w:r>
            <w:r w:rsidR="00F644CC" w:rsidRPr="00BF7D9E">
              <w:rPr>
                <w:rFonts w:eastAsiaTheme="minorHAnsi"/>
                <w:lang w:eastAsia="en-US"/>
              </w:rPr>
              <w:t>,</w:t>
            </w:r>
            <w:r w:rsidR="0084699D" w:rsidRPr="00BF7D9E">
              <w:rPr>
                <w:rFonts w:eastAsiaTheme="minorHAnsi"/>
                <w:lang w:eastAsia="en-US"/>
              </w:rPr>
              <w:t xml:space="preserve"> compared the advantages and disadvantages of the spatial management </w:t>
            </w:r>
            <w:r w:rsidR="00E73744">
              <w:rPr>
                <w:rFonts w:eastAsiaTheme="minorHAnsi"/>
                <w:lang w:eastAsia="en-US"/>
              </w:rPr>
              <w:t>strategies employed by Tasmania</w:t>
            </w:r>
            <w:r w:rsidR="00EE6EB1">
              <w:rPr>
                <w:rFonts w:eastAsiaTheme="minorHAnsi"/>
                <w:lang w:eastAsia="en-US"/>
              </w:rPr>
              <w:t>n</w:t>
            </w:r>
            <w:r w:rsidR="0084699D" w:rsidRPr="00BF7D9E">
              <w:rPr>
                <w:rFonts w:eastAsiaTheme="minorHAnsi"/>
                <w:lang w:eastAsia="en-US"/>
              </w:rPr>
              <w:t xml:space="preserve"> (most areas closed, small areas open), the</w:t>
            </w:r>
            <w:r w:rsidR="00CA0601">
              <w:rPr>
                <w:rFonts w:eastAsiaTheme="minorHAnsi"/>
                <w:lang w:eastAsia="en-US"/>
              </w:rPr>
              <w:t xml:space="preserve"> </w:t>
            </w:r>
            <w:r w:rsidR="0084699D" w:rsidRPr="00BF7D9E">
              <w:rPr>
                <w:rFonts w:eastAsiaTheme="minorHAnsi"/>
                <w:lang w:eastAsia="en-US"/>
              </w:rPr>
              <w:t>Commonwealth (most areas open, small areas closed) and Victorian scallop (all beds open, potential for temporal closures) fisheries and found there</w:t>
            </w:r>
            <w:r w:rsidR="00660E79">
              <w:rPr>
                <w:rFonts w:eastAsiaTheme="minorHAnsi"/>
                <w:lang w:eastAsia="en-US"/>
              </w:rPr>
              <w:t xml:space="preserve"> were</w:t>
            </w:r>
            <w:r w:rsidR="0084699D" w:rsidRPr="00BF7D9E">
              <w:rPr>
                <w:rFonts w:eastAsiaTheme="minorHAnsi"/>
                <w:lang w:eastAsia="en-US"/>
              </w:rPr>
              <w:t xml:space="preserve"> many advantages of the Tasmanian system</w:t>
            </w:r>
            <w:r w:rsidR="00660E79">
              <w:rPr>
                <w:rFonts w:eastAsiaTheme="minorHAnsi"/>
                <w:lang w:eastAsia="en-US"/>
              </w:rPr>
              <w:t>,</w:t>
            </w:r>
            <w:r w:rsidR="0084699D" w:rsidRPr="00BF7D9E">
              <w:rPr>
                <w:rFonts w:eastAsiaTheme="minorHAnsi"/>
                <w:lang w:eastAsia="en-US"/>
              </w:rPr>
              <w:t xml:space="preserve"> with few disadvantages. </w:t>
            </w:r>
          </w:p>
          <w:p w:rsidR="0084699D" w:rsidRPr="00BF7D9E" w:rsidRDefault="0084699D" w:rsidP="0084699D">
            <w:pPr>
              <w:autoSpaceDE w:val="0"/>
              <w:autoSpaceDN w:val="0"/>
              <w:adjustRightInd w:val="0"/>
              <w:rPr>
                <w:rFonts w:eastAsiaTheme="minorHAnsi"/>
                <w:lang w:eastAsia="en-US"/>
              </w:rPr>
            </w:pPr>
          </w:p>
          <w:p w:rsidR="0084699D" w:rsidRPr="00BF7D9E" w:rsidRDefault="001946A5" w:rsidP="0084699D">
            <w:pPr>
              <w:autoSpaceDE w:val="0"/>
              <w:autoSpaceDN w:val="0"/>
              <w:adjustRightInd w:val="0"/>
              <w:rPr>
                <w:rFonts w:eastAsiaTheme="minorHAnsi"/>
                <w:lang w:eastAsia="en-US"/>
              </w:rPr>
            </w:pPr>
            <w:r w:rsidRPr="00BF7D9E">
              <w:rPr>
                <w:rFonts w:eastAsiaTheme="minorHAnsi"/>
                <w:lang w:eastAsia="en-US"/>
              </w:rPr>
              <w:t>DPIPWE advised that the study concluded that the ‘most areas closed, small area open’ strategy in regard to sustainability of the fishery each year was of highest advantage, compared to alternative options</w:t>
            </w:r>
            <w:r w:rsidR="008B5B3C">
              <w:rPr>
                <w:rFonts w:eastAsiaTheme="minorHAnsi"/>
                <w:lang w:eastAsia="en-US"/>
              </w:rPr>
              <w:t xml:space="preserve">, with some of the benefits including: greater larval biomass produced; greater chance of securing the future of scallop beds; and longer rests for beds between periods of fishing (DPIPWE 2011 </w:t>
            </w:r>
            <w:r w:rsidR="008B5B3C" w:rsidRPr="00BF7D9E">
              <w:rPr>
                <w:rFonts w:eastAsiaTheme="minorHAnsi"/>
                <w:lang w:eastAsia="en-US"/>
              </w:rPr>
              <w:t>Submission</w:t>
            </w:r>
            <w:r w:rsidR="008B5B3C">
              <w:rPr>
                <w:rFonts w:eastAsiaTheme="minorHAnsi"/>
                <w:lang w:eastAsia="en-US"/>
              </w:rPr>
              <w:t>).</w:t>
            </w:r>
          </w:p>
          <w:p w:rsidR="001F3102" w:rsidRPr="00BF7D9E" w:rsidRDefault="001F3102" w:rsidP="0084699D">
            <w:pPr>
              <w:autoSpaceDE w:val="0"/>
              <w:autoSpaceDN w:val="0"/>
              <w:adjustRightInd w:val="0"/>
              <w:rPr>
                <w:rFonts w:eastAsiaTheme="minorHAnsi"/>
                <w:lang w:eastAsia="en-US"/>
              </w:rPr>
            </w:pPr>
          </w:p>
          <w:p w:rsidR="00D15D8A" w:rsidRPr="00BF7D9E" w:rsidRDefault="001946A5" w:rsidP="00677CEE">
            <w:pPr>
              <w:autoSpaceDE w:val="0"/>
              <w:autoSpaceDN w:val="0"/>
              <w:adjustRightInd w:val="0"/>
              <w:spacing w:after="120"/>
              <w:rPr>
                <w:rFonts w:eastAsiaTheme="minorHAnsi"/>
                <w:lang w:eastAsia="en-US"/>
              </w:rPr>
            </w:pPr>
            <w:r w:rsidRPr="00BF7D9E">
              <w:rPr>
                <w:rFonts w:eastAsiaTheme="minorHAnsi"/>
                <w:lang w:eastAsia="en-US"/>
              </w:rPr>
              <w:t>The study also found that rotational harvest strategies of relatively small areas, so-called paddock fishing, will maximize the chance of a worthwhile annual fishery, permit the selection of scallops in the best condition, enable greater control over the exploitation of an easily targeted easily depleted species, and maximise the chances of successful recruitment into the fishery.</w:t>
            </w:r>
          </w:p>
        </w:tc>
        <w:tc>
          <w:tcPr>
            <w:tcW w:w="5490" w:type="dxa"/>
            <w:tcMar>
              <w:top w:w="57" w:type="dxa"/>
            </w:tcMar>
          </w:tcPr>
          <w:p w:rsidR="001F3102" w:rsidRPr="00BF7D9E" w:rsidRDefault="001946A5" w:rsidP="001F3102">
            <w:pPr>
              <w:autoSpaceDE w:val="0"/>
              <w:autoSpaceDN w:val="0"/>
              <w:adjustRightInd w:val="0"/>
              <w:rPr>
                <w:rFonts w:eastAsiaTheme="minorHAnsi"/>
                <w:lang w:eastAsia="en-US"/>
              </w:rPr>
            </w:pPr>
            <w:r w:rsidRPr="00BF7D9E">
              <w:rPr>
                <w:rFonts w:eastAsiaTheme="minorHAnsi"/>
                <w:lang w:eastAsia="en-US"/>
              </w:rPr>
              <w:t xml:space="preserve">DSEWPaC acknowledge the progress made to date. Given the scallop die-off which occurred in the White Rock area, </w:t>
            </w:r>
            <w:r w:rsidR="00A46527">
              <w:rPr>
                <w:rFonts w:eastAsiaTheme="minorHAnsi"/>
                <w:lang w:eastAsia="en-US"/>
              </w:rPr>
              <w:t xml:space="preserve">DSEWPaC </w:t>
            </w:r>
            <w:r w:rsidRPr="00BF7D9E">
              <w:rPr>
                <w:rFonts w:eastAsiaTheme="minorHAnsi"/>
                <w:lang w:eastAsia="en-US"/>
              </w:rPr>
              <w:t>consider</w:t>
            </w:r>
            <w:r w:rsidR="00A46527">
              <w:rPr>
                <w:rFonts w:eastAsiaTheme="minorHAnsi"/>
                <w:lang w:eastAsia="en-US"/>
              </w:rPr>
              <w:t>s</w:t>
            </w:r>
            <w:r w:rsidRPr="00BF7D9E">
              <w:rPr>
                <w:rFonts w:eastAsiaTheme="minorHAnsi"/>
                <w:lang w:eastAsia="en-US"/>
              </w:rPr>
              <w:t xml:space="preserve"> that further investigation of possible causes of this would be beneficial </w:t>
            </w:r>
            <w:r w:rsidR="00A46527">
              <w:rPr>
                <w:rFonts w:eastAsiaTheme="minorHAnsi"/>
                <w:lang w:eastAsia="en-US"/>
              </w:rPr>
              <w:t>to help improve the</w:t>
            </w:r>
            <w:r w:rsidR="00C41C4A">
              <w:rPr>
                <w:rFonts w:eastAsiaTheme="minorHAnsi"/>
                <w:lang w:eastAsia="en-US"/>
              </w:rPr>
              <w:t xml:space="preserve"> </w:t>
            </w:r>
            <w:r w:rsidRPr="00BF7D9E">
              <w:rPr>
                <w:rFonts w:eastAsiaTheme="minorHAnsi"/>
                <w:lang w:eastAsia="en-US"/>
              </w:rPr>
              <w:t xml:space="preserve">future sustainable management of the fishery. </w:t>
            </w:r>
          </w:p>
          <w:p w:rsidR="00BC120B" w:rsidRPr="00BF7D9E" w:rsidRDefault="00BC120B" w:rsidP="001F3102">
            <w:pPr>
              <w:autoSpaceDE w:val="0"/>
              <w:autoSpaceDN w:val="0"/>
              <w:adjustRightInd w:val="0"/>
              <w:rPr>
                <w:rFonts w:eastAsiaTheme="minorHAnsi"/>
                <w:lang w:eastAsia="en-US"/>
              </w:rPr>
            </w:pPr>
          </w:p>
          <w:p w:rsidR="00BC120B" w:rsidRPr="00BF7D9E" w:rsidRDefault="001946A5" w:rsidP="001F3102">
            <w:pPr>
              <w:autoSpaceDE w:val="0"/>
              <w:autoSpaceDN w:val="0"/>
              <w:adjustRightInd w:val="0"/>
              <w:rPr>
                <w:rFonts w:eastAsiaTheme="minorHAnsi"/>
                <w:lang w:eastAsia="en-US"/>
              </w:rPr>
            </w:pPr>
            <w:r w:rsidRPr="00BF7D9E">
              <w:rPr>
                <w:rFonts w:eastAsiaTheme="minorHAnsi"/>
                <w:b/>
                <w:lang w:eastAsia="en-US"/>
              </w:rPr>
              <w:t xml:space="preserve">See Table 4, Recommendation </w:t>
            </w:r>
            <w:r w:rsidR="0011694E" w:rsidRPr="00BF7D9E">
              <w:rPr>
                <w:rFonts w:eastAsiaTheme="minorHAnsi"/>
                <w:b/>
                <w:lang w:eastAsia="en-US"/>
              </w:rPr>
              <w:t>4</w:t>
            </w:r>
            <w:r w:rsidRPr="00BF7D9E">
              <w:rPr>
                <w:rFonts w:eastAsiaTheme="minorHAnsi"/>
                <w:lang w:eastAsia="en-US"/>
              </w:rPr>
              <w:t>.</w:t>
            </w:r>
          </w:p>
          <w:p w:rsidR="001F3102" w:rsidRPr="00BF7D9E" w:rsidRDefault="001F3102" w:rsidP="001F3102">
            <w:pPr>
              <w:autoSpaceDE w:val="0"/>
              <w:autoSpaceDN w:val="0"/>
              <w:adjustRightInd w:val="0"/>
              <w:rPr>
                <w:rFonts w:eastAsiaTheme="minorHAnsi"/>
                <w:lang w:eastAsia="en-US"/>
              </w:rPr>
            </w:pPr>
          </w:p>
          <w:p w:rsidR="009C20D6" w:rsidRPr="00BF7D9E" w:rsidRDefault="009C20D6" w:rsidP="008B26D5">
            <w:pPr>
              <w:autoSpaceDE w:val="0"/>
              <w:autoSpaceDN w:val="0"/>
              <w:adjustRightInd w:val="0"/>
              <w:rPr>
                <w:highlight w:val="cyan"/>
              </w:rPr>
            </w:pPr>
          </w:p>
        </w:tc>
      </w:tr>
      <w:tr w:rsidR="0037527F" w:rsidRPr="00BF7D9E" w:rsidTr="00B671C7">
        <w:trPr>
          <w:cantSplit/>
        </w:trPr>
        <w:tc>
          <w:tcPr>
            <w:tcW w:w="3378" w:type="dxa"/>
            <w:tcMar>
              <w:top w:w="57" w:type="dxa"/>
            </w:tcMar>
          </w:tcPr>
          <w:p w:rsidR="0037527F" w:rsidRPr="009D05EF" w:rsidRDefault="009D05EF" w:rsidP="00CB7666">
            <w:pPr>
              <w:autoSpaceDE w:val="0"/>
              <w:autoSpaceDN w:val="0"/>
              <w:adjustRightInd w:val="0"/>
              <w:rPr>
                <w:rFonts w:eastAsiaTheme="minorHAnsi"/>
                <w:lang w:eastAsia="en-US"/>
              </w:rPr>
            </w:pPr>
            <w:r>
              <w:rPr>
                <w:rFonts w:eastAsiaTheme="minorHAnsi"/>
                <w:sz w:val="22"/>
                <w:szCs w:val="22"/>
                <w:lang w:eastAsia="en-US"/>
              </w:rPr>
              <w:lastRenderedPageBreak/>
              <w:t>6. (</w:t>
            </w:r>
            <w:r>
              <w:rPr>
                <w:rFonts w:eastAsiaTheme="minorHAnsi"/>
                <w:i/>
                <w:sz w:val="22"/>
                <w:szCs w:val="22"/>
                <w:lang w:eastAsia="en-US"/>
              </w:rPr>
              <w:t>cont.</w:t>
            </w:r>
            <w:r>
              <w:rPr>
                <w:rFonts w:eastAsiaTheme="minorHAnsi"/>
                <w:sz w:val="22"/>
                <w:szCs w:val="22"/>
                <w:lang w:eastAsia="en-US"/>
              </w:rPr>
              <w:t>)</w:t>
            </w:r>
          </w:p>
        </w:tc>
        <w:tc>
          <w:tcPr>
            <w:tcW w:w="6720" w:type="dxa"/>
            <w:tcMar>
              <w:top w:w="57" w:type="dxa"/>
            </w:tcMar>
          </w:tcPr>
          <w:p w:rsidR="0037527F" w:rsidRPr="00BF7D9E" w:rsidRDefault="001946A5" w:rsidP="0037527F">
            <w:pPr>
              <w:autoSpaceDE w:val="0"/>
              <w:autoSpaceDN w:val="0"/>
              <w:adjustRightInd w:val="0"/>
              <w:rPr>
                <w:rFonts w:eastAsiaTheme="minorHAnsi"/>
                <w:lang w:eastAsia="en-US"/>
              </w:rPr>
            </w:pPr>
            <w:r w:rsidRPr="00BF7D9E">
              <w:rPr>
                <w:rFonts w:eastAsiaTheme="minorHAnsi"/>
                <w:lang w:eastAsia="en-US"/>
              </w:rPr>
              <w:t>During the term of the current export approval scallop dredge prohibited areas have been introduced</w:t>
            </w:r>
            <w:r w:rsidR="00F23187">
              <w:rPr>
                <w:rFonts w:eastAsiaTheme="minorHAnsi"/>
                <w:lang w:eastAsia="en-US"/>
              </w:rPr>
              <w:t xml:space="preserve">. These areas include all waters </w:t>
            </w:r>
            <w:r w:rsidRPr="00BF7D9E">
              <w:rPr>
                <w:rFonts w:eastAsiaTheme="minorHAnsi"/>
                <w:lang w:eastAsia="en-US"/>
              </w:rPr>
              <w:t>less than 20m deep and other areas around the state that have been identified as having significant environmental, recreational or tourism values</w:t>
            </w:r>
            <w:r w:rsidR="00F23187">
              <w:rPr>
                <w:rFonts w:eastAsiaTheme="minorHAnsi"/>
                <w:lang w:eastAsia="en-US"/>
              </w:rPr>
              <w:t>,</w:t>
            </w:r>
            <w:r w:rsidRPr="00BF7D9E">
              <w:rPr>
                <w:rFonts w:eastAsiaTheme="minorHAnsi"/>
                <w:lang w:eastAsia="en-US"/>
              </w:rPr>
              <w:t xml:space="preserve"> or areas of potential user group interactions</w:t>
            </w:r>
            <w:r w:rsidR="00A46527">
              <w:rPr>
                <w:rFonts w:eastAsiaTheme="minorHAnsi"/>
                <w:lang w:eastAsia="en-US"/>
              </w:rPr>
              <w:t>. The areas</w:t>
            </w:r>
            <w:r w:rsidRPr="00BF7D9E">
              <w:rPr>
                <w:rFonts w:eastAsiaTheme="minorHAnsi"/>
                <w:lang w:eastAsia="en-US"/>
              </w:rPr>
              <w:t xml:space="preserve"> primarily comprise </w:t>
            </w:r>
            <w:r w:rsidR="00EE5899">
              <w:rPr>
                <w:rFonts w:eastAsiaTheme="minorHAnsi"/>
                <w:lang w:eastAsia="en-US"/>
              </w:rPr>
              <w:t>of estuaries and enclosed bays.</w:t>
            </w:r>
          </w:p>
          <w:p w:rsidR="0037527F" w:rsidRPr="00BF7D9E" w:rsidRDefault="0037527F" w:rsidP="0037527F">
            <w:pPr>
              <w:autoSpaceDE w:val="0"/>
              <w:autoSpaceDN w:val="0"/>
              <w:adjustRightInd w:val="0"/>
              <w:rPr>
                <w:rFonts w:eastAsiaTheme="minorHAnsi"/>
                <w:lang w:eastAsia="en-US"/>
              </w:rPr>
            </w:pPr>
          </w:p>
          <w:p w:rsidR="0037527F" w:rsidRDefault="001946A5" w:rsidP="0037527F">
            <w:pPr>
              <w:autoSpaceDE w:val="0"/>
              <w:autoSpaceDN w:val="0"/>
              <w:adjustRightInd w:val="0"/>
              <w:rPr>
                <w:rFonts w:eastAsiaTheme="minorHAnsi"/>
                <w:lang w:eastAsia="en-US"/>
              </w:rPr>
            </w:pPr>
            <w:r w:rsidRPr="00BF7D9E">
              <w:rPr>
                <w:rFonts w:eastAsiaTheme="minorHAnsi"/>
                <w:lang w:eastAsia="en-US"/>
              </w:rPr>
              <w:t xml:space="preserve">In light of a recent significant scallop bed die off in the White Rock area, </w:t>
            </w:r>
            <w:r w:rsidR="00F23187">
              <w:rPr>
                <w:rFonts w:eastAsiaTheme="minorHAnsi"/>
                <w:lang w:eastAsia="en-US"/>
              </w:rPr>
              <w:t xml:space="preserve">DPIPWE is considering </w:t>
            </w:r>
            <w:r w:rsidRPr="00BF7D9E">
              <w:rPr>
                <w:rFonts w:eastAsiaTheme="minorHAnsi"/>
                <w:lang w:eastAsia="en-US"/>
              </w:rPr>
              <w:t>a review of the minimum criteria</w:t>
            </w:r>
            <w:r w:rsidR="009D05EF">
              <w:rPr>
                <w:rFonts w:eastAsiaTheme="minorHAnsi"/>
                <w:lang w:eastAsia="en-US"/>
              </w:rPr>
              <w:t xml:space="preserve"> </w:t>
            </w:r>
            <w:r w:rsidRPr="00BF7D9E">
              <w:rPr>
                <w:rFonts w:eastAsiaTheme="minorHAnsi"/>
                <w:lang w:eastAsia="en-US"/>
              </w:rPr>
              <w:t>relating to scallop size and age at harvest for candidate open areas. This scallop bed died</w:t>
            </w:r>
            <w:r w:rsidR="009D05EF">
              <w:rPr>
                <w:rFonts w:eastAsiaTheme="minorHAnsi"/>
                <w:lang w:eastAsia="en-US"/>
              </w:rPr>
              <w:t xml:space="preserve"> </w:t>
            </w:r>
            <w:r w:rsidRPr="00BF7D9E">
              <w:rPr>
                <w:rFonts w:eastAsiaTheme="minorHAnsi"/>
                <w:lang w:eastAsia="en-US"/>
              </w:rPr>
              <w:t>at a relatively early age with the scallops being in their fourth year</w:t>
            </w:r>
            <w:r w:rsidR="00F23187">
              <w:rPr>
                <w:rFonts w:eastAsiaTheme="minorHAnsi"/>
                <w:lang w:eastAsia="en-US"/>
              </w:rPr>
              <w:t>. The</w:t>
            </w:r>
            <w:r w:rsidRPr="00BF7D9E">
              <w:rPr>
                <w:rFonts w:eastAsiaTheme="minorHAnsi"/>
                <w:lang w:eastAsia="en-US"/>
              </w:rPr>
              <w:t xml:space="preserve"> cause of the die off is unknown with</w:t>
            </w:r>
            <w:r w:rsidR="009D05EF">
              <w:rPr>
                <w:rFonts w:eastAsiaTheme="minorHAnsi"/>
                <w:lang w:eastAsia="en-US"/>
              </w:rPr>
              <w:t xml:space="preserve"> </w:t>
            </w:r>
            <w:r w:rsidRPr="00BF7D9E">
              <w:rPr>
                <w:rFonts w:eastAsiaTheme="minorHAnsi"/>
                <w:lang w:eastAsia="en-US"/>
              </w:rPr>
              <w:t>pathology testing giving no indication of cause. This scallop bed had been regularly monitored since early</w:t>
            </w:r>
            <w:r w:rsidR="009D05EF">
              <w:rPr>
                <w:rFonts w:eastAsiaTheme="minorHAnsi"/>
                <w:lang w:eastAsia="en-US"/>
              </w:rPr>
              <w:t xml:space="preserve"> </w:t>
            </w:r>
            <w:r w:rsidRPr="00BF7D9E">
              <w:rPr>
                <w:rFonts w:eastAsiaTheme="minorHAnsi"/>
                <w:lang w:eastAsia="en-US"/>
              </w:rPr>
              <w:t>2007 when newly settled scallop spat were first identified</w:t>
            </w:r>
            <w:r w:rsidR="00F23187">
              <w:rPr>
                <w:rFonts w:eastAsiaTheme="minorHAnsi"/>
                <w:lang w:eastAsia="en-US"/>
              </w:rPr>
              <w:t>.</w:t>
            </w:r>
          </w:p>
          <w:p w:rsidR="00F23187" w:rsidRPr="00BF7D9E" w:rsidRDefault="00F23187" w:rsidP="0037527F">
            <w:pPr>
              <w:autoSpaceDE w:val="0"/>
              <w:autoSpaceDN w:val="0"/>
              <w:adjustRightInd w:val="0"/>
              <w:rPr>
                <w:rFonts w:eastAsiaTheme="minorHAnsi"/>
                <w:lang w:eastAsia="en-US"/>
              </w:rPr>
            </w:pPr>
          </w:p>
          <w:p w:rsidR="00D15D8A" w:rsidRPr="00BF7D9E" w:rsidRDefault="00AC54F4" w:rsidP="00C6395B">
            <w:pPr>
              <w:autoSpaceDE w:val="0"/>
              <w:autoSpaceDN w:val="0"/>
              <w:adjustRightInd w:val="0"/>
              <w:spacing w:after="120"/>
              <w:rPr>
                <w:rFonts w:eastAsiaTheme="minorHAnsi"/>
                <w:lang w:eastAsia="en-US"/>
              </w:rPr>
            </w:pPr>
            <w:r>
              <w:rPr>
                <w:rFonts w:eastAsiaTheme="minorHAnsi"/>
                <w:lang w:eastAsia="en-US"/>
              </w:rPr>
              <w:t xml:space="preserve">The </w:t>
            </w:r>
            <w:r w:rsidR="001946A5" w:rsidRPr="00BF7D9E">
              <w:rPr>
                <w:rFonts w:eastAsiaTheme="minorHAnsi"/>
                <w:lang w:eastAsia="en-US"/>
              </w:rPr>
              <w:t xml:space="preserve">review </w:t>
            </w:r>
            <w:r w:rsidR="00C6395B">
              <w:rPr>
                <w:rFonts w:eastAsiaTheme="minorHAnsi"/>
                <w:lang w:eastAsia="en-US"/>
              </w:rPr>
              <w:t>being considered by DPIPWE</w:t>
            </w:r>
            <w:r w:rsidR="00C6395B" w:rsidRPr="00BF7D9E">
              <w:rPr>
                <w:rFonts w:eastAsiaTheme="minorHAnsi"/>
                <w:lang w:eastAsia="en-US"/>
              </w:rPr>
              <w:t xml:space="preserve"> </w:t>
            </w:r>
            <w:r w:rsidR="00C6395B">
              <w:rPr>
                <w:rFonts w:eastAsiaTheme="minorHAnsi"/>
                <w:lang w:eastAsia="en-US"/>
              </w:rPr>
              <w:t>ought to</w:t>
            </w:r>
            <w:r w:rsidR="001946A5" w:rsidRPr="00BF7D9E">
              <w:rPr>
                <w:rFonts w:eastAsiaTheme="minorHAnsi"/>
                <w:lang w:eastAsia="en-US"/>
              </w:rPr>
              <w:t xml:space="preserve"> </w:t>
            </w:r>
            <w:r w:rsidR="00C6395B">
              <w:rPr>
                <w:rFonts w:eastAsiaTheme="minorHAnsi"/>
                <w:lang w:eastAsia="en-US"/>
              </w:rPr>
              <w:t>review</w:t>
            </w:r>
            <w:r w:rsidR="001946A5" w:rsidRPr="00BF7D9E">
              <w:rPr>
                <w:rFonts w:eastAsiaTheme="minorHAnsi"/>
                <w:lang w:eastAsia="en-US"/>
              </w:rPr>
              <w:t xml:space="preserve"> available research, </w:t>
            </w:r>
            <w:r w:rsidR="00C6395B">
              <w:rPr>
                <w:rFonts w:eastAsiaTheme="minorHAnsi"/>
                <w:lang w:eastAsia="en-US"/>
              </w:rPr>
              <w:t xml:space="preserve">including the </w:t>
            </w:r>
            <w:r w:rsidR="001946A5" w:rsidRPr="00BF7D9E">
              <w:rPr>
                <w:rFonts w:eastAsiaTheme="minorHAnsi"/>
                <w:lang w:eastAsia="en-US"/>
              </w:rPr>
              <w:t xml:space="preserve">recent </w:t>
            </w:r>
            <w:r w:rsidR="00F17E55" w:rsidRPr="00BF7D9E">
              <w:rPr>
                <w:rFonts w:eastAsiaTheme="minorHAnsi"/>
                <w:lang w:eastAsia="en-US"/>
              </w:rPr>
              <w:t xml:space="preserve">Fisheries Research and Development Corporation (FRDC) </w:t>
            </w:r>
            <w:r w:rsidR="001946A5" w:rsidRPr="00BF7D9E">
              <w:rPr>
                <w:rFonts w:eastAsiaTheme="minorHAnsi"/>
                <w:lang w:eastAsia="en-US"/>
              </w:rPr>
              <w:t>funding application ‘</w:t>
            </w:r>
            <w:r w:rsidR="001946A5" w:rsidRPr="00C6395B">
              <w:rPr>
                <w:rFonts w:eastAsiaTheme="minorHAnsi"/>
                <w:i/>
                <w:lang w:eastAsia="en-US"/>
              </w:rPr>
              <w:t>Determining</w:t>
            </w:r>
            <w:r w:rsidR="009D05EF" w:rsidRPr="00C6395B">
              <w:rPr>
                <w:rFonts w:eastAsiaTheme="minorHAnsi"/>
                <w:i/>
                <w:lang w:eastAsia="en-US"/>
              </w:rPr>
              <w:t xml:space="preserve"> </w:t>
            </w:r>
            <w:r w:rsidR="001946A5" w:rsidRPr="00C6395B">
              <w:rPr>
                <w:rFonts w:eastAsiaTheme="minorHAnsi"/>
                <w:i/>
                <w:lang w:eastAsia="en-US"/>
              </w:rPr>
              <w:t>when and where to fish: Linking scallop spawning, settlement, size and condition to collaborative spatial</w:t>
            </w:r>
            <w:r w:rsidR="009D05EF" w:rsidRPr="00C6395B">
              <w:rPr>
                <w:rFonts w:eastAsiaTheme="minorHAnsi"/>
                <w:i/>
                <w:lang w:eastAsia="en-US"/>
              </w:rPr>
              <w:t xml:space="preserve"> </w:t>
            </w:r>
            <w:r w:rsidR="001946A5" w:rsidRPr="00C6395B">
              <w:rPr>
                <w:rFonts w:eastAsiaTheme="minorHAnsi"/>
                <w:i/>
                <w:lang w:eastAsia="en-US"/>
              </w:rPr>
              <w:t>harvest and industry in-season management strategies</w:t>
            </w:r>
            <w:r w:rsidR="001946A5" w:rsidRPr="00BF7D9E">
              <w:rPr>
                <w:rFonts w:eastAsiaTheme="minorHAnsi"/>
                <w:lang w:eastAsia="en-US"/>
              </w:rPr>
              <w:t>’</w:t>
            </w:r>
            <w:r w:rsidR="00C6395B">
              <w:rPr>
                <w:rFonts w:eastAsiaTheme="minorHAnsi"/>
                <w:lang w:eastAsia="en-US"/>
              </w:rPr>
              <w:t>.</w:t>
            </w:r>
          </w:p>
        </w:tc>
        <w:tc>
          <w:tcPr>
            <w:tcW w:w="5490" w:type="dxa"/>
            <w:tcMar>
              <w:top w:w="57" w:type="dxa"/>
            </w:tcMar>
          </w:tcPr>
          <w:p w:rsidR="0037527F" w:rsidRPr="00BF7D9E" w:rsidRDefault="0037527F" w:rsidP="00575EF3"/>
        </w:tc>
      </w:tr>
      <w:tr w:rsidR="00B35E68" w:rsidRPr="00BF7D9E" w:rsidTr="00B671C7">
        <w:trPr>
          <w:cantSplit/>
        </w:trPr>
        <w:tc>
          <w:tcPr>
            <w:tcW w:w="3378" w:type="dxa"/>
            <w:tcMar>
              <w:top w:w="57" w:type="dxa"/>
            </w:tcMar>
          </w:tcPr>
          <w:p w:rsidR="00B35E68" w:rsidRPr="00BF7D9E" w:rsidRDefault="001946A5" w:rsidP="00CB7666">
            <w:pPr>
              <w:autoSpaceDE w:val="0"/>
              <w:autoSpaceDN w:val="0"/>
              <w:adjustRightInd w:val="0"/>
              <w:rPr>
                <w:rFonts w:eastAsiaTheme="minorHAnsi"/>
                <w:lang w:eastAsia="en-US"/>
              </w:rPr>
            </w:pPr>
            <w:r w:rsidRPr="00BF7D9E">
              <w:rPr>
                <w:rFonts w:eastAsiaTheme="minorHAnsi"/>
                <w:lang w:eastAsia="en-US"/>
              </w:rPr>
              <w:lastRenderedPageBreak/>
              <w:t>7. To support the implementation of the Protected Species Interaction Monthly Record DPIW, within 12 months, to develop and implement an education program for fishers to promote the importance of protected species protection and accurate incident reporting.</w:t>
            </w:r>
          </w:p>
        </w:tc>
        <w:tc>
          <w:tcPr>
            <w:tcW w:w="6720" w:type="dxa"/>
            <w:tcMar>
              <w:top w:w="57" w:type="dxa"/>
            </w:tcMar>
          </w:tcPr>
          <w:p w:rsidR="00C1541F" w:rsidRPr="00BF7D9E" w:rsidRDefault="001946A5" w:rsidP="00B35E68">
            <w:pPr>
              <w:autoSpaceDE w:val="0"/>
              <w:autoSpaceDN w:val="0"/>
              <w:adjustRightInd w:val="0"/>
              <w:rPr>
                <w:rFonts w:eastAsiaTheme="minorHAnsi"/>
                <w:lang w:eastAsia="en-US"/>
              </w:rPr>
            </w:pPr>
            <w:r w:rsidRPr="00BF7D9E">
              <w:rPr>
                <w:rFonts w:eastAsiaTheme="minorHAnsi"/>
                <w:lang w:eastAsia="en-US"/>
              </w:rPr>
              <w:t xml:space="preserve">DPIPWE </w:t>
            </w:r>
            <w:r w:rsidR="00B05C1A" w:rsidRPr="00BF7D9E">
              <w:rPr>
                <w:rFonts w:eastAsiaTheme="minorHAnsi"/>
                <w:lang w:eastAsia="en-US"/>
              </w:rPr>
              <w:t>advised that in 2006</w:t>
            </w:r>
            <w:r w:rsidR="00B07A72">
              <w:rPr>
                <w:rFonts w:eastAsiaTheme="minorHAnsi"/>
                <w:lang w:eastAsia="en-US"/>
              </w:rPr>
              <w:t xml:space="preserve"> it</w:t>
            </w:r>
            <w:r w:rsidR="00B05C1A" w:rsidRPr="00BF7D9E">
              <w:rPr>
                <w:rFonts w:eastAsiaTheme="minorHAnsi"/>
                <w:lang w:eastAsia="en-US"/>
              </w:rPr>
              <w:t xml:space="preserve"> </w:t>
            </w:r>
            <w:r w:rsidRPr="00BF7D9E">
              <w:rPr>
                <w:rFonts w:eastAsiaTheme="minorHAnsi"/>
                <w:lang w:eastAsia="en-US"/>
              </w:rPr>
              <w:t>introduced new changes to the Scallop Catch Record portion of the Scallop Quota Docket to include protected species interactions</w:t>
            </w:r>
            <w:r w:rsidR="00C1541F" w:rsidRPr="00BF7D9E">
              <w:rPr>
                <w:rFonts w:eastAsiaTheme="minorHAnsi"/>
                <w:lang w:eastAsia="en-US"/>
              </w:rPr>
              <w:t>,</w:t>
            </w:r>
            <w:r w:rsidRPr="00BF7D9E">
              <w:rPr>
                <w:rFonts w:eastAsiaTheme="minorHAnsi"/>
                <w:lang w:eastAsia="en-US"/>
              </w:rPr>
              <w:t xml:space="preserve"> </w:t>
            </w:r>
            <w:r w:rsidR="00C1541F" w:rsidRPr="00BF7D9E">
              <w:rPr>
                <w:rFonts w:eastAsiaTheme="minorHAnsi"/>
                <w:lang w:eastAsia="en-US"/>
              </w:rPr>
              <w:t>with t</w:t>
            </w:r>
            <w:r w:rsidRPr="00BF7D9E">
              <w:rPr>
                <w:rFonts w:eastAsiaTheme="minorHAnsi"/>
                <w:lang w:eastAsia="en-US"/>
              </w:rPr>
              <w:t>he record book instructions clearly stat</w:t>
            </w:r>
            <w:r w:rsidR="00C1541F" w:rsidRPr="00BF7D9E">
              <w:rPr>
                <w:rFonts w:eastAsiaTheme="minorHAnsi"/>
                <w:lang w:eastAsia="en-US"/>
              </w:rPr>
              <w:t>ing</w:t>
            </w:r>
            <w:r w:rsidRPr="00BF7D9E">
              <w:rPr>
                <w:rFonts w:eastAsiaTheme="minorHAnsi"/>
                <w:lang w:eastAsia="en-US"/>
              </w:rPr>
              <w:t xml:space="preserve"> that a ‘Protected Species Interaction Record’, must be completed </w:t>
            </w:r>
            <w:r w:rsidR="00C1541F" w:rsidRPr="00BF7D9E">
              <w:rPr>
                <w:rFonts w:eastAsiaTheme="minorHAnsi"/>
                <w:lang w:eastAsia="en-US"/>
              </w:rPr>
              <w:t xml:space="preserve">for every </w:t>
            </w:r>
            <w:r w:rsidRPr="00BF7D9E">
              <w:rPr>
                <w:rFonts w:eastAsiaTheme="minorHAnsi"/>
                <w:lang w:eastAsia="en-US"/>
              </w:rPr>
              <w:t xml:space="preserve">interaction </w:t>
            </w:r>
            <w:r w:rsidR="00C1541F" w:rsidRPr="00BF7D9E">
              <w:rPr>
                <w:rFonts w:eastAsiaTheme="minorHAnsi"/>
                <w:lang w:eastAsia="en-US"/>
              </w:rPr>
              <w:t xml:space="preserve">which </w:t>
            </w:r>
            <w:r w:rsidRPr="00BF7D9E">
              <w:rPr>
                <w:rFonts w:eastAsiaTheme="minorHAnsi"/>
                <w:lang w:eastAsia="en-US"/>
              </w:rPr>
              <w:t xml:space="preserve">occurs. </w:t>
            </w:r>
          </w:p>
          <w:p w:rsidR="00C1541F" w:rsidRPr="00BF7D9E" w:rsidRDefault="00C1541F" w:rsidP="00B35E68">
            <w:pPr>
              <w:autoSpaceDE w:val="0"/>
              <w:autoSpaceDN w:val="0"/>
              <w:adjustRightInd w:val="0"/>
              <w:rPr>
                <w:rFonts w:eastAsiaTheme="minorHAnsi"/>
                <w:lang w:eastAsia="en-US"/>
              </w:rPr>
            </w:pPr>
          </w:p>
          <w:p w:rsidR="00B35E68" w:rsidRPr="00BF7D9E" w:rsidRDefault="001946A5" w:rsidP="00B35E68">
            <w:pPr>
              <w:autoSpaceDE w:val="0"/>
              <w:autoSpaceDN w:val="0"/>
              <w:adjustRightInd w:val="0"/>
              <w:rPr>
                <w:rFonts w:eastAsiaTheme="minorHAnsi"/>
                <w:lang w:eastAsia="en-US"/>
              </w:rPr>
            </w:pPr>
            <w:r w:rsidRPr="00BF7D9E">
              <w:rPr>
                <w:rFonts w:eastAsiaTheme="minorHAnsi"/>
                <w:lang w:eastAsia="en-US"/>
              </w:rPr>
              <w:t xml:space="preserve">Copies of dockets </w:t>
            </w:r>
            <w:r w:rsidR="00C1541F" w:rsidRPr="00BF7D9E">
              <w:rPr>
                <w:rFonts w:eastAsiaTheme="minorHAnsi"/>
                <w:lang w:eastAsia="en-US"/>
              </w:rPr>
              <w:t xml:space="preserve">are </w:t>
            </w:r>
            <w:r w:rsidRPr="00BF7D9E">
              <w:rPr>
                <w:rFonts w:eastAsiaTheme="minorHAnsi"/>
                <w:lang w:eastAsia="en-US"/>
              </w:rPr>
              <w:t>forwarded to DPI</w:t>
            </w:r>
            <w:r w:rsidR="00C1541F" w:rsidRPr="00BF7D9E">
              <w:rPr>
                <w:rFonts w:eastAsiaTheme="minorHAnsi"/>
                <w:lang w:eastAsia="en-US"/>
              </w:rPr>
              <w:t>P</w:t>
            </w:r>
            <w:r w:rsidRPr="00BF7D9E">
              <w:rPr>
                <w:rFonts w:eastAsiaTheme="minorHAnsi"/>
                <w:lang w:eastAsia="en-US"/>
              </w:rPr>
              <w:t>W</w:t>
            </w:r>
            <w:r w:rsidR="00C1541F" w:rsidRPr="00BF7D9E">
              <w:rPr>
                <w:rFonts w:eastAsiaTheme="minorHAnsi"/>
                <w:lang w:eastAsia="en-US"/>
              </w:rPr>
              <w:t>E</w:t>
            </w:r>
            <w:r w:rsidRPr="00BF7D9E">
              <w:rPr>
                <w:rFonts w:eastAsiaTheme="minorHAnsi"/>
                <w:lang w:eastAsia="en-US"/>
              </w:rPr>
              <w:t xml:space="preserve"> within 48 hours from the time of unloading</w:t>
            </w:r>
            <w:r w:rsidR="00C1541F" w:rsidRPr="00BF7D9E">
              <w:rPr>
                <w:rFonts w:eastAsiaTheme="minorHAnsi"/>
                <w:lang w:eastAsia="en-US"/>
              </w:rPr>
              <w:t>. To assist</w:t>
            </w:r>
            <w:r w:rsidRPr="00BF7D9E">
              <w:rPr>
                <w:rFonts w:eastAsiaTheme="minorHAnsi"/>
                <w:lang w:eastAsia="en-US"/>
              </w:rPr>
              <w:t xml:space="preserve"> fishers</w:t>
            </w:r>
            <w:r w:rsidR="00C1541F" w:rsidRPr="00BF7D9E">
              <w:rPr>
                <w:rFonts w:eastAsiaTheme="minorHAnsi"/>
                <w:lang w:eastAsia="en-US"/>
              </w:rPr>
              <w:t>,</w:t>
            </w:r>
            <w:r w:rsidRPr="00BF7D9E">
              <w:rPr>
                <w:rFonts w:eastAsiaTheme="minorHAnsi"/>
                <w:lang w:eastAsia="en-US"/>
              </w:rPr>
              <w:t xml:space="preserve"> a list of protected species </w:t>
            </w:r>
            <w:r w:rsidR="00C1541F" w:rsidRPr="00BF7D9E">
              <w:rPr>
                <w:rFonts w:eastAsiaTheme="minorHAnsi"/>
                <w:lang w:eastAsia="en-US"/>
              </w:rPr>
              <w:t>which may be encountered by</w:t>
            </w:r>
            <w:r w:rsidRPr="00BF7D9E">
              <w:rPr>
                <w:rFonts w:eastAsiaTheme="minorHAnsi"/>
                <w:lang w:eastAsia="en-US"/>
              </w:rPr>
              <w:t xml:space="preserve"> a scallop fisher</w:t>
            </w:r>
            <w:r w:rsidR="00C1541F" w:rsidRPr="00BF7D9E">
              <w:rPr>
                <w:rFonts w:eastAsiaTheme="minorHAnsi"/>
                <w:lang w:eastAsia="en-US"/>
              </w:rPr>
              <w:t xml:space="preserve">, is included </w:t>
            </w:r>
            <w:r w:rsidRPr="00BF7D9E">
              <w:rPr>
                <w:rFonts w:eastAsiaTheme="minorHAnsi"/>
                <w:lang w:eastAsia="en-US"/>
              </w:rPr>
              <w:t>in the instructions section of the quota docket book.</w:t>
            </w:r>
          </w:p>
          <w:p w:rsidR="00B35E68" w:rsidRPr="00BF7D9E" w:rsidRDefault="00B35E68" w:rsidP="00B35E68">
            <w:pPr>
              <w:autoSpaceDE w:val="0"/>
              <w:autoSpaceDN w:val="0"/>
              <w:adjustRightInd w:val="0"/>
              <w:rPr>
                <w:rFonts w:eastAsiaTheme="minorHAnsi"/>
                <w:lang w:eastAsia="en-US"/>
              </w:rPr>
            </w:pPr>
          </w:p>
          <w:p w:rsidR="00B35E68" w:rsidRPr="00BF7D9E" w:rsidRDefault="001946A5" w:rsidP="00B35E68">
            <w:pPr>
              <w:autoSpaceDE w:val="0"/>
              <w:autoSpaceDN w:val="0"/>
              <w:adjustRightInd w:val="0"/>
              <w:rPr>
                <w:rFonts w:eastAsiaTheme="minorHAnsi"/>
                <w:lang w:eastAsia="en-US"/>
              </w:rPr>
            </w:pPr>
            <w:r w:rsidRPr="00BF7D9E">
              <w:rPr>
                <w:rFonts w:eastAsiaTheme="minorHAnsi"/>
                <w:lang w:eastAsia="en-US"/>
              </w:rPr>
              <w:t>In an effort to improve the level and quality of reporting</w:t>
            </w:r>
            <w:r w:rsidR="00B07A72">
              <w:rPr>
                <w:rFonts w:eastAsiaTheme="minorHAnsi"/>
                <w:lang w:eastAsia="en-US"/>
              </w:rPr>
              <w:t>.</w:t>
            </w:r>
            <w:r w:rsidRPr="00BF7D9E">
              <w:rPr>
                <w:rFonts w:eastAsiaTheme="minorHAnsi"/>
                <w:lang w:eastAsia="en-US"/>
              </w:rPr>
              <w:t xml:space="preserve"> DPIPWE is </w:t>
            </w:r>
            <w:r w:rsidR="00C1541F" w:rsidRPr="00BF7D9E">
              <w:rPr>
                <w:rFonts w:eastAsiaTheme="minorHAnsi"/>
                <w:lang w:eastAsia="en-US"/>
              </w:rPr>
              <w:t xml:space="preserve">also </w:t>
            </w:r>
            <w:r w:rsidRPr="00BF7D9E">
              <w:rPr>
                <w:rFonts w:eastAsiaTheme="minorHAnsi"/>
                <w:lang w:eastAsia="en-US"/>
              </w:rPr>
              <w:t>in the process of distributing the Protected Species ID Guide produced by the Australian Fisheries Management Authority (AFMA).</w:t>
            </w:r>
          </w:p>
          <w:p w:rsidR="00B35E68" w:rsidRPr="00BF7D9E" w:rsidRDefault="00B35E68" w:rsidP="00B35E68">
            <w:pPr>
              <w:autoSpaceDE w:val="0"/>
              <w:autoSpaceDN w:val="0"/>
              <w:adjustRightInd w:val="0"/>
              <w:rPr>
                <w:rFonts w:eastAsiaTheme="minorHAnsi"/>
                <w:lang w:eastAsia="en-US"/>
              </w:rPr>
            </w:pPr>
          </w:p>
          <w:p w:rsidR="00D15D8A" w:rsidRPr="00BF7D9E" w:rsidRDefault="00DB4E18">
            <w:pPr>
              <w:autoSpaceDE w:val="0"/>
              <w:autoSpaceDN w:val="0"/>
              <w:adjustRightInd w:val="0"/>
              <w:spacing w:after="120"/>
              <w:rPr>
                <w:rFonts w:eastAsiaTheme="minorHAnsi"/>
                <w:lang w:eastAsia="en-US"/>
              </w:rPr>
            </w:pPr>
            <w:r w:rsidRPr="00BF7D9E">
              <w:rPr>
                <w:rFonts w:eastAsiaTheme="minorHAnsi"/>
                <w:lang w:eastAsia="en-US"/>
              </w:rPr>
              <w:t xml:space="preserve">In addition, DPIPWE officers have been giving presentations to fishers at port meetings, to </w:t>
            </w:r>
            <w:r w:rsidR="00CA679F" w:rsidRPr="00BF7D9E">
              <w:rPr>
                <w:rFonts w:eastAsiaTheme="minorHAnsi"/>
                <w:lang w:eastAsia="en-US"/>
              </w:rPr>
              <w:t>explain how</w:t>
            </w:r>
            <w:r w:rsidRPr="00BF7D9E">
              <w:rPr>
                <w:rFonts w:eastAsiaTheme="minorHAnsi"/>
                <w:lang w:eastAsia="en-US"/>
              </w:rPr>
              <w:t xml:space="preserve"> to report protected species interactions, in an effort to improve the quality data collection.</w:t>
            </w:r>
          </w:p>
        </w:tc>
        <w:tc>
          <w:tcPr>
            <w:tcW w:w="5490" w:type="dxa"/>
            <w:tcMar>
              <w:top w:w="57" w:type="dxa"/>
            </w:tcMar>
          </w:tcPr>
          <w:p w:rsidR="00575EF3" w:rsidRPr="00BF7D9E" w:rsidRDefault="00575EF3" w:rsidP="00575EF3">
            <w:r w:rsidRPr="00BF7D9E">
              <w:t xml:space="preserve">DSEWPaC considers that this recommendation has been met. </w:t>
            </w:r>
          </w:p>
          <w:p w:rsidR="00B35E68" w:rsidRPr="00BF7D9E" w:rsidRDefault="00B35E68" w:rsidP="003F15C9">
            <w:pPr>
              <w:rPr>
                <w:highlight w:val="cyan"/>
              </w:rPr>
            </w:pPr>
          </w:p>
        </w:tc>
      </w:tr>
    </w:tbl>
    <w:p w:rsidR="00857481" w:rsidRDefault="00857481">
      <w:r>
        <w:br w:type="page"/>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78"/>
        <w:gridCol w:w="6720"/>
        <w:gridCol w:w="5490"/>
      </w:tblGrid>
      <w:tr w:rsidR="00B35E68" w:rsidRPr="00BF7D9E" w:rsidTr="00B671C7">
        <w:tc>
          <w:tcPr>
            <w:tcW w:w="3378" w:type="dxa"/>
            <w:tcMar>
              <w:top w:w="57" w:type="dxa"/>
            </w:tcMar>
          </w:tcPr>
          <w:p w:rsidR="00E46E25" w:rsidRPr="00BF7D9E" w:rsidRDefault="001946A5" w:rsidP="00E46E25">
            <w:pPr>
              <w:autoSpaceDE w:val="0"/>
              <w:autoSpaceDN w:val="0"/>
              <w:adjustRightInd w:val="0"/>
              <w:rPr>
                <w:rFonts w:eastAsiaTheme="minorHAnsi"/>
                <w:lang w:eastAsia="en-US"/>
              </w:rPr>
            </w:pPr>
            <w:r w:rsidRPr="00BF7D9E">
              <w:rPr>
                <w:rFonts w:eastAsiaTheme="minorHAnsi"/>
                <w:lang w:eastAsia="en-US"/>
              </w:rPr>
              <w:lastRenderedPageBreak/>
              <w:t>8. Should new information</w:t>
            </w:r>
          </w:p>
          <w:p w:rsidR="00E46E25" w:rsidRPr="00BF7D9E" w:rsidRDefault="001946A5" w:rsidP="00E46E25">
            <w:pPr>
              <w:autoSpaceDE w:val="0"/>
              <w:autoSpaceDN w:val="0"/>
              <w:adjustRightInd w:val="0"/>
              <w:rPr>
                <w:rFonts w:eastAsiaTheme="minorHAnsi"/>
                <w:lang w:eastAsia="en-US"/>
              </w:rPr>
            </w:pPr>
            <w:r w:rsidRPr="00BF7D9E">
              <w:rPr>
                <w:rFonts w:eastAsiaTheme="minorHAnsi"/>
                <w:lang w:eastAsia="en-US"/>
              </w:rPr>
              <w:t>determine that the fishery is</w:t>
            </w:r>
          </w:p>
          <w:p w:rsidR="00E46E25" w:rsidRPr="00BF7D9E" w:rsidRDefault="001946A5" w:rsidP="00E46E25">
            <w:pPr>
              <w:autoSpaceDE w:val="0"/>
              <w:autoSpaceDN w:val="0"/>
              <w:adjustRightInd w:val="0"/>
              <w:rPr>
                <w:rFonts w:eastAsiaTheme="minorHAnsi"/>
                <w:lang w:eastAsia="en-US"/>
              </w:rPr>
            </w:pPr>
            <w:r w:rsidRPr="00BF7D9E">
              <w:rPr>
                <w:rFonts w:eastAsiaTheme="minorHAnsi"/>
                <w:lang w:eastAsia="en-US"/>
              </w:rPr>
              <w:t>having significant interactions</w:t>
            </w:r>
          </w:p>
          <w:p w:rsidR="00E46E25" w:rsidRPr="00BF7D9E" w:rsidRDefault="001946A5" w:rsidP="00E46E25">
            <w:pPr>
              <w:autoSpaceDE w:val="0"/>
              <w:autoSpaceDN w:val="0"/>
              <w:adjustRightInd w:val="0"/>
              <w:rPr>
                <w:rFonts w:eastAsiaTheme="minorHAnsi"/>
                <w:lang w:eastAsia="en-US"/>
              </w:rPr>
            </w:pPr>
            <w:r w:rsidRPr="00BF7D9E">
              <w:rPr>
                <w:rFonts w:eastAsiaTheme="minorHAnsi"/>
                <w:lang w:eastAsia="en-US"/>
              </w:rPr>
              <w:t>with any endangered,</w:t>
            </w:r>
          </w:p>
          <w:p w:rsidR="00E46E25" w:rsidRPr="00BF7D9E" w:rsidRDefault="001946A5" w:rsidP="00E46E25">
            <w:pPr>
              <w:autoSpaceDE w:val="0"/>
              <w:autoSpaceDN w:val="0"/>
              <w:adjustRightInd w:val="0"/>
              <w:rPr>
                <w:rFonts w:eastAsiaTheme="minorHAnsi"/>
                <w:lang w:eastAsia="en-US"/>
              </w:rPr>
            </w:pPr>
            <w:r w:rsidRPr="00BF7D9E">
              <w:rPr>
                <w:rFonts w:eastAsiaTheme="minorHAnsi"/>
                <w:lang w:eastAsia="en-US"/>
              </w:rPr>
              <w:t>threatened or protected</w:t>
            </w:r>
          </w:p>
          <w:p w:rsidR="00E46E25" w:rsidRPr="00BF7D9E" w:rsidRDefault="001946A5" w:rsidP="00E46E25">
            <w:pPr>
              <w:autoSpaceDE w:val="0"/>
              <w:autoSpaceDN w:val="0"/>
              <w:adjustRightInd w:val="0"/>
              <w:rPr>
                <w:rFonts w:eastAsiaTheme="minorHAnsi"/>
                <w:lang w:eastAsia="en-US"/>
              </w:rPr>
            </w:pPr>
            <w:r w:rsidRPr="00BF7D9E">
              <w:rPr>
                <w:rFonts w:eastAsiaTheme="minorHAnsi"/>
                <w:lang w:eastAsia="en-US"/>
              </w:rPr>
              <w:t>species, DPIW to develop</w:t>
            </w:r>
          </w:p>
          <w:p w:rsidR="00E46E25" w:rsidRPr="00BF7D9E" w:rsidRDefault="001946A5" w:rsidP="00E46E25">
            <w:pPr>
              <w:autoSpaceDE w:val="0"/>
              <w:autoSpaceDN w:val="0"/>
              <w:adjustRightInd w:val="0"/>
              <w:rPr>
                <w:rFonts w:eastAsiaTheme="minorHAnsi"/>
                <w:lang w:eastAsia="en-US"/>
              </w:rPr>
            </w:pPr>
            <w:r w:rsidRPr="00BF7D9E">
              <w:rPr>
                <w:rFonts w:eastAsiaTheme="minorHAnsi"/>
                <w:lang w:eastAsia="en-US"/>
              </w:rPr>
              <w:t>appropriate measures to</w:t>
            </w:r>
          </w:p>
          <w:p w:rsidR="00E46E25" w:rsidRPr="00BF7D9E" w:rsidRDefault="001946A5" w:rsidP="00E46E25">
            <w:pPr>
              <w:autoSpaceDE w:val="0"/>
              <w:autoSpaceDN w:val="0"/>
              <w:adjustRightInd w:val="0"/>
              <w:rPr>
                <w:rFonts w:eastAsiaTheme="minorHAnsi"/>
                <w:lang w:eastAsia="en-US"/>
              </w:rPr>
            </w:pPr>
            <w:proofErr w:type="gramStart"/>
            <w:r w:rsidRPr="00BF7D9E">
              <w:rPr>
                <w:rFonts w:eastAsiaTheme="minorHAnsi"/>
                <w:lang w:eastAsia="en-US"/>
              </w:rPr>
              <w:t>mitigate</w:t>
            </w:r>
            <w:proofErr w:type="gramEnd"/>
            <w:r w:rsidRPr="00BF7D9E">
              <w:rPr>
                <w:rFonts w:eastAsiaTheme="minorHAnsi"/>
                <w:lang w:eastAsia="en-US"/>
              </w:rPr>
              <w:t xml:space="preserve"> those interactions.</w:t>
            </w:r>
          </w:p>
          <w:p w:rsidR="00E46E25" w:rsidRPr="00BF7D9E" w:rsidRDefault="001946A5" w:rsidP="00E46E25">
            <w:pPr>
              <w:autoSpaceDE w:val="0"/>
              <w:autoSpaceDN w:val="0"/>
              <w:adjustRightInd w:val="0"/>
              <w:rPr>
                <w:rFonts w:eastAsiaTheme="minorHAnsi"/>
                <w:lang w:eastAsia="en-US"/>
              </w:rPr>
            </w:pPr>
            <w:r w:rsidRPr="00BF7D9E">
              <w:rPr>
                <w:rFonts w:eastAsiaTheme="minorHAnsi"/>
                <w:lang w:eastAsia="en-US"/>
              </w:rPr>
              <w:t>Measures should be</w:t>
            </w:r>
          </w:p>
          <w:p w:rsidR="00E46E25" w:rsidRPr="00BF7D9E" w:rsidRDefault="001946A5" w:rsidP="00E46E25">
            <w:pPr>
              <w:autoSpaceDE w:val="0"/>
              <w:autoSpaceDN w:val="0"/>
              <w:adjustRightInd w:val="0"/>
              <w:rPr>
                <w:rFonts w:eastAsiaTheme="minorHAnsi"/>
                <w:lang w:eastAsia="en-US"/>
              </w:rPr>
            </w:pPr>
            <w:r w:rsidRPr="00BF7D9E">
              <w:rPr>
                <w:rFonts w:eastAsiaTheme="minorHAnsi"/>
                <w:lang w:eastAsia="en-US"/>
              </w:rPr>
              <w:t>implemented within 12 months</w:t>
            </w:r>
          </w:p>
          <w:p w:rsidR="00E46E25" w:rsidRPr="00BF7D9E" w:rsidRDefault="001946A5" w:rsidP="00E46E25">
            <w:pPr>
              <w:autoSpaceDE w:val="0"/>
              <w:autoSpaceDN w:val="0"/>
              <w:adjustRightInd w:val="0"/>
              <w:rPr>
                <w:rFonts w:eastAsiaTheme="minorHAnsi"/>
                <w:lang w:eastAsia="en-US"/>
              </w:rPr>
            </w:pPr>
            <w:r w:rsidRPr="00BF7D9E">
              <w:rPr>
                <w:rFonts w:eastAsiaTheme="minorHAnsi"/>
                <w:lang w:eastAsia="en-US"/>
              </w:rPr>
              <w:t>of the information becoming</w:t>
            </w:r>
          </w:p>
          <w:p w:rsidR="00D15D8A" w:rsidRPr="00BF7D9E" w:rsidRDefault="001946A5">
            <w:pPr>
              <w:autoSpaceDE w:val="0"/>
              <w:autoSpaceDN w:val="0"/>
              <w:adjustRightInd w:val="0"/>
              <w:spacing w:after="120"/>
              <w:rPr>
                <w:rFonts w:eastAsiaTheme="minorHAnsi"/>
                <w:lang w:eastAsia="en-US"/>
              </w:rPr>
            </w:pPr>
            <w:proofErr w:type="gramStart"/>
            <w:r w:rsidRPr="00BF7D9E">
              <w:rPr>
                <w:rFonts w:eastAsiaTheme="minorHAnsi"/>
                <w:lang w:eastAsia="en-US"/>
              </w:rPr>
              <w:t>available</w:t>
            </w:r>
            <w:proofErr w:type="gramEnd"/>
            <w:r w:rsidRPr="00BF7D9E">
              <w:rPr>
                <w:rFonts w:eastAsiaTheme="minorHAnsi"/>
                <w:lang w:eastAsia="en-US"/>
              </w:rPr>
              <w:t>.</w:t>
            </w:r>
          </w:p>
        </w:tc>
        <w:tc>
          <w:tcPr>
            <w:tcW w:w="6720" w:type="dxa"/>
            <w:tcMar>
              <w:top w:w="57" w:type="dxa"/>
            </w:tcMar>
          </w:tcPr>
          <w:p w:rsidR="00DB4E18" w:rsidRPr="00BF7D9E" w:rsidRDefault="001946A5" w:rsidP="00DB4E18">
            <w:pPr>
              <w:autoSpaceDE w:val="0"/>
              <w:autoSpaceDN w:val="0"/>
              <w:adjustRightInd w:val="0"/>
              <w:rPr>
                <w:rFonts w:eastAsiaTheme="minorHAnsi"/>
                <w:lang w:eastAsia="en-US"/>
              </w:rPr>
            </w:pPr>
            <w:r w:rsidRPr="00BF7D9E">
              <w:rPr>
                <w:rFonts w:eastAsiaTheme="minorHAnsi"/>
                <w:lang w:eastAsia="en-US"/>
              </w:rPr>
              <w:t>The current management regime for the TSF comprises a comprehensive closed area management strategy, with the majority of the fishery being closed to commercial scallop harvesting and discrete areas open to commercial fishing on a rotational basis. Only those areas containing scallops meeting the harvesting criteria are considered for opening. This is done to reduce the impact on the remainder of the scallop stock, non target species, sensitive habitats, and minimise interactions with threatened, endang</w:t>
            </w:r>
            <w:r w:rsidR="00AD0C53" w:rsidRPr="00BF7D9E">
              <w:rPr>
                <w:rFonts w:eastAsiaTheme="minorHAnsi"/>
                <w:lang w:eastAsia="en-US"/>
              </w:rPr>
              <w:t>ered or protected species (TEP)</w:t>
            </w:r>
            <w:r w:rsidRPr="00BF7D9E">
              <w:rPr>
                <w:rFonts w:eastAsiaTheme="minorHAnsi"/>
                <w:lang w:eastAsia="en-US"/>
              </w:rPr>
              <w:t>.</w:t>
            </w:r>
          </w:p>
          <w:p w:rsidR="00DB4E18" w:rsidRPr="00BF7D9E" w:rsidRDefault="00DB4E18" w:rsidP="00DB4E18">
            <w:pPr>
              <w:autoSpaceDE w:val="0"/>
              <w:autoSpaceDN w:val="0"/>
              <w:adjustRightInd w:val="0"/>
              <w:rPr>
                <w:rFonts w:eastAsiaTheme="minorHAnsi"/>
                <w:lang w:eastAsia="en-US"/>
              </w:rPr>
            </w:pPr>
          </w:p>
          <w:p w:rsidR="00DB4E18" w:rsidRPr="00BF7D9E" w:rsidRDefault="001946A5" w:rsidP="00DB4E18">
            <w:pPr>
              <w:autoSpaceDE w:val="0"/>
              <w:autoSpaceDN w:val="0"/>
              <w:adjustRightInd w:val="0"/>
              <w:rPr>
                <w:rFonts w:eastAsiaTheme="minorHAnsi"/>
                <w:lang w:eastAsia="en-US"/>
              </w:rPr>
            </w:pPr>
            <w:r w:rsidRPr="00BF7D9E">
              <w:rPr>
                <w:rFonts w:eastAsiaTheme="minorHAnsi"/>
                <w:lang w:eastAsia="en-US"/>
              </w:rPr>
              <w:t>Pre-season surveys are used to determine those areas found to have significant interactions with TEP species and these areas are not considered for opening. A range of measures are developed to ensure that scallop harvesting has a minimal impact on the identified TEP species and may include closed areas, closed seasons or other measures appropriate to reduce or minimise the interaction.</w:t>
            </w:r>
          </w:p>
          <w:p w:rsidR="00372E17" w:rsidRPr="00BF7D9E" w:rsidRDefault="00372E17" w:rsidP="00372E17">
            <w:pPr>
              <w:autoSpaceDE w:val="0"/>
              <w:autoSpaceDN w:val="0"/>
              <w:adjustRightInd w:val="0"/>
              <w:rPr>
                <w:rFonts w:eastAsiaTheme="minorHAnsi"/>
                <w:lang w:eastAsia="en-US"/>
              </w:rPr>
            </w:pPr>
          </w:p>
          <w:p w:rsidR="00857481" w:rsidRPr="00BF7D9E" w:rsidRDefault="001946A5" w:rsidP="00EE6EB1">
            <w:pPr>
              <w:autoSpaceDE w:val="0"/>
              <w:autoSpaceDN w:val="0"/>
              <w:adjustRightInd w:val="0"/>
              <w:spacing w:after="120"/>
              <w:rPr>
                <w:rFonts w:eastAsiaTheme="minorHAnsi"/>
                <w:lang w:eastAsia="en-US"/>
              </w:rPr>
            </w:pPr>
            <w:r w:rsidRPr="00BF7D9E">
              <w:rPr>
                <w:rFonts w:eastAsiaTheme="minorHAnsi"/>
                <w:lang w:eastAsia="en-US"/>
              </w:rPr>
              <w:t>In addition to these measures, all vessels participating in commercial scallop fishing are fitted with a vessel monitoring system that allows continual 24 hour</w:t>
            </w:r>
            <w:r w:rsidR="00D12948" w:rsidRPr="00BF7D9E">
              <w:rPr>
                <w:rFonts w:eastAsiaTheme="minorHAnsi"/>
                <w:lang w:eastAsia="en-US"/>
              </w:rPr>
              <w:t xml:space="preserve"> </w:t>
            </w:r>
            <w:r w:rsidRPr="00BF7D9E">
              <w:rPr>
                <w:rFonts w:eastAsiaTheme="minorHAnsi"/>
                <w:lang w:eastAsia="en-US"/>
              </w:rPr>
              <w:t>monitoring of fleet movements.</w:t>
            </w:r>
          </w:p>
        </w:tc>
        <w:tc>
          <w:tcPr>
            <w:tcW w:w="5490" w:type="dxa"/>
            <w:tcMar>
              <w:top w:w="57" w:type="dxa"/>
            </w:tcMar>
          </w:tcPr>
          <w:p w:rsidR="004D5BE3" w:rsidRPr="00BF7D9E" w:rsidRDefault="001946A5" w:rsidP="004D5BE3">
            <w:r w:rsidRPr="00BF7D9E">
              <w:t xml:space="preserve">DSEWPaC considers that this recommendation has been met. </w:t>
            </w:r>
          </w:p>
          <w:p w:rsidR="00B35E68" w:rsidRPr="00BF7D9E" w:rsidRDefault="00B35E68" w:rsidP="003F15C9">
            <w:pPr>
              <w:rPr>
                <w:highlight w:val="cyan"/>
              </w:rPr>
            </w:pPr>
          </w:p>
        </w:tc>
      </w:tr>
      <w:tr w:rsidR="00CB7666" w:rsidRPr="00BF7D9E" w:rsidTr="00857481">
        <w:trPr>
          <w:trHeight w:val="10472"/>
        </w:trPr>
        <w:tc>
          <w:tcPr>
            <w:tcW w:w="3378" w:type="dxa"/>
            <w:tcMar>
              <w:top w:w="57" w:type="dxa"/>
            </w:tcMar>
          </w:tcPr>
          <w:p w:rsidR="00CB7666" w:rsidRPr="00BF7D9E" w:rsidRDefault="001946A5" w:rsidP="00CB7666">
            <w:pPr>
              <w:autoSpaceDE w:val="0"/>
              <w:autoSpaceDN w:val="0"/>
              <w:adjustRightInd w:val="0"/>
              <w:rPr>
                <w:rFonts w:eastAsiaTheme="minorHAnsi"/>
                <w:lang w:eastAsia="en-US"/>
              </w:rPr>
            </w:pPr>
            <w:r w:rsidRPr="00BF7D9E">
              <w:rPr>
                <w:rFonts w:eastAsiaTheme="minorHAnsi"/>
                <w:lang w:eastAsia="en-US"/>
              </w:rPr>
              <w:lastRenderedPageBreak/>
              <w:t>9. DPIW to review the current</w:t>
            </w:r>
          </w:p>
          <w:p w:rsidR="00CB7666" w:rsidRPr="00BF7D9E" w:rsidRDefault="001946A5" w:rsidP="00CB7666">
            <w:pPr>
              <w:autoSpaceDE w:val="0"/>
              <w:autoSpaceDN w:val="0"/>
              <w:adjustRightInd w:val="0"/>
              <w:rPr>
                <w:rFonts w:eastAsiaTheme="minorHAnsi"/>
                <w:lang w:eastAsia="en-US"/>
              </w:rPr>
            </w:pPr>
            <w:r w:rsidRPr="00BF7D9E">
              <w:rPr>
                <w:rFonts w:eastAsiaTheme="minorHAnsi"/>
                <w:lang w:eastAsia="en-US"/>
              </w:rPr>
              <w:t>management regime within the</w:t>
            </w:r>
          </w:p>
          <w:p w:rsidR="00CB7666" w:rsidRPr="00BF7D9E" w:rsidRDefault="001946A5" w:rsidP="00CB7666">
            <w:pPr>
              <w:autoSpaceDE w:val="0"/>
              <w:autoSpaceDN w:val="0"/>
              <w:adjustRightInd w:val="0"/>
              <w:rPr>
                <w:rFonts w:eastAsiaTheme="minorHAnsi"/>
                <w:lang w:eastAsia="en-US"/>
              </w:rPr>
            </w:pPr>
            <w:r w:rsidRPr="00BF7D9E">
              <w:rPr>
                <w:rFonts w:eastAsiaTheme="minorHAnsi"/>
                <w:lang w:eastAsia="en-US"/>
              </w:rPr>
              <w:t>TSF to ensure that it takes</w:t>
            </w:r>
          </w:p>
          <w:p w:rsidR="00CB7666" w:rsidRPr="00BF7D9E" w:rsidRDefault="001946A5" w:rsidP="00CB7666">
            <w:pPr>
              <w:autoSpaceDE w:val="0"/>
              <w:autoSpaceDN w:val="0"/>
              <w:adjustRightInd w:val="0"/>
              <w:rPr>
                <w:rFonts w:eastAsiaTheme="minorHAnsi"/>
                <w:lang w:eastAsia="en-US"/>
              </w:rPr>
            </w:pPr>
            <w:r w:rsidRPr="00BF7D9E">
              <w:rPr>
                <w:rFonts w:eastAsiaTheme="minorHAnsi"/>
                <w:lang w:eastAsia="en-US"/>
              </w:rPr>
              <w:t>account of ecosystem impacts,</w:t>
            </w:r>
          </w:p>
          <w:p w:rsidR="00CB7666" w:rsidRPr="00BF7D9E" w:rsidRDefault="001946A5" w:rsidP="00CB7666">
            <w:pPr>
              <w:autoSpaceDE w:val="0"/>
              <w:autoSpaceDN w:val="0"/>
              <w:adjustRightInd w:val="0"/>
              <w:rPr>
                <w:rFonts w:eastAsiaTheme="minorHAnsi"/>
                <w:lang w:eastAsia="en-US"/>
              </w:rPr>
            </w:pPr>
            <w:r w:rsidRPr="00BF7D9E">
              <w:rPr>
                <w:rFonts w:eastAsiaTheme="minorHAnsi"/>
                <w:lang w:eastAsia="en-US"/>
              </w:rPr>
              <w:t>in particular:</w:t>
            </w:r>
          </w:p>
          <w:p w:rsidR="000E3D91" w:rsidRPr="00BF7D9E" w:rsidRDefault="000E3D91" w:rsidP="00CB7666">
            <w:pPr>
              <w:autoSpaceDE w:val="0"/>
              <w:autoSpaceDN w:val="0"/>
              <w:adjustRightInd w:val="0"/>
              <w:rPr>
                <w:rFonts w:eastAsiaTheme="minorHAnsi"/>
                <w:lang w:eastAsia="en-US"/>
              </w:rPr>
            </w:pPr>
          </w:p>
          <w:p w:rsidR="00CB7666" w:rsidRPr="00BF7D9E" w:rsidRDefault="001946A5" w:rsidP="00CB7666">
            <w:pPr>
              <w:autoSpaceDE w:val="0"/>
              <w:autoSpaceDN w:val="0"/>
              <w:adjustRightInd w:val="0"/>
              <w:rPr>
                <w:rFonts w:eastAsiaTheme="minorHAnsi"/>
                <w:lang w:eastAsia="en-US"/>
              </w:rPr>
            </w:pPr>
            <w:r w:rsidRPr="00BF7D9E">
              <w:rPr>
                <w:rFonts w:eastAsiaTheme="minorHAnsi"/>
                <w:lang w:eastAsia="en-US"/>
              </w:rPr>
              <w:t>• high risk impacts of</w:t>
            </w:r>
          </w:p>
          <w:p w:rsidR="00CB7666" w:rsidRPr="00BF7D9E" w:rsidRDefault="001946A5" w:rsidP="00CB7666">
            <w:pPr>
              <w:autoSpaceDE w:val="0"/>
              <w:autoSpaceDN w:val="0"/>
              <w:adjustRightInd w:val="0"/>
              <w:rPr>
                <w:rFonts w:eastAsiaTheme="minorHAnsi"/>
                <w:lang w:eastAsia="en-US"/>
              </w:rPr>
            </w:pPr>
            <w:r w:rsidRPr="00BF7D9E">
              <w:rPr>
                <w:rFonts w:eastAsiaTheme="minorHAnsi"/>
                <w:lang w:eastAsia="en-US"/>
              </w:rPr>
              <w:t>fishing identified through</w:t>
            </w:r>
          </w:p>
          <w:p w:rsidR="00CB7666" w:rsidRPr="00BF7D9E" w:rsidRDefault="001946A5" w:rsidP="00CB7666">
            <w:pPr>
              <w:autoSpaceDE w:val="0"/>
              <w:autoSpaceDN w:val="0"/>
              <w:adjustRightInd w:val="0"/>
              <w:rPr>
                <w:rFonts w:eastAsiaTheme="minorHAnsi"/>
                <w:lang w:eastAsia="en-US"/>
              </w:rPr>
            </w:pPr>
            <w:r w:rsidRPr="00BF7D9E">
              <w:rPr>
                <w:rFonts w:eastAsiaTheme="minorHAnsi"/>
                <w:lang w:eastAsia="en-US"/>
              </w:rPr>
              <w:t>ecological risk</w:t>
            </w:r>
          </w:p>
          <w:p w:rsidR="00CB7666" w:rsidRPr="00BF7D9E" w:rsidRDefault="001946A5" w:rsidP="00CB7666">
            <w:pPr>
              <w:autoSpaceDE w:val="0"/>
              <w:autoSpaceDN w:val="0"/>
              <w:adjustRightInd w:val="0"/>
              <w:rPr>
                <w:rFonts w:eastAsiaTheme="minorHAnsi"/>
                <w:lang w:eastAsia="en-US"/>
              </w:rPr>
            </w:pPr>
            <w:r w:rsidRPr="00BF7D9E">
              <w:rPr>
                <w:rFonts w:eastAsiaTheme="minorHAnsi"/>
                <w:lang w:eastAsia="en-US"/>
              </w:rPr>
              <w:t>assessments relevant to</w:t>
            </w:r>
          </w:p>
          <w:p w:rsidR="00CB7666" w:rsidRPr="00BF7D9E" w:rsidRDefault="001946A5" w:rsidP="00CB7666">
            <w:pPr>
              <w:autoSpaceDE w:val="0"/>
              <w:autoSpaceDN w:val="0"/>
              <w:adjustRightInd w:val="0"/>
              <w:rPr>
                <w:rFonts w:eastAsiaTheme="minorHAnsi"/>
                <w:lang w:eastAsia="en-US"/>
              </w:rPr>
            </w:pPr>
            <w:r w:rsidRPr="00BF7D9E">
              <w:rPr>
                <w:rFonts w:eastAsiaTheme="minorHAnsi"/>
                <w:lang w:eastAsia="en-US"/>
              </w:rPr>
              <w:t>the fishery;</w:t>
            </w:r>
          </w:p>
          <w:p w:rsidR="00CB7666" w:rsidRPr="00BF7D9E" w:rsidRDefault="001946A5" w:rsidP="00CB7666">
            <w:pPr>
              <w:autoSpaceDE w:val="0"/>
              <w:autoSpaceDN w:val="0"/>
              <w:adjustRightInd w:val="0"/>
              <w:rPr>
                <w:rFonts w:eastAsiaTheme="minorHAnsi"/>
                <w:lang w:eastAsia="en-US"/>
              </w:rPr>
            </w:pPr>
            <w:r w:rsidRPr="00BF7D9E">
              <w:rPr>
                <w:rFonts w:eastAsiaTheme="minorHAnsi"/>
                <w:lang w:eastAsia="en-US"/>
              </w:rPr>
              <w:t>• important</w:t>
            </w:r>
          </w:p>
          <w:p w:rsidR="00CB7666" w:rsidRPr="00BF7D9E" w:rsidRDefault="001946A5" w:rsidP="00CB7666">
            <w:pPr>
              <w:autoSpaceDE w:val="0"/>
              <w:autoSpaceDN w:val="0"/>
              <w:adjustRightInd w:val="0"/>
              <w:rPr>
                <w:rFonts w:eastAsiaTheme="minorHAnsi"/>
                <w:lang w:eastAsia="en-US"/>
              </w:rPr>
            </w:pPr>
            <w:r w:rsidRPr="00BF7D9E">
              <w:rPr>
                <w:rFonts w:eastAsiaTheme="minorHAnsi"/>
                <w:lang w:eastAsia="en-US"/>
              </w:rPr>
              <w:t>juvenile/spawning/refuge</w:t>
            </w:r>
          </w:p>
          <w:p w:rsidR="00CB7666" w:rsidRPr="00BF7D9E" w:rsidRDefault="001946A5" w:rsidP="00CB7666">
            <w:pPr>
              <w:autoSpaceDE w:val="0"/>
              <w:autoSpaceDN w:val="0"/>
              <w:adjustRightInd w:val="0"/>
              <w:rPr>
                <w:rFonts w:eastAsiaTheme="minorHAnsi"/>
                <w:lang w:eastAsia="en-US"/>
              </w:rPr>
            </w:pPr>
            <w:r w:rsidRPr="00BF7D9E">
              <w:rPr>
                <w:rFonts w:eastAsiaTheme="minorHAnsi"/>
                <w:lang w:eastAsia="en-US"/>
              </w:rPr>
              <w:t>grounds identified for</w:t>
            </w:r>
          </w:p>
          <w:p w:rsidR="00CB7666" w:rsidRPr="00BF7D9E" w:rsidRDefault="001946A5" w:rsidP="00CB7666">
            <w:pPr>
              <w:autoSpaceDE w:val="0"/>
              <w:autoSpaceDN w:val="0"/>
              <w:adjustRightInd w:val="0"/>
              <w:rPr>
                <w:rFonts w:eastAsiaTheme="minorHAnsi"/>
                <w:lang w:eastAsia="en-US"/>
              </w:rPr>
            </w:pPr>
            <w:r w:rsidRPr="00BF7D9E">
              <w:rPr>
                <w:rFonts w:eastAsiaTheme="minorHAnsi"/>
                <w:lang w:eastAsia="en-US"/>
              </w:rPr>
              <w:t>byproduct and</w:t>
            </w:r>
          </w:p>
          <w:p w:rsidR="00CB7666" w:rsidRPr="00BF7D9E" w:rsidRDefault="001946A5" w:rsidP="00CB7666">
            <w:pPr>
              <w:autoSpaceDE w:val="0"/>
              <w:autoSpaceDN w:val="0"/>
              <w:adjustRightInd w:val="0"/>
              <w:rPr>
                <w:rFonts w:eastAsiaTheme="minorHAnsi"/>
                <w:lang w:eastAsia="en-US"/>
              </w:rPr>
            </w:pPr>
            <w:r w:rsidRPr="00BF7D9E">
              <w:rPr>
                <w:rFonts w:eastAsiaTheme="minorHAnsi"/>
                <w:lang w:eastAsia="en-US"/>
              </w:rPr>
              <w:t>protected species; and</w:t>
            </w:r>
          </w:p>
          <w:p w:rsidR="00CB7666" w:rsidRPr="00BF7D9E" w:rsidRDefault="001946A5" w:rsidP="00CB7666">
            <w:pPr>
              <w:autoSpaceDE w:val="0"/>
              <w:autoSpaceDN w:val="0"/>
              <w:adjustRightInd w:val="0"/>
              <w:rPr>
                <w:rFonts w:eastAsiaTheme="minorHAnsi"/>
                <w:lang w:eastAsia="en-US"/>
              </w:rPr>
            </w:pPr>
            <w:r w:rsidRPr="00BF7D9E">
              <w:rPr>
                <w:rFonts w:eastAsiaTheme="minorHAnsi"/>
                <w:lang w:eastAsia="en-US"/>
              </w:rPr>
              <w:t>• the impacts of fishing on</w:t>
            </w:r>
          </w:p>
          <w:p w:rsidR="00CB7666" w:rsidRPr="00BF7D9E" w:rsidRDefault="001946A5" w:rsidP="00CB7666">
            <w:pPr>
              <w:autoSpaceDE w:val="0"/>
              <w:autoSpaceDN w:val="0"/>
              <w:adjustRightInd w:val="0"/>
              <w:rPr>
                <w:rFonts w:eastAsiaTheme="minorHAnsi"/>
                <w:lang w:eastAsia="en-US"/>
              </w:rPr>
            </w:pPr>
            <w:proofErr w:type="gramStart"/>
            <w:r w:rsidRPr="00BF7D9E">
              <w:rPr>
                <w:rFonts w:eastAsiaTheme="minorHAnsi"/>
                <w:lang w:eastAsia="en-US"/>
              </w:rPr>
              <w:t>benthic</w:t>
            </w:r>
            <w:proofErr w:type="gramEnd"/>
            <w:r w:rsidRPr="00BF7D9E">
              <w:rPr>
                <w:rFonts w:eastAsiaTheme="minorHAnsi"/>
                <w:lang w:eastAsia="en-US"/>
              </w:rPr>
              <w:t xml:space="preserve"> habitats.</w:t>
            </w:r>
          </w:p>
          <w:p w:rsidR="0044286B" w:rsidRPr="00BF7D9E" w:rsidRDefault="0044286B" w:rsidP="00CB7666">
            <w:pPr>
              <w:autoSpaceDE w:val="0"/>
              <w:autoSpaceDN w:val="0"/>
              <w:adjustRightInd w:val="0"/>
              <w:rPr>
                <w:rFonts w:eastAsiaTheme="minorHAnsi"/>
                <w:lang w:eastAsia="en-US"/>
              </w:rPr>
            </w:pPr>
          </w:p>
          <w:p w:rsidR="00CB7666" w:rsidRPr="00BF7D9E" w:rsidRDefault="001946A5" w:rsidP="00CB7666">
            <w:pPr>
              <w:autoSpaceDE w:val="0"/>
              <w:autoSpaceDN w:val="0"/>
              <w:adjustRightInd w:val="0"/>
              <w:rPr>
                <w:rFonts w:eastAsiaTheme="minorHAnsi"/>
                <w:lang w:eastAsia="en-US"/>
              </w:rPr>
            </w:pPr>
            <w:r w:rsidRPr="00BF7D9E">
              <w:rPr>
                <w:rFonts w:eastAsiaTheme="minorHAnsi"/>
                <w:lang w:eastAsia="en-US"/>
              </w:rPr>
              <w:t>During the review DPIW is to</w:t>
            </w:r>
          </w:p>
          <w:p w:rsidR="00CB7666" w:rsidRPr="00BF7D9E" w:rsidRDefault="001946A5" w:rsidP="00CB7666">
            <w:pPr>
              <w:autoSpaceDE w:val="0"/>
              <w:autoSpaceDN w:val="0"/>
              <w:adjustRightInd w:val="0"/>
              <w:rPr>
                <w:rFonts w:eastAsiaTheme="minorHAnsi"/>
                <w:lang w:eastAsia="en-US"/>
              </w:rPr>
            </w:pPr>
            <w:r w:rsidRPr="00BF7D9E">
              <w:rPr>
                <w:rFonts w:eastAsiaTheme="minorHAnsi"/>
                <w:lang w:eastAsia="en-US"/>
              </w:rPr>
              <w:t>liaise with the Victorian</w:t>
            </w:r>
          </w:p>
          <w:p w:rsidR="00CB7666" w:rsidRPr="00BF7D9E" w:rsidRDefault="001946A5" w:rsidP="00CB7666">
            <w:pPr>
              <w:autoSpaceDE w:val="0"/>
              <w:autoSpaceDN w:val="0"/>
              <w:adjustRightInd w:val="0"/>
              <w:rPr>
                <w:rFonts w:eastAsiaTheme="minorHAnsi"/>
                <w:lang w:eastAsia="en-US"/>
              </w:rPr>
            </w:pPr>
            <w:r w:rsidRPr="00BF7D9E">
              <w:rPr>
                <w:rFonts w:eastAsiaTheme="minorHAnsi"/>
                <w:lang w:eastAsia="en-US"/>
              </w:rPr>
              <w:t>Department of Primary</w:t>
            </w:r>
          </w:p>
          <w:p w:rsidR="00CB7666" w:rsidRPr="00BF7D9E" w:rsidRDefault="001946A5" w:rsidP="00CB7666">
            <w:pPr>
              <w:autoSpaceDE w:val="0"/>
              <w:autoSpaceDN w:val="0"/>
              <w:adjustRightInd w:val="0"/>
              <w:rPr>
                <w:rFonts w:eastAsiaTheme="minorHAnsi"/>
                <w:lang w:eastAsia="en-US"/>
              </w:rPr>
            </w:pPr>
            <w:r w:rsidRPr="00BF7D9E">
              <w:rPr>
                <w:rFonts w:eastAsiaTheme="minorHAnsi"/>
                <w:lang w:eastAsia="en-US"/>
              </w:rPr>
              <w:t>Industries and the Australian</w:t>
            </w:r>
          </w:p>
          <w:p w:rsidR="00CB7666" w:rsidRPr="00BF7D9E" w:rsidRDefault="001946A5" w:rsidP="00CB7666">
            <w:pPr>
              <w:autoSpaceDE w:val="0"/>
              <w:autoSpaceDN w:val="0"/>
              <w:adjustRightInd w:val="0"/>
              <w:rPr>
                <w:rFonts w:eastAsiaTheme="minorHAnsi"/>
                <w:lang w:eastAsia="en-US"/>
              </w:rPr>
            </w:pPr>
            <w:r w:rsidRPr="00BF7D9E">
              <w:rPr>
                <w:rFonts w:eastAsiaTheme="minorHAnsi"/>
                <w:lang w:eastAsia="en-US"/>
              </w:rPr>
              <w:t>Fisheries Management</w:t>
            </w:r>
          </w:p>
          <w:p w:rsidR="00CB7666" w:rsidRPr="00BF7D9E" w:rsidRDefault="001946A5" w:rsidP="00CB7666">
            <w:pPr>
              <w:autoSpaceDE w:val="0"/>
              <w:autoSpaceDN w:val="0"/>
              <w:adjustRightInd w:val="0"/>
              <w:rPr>
                <w:rFonts w:eastAsiaTheme="minorHAnsi"/>
                <w:lang w:eastAsia="en-US"/>
              </w:rPr>
            </w:pPr>
            <w:r w:rsidRPr="00BF7D9E">
              <w:rPr>
                <w:rFonts w:eastAsiaTheme="minorHAnsi"/>
                <w:lang w:eastAsia="en-US"/>
              </w:rPr>
              <w:t>Authority and consider</w:t>
            </w:r>
          </w:p>
          <w:p w:rsidR="00CB7666" w:rsidRPr="00BF7D9E" w:rsidRDefault="001946A5" w:rsidP="00CB7666">
            <w:pPr>
              <w:autoSpaceDE w:val="0"/>
              <w:autoSpaceDN w:val="0"/>
              <w:adjustRightInd w:val="0"/>
              <w:rPr>
                <w:rFonts w:eastAsiaTheme="minorHAnsi"/>
                <w:lang w:eastAsia="en-US"/>
              </w:rPr>
            </w:pPr>
            <w:r w:rsidRPr="00BF7D9E">
              <w:rPr>
                <w:rFonts w:eastAsiaTheme="minorHAnsi"/>
                <w:lang w:eastAsia="en-US"/>
              </w:rPr>
              <w:t>information relating to the risk</w:t>
            </w:r>
          </w:p>
          <w:p w:rsidR="00CB7666" w:rsidRPr="00BF7D9E" w:rsidRDefault="001946A5" w:rsidP="00CB7666">
            <w:pPr>
              <w:autoSpaceDE w:val="0"/>
              <w:autoSpaceDN w:val="0"/>
              <w:adjustRightInd w:val="0"/>
              <w:rPr>
                <w:rFonts w:eastAsiaTheme="minorHAnsi"/>
                <w:lang w:eastAsia="en-US"/>
              </w:rPr>
            </w:pPr>
            <w:r w:rsidRPr="00BF7D9E">
              <w:rPr>
                <w:rFonts w:eastAsiaTheme="minorHAnsi"/>
                <w:lang w:eastAsia="en-US"/>
              </w:rPr>
              <w:t>assessment of their respective</w:t>
            </w:r>
          </w:p>
          <w:p w:rsidR="00D15D8A" w:rsidRPr="00BF7D9E" w:rsidRDefault="00CB7666">
            <w:pPr>
              <w:autoSpaceDE w:val="0"/>
              <w:autoSpaceDN w:val="0"/>
              <w:adjustRightInd w:val="0"/>
              <w:spacing w:after="120"/>
              <w:rPr>
                <w:rFonts w:eastAsiaTheme="minorHAnsi"/>
                <w:lang w:eastAsia="en-US"/>
              </w:rPr>
            </w:pPr>
            <w:proofErr w:type="gramStart"/>
            <w:r w:rsidRPr="00BF7D9E">
              <w:rPr>
                <w:rFonts w:eastAsiaTheme="minorHAnsi"/>
                <w:lang w:eastAsia="en-US"/>
              </w:rPr>
              <w:t>fisheries</w:t>
            </w:r>
            <w:proofErr w:type="gramEnd"/>
            <w:r w:rsidRPr="00BF7D9E">
              <w:rPr>
                <w:rFonts w:eastAsiaTheme="minorHAnsi"/>
                <w:lang w:eastAsia="en-US"/>
              </w:rPr>
              <w:t>.</w:t>
            </w:r>
          </w:p>
        </w:tc>
        <w:tc>
          <w:tcPr>
            <w:tcW w:w="6720" w:type="dxa"/>
            <w:tcMar>
              <w:top w:w="57" w:type="dxa"/>
            </w:tcMar>
          </w:tcPr>
          <w:p w:rsidR="00521F76" w:rsidRPr="00BF7D9E" w:rsidRDefault="00521F76" w:rsidP="00521F76">
            <w:pPr>
              <w:autoSpaceDE w:val="0"/>
              <w:autoSpaceDN w:val="0"/>
              <w:adjustRightInd w:val="0"/>
              <w:rPr>
                <w:rFonts w:eastAsiaTheme="minorHAnsi"/>
                <w:lang w:eastAsia="en-US"/>
              </w:rPr>
            </w:pPr>
            <w:r w:rsidRPr="00BF7D9E">
              <w:rPr>
                <w:rFonts w:eastAsiaTheme="minorHAnsi"/>
                <w:lang w:eastAsia="en-US"/>
              </w:rPr>
              <w:t>DPIPWE has confirmed that the management regime has been through several reviews.</w:t>
            </w:r>
          </w:p>
          <w:p w:rsidR="00521F76" w:rsidRPr="00BF7D9E" w:rsidRDefault="00521F76" w:rsidP="00521F76">
            <w:pPr>
              <w:autoSpaceDE w:val="0"/>
              <w:autoSpaceDN w:val="0"/>
              <w:adjustRightInd w:val="0"/>
              <w:rPr>
                <w:rFonts w:eastAsiaTheme="minorHAnsi"/>
                <w:lang w:eastAsia="en-US"/>
              </w:rPr>
            </w:pPr>
          </w:p>
          <w:p w:rsidR="00521F76" w:rsidRPr="00BF7D9E" w:rsidRDefault="00521F76" w:rsidP="00521F76">
            <w:pPr>
              <w:autoSpaceDE w:val="0"/>
              <w:autoSpaceDN w:val="0"/>
              <w:adjustRightInd w:val="0"/>
              <w:rPr>
                <w:rFonts w:eastAsiaTheme="minorHAnsi"/>
                <w:lang w:eastAsia="en-US"/>
              </w:rPr>
            </w:pPr>
            <w:r w:rsidRPr="00BF7D9E">
              <w:rPr>
                <w:rFonts w:eastAsiaTheme="minorHAnsi"/>
                <w:lang w:eastAsia="en-US"/>
              </w:rPr>
              <w:t xml:space="preserve">The current management regime has undergone a number of reviews </w:t>
            </w:r>
            <w:r w:rsidR="005710C0">
              <w:rPr>
                <w:rFonts w:eastAsiaTheme="minorHAnsi"/>
                <w:lang w:eastAsia="en-US"/>
              </w:rPr>
              <w:t>since the depart</w:t>
            </w:r>
            <w:r w:rsidR="00AD2C12">
              <w:rPr>
                <w:rFonts w:eastAsiaTheme="minorHAnsi"/>
                <w:lang w:eastAsia="en-US"/>
              </w:rPr>
              <w:t>ment’s last assessment</w:t>
            </w:r>
            <w:r w:rsidRPr="00BF7D9E">
              <w:rPr>
                <w:rFonts w:eastAsiaTheme="minorHAnsi"/>
                <w:lang w:eastAsia="en-US"/>
              </w:rPr>
              <w:t>. In 2007 a number of scallop dredge prohibited areas were declared which included all waters less than 20 metres deep and also included a number of embayments and estuaries. The criteria used to identify dredge prohibited areas included: Recreational and tourism values; Potential user group conflict; Environmentally sensitive habitats such as sea grass; Shark nursery areas; Seamap Tasmania habitat mapping data.</w:t>
            </w:r>
          </w:p>
          <w:p w:rsidR="00521F76" w:rsidRPr="00BF7D9E" w:rsidRDefault="00521F76" w:rsidP="00521F76">
            <w:pPr>
              <w:autoSpaceDE w:val="0"/>
              <w:autoSpaceDN w:val="0"/>
              <w:adjustRightInd w:val="0"/>
              <w:rPr>
                <w:rFonts w:eastAsiaTheme="minorHAnsi"/>
                <w:lang w:eastAsia="en-US"/>
              </w:rPr>
            </w:pPr>
          </w:p>
          <w:p w:rsidR="005710C0" w:rsidRDefault="00521F76" w:rsidP="005710C0">
            <w:pPr>
              <w:autoSpaceDE w:val="0"/>
              <w:autoSpaceDN w:val="0"/>
              <w:adjustRightInd w:val="0"/>
              <w:rPr>
                <w:rFonts w:eastAsiaTheme="minorHAnsi"/>
                <w:lang w:eastAsia="en-US"/>
              </w:rPr>
            </w:pPr>
            <w:r w:rsidRPr="00BF7D9E">
              <w:rPr>
                <w:rFonts w:eastAsiaTheme="minorHAnsi"/>
                <w:lang w:eastAsia="en-US"/>
              </w:rPr>
              <w:t>These areas were developed in consultation with the S</w:t>
            </w:r>
            <w:r w:rsidR="00AD2C12">
              <w:rPr>
                <w:rFonts w:eastAsiaTheme="minorHAnsi"/>
                <w:lang w:eastAsia="en-US"/>
              </w:rPr>
              <w:t>c</w:t>
            </w:r>
            <w:r w:rsidRPr="00BF7D9E">
              <w:rPr>
                <w:rFonts w:eastAsiaTheme="minorHAnsi"/>
                <w:lang w:eastAsia="en-US"/>
              </w:rPr>
              <w:t>FAC,</w:t>
            </w:r>
            <w:r w:rsidR="00B8356C" w:rsidRPr="00BF7D9E">
              <w:rPr>
                <w:rFonts w:eastAsiaTheme="minorHAnsi"/>
                <w:lang w:eastAsia="en-US"/>
              </w:rPr>
              <w:t xml:space="preserve"> </w:t>
            </w:r>
            <w:r w:rsidRPr="00BF7D9E">
              <w:rPr>
                <w:rFonts w:eastAsiaTheme="minorHAnsi"/>
                <w:lang w:eastAsia="en-US"/>
              </w:rPr>
              <w:t xml:space="preserve">industry and the wider community. A fishery scallop management plan review in 2009 saw the </w:t>
            </w:r>
            <w:r w:rsidRPr="00BF7D9E">
              <w:rPr>
                <w:rFonts w:eastAsiaTheme="minorHAnsi"/>
                <w:i/>
                <w:lang w:eastAsia="en-US"/>
              </w:rPr>
              <w:t xml:space="preserve">Management Objectives and Strategies </w:t>
            </w:r>
            <w:r w:rsidRPr="00BF7D9E">
              <w:rPr>
                <w:rFonts w:eastAsiaTheme="minorHAnsi"/>
                <w:lang w:eastAsia="en-US"/>
              </w:rPr>
              <w:t xml:space="preserve">along with the </w:t>
            </w:r>
            <w:r w:rsidRPr="00BF7D9E">
              <w:rPr>
                <w:rFonts w:eastAsiaTheme="minorHAnsi"/>
                <w:i/>
                <w:lang w:eastAsia="en-US"/>
              </w:rPr>
              <w:t>Performance Measures, Indicators and Decision Rules</w:t>
            </w:r>
            <w:r w:rsidRPr="00BF7D9E">
              <w:rPr>
                <w:rFonts w:eastAsiaTheme="minorHAnsi"/>
                <w:lang w:eastAsia="en-US"/>
              </w:rPr>
              <w:t xml:space="preserve"> released for consultation with stakeholders and the wider community</w:t>
            </w:r>
            <w:r w:rsidR="00AD2C12">
              <w:rPr>
                <w:rFonts w:eastAsiaTheme="minorHAnsi"/>
                <w:lang w:eastAsia="en-US"/>
              </w:rPr>
              <w:t>. These</w:t>
            </w:r>
            <w:r w:rsidRPr="00BF7D9E">
              <w:rPr>
                <w:rFonts w:eastAsiaTheme="minorHAnsi"/>
                <w:lang w:eastAsia="en-US"/>
              </w:rPr>
              <w:t xml:space="preserve"> can be found in Appendix 1 and 2 of the </w:t>
            </w:r>
            <w:r w:rsidR="005710C0">
              <w:rPr>
                <w:rFonts w:eastAsiaTheme="minorHAnsi"/>
                <w:lang w:eastAsia="en-US"/>
              </w:rPr>
              <w:t xml:space="preserve">DPIPWE 2011 </w:t>
            </w:r>
            <w:r w:rsidRPr="00BF7D9E">
              <w:rPr>
                <w:rFonts w:eastAsiaTheme="minorHAnsi"/>
                <w:lang w:eastAsia="en-US"/>
              </w:rPr>
              <w:t xml:space="preserve">submission. </w:t>
            </w:r>
          </w:p>
          <w:p w:rsidR="005710C0" w:rsidRDefault="005710C0" w:rsidP="005710C0">
            <w:pPr>
              <w:autoSpaceDE w:val="0"/>
              <w:autoSpaceDN w:val="0"/>
              <w:adjustRightInd w:val="0"/>
              <w:rPr>
                <w:rFonts w:eastAsiaTheme="minorHAnsi"/>
                <w:lang w:eastAsia="en-US"/>
              </w:rPr>
            </w:pPr>
          </w:p>
          <w:p w:rsidR="005710C0" w:rsidRPr="00BF7D9E" w:rsidRDefault="005710C0" w:rsidP="005710C0">
            <w:pPr>
              <w:autoSpaceDE w:val="0"/>
              <w:autoSpaceDN w:val="0"/>
              <w:adjustRightInd w:val="0"/>
              <w:rPr>
                <w:rFonts w:eastAsiaTheme="minorHAnsi"/>
                <w:lang w:eastAsia="en-US"/>
              </w:rPr>
            </w:pPr>
            <w:r w:rsidRPr="00BF7D9E">
              <w:rPr>
                <w:rFonts w:eastAsiaTheme="minorHAnsi"/>
                <w:lang w:eastAsia="en-US"/>
              </w:rPr>
              <w:t>This review also looked at the system of setting the annual TAC. This resulted in the scallop quota unit</w:t>
            </w:r>
            <w:r>
              <w:rPr>
                <w:rFonts w:eastAsiaTheme="minorHAnsi"/>
                <w:lang w:eastAsia="en-US"/>
              </w:rPr>
              <w:t xml:space="preserve"> </w:t>
            </w:r>
            <w:r w:rsidRPr="00BF7D9E">
              <w:rPr>
                <w:rFonts w:eastAsiaTheme="minorHAnsi"/>
                <w:lang w:eastAsia="en-US"/>
              </w:rPr>
              <w:t>value being fixed at 400kg a unit, with the percentage of a unit which can be fished to be varied according to a relative level of abundance which is determined through pre-season surveys. The relative abundance indices are used to determine what percentage of the total available units within the fishery can be fished,</w:t>
            </w:r>
            <w:r>
              <w:rPr>
                <w:rFonts w:eastAsiaTheme="minorHAnsi"/>
                <w:lang w:eastAsia="en-US"/>
              </w:rPr>
              <w:t xml:space="preserve"> </w:t>
            </w:r>
            <w:r w:rsidRPr="00BF7D9E">
              <w:rPr>
                <w:rFonts w:eastAsiaTheme="minorHAnsi"/>
                <w:lang w:eastAsia="en-US"/>
              </w:rPr>
              <w:t>therefore setting a (variable) TAC in line with expected stock abundance.</w:t>
            </w:r>
          </w:p>
          <w:p w:rsidR="005710C0" w:rsidRPr="00BF7D9E" w:rsidRDefault="005710C0" w:rsidP="005710C0">
            <w:pPr>
              <w:autoSpaceDE w:val="0"/>
              <w:autoSpaceDN w:val="0"/>
              <w:adjustRightInd w:val="0"/>
              <w:rPr>
                <w:rFonts w:eastAsiaTheme="minorHAnsi"/>
                <w:lang w:eastAsia="en-US"/>
              </w:rPr>
            </w:pPr>
          </w:p>
          <w:p w:rsidR="00D15D8A" w:rsidRPr="00BF7D9E" w:rsidRDefault="005710C0" w:rsidP="005710C0">
            <w:pPr>
              <w:autoSpaceDE w:val="0"/>
              <w:autoSpaceDN w:val="0"/>
              <w:adjustRightInd w:val="0"/>
              <w:spacing w:after="120"/>
              <w:rPr>
                <w:rFonts w:eastAsiaTheme="minorHAnsi"/>
                <w:lang w:eastAsia="en-US"/>
              </w:rPr>
            </w:pPr>
            <w:r w:rsidRPr="00BF7D9E">
              <w:rPr>
                <w:rFonts w:eastAsiaTheme="minorHAnsi"/>
                <w:lang w:eastAsia="en-US"/>
              </w:rPr>
              <w:t>The management plan was made available for a minimum 60 day consultation period in which in addition to public comment, comment was sought from other agencies and fisheries departments.</w:t>
            </w:r>
          </w:p>
        </w:tc>
        <w:tc>
          <w:tcPr>
            <w:tcW w:w="5490" w:type="dxa"/>
            <w:tcMar>
              <w:top w:w="57" w:type="dxa"/>
            </w:tcMar>
          </w:tcPr>
          <w:p w:rsidR="00521F76" w:rsidRPr="00BF7D9E" w:rsidRDefault="00521F76" w:rsidP="00521F76">
            <w:r w:rsidRPr="00BF7D9E">
              <w:t xml:space="preserve">DSEWPaC considers that this recommendation has been met. </w:t>
            </w:r>
          </w:p>
          <w:p w:rsidR="00CB7666" w:rsidRPr="00BF7D9E" w:rsidRDefault="00CB7666" w:rsidP="003F15C9">
            <w:pPr>
              <w:rPr>
                <w:highlight w:val="cyan"/>
              </w:rPr>
            </w:pPr>
          </w:p>
        </w:tc>
      </w:tr>
    </w:tbl>
    <w:p w:rsidR="00B671C7" w:rsidRDefault="00B671C7" w:rsidP="00DA6A89">
      <w:pPr>
        <w:sectPr w:rsidR="00B671C7" w:rsidSect="00B671C7">
          <w:pgSz w:w="16838" w:h="11906" w:orient="landscape"/>
          <w:pgMar w:top="576" w:right="720" w:bottom="576" w:left="720" w:header="706" w:footer="533" w:gutter="0"/>
          <w:cols w:space="708"/>
          <w:docGrid w:linePitch="360"/>
        </w:sectPr>
      </w:pPr>
    </w:p>
    <w:p w:rsidR="00DA6A89" w:rsidRPr="00BF7D9E" w:rsidRDefault="00DA6A89" w:rsidP="00DA6A89">
      <w:pPr>
        <w:pStyle w:val="Heading1"/>
        <w:spacing w:before="0" w:after="0"/>
        <w:rPr>
          <w:rFonts w:ascii="Times New Roman" w:hAnsi="Times New Roman" w:cs="Times New Roman"/>
          <w:sz w:val="24"/>
          <w:szCs w:val="24"/>
        </w:rPr>
      </w:pPr>
      <w:bookmarkStart w:id="3" w:name="_Toc291514157"/>
      <w:r w:rsidRPr="00BF7D9E">
        <w:rPr>
          <w:rFonts w:ascii="Times New Roman" w:hAnsi="Times New Roman" w:cs="Times New Roman"/>
          <w:sz w:val="24"/>
          <w:szCs w:val="24"/>
        </w:rPr>
        <w:lastRenderedPageBreak/>
        <w:t xml:space="preserve">Table 3: </w:t>
      </w:r>
      <w:r w:rsidR="00512380" w:rsidRPr="00BF7D9E">
        <w:rPr>
          <w:rFonts w:ascii="Times New Roman" w:hAnsi="Times New Roman" w:cs="Times New Roman"/>
          <w:sz w:val="24"/>
          <w:szCs w:val="24"/>
        </w:rPr>
        <w:t>The Department of Sustainability, Environment, Water, Population and Communities’ assessment of the Tasmanian Scallop Fishery against the requirements of the EPBC Act related to decisions made under Parts 13 and 13A</w:t>
      </w:r>
      <w:r w:rsidRPr="00BF7D9E">
        <w:rPr>
          <w:rFonts w:ascii="Times New Roman" w:hAnsi="Times New Roman" w:cs="Times New Roman"/>
          <w:sz w:val="24"/>
          <w:szCs w:val="24"/>
        </w:rPr>
        <w:t>.</w:t>
      </w:r>
      <w:bookmarkEnd w:id="3"/>
    </w:p>
    <w:p w:rsidR="00DA6A89" w:rsidRPr="00BF7D9E" w:rsidRDefault="00DA6A89" w:rsidP="00DA6A89">
      <w:pPr>
        <w:rPr>
          <w:b/>
        </w:rPr>
      </w:pPr>
    </w:p>
    <w:p w:rsidR="00DA6A89" w:rsidRPr="00BF7D9E" w:rsidRDefault="00DA6A89" w:rsidP="00DA6A89">
      <w:r w:rsidRPr="00BF7D9E">
        <w:rPr>
          <w:b/>
        </w:rPr>
        <w:t xml:space="preserve">Please Note </w:t>
      </w:r>
      <w:r w:rsidRPr="00BF7D9E">
        <w:t xml:space="preserve">– </w:t>
      </w:r>
      <w:r w:rsidR="00261870" w:rsidRPr="00BF7D9E">
        <w:t>the table below is not a complete or exact representation of the EPBC Act. It is intended as a summary of relevant sections and components of the EPBC Act to provide advice on the fishery in relation to decisions under Part 13 and Part13A. A complete version of the EPBC Act can be found at http://www.comlaw.gov.au/.</w:t>
      </w:r>
    </w:p>
    <w:p w:rsidR="00DA6A89" w:rsidRPr="00BF7D9E" w:rsidRDefault="00DA6A89" w:rsidP="00DA6A89">
      <w:pPr>
        <w:rPr>
          <w:b/>
        </w:rPr>
      </w:pPr>
    </w:p>
    <w:p w:rsidR="00DA6A89" w:rsidRPr="00BF7D9E" w:rsidRDefault="00DA6A89" w:rsidP="00DA6A89">
      <w:pPr>
        <w:rPr>
          <w:b/>
        </w:rPr>
      </w:pPr>
      <w:r w:rsidRPr="00BF7D9E">
        <w:rPr>
          <w:b/>
        </w:rPr>
        <w:t>Part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DA6A89" w:rsidRPr="00BF7D9E" w:rsidTr="003F15C9">
        <w:tc>
          <w:tcPr>
            <w:tcW w:w="7087" w:type="dxa"/>
          </w:tcPr>
          <w:p w:rsidR="00DA6A89" w:rsidRPr="00BF7D9E" w:rsidRDefault="00DA6A89" w:rsidP="003F15C9">
            <w:pPr>
              <w:rPr>
                <w:b/>
              </w:rPr>
            </w:pPr>
            <w:r w:rsidRPr="00BF7D9E">
              <w:rPr>
                <w:b/>
              </w:rPr>
              <w:t>Division 1 Listed threatened species</w:t>
            </w:r>
          </w:p>
          <w:p w:rsidR="00DA6A89" w:rsidRPr="00BF7D9E" w:rsidRDefault="00DA6A89" w:rsidP="003F15C9">
            <w:pPr>
              <w:rPr>
                <w:b/>
              </w:rPr>
            </w:pPr>
            <w:r w:rsidRPr="00BF7D9E">
              <w:rPr>
                <w:b/>
              </w:rPr>
              <w:t>Section 208A Minister may accredit plans or regimes</w:t>
            </w:r>
          </w:p>
        </w:tc>
        <w:tc>
          <w:tcPr>
            <w:tcW w:w="7087" w:type="dxa"/>
          </w:tcPr>
          <w:p w:rsidR="00DA6A89" w:rsidRPr="00BF7D9E" w:rsidRDefault="00DA6A89" w:rsidP="003F15C9">
            <w:pPr>
              <w:rPr>
                <w:b/>
              </w:rPr>
            </w:pPr>
          </w:p>
          <w:p w:rsidR="00DA6A89" w:rsidRPr="00BF7D9E" w:rsidRDefault="00576F04" w:rsidP="00576F04">
            <w:pPr>
              <w:rPr>
                <w:b/>
              </w:rPr>
            </w:pPr>
            <w:r w:rsidRPr="00BF7D9E">
              <w:rPr>
                <w:b/>
              </w:rPr>
              <w:t>DSE</w:t>
            </w:r>
            <w:r w:rsidR="004035D4" w:rsidRPr="00BF7D9E">
              <w:rPr>
                <w:b/>
              </w:rPr>
              <w:t>W</w:t>
            </w:r>
            <w:r w:rsidRPr="00BF7D9E">
              <w:rPr>
                <w:b/>
              </w:rPr>
              <w:t>PaC</w:t>
            </w:r>
            <w:r w:rsidR="00DA6A89" w:rsidRPr="00BF7D9E">
              <w:rPr>
                <w:b/>
              </w:rPr>
              <w:t xml:space="preserve"> assessment of the </w:t>
            </w:r>
            <w:r w:rsidRPr="00BF7D9E">
              <w:rPr>
                <w:b/>
              </w:rPr>
              <w:t>Tasmanian Scallop Fishery (TSF)</w:t>
            </w:r>
          </w:p>
        </w:tc>
      </w:tr>
      <w:tr w:rsidR="00A942EE" w:rsidRPr="00BF7D9E" w:rsidTr="003F15C9">
        <w:tc>
          <w:tcPr>
            <w:tcW w:w="7087" w:type="dxa"/>
          </w:tcPr>
          <w:p w:rsidR="00A942EE" w:rsidRPr="00BF7D9E" w:rsidRDefault="00A942EE" w:rsidP="00A942EE">
            <w:pPr>
              <w:ind w:left="360" w:hanging="360"/>
            </w:pPr>
            <w:r w:rsidRPr="00BF7D9E">
              <w:t>(1)</w:t>
            </w:r>
            <w:r w:rsidRPr="00BF7D9E">
              <w:tab/>
              <w:t>Minister may, by instrument in writing, accredit for the purposes of this Division:</w:t>
            </w:r>
          </w:p>
          <w:p w:rsidR="00A942EE" w:rsidRPr="00BF7D9E" w:rsidRDefault="00A942EE" w:rsidP="00A942EE"/>
          <w:p w:rsidR="00A942EE" w:rsidRPr="00BF7D9E" w:rsidRDefault="00A942EE" w:rsidP="00A942EE">
            <w:pPr>
              <w:numPr>
                <w:ilvl w:val="0"/>
                <w:numId w:val="22"/>
              </w:numPr>
              <w:tabs>
                <w:tab w:val="clear" w:pos="1440"/>
                <w:tab w:val="num" w:pos="1080"/>
              </w:tabs>
              <w:ind w:left="1080"/>
            </w:pPr>
            <w:r w:rsidRPr="00BF7D9E">
              <w:t>a plan of management, or a policy, regime or any other arrangement, for a fishery that is:</w:t>
            </w:r>
          </w:p>
          <w:p w:rsidR="00A942EE" w:rsidRPr="00BF7D9E" w:rsidRDefault="00A942EE" w:rsidP="00A942EE">
            <w:pPr>
              <w:numPr>
                <w:ilvl w:val="1"/>
                <w:numId w:val="22"/>
              </w:numPr>
              <w:tabs>
                <w:tab w:val="clear" w:pos="1800"/>
                <w:tab w:val="left" w:pos="1080"/>
              </w:tabs>
              <w:ind w:left="1620" w:hanging="540"/>
            </w:pPr>
            <w:r w:rsidRPr="00BF7D9E">
              <w:tab/>
              <w:t>made by a State or self-governing Territory; and</w:t>
            </w:r>
          </w:p>
          <w:p w:rsidR="00A942EE" w:rsidRPr="00BF7D9E" w:rsidRDefault="00A942EE" w:rsidP="00A942EE">
            <w:pPr>
              <w:numPr>
                <w:ilvl w:val="1"/>
                <w:numId w:val="22"/>
              </w:numPr>
              <w:tabs>
                <w:tab w:val="clear" w:pos="1800"/>
                <w:tab w:val="left" w:pos="1080"/>
              </w:tabs>
              <w:ind w:left="1620" w:hanging="540"/>
            </w:pPr>
            <w:r w:rsidRPr="00BF7D9E">
              <w:tab/>
              <w:t xml:space="preserve">in force under a law of the State or self-governing Territory; </w:t>
            </w:r>
          </w:p>
          <w:p w:rsidR="00A942EE" w:rsidRPr="00BF7D9E" w:rsidRDefault="00A942EE" w:rsidP="00A942EE"/>
          <w:p w:rsidR="00A942EE" w:rsidRPr="00BF7D9E" w:rsidRDefault="00A942EE" w:rsidP="00A942EE"/>
          <w:p w:rsidR="00A942EE" w:rsidRPr="00BF7D9E" w:rsidRDefault="00A942EE" w:rsidP="00A942EE"/>
          <w:p w:rsidR="00A942EE" w:rsidRPr="00BF7D9E" w:rsidRDefault="00A942EE" w:rsidP="00A942EE"/>
          <w:p w:rsidR="00A942EE" w:rsidRPr="00BF7D9E" w:rsidRDefault="00A942EE" w:rsidP="00A942EE">
            <w:r w:rsidRPr="00BF7D9E">
              <w:t xml:space="preserve">if </w:t>
            </w:r>
            <w:r w:rsidRPr="00BF7D9E">
              <w:rPr>
                <w:b/>
              </w:rPr>
              <w:t>satisfied</w:t>
            </w:r>
            <w:r w:rsidRPr="00BF7D9E">
              <w:t xml:space="preserve"> that:</w:t>
            </w:r>
          </w:p>
          <w:p w:rsidR="00A942EE" w:rsidRPr="00BF7D9E" w:rsidRDefault="00A942EE" w:rsidP="00A942EE">
            <w:pPr>
              <w:numPr>
                <w:ilvl w:val="0"/>
                <w:numId w:val="18"/>
              </w:numPr>
            </w:pPr>
            <w:r w:rsidRPr="00BF7D9E">
              <w:t>the plan, regime or policy requires persons engaged in fishing under the plan, regime or policy to take all reasonable steps to ensure that members of listed threatened species (other than conservation dependent species) are not killed or injured as a result of the fishing; and</w:t>
            </w:r>
          </w:p>
          <w:p w:rsidR="00A942EE" w:rsidRPr="00BF7D9E" w:rsidRDefault="00A942EE" w:rsidP="00A942EE">
            <w:pPr>
              <w:ind w:left="360"/>
            </w:pPr>
          </w:p>
          <w:p w:rsidR="00A942EE" w:rsidRPr="00BF7D9E" w:rsidRDefault="00A942EE" w:rsidP="00A942EE">
            <w:pPr>
              <w:ind w:left="360"/>
            </w:pPr>
          </w:p>
          <w:p w:rsidR="00A942EE" w:rsidRPr="00BF7D9E" w:rsidRDefault="00A942EE" w:rsidP="00A942EE">
            <w:pPr>
              <w:numPr>
                <w:ilvl w:val="1"/>
                <w:numId w:val="8"/>
              </w:numPr>
              <w:tabs>
                <w:tab w:val="clear" w:pos="1440"/>
                <w:tab w:val="num" w:pos="1080"/>
              </w:tabs>
              <w:ind w:left="1080" w:hanging="720"/>
            </w:pPr>
            <w:proofErr w:type="gramStart"/>
            <w:r w:rsidRPr="00BF7D9E">
              <w:t>the</w:t>
            </w:r>
            <w:proofErr w:type="gramEnd"/>
            <w:r w:rsidRPr="00BF7D9E">
              <w:t xml:space="preserve"> fishery to which the plan, regime or policy relates does not, or is not likely to, adversely affect the survival or recovery in nature of the species.</w:t>
            </w:r>
          </w:p>
          <w:p w:rsidR="00A942EE" w:rsidRPr="00BF7D9E" w:rsidRDefault="00A942EE" w:rsidP="00011AB7">
            <w:pPr>
              <w:ind w:left="1080"/>
            </w:pPr>
          </w:p>
        </w:tc>
        <w:tc>
          <w:tcPr>
            <w:tcW w:w="7087" w:type="dxa"/>
          </w:tcPr>
          <w:p w:rsidR="00A942EE" w:rsidRPr="00BF7D9E" w:rsidRDefault="00A942EE" w:rsidP="00A942EE"/>
          <w:p w:rsidR="00A942EE" w:rsidRPr="00BF7D9E" w:rsidRDefault="00A942EE" w:rsidP="00A942EE"/>
          <w:p w:rsidR="00A942EE" w:rsidRPr="00BF7D9E" w:rsidRDefault="00A942EE" w:rsidP="00A942EE"/>
          <w:p w:rsidR="00A942EE" w:rsidRPr="00BF7D9E" w:rsidRDefault="00A942EE" w:rsidP="00A942EE">
            <w:r w:rsidRPr="00BF7D9E">
              <w:t xml:space="preserve">The TSF will be managed under the </w:t>
            </w:r>
            <w:r w:rsidRPr="00C13BAC">
              <w:rPr>
                <w:i/>
              </w:rPr>
              <w:t>Fisheries (Scallop) Rules 2010</w:t>
            </w:r>
            <w:r w:rsidRPr="00BF7D9E">
              <w:t xml:space="preserve">, the Tasmanian </w:t>
            </w:r>
            <w:r w:rsidRPr="00C13BAC">
              <w:rPr>
                <w:i/>
              </w:rPr>
              <w:t>Fisheries (General) Regulations 2000</w:t>
            </w:r>
            <w:r w:rsidRPr="00BF7D9E">
              <w:t xml:space="preserve"> and the Tasmanian </w:t>
            </w:r>
            <w:r w:rsidRPr="00C13BAC">
              <w:rPr>
                <w:i/>
              </w:rPr>
              <w:t>Living Marine Resources Management Act 1995</w:t>
            </w:r>
            <w:r w:rsidRPr="00BF7D9E">
              <w:t>.</w:t>
            </w:r>
          </w:p>
          <w:p w:rsidR="00A942EE" w:rsidRPr="00BF7D9E" w:rsidRDefault="00A942EE" w:rsidP="00A942EE">
            <w:pPr>
              <w:rPr>
                <w:i/>
              </w:rPr>
            </w:pPr>
          </w:p>
          <w:p w:rsidR="00A942EE" w:rsidRPr="00BF7D9E" w:rsidRDefault="00A942EE" w:rsidP="00A942EE">
            <w:pPr>
              <w:rPr>
                <w:i/>
              </w:rPr>
            </w:pPr>
          </w:p>
          <w:p w:rsidR="00A942EE" w:rsidRPr="00BF7D9E" w:rsidRDefault="00A942EE" w:rsidP="00A942EE">
            <w:pPr>
              <w:rPr>
                <w:i/>
              </w:rPr>
            </w:pPr>
          </w:p>
          <w:p w:rsidR="00A942EE" w:rsidRPr="00BF7D9E" w:rsidRDefault="00A942EE" w:rsidP="00A942EE"/>
          <w:p w:rsidR="00A942EE" w:rsidRPr="00BF7D9E" w:rsidRDefault="00A942EE" w:rsidP="00A942EE"/>
          <w:p w:rsidR="00A942EE" w:rsidRPr="00BF7D9E" w:rsidRDefault="00A942EE" w:rsidP="00A942EE"/>
          <w:p w:rsidR="00A942EE" w:rsidRPr="00BF7D9E" w:rsidRDefault="00A942EE" w:rsidP="00A942EE"/>
          <w:p w:rsidR="00A942EE" w:rsidRPr="00BF7D9E" w:rsidRDefault="00A942EE" w:rsidP="00A942EE">
            <w:pPr>
              <w:pStyle w:val="Default"/>
              <w:rPr>
                <w:color w:val="auto"/>
              </w:rPr>
            </w:pPr>
            <w:r w:rsidRPr="00BF7D9E">
              <w:rPr>
                <w:color w:val="auto"/>
              </w:rPr>
              <w:t xml:space="preserve">The </w:t>
            </w:r>
            <w:r w:rsidR="00C13BAC">
              <w:rPr>
                <w:color w:val="auto"/>
              </w:rPr>
              <w:t>m</w:t>
            </w:r>
            <w:r w:rsidRPr="00BF7D9E">
              <w:rPr>
                <w:color w:val="auto"/>
              </w:rPr>
              <w:t xml:space="preserve">anagement regime for the </w:t>
            </w:r>
            <w:r w:rsidR="00B96CAF">
              <w:rPr>
                <w:noProof/>
                <w:color w:val="auto"/>
              </w:rPr>
              <w:pict>
                <v:shapetype id="_x0000_t202" coordsize="21600,21600" o:spt="202" path="m,l,21600r21600,l21600,xe">
                  <v:stroke joinstyle="miter"/>
                  <v:path gradientshapeok="t" o:connecttype="rect"/>
                </v:shapetype>
                <v:shape id="_x0000_s1034" type="#_x0000_t202" style="position:absolute;margin-left:365.65pt;margin-top:134.6pt;width:27pt;height:99pt;z-index:251672576;mso-position-horizontal-relative:text;mso-position-vertical-relative:text" stroked="f">
                  <v:textbox style="layout-flow:vertical;mso-next-textbox:#_x0000_s1034">
                    <w:txbxContent>
                      <w:p w:rsidR="00A13B80" w:rsidRDefault="00A13B80" w:rsidP="00A942EE"/>
                    </w:txbxContent>
                  </v:textbox>
                </v:shape>
              </w:pict>
            </w:r>
            <w:r w:rsidRPr="00BF7D9E">
              <w:rPr>
                <w:color w:val="auto"/>
              </w:rPr>
              <w:t xml:space="preserve">TSF was accredited in January 2005. The department considers that the management regime for the TSF continues to require operators to take all reasonable steps to ensure that listed threatened species are not killed or injured as a result of the fishing. </w:t>
            </w:r>
          </w:p>
          <w:p w:rsidR="00A942EE" w:rsidRPr="00BF7D9E" w:rsidRDefault="00A942EE" w:rsidP="00A942EE">
            <w:pPr>
              <w:pStyle w:val="Default"/>
              <w:rPr>
                <w:color w:val="auto"/>
              </w:rPr>
            </w:pPr>
          </w:p>
          <w:p w:rsidR="00A942EE" w:rsidRPr="00BF7D9E" w:rsidRDefault="00A942EE" w:rsidP="00C13BAC">
            <w:pPr>
              <w:spacing w:after="120"/>
            </w:pPr>
            <w:r w:rsidRPr="00BF7D9E">
              <w:t>Due to the selective nature of the fishing method, the likelihood of interactions with listed threatened species is very low. Therefore, the department considers the current operation of the TSF is not likely to adversely affect the conservation status of a listed threatened species or a population of that species.</w:t>
            </w:r>
          </w:p>
        </w:tc>
      </w:tr>
    </w:tbl>
    <w:p w:rsidR="00DA6A89" w:rsidRPr="00BF7D9E" w:rsidRDefault="00DA6A89" w:rsidP="00DA6A89">
      <w:pPr>
        <w:rPr>
          <w:highlight w:val="cyan"/>
        </w:rPr>
      </w:pPr>
    </w:p>
    <w:p w:rsidR="00DA6A89" w:rsidRPr="00BF7D9E" w:rsidRDefault="00DA6A89" w:rsidP="00DA6A89">
      <w:r w:rsidRPr="00BF7D9E">
        <w:rPr>
          <w:highlight w:val="cyan"/>
        </w:rPr>
        <w:br w:type="page"/>
      </w:r>
    </w:p>
    <w:p w:rsidR="00DA6A89" w:rsidRPr="00BF7D9E" w:rsidRDefault="00DA6A89" w:rsidP="00DA6A89">
      <w:pPr>
        <w:rPr>
          <w:b/>
        </w:rPr>
      </w:pPr>
      <w:proofErr w:type="gramStart"/>
      <w:r w:rsidRPr="00BF7D9E">
        <w:rPr>
          <w:b/>
        </w:rPr>
        <w:lastRenderedPageBreak/>
        <w:t>Part 13</w:t>
      </w:r>
      <w:r w:rsidRPr="00BF7D9E">
        <w:rPr>
          <w:i/>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DA6A89" w:rsidRPr="00BF7D9E" w:rsidTr="003F15C9">
        <w:tc>
          <w:tcPr>
            <w:tcW w:w="7087" w:type="dxa"/>
          </w:tcPr>
          <w:p w:rsidR="00DA6A89" w:rsidRPr="00BF7D9E" w:rsidRDefault="00DA6A89" w:rsidP="003F15C9">
            <w:pPr>
              <w:rPr>
                <w:b/>
              </w:rPr>
            </w:pPr>
            <w:r w:rsidRPr="00BF7D9E">
              <w:rPr>
                <w:b/>
              </w:rPr>
              <w:t>Division 2 Migratory species</w:t>
            </w:r>
          </w:p>
          <w:p w:rsidR="00DA6A89" w:rsidRPr="00BF7D9E" w:rsidRDefault="00DA6A89" w:rsidP="003F15C9">
            <w:pPr>
              <w:rPr>
                <w:b/>
              </w:rPr>
            </w:pPr>
            <w:r w:rsidRPr="00BF7D9E">
              <w:rPr>
                <w:b/>
              </w:rPr>
              <w:t>Section 222A Minister may accredit plans or regimes</w:t>
            </w:r>
          </w:p>
        </w:tc>
        <w:tc>
          <w:tcPr>
            <w:tcW w:w="7087" w:type="dxa"/>
          </w:tcPr>
          <w:p w:rsidR="00DA6A89" w:rsidRPr="00BF7D9E" w:rsidRDefault="00DA6A89" w:rsidP="003F15C9">
            <w:pPr>
              <w:rPr>
                <w:b/>
              </w:rPr>
            </w:pPr>
          </w:p>
          <w:p w:rsidR="00DA6A89" w:rsidRPr="00BF7D9E" w:rsidRDefault="00E20A23" w:rsidP="001630D2">
            <w:pPr>
              <w:rPr>
                <w:b/>
              </w:rPr>
            </w:pPr>
            <w:r w:rsidRPr="00BF7D9E" w:rsidDel="00E20A23">
              <w:rPr>
                <w:b/>
              </w:rPr>
              <w:t xml:space="preserve"> </w:t>
            </w:r>
            <w:r w:rsidRPr="00BF7D9E">
              <w:rPr>
                <w:b/>
              </w:rPr>
              <w:t>DSEWPaC</w:t>
            </w:r>
            <w:r w:rsidR="00DA6A89" w:rsidRPr="00BF7D9E">
              <w:rPr>
                <w:b/>
              </w:rPr>
              <w:t xml:space="preserve"> assessment of the </w:t>
            </w:r>
            <w:r w:rsidRPr="00BF7D9E">
              <w:rPr>
                <w:b/>
              </w:rPr>
              <w:t>Tasmanian Scallop Fishery (TSF)</w:t>
            </w:r>
          </w:p>
        </w:tc>
      </w:tr>
      <w:tr w:rsidR="00A942EE" w:rsidRPr="00BF7D9E" w:rsidTr="003F15C9">
        <w:tc>
          <w:tcPr>
            <w:tcW w:w="7087" w:type="dxa"/>
          </w:tcPr>
          <w:p w:rsidR="00A942EE" w:rsidRPr="00BF7D9E" w:rsidRDefault="00A942EE" w:rsidP="00A942EE">
            <w:pPr>
              <w:ind w:left="360" w:hanging="360"/>
            </w:pPr>
            <w:r w:rsidRPr="00BF7D9E">
              <w:t>(1)</w:t>
            </w:r>
            <w:r w:rsidRPr="00BF7D9E">
              <w:tab/>
              <w:t>Minister may, by instrument in writing, accredit for the purposes of this Division:</w:t>
            </w:r>
          </w:p>
          <w:p w:rsidR="00A942EE" w:rsidRPr="00BF7D9E" w:rsidRDefault="00A942EE" w:rsidP="00A942EE">
            <w:pPr>
              <w:ind w:left="360" w:hanging="360"/>
            </w:pPr>
          </w:p>
          <w:p w:rsidR="00A942EE" w:rsidRPr="00BF7D9E" w:rsidRDefault="00A942EE" w:rsidP="00A942EE">
            <w:pPr>
              <w:ind w:left="1080" w:hanging="720"/>
            </w:pPr>
          </w:p>
          <w:p w:rsidR="00A942EE" w:rsidRPr="00BF7D9E" w:rsidRDefault="00A942EE" w:rsidP="00A942EE">
            <w:pPr>
              <w:numPr>
                <w:ilvl w:val="0"/>
                <w:numId w:val="22"/>
              </w:numPr>
              <w:tabs>
                <w:tab w:val="clear" w:pos="1440"/>
                <w:tab w:val="num" w:pos="1080"/>
              </w:tabs>
              <w:ind w:left="1080"/>
            </w:pPr>
            <w:r w:rsidRPr="00BF7D9E">
              <w:t>a plan of management, or a policy, regime or any other arrangement, for a fishery that is:</w:t>
            </w:r>
          </w:p>
          <w:p w:rsidR="00A942EE" w:rsidRPr="00BF7D9E" w:rsidRDefault="00A942EE" w:rsidP="00A942EE">
            <w:pPr>
              <w:numPr>
                <w:ilvl w:val="1"/>
                <w:numId w:val="22"/>
              </w:numPr>
              <w:tabs>
                <w:tab w:val="clear" w:pos="1800"/>
              </w:tabs>
              <w:ind w:left="1440" w:hanging="360"/>
            </w:pPr>
            <w:r w:rsidRPr="00BF7D9E">
              <w:t>made by a State or self-governing Territory; and</w:t>
            </w:r>
          </w:p>
          <w:p w:rsidR="00A942EE" w:rsidRPr="00BF7D9E" w:rsidRDefault="00A942EE" w:rsidP="00A942EE">
            <w:pPr>
              <w:numPr>
                <w:ilvl w:val="1"/>
                <w:numId w:val="22"/>
              </w:numPr>
              <w:tabs>
                <w:tab w:val="clear" w:pos="1800"/>
              </w:tabs>
              <w:ind w:left="1440" w:hanging="360"/>
            </w:pPr>
            <w:r w:rsidRPr="00BF7D9E">
              <w:t xml:space="preserve">in force under a law of the State or self-governing Territory; </w:t>
            </w:r>
          </w:p>
          <w:p w:rsidR="00A942EE" w:rsidRPr="00BF7D9E" w:rsidRDefault="00A942EE" w:rsidP="00A942EE">
            <w:pPr>
              <w:ind w:left="1080" w:hanging="720"/>
            </w:pPr>
          </w:p>
          <w:p w:rsidR="00A942EE" w:rsidRPr="00BF7D9E" w:rsidRDefault="00A942EE" w:rsidP="00A942EE">
            <w:pPr>
              <w:tabs>
                <w:tab w:val="left" w:pos="1080"/>
              </w:tabs>
              <w:ind w:left="1080" w:hanging="720"/>
            </w:pPr>
          </w:p>
          <w:p w:rsidR="00A942EE" w:rsidRPr="00BF7D9E" w:rsidRDefault="00A942EE" w:rsidP="00A942EE"/>
          <w:p w:rsidR="00A942EE" w:rsidRPr="00BF7D9E" w:rsidRDefault="00A942EE" w:rsidP="00A942EE">
            <w:r w:rsidRPr="00BF7D9E">
              <w:t xml:space="preserve">if </w:t>
            </w:r>
            <w:r w:rsidRPr="00BF7D9E">
              <w:rPr>
                <w:b/>
              </w:rPr>
              <w:t>satisfied</w:t>
            </w:r>
            <w:r w:rsidRPr="00BF7D9E">
              <w:t xml:space="preserve"> that:</w:t>
            </w:r>
          </w:p>
          <w:p w:rsidR="00A942EE" w:rsidRPr="00BF7D9E" w:rsidRDefault="00A942EE" w:rsidP="00A942EE">
            <w:pPr>
              <w:numPr>
                <w:ilvl w:val="0"/>
                <w:numId w:val="23"/>
              </w:numPr>
              <w:tabs>
                <w:tab w:val="clear" w:pos="1500"/>
                <w:tab w:val="num" w:pos="1080"/>
              </w:tabs>
              <w:ind w:left="1080"/>
            </w:pPr>
            <w:r w:rsidRPr="00BF7D9E">
              <w:t>the plan, regime or policy requires persons engaged in fishing under the plan, regime or policy to take all reasonable steps to ensure that members of listed migratory species are not killed or injured as a result of the fishing; and</w:t>
            </w:r>
          </w:p>
          <w:p w:rsidR="00A942EE" w:rsidRPr="00BF7D9E" w:rsidRDefault="00A942EE" w:rsidP="00A942EE">
            <w:pPr>
              <w:ind w:left="360"/>
            </w:pPr>
          </w:p>
          <w:p w:rsidR="00A942EE" w:rsidRPr="00BF7D9E" w:rsidRDefault="00A942EE" w:rsidP="00A942EE">
            <w:pPr>
              <w:numPr>
                <w:ilvl w:val="2"/>
                <w:numId w:val="1"/>
              </w:numPr>
              <w:tabs>
                <w:tab w:val="clear" w:pos="2160"/>
                <w:tab w:val="num" w:pos="1080"/>
              </w:tabs>
              <w:ind w:left="1077" w:hanging="357"/>
            </w:pPr>
            <w:proofErr w:type="gramStart"/>
            <w:r w:rsidRPr="00BF7D9E">
              <w:t>the</w:t>
            </w:r>
            <w:proofErr w:type="gramEnd"/>
            <w:r w:rsidRPr="00BF7D9E">
              <w:t xml:space="preserve"> fishery to which the plan, regime or policy relates does not, or is not likely to, adversely affect the conservation status of a listed migratory species or a population of that species.</w:t>
            </w:r>
          </w:p>
          <w:p w:rsidR="00A942EE" w:rsidRPr="00BF7D9E" w:rsidRDefault="00A942EE" w:rsidP="00011AB7">
            <w:pPr>
              <w:ind w:left="1077"/>
            </w:pPr>
          </w:p>
        </w:tc>
        <w:tc>
          <w:tcPr>
            <w:tcW w:w="7087" w:type="dxa"/>
          </w:tcPr>
          <w:p w:rsidR="00A942EE" w:rsidRPr="00BF7D9E" w:rsidRDefault="00A942EE" w:rsidP="00A942EE"/>
          <w:p w:rsidR="00A942EE" w:rsidRPr="00BF7D9E" w:rsidRDefault="00A942EE" w:rsidP="00A942EE"/>
          <w:p w:rsidR="00A942EE" w:rsidRPr="00BF7D9E" w:rsidRDefault="00A942EE" w:rsidP="00A942EE"/>
          <w:p w:rsidR="00A942EE" w:rsidRPr="00BF7D9E" w:rsidRDefault="00A942EE" w:rsidP="00A942EE"/>
          <w:p w:rsidR="00A942EE" w:rsidRPr="00BF7D9E" w:rsidRDefault="00A942EE" w:rsidP="00A942EE">
            <w:r w:rsidRPr="00BF7D9E">
              <w:t xml:space="preserve">The TSF will be managed under the </w:t>
            </w:r>
            <w:r w:rsidRPr="00BF7D9E">
              <w:rPr>
                <w:i/>
              </w:rPr>
              <w:t>Fisheries (Scallop) Rules 2010</w:t>
            </w:r>
            <w:r w:rsidRPr="00BF7D9E">
              <w:t xml:space="preserve">, the </w:t>
            </w:r>
            <w:r w:rsidRPr="00BF7D9E">
              <w:rPr>
                <w:i/>
              </w:rPr>
              <w:t>Tasmanian Fisheries (General) Regulations 2000</w:t>
            </w:r>
            <w:r w:rsidRPr="00BF7D9E">
              <w:t xml:space="preserve"> and the </w:t>
            </w:r>
            <w:r w:rsidRPr="00BF7D9E">
              <w:rPr>
                <w:i/>
              </w:rPr>
              <w:t>Tasmanian Living Marine Resources Management Act 1995</w:t>
            </w:r>
            <w:r w:rsidRPr="00BF7D9E">
              <w:t>.</w:t>
            </w:r>
          </w:p>
          <w:p w:rsidR="00A942EE" w:rsidRPr="00BF7D9E" w:rsidRDefault="00A942EE" w:rsidP="00A942EE">
            <w:pPr>
              <w:rPr>
                <w:i/>
              </w:rPr>
            </w:pPr>
          </w:p>
          <w:p w:rsidR="00A942EE" w:rsidRPr="00BF7D9E" w:rsidRDefault="00A942EE" w:rsidP="00A942EE">
            <w:pPr>
              <w:rPr>
                <w:i/>
              </w:rPr>
            </w:pPr>
          </w:p>
          <w:p w:rsidR="00A942EE" w:rsidRPr="00BF7D9E" w:rsidRDefault="00A942EE" w:rsidP="00A942EE">
            <w:pPr>
              <w:rPr>
                <w:i/>
              </w:rPr>
            </w:pPr>
          </w:p>
          <w:p w:rsidR="00A942EE" w:rsidRPr="00BF7D9E" w:rsidRDefault="00A942EE" w:rsidP="00A942EE"/>
          <w:p w:rsidR="00A942EE" w:rsidRPr="00BF7D9E" w:rsidRDefault="00A942EE" w:rsidP="00A942EE"/>
          <w:p w:rsidR="00A942EE" w:rsidRPr="00BF7D9E" w:rsidRDefault="00A942EE" w:rsidP="00A942EE"/>
          <w:p w:rsidR="00A942EE" w:rsidRPr="00BF7D9E" w:rsidRDefault="00A942EE" w:rsidP="00A942EE">
            <w:pPr>
              <w:pStyle w:val="Default"/>
              <w:rPr>
                <w:color w:val="auto"/>
              </w:rPr>
            </w:pPr>
            <w:r w:rsidRPr="00BF7D9E">
              <w:rPr>
                <w:color w:val="auto"/>
              </w:rPr>
              <w:t xml:space="preserve">The </w:t>
            </w:r>
            <w:r w:rsidR="00C13BAC">
              <w:rPr>
                <w:color w:val="auto"/>
              </w:rPr>
              <w:t>m</w:t>
            </w:r>
            <w:r w:rsidRPr="00BF7D9E">
              <w:rPr>
                <w:color w:val="auto"/>
              </w:rPr>
              <w:t xml:space="preserve">anagement regime for the </w:t>
            </w:r>
            <w:r w:rsidR="00B96CAF">
              <w:rPr>
                <w:noProof/>
                <w:color w:val="auto"/>
              </w:rPr>
              <w:pict>
                <v:shape id="_x0000_s1032" type="#_x0000_t202" style="position:absolute;margin-left:365.65pt;margin-top:134.6pt;width:27pt;height:99pt;z-index:251668480;mso-position-horizontal-relative:text;mso-position-vertical-relative:text" stroked="f">
                  <v:textbox style="layout-flow:vertical;mso-next-textbox:#_x0000_s1032">
                    <w:txbxContent>
                      <w:p w:rsidR="00A13B80" w:rsidRDefault="00A13B80" w:rsidP="00A942EE"/>
                    </w:txbxContent>
                  </v:textbox>
                </v:shape>
              </w:pict>
            </w:r>
            <w:r w:rsidRPr="00BF7D9E">
              <w:rPr>
                <w:color w:val="auto"/>
              </w:rPr>
              <w:t xml:space="preserve">TSF was accredited in January 2005. The department considers that the management regime for the TSF continues to require operators to take all reasonable steps to ensure that listed migratory species are not killed or injured as a result of the fishing. </w:t>
            </w:r>
          </w:p>
          <w:p w:rsidR="00A942EE" w:rsidRPr="00BF7D9E" w:rsidRDefault="00A942EE" w:rsidP="00A942EE">
            <w:pPr>
              <w:pStyle w:val="Default"/>
              <w:rPr>
                <w:color w:val="auto"/>
              </w:rPr>
            </w:pPr>
          </w:p>
          <w:p w:rsidR="00A942EE" w:rsidRPr="00BF7D9E" w:rsidRDefault="00A942EE" w:rsidP="00C13BAC">
            <w:pPr>
              <w:spacing w:after="120"/>
            </w:pPr>
            <w:r w:rsidRPr="00BF7D9E">
              <w:t>Due to the selective nature of the fishing method, the likelihood of interactions with listed migratory species is very low. Therefore, the department considers the current operation of the TSF is not likely to adversely affect the conservation status of a listed migratory species or a population of that species.</w:t>
            </w:r>
          </w:p>
        </w:tc>
      </w:tr>
    </w:tbl>
    <w:p w:rsidR="00BF7D9E" w:rsidRPr="00BF7D9E" w:rsidRDefault="00BF7D9E" w:rsidP="00DA6A89">
      <w:pPr>
        <w:rPr>
          <w:highlight w:val="cyan"/>
        </w:rPr>
      </w:pPr>
    </w:p>
    <w:p w:rsidR="00BF7D9E" w:rsidRPr="00BF7D9E" w:rsidRDefault="00BF7D9E">
      <w:pPr>
        <w:spacing w:after="200" w:line="276" w:lineRule="auto"/>
        <w:rPr>
          <w:highlight w:val="cyan"/>
        </w:rPr>
      </w:pPr>
      <w:r w:rsidRPr="00BF7D9E">
        <w:rPr>
          <w:highlight w:val="cyan"/>
        </w:rPr>
        <w:br w:type="page"/>
      </w:r>
    </w:p>
    <w:p w:rsidR="00DA6A89" w:rsidRPr="00BF7D9E" w:rsidRDefault="00DA6A89" w:rsidP="00DA6A89">
      <w:pPr>
        <w:rPr>
          <w:b/>
        </w:rPr>
      </w:pPr>
      <w:proofErr w:type="gramStart"/>
      <w:r w:rsidRPr="00BF7D9E">
        <w:rPr>
          <w:b/>
        </w:rPr>
        <w:lastRenderedPageBreak/>
        <w:t>Part 13</w:t>
      </w:r>
      <w:r w:rsidRPr="00BF7D9E">
        <w:rPr>
          <w:i/>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DA6A89" w:rsidRPr="00BF7D9E" w:rsidTr="003F15C9">
        <w:tc>
          <w:tcPr>
            <w:tcW w:w="7087" w:type="dxa"/>
          </w:tcPr>
          <w:p w:rsidR="00DA6A89" w:rsidRPr="00BF7D9E" w:rsidRDefault="00DA6A89" w:rsidP="003F15C9">
            <w:pPr>
              <w:rPr>
                <w:b/>
              </w:rPr>
            </w:pPr>
            <w:r w:rsidRPr="00BF7D9E">
              <w:rPr>
                <w:b/>
              </w:rPr>
              <w:t>Division 3 Whales and other cetaceans</w:t>
            </w:r>
          </w:p>
          <w:p w:rsidR="00DA6A89" w:rsidRPr="00BF7D9E" w:rsidRDefault="00DA6A89" w:rsidP="003F15C9">
            <w:pPr>
              <w:rPr>
                <w:b/>
              </w:rPr>
            </w:pPr>
            <w:r w:rsidRPr="00BF7D9E">
              <w:rPr>
                <w:b/>
              </w:rPr>
              <w:t>Section 245 Minister may accredit plans or regimes</w:t>
            </w:r>
          </w:p>
        </w:tc>
        <w:tc>
          <w:tcPr>
            <w:tcW w:w="7087" w:type="dxa"/>
          </w:tcPr>
          <w:p w:rsidR="00DA6A89" w:rsidRPr="00BF7D9E" w:rsidRDefault="00DA6A89" w:rsidP="003F15C9">
            <w:pPr>
              <w:rPr>
                <w:b/>
              </w:rPr>
            </w:pPr>
          </w:p>
          <w:p w:rsidR="00DA6A89" w:rsidRPr="00BF7D9E" w:rsidRDefault="00852468" w:rsidP="00852468">
            <w:pPr>
              <w:rPr>
                <w:b/>
              </w:rPr>
            </w:pPr>
            <w:r w:rsidRPr="00BF7D9E">
              <w:rPr>
                <w:b/>
              </w:rPr>
              <w:t>DSEWPaC</w:t>
            </w:r>
            <w:r w:rsidR="00DA6A89" w:rsidRPr="00BF7D9E">
              <w:rPr>
                <w:b/>
              </w:rPr>
              <w:t xml:space="preserve"> assessment of the </w:t>
            </w:r>
            <w:r w:rsidRPr="00BF7D9E">
              <w:rPr>
                <w:b/>
              </w:rPr>
              <w:t>Tasmanian Scallop Fishery (TSF)</w:t>
            </w:r>
          </w:p>
        </w:tc>
      </w:tr>
      <w:tr w:rsidR="00A942EE" w:rsidRPr="00BF7D9E" w:rsidTr="003F15C9">
        <w:tc>
          <w:tcPr>
            <w:tcW w:w="7087" w:type="dxa"/>
          </w:tcPr>
          <w:p w:rsidR="00A942EE" w:rsidRPr="00BF7D9E" w:rsidRDefault="00A942EE" w:rsidP="00A942EE">
            <w:pPr>
              <w:ind w:left="360" w:hanging="360"/>
            </w:pPr>
            <w:r w:rsidRPr="00BF7D9E">
              <w:t>(1)</w:t>
            </w:r>
            <w:r w:rsidRPr="00BF7D9E">
              <w:tab/>
              <w:t>Minister may, by instrument in writing, accredit for the purposes of this Division:</w:t>
            </w:r>
          </w:p>
          <w:p w:rsidR="00A942EE" w:rsidRPr="00BF7D9E" w:rsidRDefault="00A942EE" w:rsidP="00A942EE"/>
          <w:p w:rsidR="00A942EE" w:rsidRPr="00BF7D9E" w:rsidRDefault="00A942EE" w:rsidP="00A942EE">
            <w:pPr>
              <w:numPr>
                <w:ilvl w:val="0"/>
                <w:numId w:val="22"/>
              </w:numPr>
              <w:tabs>
                <w:tab w:val="clear" w:pos="1440"/>
                <w:tab w:val="num" w:pos="1080"/>
              </w:tabs>
              <w:ind w:left="1080"/>
            </w:pPr>
            <w:r w:rsidRPr="00BF7D9E">
              <w:t>a plan of management, or a policy, regime or any other arrangement, for a fishery that is:</w:t>
            </w:r>
          </w:p>
          <w:p w:rsidR="00A942EE" w:rsidRPr="00BF7D9E" w:rsidRDefault="00A942EE" w:rsidP="00A942EE">
            <w:pPr>
              <w:numPr>
                <w:ilvl w:val="1"/>
                <w:numId w:val="22"/>
              </w:numPr>
              <w:tabs>
                <w:tab w:val="clear" w:pos="1800"/>
              </w:tabs>
              <w:ind w:left="1440" w:hanging="360"/>
            </w:pPr>
            <w:r w:rsidRPr="00BF7D9E">
              <w:t>made by a State or self-governing Territory; and</w:t>
            </w:r>
          </w:p>
          <w:p w:rsidR="00A942EE" w:rsidRPr="00BF7D9E" w:rsidRDefault="00A942EE" w:rsidP="00A942EE">
            <w:pPr>
              <w:numPr>
                <w:ilvl w:val="1"/>
                <w:numId w:val="22"/>
              </w:numPr>
              <w:tabs>
                <w:tab w:val="clear" w:pos="1800"/>
              </w:tabs>
              <w:ind w:left="1440" w:hanging="360"/>
            </w:pPr>
            <w:r w:rsidRPr="00BF7D9E">
              <w:t xml:space="preserve">in force under a law of the State or self-governing Territory; </w:t>
            </w:r>
          </w:p>
          <w:p w:rsidR="00A942EE" w:rsidRPr="00BF7D9E" w:rsidRDefault="00A942EE" w:rsidP="00A942EE"/>
          <w:p w:rsidR="00A942EE" w:rsidRPr="00BF7D9E" w:rsidRDefault="00A942EE" w:rsidP="00A942EE"/>
          <w:p w:rsidR="00A942EE" w:rsidRPr="00BF7D9E" w:rsidRDefault="00A942EE" w:rsidP="00A942EE">
            <w:r w:rsidRPr="00BF7D9E">
              <w:t xml:space="preserve">if </w:t>
            </w:r>
            <w:r w:rsidRPr="00BF7D9E">
              <w:rPr>
                <w:b/>
              </w:rPr>
              <w:t>satisfied</w:t>
            </w:r>
            <w:r w:rsidRPr="00BF7D9E">
              <w:t xml:space="preserve"> that:</w:t>
            </w:r>
          </w:p>
          <w:p w:rsidR="00A942EE" w:rsidRPr="00BF7D9E" w:rsidRDefault="00A942EE" w:rsidP="00A942EE">
            <w:pPr>
              <w:numPr>
                <w:ilvl w:val="0"/>
                <w:numId w:val="9"/>
              </w:numPr>
            </w:pPr>
            <w:r w:rsidRPr="00BF7D9E">
              <w:t>the plan, regime or policy requires persons engaged in fishing under the plan, regime or policy to take all reasonable steps to ensure that cetaceans are not killed or injured as a result of the fishing; and</w:t>
            </w:r>
          </w:p>
          <w:p w:rsidR="00A942EE" w:rsidRPr="00BF7D9E" w:rsidRDefault="00A942EE" w:rsidP="00A942EE">
            <w:pPr>
              <w:ind w:left="360"/>
            </w:pPr>
          </w:p>
          <w:p w:rsidR="00A942EE" w:rsidRPr="00BF7D9E" w:rsidRDefault="00A942EE" w:rsidP="00A942EE">
            <w:pPr>
              <w:numPr>
                <w:ilvl w:val="0"/>
                <w:numId w:val="19"/>
              </w:numPr>
              <w:tabs>
                <w:tab w:val="clear" w:pos="1440"/>
                <w:tab w:val="num" w:pos="1080"/>
              </w:tabs>
              <w:ind w:left="1080" w:hanging="720"/>
            </w:pPr>
            <w:proofErr w:type="gramStart"/>
            <w:r w:rsidRPr="00BF7D9E">
              <w:t>the</w:t>
            </w:r>
            <w:proofErr w:type="gramEnd"/>
            <w:r w:rsidRPr="00BF7D9E">
              <w:t xml:space="preserve"> fishery to which the plan, regime or policy relates does not, or is not likely to, adversely affect the conservation status of a species of cetacean or a population of that species.</w:t>
            </w:r>
          </w:p>
          <w:p w:rsidR="00A942EE" w:rsidRPr="00BF7D9E" w:rsidRDefault="00A942EE" w:rsidP="003F15C9"/>
        </w:tc>
        <w:tc>
          <w:tcPr>
            <w:tcW w:w="7087" w:type="dxa"/>
          </w:tcPr>
          <w:p w:rsidR="00A942EE" w:rsidRPr="00BF7D9E" w:rsidRDefault="00A942EE" w:rsidP="00A942EE"/>
          <w:p w:rsidR="00A942EE" w:rsidRPr="00BF7D9E" w:rsidRDefault="00A942EE" w:rsidP="00A942EE"/>
          <w:p w:rsidR="00A942EE" w:rsidRPr="00BF7D9E" w:rsidRDefault="00A942EE" w:rsidP="00A942EE"/>
          <w:p w:rsidR="00A942EE" w:rsidRPr="00BF7D9E" w:rsidRDefault="00A942EE" w:rsidP="00A942EE">
            <w:r w:rsidRPr="00BF7D9E">
              <w:t xml:space="preserve">The TSF will be managed under the </w:t>
            </w:r>
            <w:r w:rsidRPr="00BF7D9E">
              <w:rPr>
                <w:i/>
              </w:rPr>
              <w:t>Fisheries (Scallop) Rules 2010</w:t>
            </w:r>
            <w:r w:rsidRPr="00BF7D9E">
              <w:t xml:space="preserve">, the </w:t>
            </w:r>
            <w:r w:rsidRPr="00BF7D9E">
              <w:rPr>
                <w:i/>
              </w:rPr>
              <w:t>Tasmanian Fisheries (General) Regulations 2000</w:t>
            </w:r>
            <w:r w:rsidRPr="00BF7D9E">
              <w:t xml:space="preserve"> and the </w:t>
            </w:r>
            <w:r w:rsidRPr="00BF7D9E">
              <w:rPr>
                <w:i/>
              </w:rPr>
              <w:t>Tasmanian Living Marine Resources Management Act 1995</w:t>
            </w:r>
            <w:r w:rsidRPr="00BF7D9E">
              <w:t>.</w:t>
            </w:r>
          </w:p>
          <w:p w:rsidR="00A942EE" w:rsidRPr="00BF7D9E" w:rsidRDefault="00A942EE" w:rsidP="00A942EE"/>
          <w:p w:rsidR="00A942EE" w:rsidRPr="00BF7D9E" w:rsidRDefault="00A942EE" w:rsidP="00A942EE"/>
          <w:p w:rsidR="00A942EE" w:rsidRPr="00BF7D9E" w:rsidRDefault="00A942EE" w:rsidP="00A942EE"/>
          <w:p w:rsidR="00A942EE" w:rsidRPr="00BF7D9E" w:rsidRDefault="00A942EE" w:rsidP="00A942EE"/>
          <w:p w:rsidR="00A942EE" w:rsidRPr="00BF7D9E" w:rsidRDefault="00A942EE" w:rsidP="00A942EE"/>
          <w:p w:rsidR="00A942EE" w:rsidRPr="00BF7D9E" w:rsidRDefault="00A942EE" w:rsidP="00A942EE">
            <w:pPr>
              <w:pStyle w:val="Default"/>
              <w:rPr>
                <w:color w:val="auto"/>
              </w:rPr>
            </w:pPr>
            <w:r w:rsidRPr="00BF7D9E">
              <w:rPr>
                <w:color w:val="auto"/>
              </w:rPr>
              <w:t xml:space="preserve">The management regime for the TSF was accredited in January 2005. The department considers that the management regime for the TSF continues to require operators to take all reasonable steps to ensure that whales and cetaceans are not killed or injured as a result of the fishing. </w:t>
            </w:r>
          </w:p>
          <w:p w:rsidR="00A942EE" w:rsidRPr="00BF7D9E" w:rsidRDefault="00A942EE" w:rsidP="00A942EE">
            <w:pPr>
              <w:pStyle w:val="Default"/>
              <w:rPr>
                <w:color w:val="auto"/>
              </w:rPr>
            </w:pPr>
          </w:p>
          <w:p w:rsidR="00A942EE" w:rsidRPr="00BF7D9E" w:rsidRDefault="00A942EE" w:rsidP="00093A7C">
            <w:pPr>
              <w:spacing w:after="120"/>
            </w:pPr>
            <w:r w:rsidRPr="00BF7D9E">
              <w:t xml:space="preserve">Due to the selective nature of the </w:t>
            </w:r>
            <w:r w:rsidR="005710C0">
              <w:t>fishing method</w:t>
            </w:r>
            <w:r w:rsidRPr="00BF7D9E">
              <w:t xml:space="preserve">, the likelihood of interactions with whales and cetaceans </w:t>
            </w:r>
            <w:r w:rsidR="00093A7C">
              <w:t>is</w:t>
            </w:r>
            <w:r w:rsidRPr="00BF7D9E">
              <w:t xml:space="preserve"> very low. Therefore, the department considers th</w:t>
            </w:r>
            <w:r w:rsidR="005710C0">
              <w:t xml:space="preserve">e current operation of the </w:t>
            </w:r>
            <w:r w:rsidRPr="00BF7D9E">
              <w:t>TSF is not likely to adversely affect the conservation status of a species of cetacean or a population of that species.</w:t>
            </w:r>
          </w:p>
        </w:tc>
      </w:tr>
    </w:tbl>
    <w:p w:rsidR="00BF7D9E" w:rsidRPr="00BF7D9E" w:rsidRDefault="00BF7D9E" w:rsidP="00DA6A89">
      <w:pPr>
        <w:rPr>
          <w:b/>
        </w:rPr>
      </w:pPr>
    </w:p>
    <w:p w:rsidR="00BF7D9E" w:rsidRPr="00BF7D9E" w:rsidRDefault="00BF7D9E">
      <w:pPr>
        <w:spacing w:after="200" w:line="276" w:lineRule="auto"/>
        <w:rPr>
          <w:b/>
        </w:rPr>
      </w:pPr>
      <w:r w:rsidRPr="00BF7D9E">
        <w:rPr>
          <w:b/>
        </w:rPr>
        <w:br w:type="page"/>
      </w:r>
    </w:p>
    <w:p w:rsidR="00DA6A89" w:rsidRPr="00BF7D9E" w:rsidRDefault="00DA6A89" w:rsidP="00DA6A89">
      <w:pPr>
        <w:rPr>
          <w:b/>
        </w:rPr>
      </w:pPr>
      <w:proofErr w:type="gramStart"/>
      <w:r w:rsidRPr="00BF7D9E">
        <w:rPr>
          <w:b/>
        </w:rPr>
        <w:lastRenderedPageBreak/>
        <w:t>Part 13</w:t>
      </w:r>
      <w:r w:rsidRPr="00BF7D9E">
        <w:rPr>
          <w:i/>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DA6A89" w:rsidRPr="00BF7D9E" w:rsidTr="003F15C9">
        <w:tc>
          <w:tcPr>
            <w:tcW w:w="7087" w:type="dxa"/>
          </w:tcPr>
          <w:p w:rsidR="00DA6A89" w:rsidRPr="00BF7D9E" w:rsidRDefault="00DA6A89" w:rsidP="003F15C9">
            <w:pPr>
              <w:rPr>
                <w:b/>
              </w:rPr>
            </w:pPr>
            <w:r w:rsidRPr="00BF7D9E">
              <w:rPr>
                <w:b/>
              </w:rPr>
              <w:t>Division 4 Listed marine species</w:t>
            </w:r>
          </w:p>
          <w:p w:rsidR="00DA6A89" w:rsidRPr="00BF7D9E" w:rsidRDefault="00DA6A89" w:rsidP="003F15C9">
            <w:pPr>
              <w:rPr>
                <w:b/>
              </w:rPr>
            </w:pPr>
            <w:r w:rsidRPr="00BF7D9E">
              <w:rPr>
                <w:b/>
              </w:rPr>
              <w:t>Section 265 Minister may accredit plans or regimes</w:t>
            </w:r>
          </w:p>
        </w:tc>
        <w:tc>
          <w:tcPr>
            <w:tcW w:w="7087" w:type="dxa"/>
          </w:tcPr>
          <w:p w:rsidR="00DA6A89" w:rsidRPr="00BF7D9E" w:rsidRDefault="00DA6A89" w:rsidP="003F15C9">
            <w:pPr>
              <w:rPr>
                <w:b/>
              </w:rPr>
            </w:pPr>
          </w:p>
          <w:p w:rsidR="00DA6A89" w:rsidRPr="00BF7D9E" w:rsidRDefault="00512A85" w:rsidP="00512A85">
            <w:pPr>
              <w:rPr>
                <w:b/>
              </w:rPr>
            </w:pPr>
            <w:r w:rsidRPr="00BF7D9E">
              <w:rPr>
                <w:b/>
              </w:rPr>
              <w:t>DSEWPaC</w:t>
            </w:r>
            <w:r w:rsidR="00DA6A89" w:rsidRPr="00BF7D9E">
              <w:rPr>
                <w:b/>
              </w:rPr>
              <w:t xml:space="preserve"> assessment of the </w:t>
            </w:r>
            <w:r w:rsidRPr="00BF7D9E">
              <w:rPr>
                <w:b/>
              </w:rPr>
              <w:t>Tasmanian Scallop Fishery (TSF)</w:t>
            </w:r>
          </w:p>
        </w:tc>
      </w:tr>
      <w:tr w:rsidR="005611A9" w:rsidRPr="00BF7D9E" w:rsidTr="003F15C9">
        <w:tc>
          <w:tcPr>
            <w:tcW w:w="7087" w:type="dxa"/>
          </w:tcPr>
          <w:p w:rsidR="005611A9" w:rsidRPr="00BF7D9E" w:rsidRDefault="005611A9" w:rsidP="004B7518">
            <w:pPr>
              <w:ind w:left="360" w:hanging="360"/>
            </w:pPr>
            <w:r w:rsidRPr="00BF7D9E">
              <w:t>(1)</w:t>
            </w:r>
            <w:r w:rsidRPr="00BF7D9E">
              <w:tab/>
              <w:t>Minister may, by instrument in writing, accredit for the purposes of this Division:</w:t>
            </w:r>
          </w:p>
          <w:p w:rsidR="005611A9" w:rsidRPr="00BF7D9E" w:rsidRDefault="005611A9" w:rsidP="004B7518">
            <w:pPr>
              <w:ind w:left="360" w:hanging="360"/>
            </w:pPr>
          </w:p>
          <w:p w:rsidR="005611A9" w:rsidRPr="00BF7D9E" w:rsidRDefault="005611A9" w:rsidP="004B7518">
            <w:pPr>
              <w:numPr>
                <w:ilvl w:val="0"/>
                <w:numId w:val="22"/>
              </w:numPr>
              <w:tabs>
                <w:tab w:val="clear" w:pos="1440"/>
                <w:tab w:val="num" w:pos="1080"/>
              </w:tabs>
              <w:ind w:left="1080"/>
            </w:pPr>
            <w:r w:rsidRPr="00BF7D9E">
              <w:t>a plan of management, or a policy, regime or any other arrangement, for a fishery that is:</w:t>
            </w:r>
          </w:p>
          <w:p w:rsidR="005611A9" w:rsidRPr="00BF7D9E" w:rsidRDefault="005611A9" w:rsidP="004B7518">
            <w:pPr>
              <w:numPr>
                <w:ilvl w:val="1"/>
                <w:numId w:val="22"/>
              </w:numPr>
              <w:tabs>
                <w:tab w:val="left" w:pos="1080"/>
              </w:tabs>
            </w:pPr>
            <w:r w:rsidRPr="00BF7D9E">
              <w:t>made by a State or self-governing Territory; and</w:t>
            </w:r>
          </w:p>
          <w:p w:rsidR="005611A9" w:rsidRPr="00BF7D9E" w:rsidRDefault="005611A9" w:rsidP="004B7518">
            <w:pPr>
              <w:numPr>
                <w:ilvl w:val="1"/>
                <w:numId w:val="22"/>
              </w:numPr>
              <w:tabs>
                <w:tab w:val="left" w:pos="1080"/>
              </w:tabs>
            </w:pPr>
            <w:r w:rsidRPr="00BF7D9E">
              <w:t xml:space="preserve">in force under a law of the State or self-governing Territory; </w:t>
            </w:r>
          </w:p>
          <w:p w:rsidR="005611A9" w:rsidRPr="00BF7D9E" w:rsidRDefault="005611A9" w:rsidP="004B7518">
            <w:pPr>
              <w:ind w:left="1080" w:hanging="720"/>
            </w:pPr>
          </w:p>
          <w:p w:rsidR="005611A9" w:rsidRPr="00BF7D9E" w:rsidRDefault="005611A9" w:rsidP="004B7518">
            <w:r w:rsidRPr="00BF7D9E">
              <w:t xml:space="preserve">if </w:t>
            </w:r>
            <w:r w:rsidRPr="00BF7D9E">
              <w:rPr>
                <w:b/>
              </w:rPr>
              <w:t>satisfied</w:t>
            </w:r>
            <w:r w:rsidRPr="00BF7D9E">
              <w:t xml:space="preserve"> that:</w:t>
            </w:r>
          </w:p>
          <w:p w:rsidR="005611A9" w:rsidRPr="00BF7D9E" w:rsidRDefault="005611A9" w:rsidP="004B7518">
            <w:pPr>
              <w:numPr>
                <w:ilvl w:val="0"/>
                <w:numId w:val="20"/>
              </w:numPr>
              <w:tabs>
                <w:tab w:val="clear" w:pos="720"/>
                <w:tab w:val="num" w:pos="1080"/>
              </w:tabs>
              <w:ind w:left="1080" w:hanging="720"/>
            </w:pPr>
            <w:r w:rsidRPr="00BF7D9E">
              <w:t>the plan, regime or policy requires persons engaged in fishing under the plan, regime or policy to take all reasonable steps to ensure that members of listed marine species are not killed or injured as a result of the fishing; and</w:t>
            </w:r>
          </w:p>
          <w:p w:rsidR="005611A9" w:rsidRPr="00BF7D9E" w:rsidRDefault="005611A9" w:rsidP="004B7518"/>
          <w:p w:rsidR="005611A9" w:rsidRPr="00BF7D9E" w:rsidRDefault="005611A9" w:rsidP="004B7518">
            <w:pPr>
              <w:numPr>
                <w:ilvl w:val="0"/>
                <w:numId w:val="21"/>
              </w:numPr>
            </w:pPr>
            <w:proofErr w:type="gramStart"/>
            <w:r w:rsidRPr="00BF7D9E">
              <w:t>the</w:t>
            </w:r>
            <w:proofErr w:type="gramEnd"/>
            <w:r w:rsidRPr="00BF7D9E">
              <w:t xml:space="preserve"> fishery to which the plan, regime or policy relates does not, or is not likely to, adversely affect the conservation status of a listed marine species or a population of that species.</w:t>
            </w:r>
          </w:p>
          <w:p w:rsidR="005611A9" w:rsidRPr="00BF7D9E" w:rsidRDefault="005611A9" w:rsidP="003F15C9"/>
        </w:tc>
        <w:tc>
          <w:tcPr>
            <w:tcW w:w="7087" w:type="dxa"/>
          </w:tcPr>
          <w:p w:rsidR="005611A9" w:rsidRPr="00BF7D9E" w:rsidRDefault="005611A9" w:rsidP="004B7518"/>
          <w:p w:rsidR="005611A9" w:rsidRPr="00BF7D9E" w:rsidRDefault="005611A9" w:rsidP="004B7518"/>
          <w:p w:rsidR="005611A9" w:rsidRPr="00BF7D9E" w:rsidRDefault="005611A9" w:rsidP="004B7518"/>
          <w:p w:rsidR="005611A9" w:rsidRPr="00BF7D9E" w:rsidRDefault="005611A9" w:rsidP="004B7518">
            <w:r w:rsidRPr="00BF7D9E">
              <w:t xml:space="preserve">The TSF will be managed under the </w:t>
            </w:r>
            <w:r w:rsidRPr="00BF7D9E">
              <w:rPr>
                <w:i/>
              </w:rPr>
              <w:t>Fisheries (Scallop) Rules 2010</w:t>
            </w:r>
            <w:r w:rsidRPr="00BF7D9E">
              <w:t xml:space="preserve">, the </w:t>
            </w:r>
            <w:r w:rsidRPr="00BF7D9E">
              <w:rPr>
                <w:i/>
              </w:rPr>
              <w:t>Tasmanian Fisheries (General) Regulations 2000</w:t>
            </w:r>
            <w:r w:rsidRPr="00BF7D9E">
              <w:t xml:space="preserve"> and the </w:t>
            </w:r>
            <w:r w:rsidRPr="00BF7D9E">
              <w:rPr>
                <w:i/>
              </w:rPr>
              <w:t>Tasmanian Living Marine Resources Management Act 1995</w:t>
            </w:r>
            <w:r w:rsidRPr="00BF7D9E">
              <w:t>.</w:t>
            </w:r>
          </w:p>
          <w:p w:rsidR="005611A9" w:rsidRPr="00BF7D9E" w:rsidRDefault="005611A9" w:rsidP="004B7518"/>
          <w:p w:rsidR="005611A9" w:rsidRPr="00BF7D9E" w:rsidRDefault="005611A9" w:rsidP="004B7518"/>
          <w:p w:rsidR="005611A9" w:rsidRPr="00BF7D9E" w:rsidRDefault="005611A9" w:rsidP="004B7518">
            <w:pPr>
              <w:pStyle w:val="Default"/>
              <w:rPr>
                <w:color w:val="auto"/>
                <w:sz w:val="23"/>
                <w:szCs w:val="23"/>
              </w:rPr>
            </w:pPr>
          </w:p>
          <w:p w:rsidR="005611A9" w:rsidRPr="00BF7D9E" w:rsidRDefault="005611A9" w:rsidP="004B7518">
            <w:pPr>
              <w:pStyle w:val="Default"/>
              <w:rPr>
                <w:color w:val="auto"/>
                <w:sz w:val="23"/>
                <w:szCs w:val="23"/>
              </w:rPr>
            </w:pPr>
          </w:p>
          <w:p w:rsidR="005611A9" w:rsidRPr="00BF7D9E" w:rsidRDefault="005611A9" w:rsidP="004B7518">
            <w:pPr>
              <w:pStyle w:val="Default"/>
              <w:rPr>
                <w:color w:val="auto"/>
              </w:rPr>
            </w:pPr>
            <w:r w:rsidRPr="00BF7D9E">
              <w:rPr>
                <w:color w:val="auto"/>
              </w:rPr>
              <w:t xml:space="preserve">The management regime for the TSF was accredited in January 2005. The department considers that the management regime for the TSF continues to require operators to take all reasonable steps to ensure that listed marine species are not killed or injured as a result of the fishing. </w:t>
            </w:r>
          </w:p>
          <w:p w:rsidR="005611A9" w:rsidRPr="00BF7D9E" w:rsidRDefault="005611A9" w:rsidP="004B7518">
            <w:pPr>
              <w:pStyle w:val="Default"/>
              <w:rPr>
                <w:color w:val="auto"/>
              </w:rPr>
            </w:pPr>
          </w:p>
          <w:p w:rsidR="005611A9" w:rsidRPr="00BF7D9E" w:rsidRDefault="005611A9" w:rsidP="004B7518"/>
          <w:p w:rsidR="005611A9" w:rsidRPr="00BF7D9E" w:rsidRDefault="005611A9" w:rsidP="00093A7C">
            <w:pPr>
              <w:spacing w:after="120"/>
            </w:pPr>
            <w:r w:rsidRPr="00BF7D9E">
              <w:t>Due to the selective nature of the fishing method, the likelihood of interactions with listed marine species is very low. Therefore, the department considers th</w:t>
            </w:r>
            <w:r w:rsidR="005710C0">
              <w:t xml:space="preserve">e current operation of the </w:t>
            </w:r>
            <w:r w:rsidRPr="00BF7D9E">
              <w:t>TSF is not likely to adversely affect the conservation status of a listed marine species or a population of that species.</w:t>
            </w:r>
          </w:p>
        </w:tc>
      </w:tr>
    </w:tbl>
    <w:p w:rsidR="00BF7D9E" w:rsidRPr="00BF7D9E" w:rsidRDefault="00BF7D9E">
      <w:pPr>
        <w:spacing w:after="200" w:line="276" w:lineRule="auto"/>
        <w:rPr>
          <w:highlight w:val="cyan"/>
        </w:rPr>
      </w:pPr>
      <w:r w:rsidRPr="00BF7D9E">
        <w:rPr>
          <w:highlight w:val="cyan"/>
        </w:rPr>
        <w:br w:type="page"/>
      </w:r>
    </w:p>
    <w:p w:rsidR="00DA6A89" w:rsidRPr="00BF7D9E" w:rsidRDefault="00DA6A89" w:rsidP="00DA6A89">
      <w:pPr>
        <w:rPr>
          <w:b/>
        </w:rPr>
      </w:pPr>
      <w:proofErr w:type="gramStart"/>
      <w:r w:rsidRPr="00BF7D9E">
        <w:rPr>
          <w:b/>
        </w:rPr>
        <w:lastRenderedPageBreak/>
        <w:t>Part 13</w:t>
      </w:r>
      <w:r w:rsidRPr="00BF7D9E">
        <w:rPr>
          <w:i/>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166"/>
      </w:tblGrid>
      <w:tr w:rsidR="00DA6A89" w:rsidRPr="00BF7D9E" w:rsidTr="003F15C9">
        <w:tc>
          <w:tcPr>
            <w:tcW w:w="7166" w:type="dxa"/>
          </w:tcPr>
          <w:p w:rsidR="00DA6A89" w:rsidRPr="00BF7D9E" w:rsidRDefault="00DA6A89" w:rsidP="003F15C9">
            <w:pPr>
              <w:rPr>
                <w:b/>
              </w:rPr>
            </w:pPr>
            <w:r w:rsidRPr="00BF7D9E">
              <w:rPr>
                <w:b/>
              </w:rPr>
              <w:t>Section 303AA Conditions relating to accreditation of plans, regimes and policies</w:t>
            </w:r>
          </w:p>
        </w:tc>
        <w:tc>
          <w:tcPr>
            <w:tcW w:w="7166" w:type="dxa"/>
          </w:tcPr>
          <w:p w:rsidR="00DA6A89" w:rsidRPr="00BF7D9E" w:rsidRDefault="004035D4" w:rsidP="004035D4">
            <w:r w:rsidRPr="00BF7D9E">
              <w:rPr>
                <w:b/>
              </w:rPr>
              <w:t>DSEWPaC</w:t>
            </w:r>
            <w:r w:rsidR="00DA6A89" w:rsidRPr="00BF7D9E">
              <w:rPr>
                <w:b/>
              </w:rPr>
              <w:t xml:space="preserve"> assessment of </w:t>
            </w:r>
            <w:r w:rsidRPr="00BF7D9E">
              <w:rPr>
                <w:b/>
              </w:rPr>
              <w:t>Tasmanian Scallop Fishery (TSF)</w:t>
            </w:r>
          </w:p>
        </w:tc>
      </w:tr>
      <w:tr w:rsidR="005611A9" w:rsidRPr="00BF7D9E" w:rsidTr="003F15C9">
        <w:tc>
          <w:tcPr>
            <w:tcW w:w="7166" w:type="dxa"/>
            <w:tcMar>
              <w:top w:w="57" w:type="dxa"/>
              <w:bottom w:w="57" w:type="dxa"/>
            </w:tcMar>
          </w:tcPr>
          <w:p w:rsidR="005611A9" w:rsidRPr="00BF7D9E" w:rsidRDefault="005611A9" w:rsidP="003F15C9">
            <w:pPr>
              <w:ind w:left="540" w:hanging="540"/>
            </w:pPr>
            <w:r w:rsidRPr="00BF7D9E">
              <w:t>(1)</w:t>
            </w:r>
            <w:r w:rsidRPr="00BF7D9E">
              <w:tab/>
              <w:t>This section applies to an accreditation of a plan, regime or policy under section 208A, 222A, 245 or 265.</w:t>
            </w:r>
          </w:p>
        </w:tc>
        <w:tc>
          <w:tcPr>
            <w:tcW w:w="7166" w:type="dxa"/>
            <w:tcMar>
              <w:top w:w="57" w:type="dxa"/>
              <w:bottom w:w="57" w:type="dxa"/>
            </w:tcMar>
          </w:tcPr>
          <w:p w:rsidR="005611A9" w:rsidRPr="00BF7D9E" w:rsidRDefault="005611A9" w:rsidP="007105C2">
            <w:pPr>
              <w:spacing w:after="120"/>
            </w:pPr>
            <w:r w:rsidRPr="00BF7D9E">
              <w:t>DSEWPaC</w:t>
            </w:r>
            <w:r w:rsidRPr="00BF7D9E" w:rsidDel="00A5307A">
              <w:t xml:space="preserve"> </w:t>
            </w:r>
            <w:r w:rsidRPr="00BF7D9E">
              <w:t>recommends that the TSF</w:t>
            </w:r>
            <w:r w:rsidRPr="00BF7D9E">
              <w:rPr>
                <w:b/>
              </w:rPr>
              <w:t xml:space="preserve"> </w:t>
            </w:r>
            <w:r w:rsidRPr="00BF7D9E">
              <w:t>be accredited under sections 208A, 222A, 245 and 265</w:t>
            </w:r>
          </w:p>
        </w:tc>
      </w:tr>
      <w:tr w:rsidR="005611A9" w:rsidRPr="00BF7D9E" w:rsidTr="003F15C9">
        <w:tc>
          <w:tcPr>
            <w:tcW w:w="7166" w:type="dxa"/>
            <w:tcMar>
              <w:top w:w="57" w:type="dxa"/>
              <w:bottom w:w="57" w:type="dxa"/>
            </w:tcMar>
          </w:tcPr>
          <w:p w:rsidR="005611A9" w:rsidRPr="00BF7D9E" w:rsidRDefault="005611A9" w:rsidP="004B7518">
            <w:pPr>
              <w:ind w:left="540" w:hanging="540"/>
            </w:pPr>
            <w:r w:rsidRPr="00BF7D9E">
              <w:t>(2)</w:t>
            </w:r>
            <w:r w:rsidRPr="00BF7D9E">
              <w:tab/>
              <w:t>The Minister may accredit a plan, regime or policy under that section even though he or she considers that the plan, regime or policy should be accredited only:</w:t>
            </w:r>
          </w:p>
          <w:p w:rsidR="005611A9" w:rsidRPr="00BF7D9E" w:rsidRDefault="005611A9" w:rsidP="004B7518">
            <w:pPr>
              <w:numPr>
                <w:ilvl w:val="0"/>
                <w:numId w:val="24"/>
              </w:numPr>
              <w:tabs>
                <w:tab w:val="clear" w:pos="360"/>
              </w:tabs>
              <w:ind w:left="540" w:firstLine="360"/>
            </w:pPr>
            <w:r w:rsidRPr="00BF7D9E">
              <w:t>during a particular period; or</w:t>
            </w:r>
          </w:p>
          <w:p w:rsidR="005611A9" w:rsidRPr="00BF7D9E" w:rsidRDefault="005611A9" w:rsidP="004B7518">
            <w:pPr>
              <w:numPr>
                <w:ilvl w:val="0"/>
                <w:numId w:val="24"/>
              </w:numPr>
              <w:tabs>
                <w:tab w:val="clear" w:pos="360"/>
              </w:tabs>
              <w:ind w:left="540" w:firstLine="360"/>
            </w:pPr>
            <w:r w:rsidRPr="00BF7D9E">
              <w:t>while certain circumstances exist; or</w:t>
            </w:r>
          </w:p>
          <w:p w:rsidR="005611A9" w:rsidRPr="00BF7D9E" w:rsidRDefault="005611A9" w:rsidP="004B7518">
            <w:pPr>
              <w:numPr>
                <w:ilvl w:val="0"/>
                <w:numId w:val="24"/>
              </w:numPr>
              <w:tabs>
                <w:tab w:val="clear" w:pos="360"/>
              </w:tabs>
              <w:ind w:left="540" w:firstLine="360"/>
            </w:pPr>
            <w:proofErr w:type="gramStart"/>
            <w:r w:rsidRPr="00BF7D9E">
              <w:t>while</w:t>
            </w:r>
            <w:proofErr w:type="gramEnd"/>
            <w:r w:rsidRPr="00BF7D9E">
              <w:t xml:space="preserve"> a certain condition is complied with.</w:t>
            </w:r>
          </w:p>
          <w:p w:rsidR="005611A9" w:rsidRPr="00BF7D9E" w:rsidRDefault="005611A9" w:rsidP="007105C2">
            <w:pPr>
              <w:spacing w:after="120"/>
              <w:ind w:left="547"/>
            </w:pPr>
            <w:r w:rsidRPr="00BF7D9E">
              <w:t>In such a case, the instrument of accreditation is to specify the period, circumstances or condition.</w:t>
            </w:r>
          </w:p>
        </w:tc>
        <w:tc>
          <w:tcPr>
            <w:tcW w:w="7166" w:type="dxa"/>
            <w:tcMar>
              <w:top w:w="57" w:type="dxa"/>
              <w:bottom w:w="57" w:type="dxa"/>
            </w:tcMar>
          </w:tcPr>
          <w:p w:rsidR="005611A9" w:rsidRPr="00BF7D9E" w:rsidRDefault="005611A9" w:rsidP="003F15C9">
            <w:r w:rsidRPr="00BF7D9E">
              <w:rPr>
                <w:rFonts w:ascii="Times New (W1)" w:hAnsi="Times New (W1)"/>
              </w:rPr>
              <w:t xml:space="preserve">No condition has been imposed on </w:t>
            </w:r>
            <w:r w:rsidRPr="00BF7D9E">
              <w:t>the TSF</w:t>
            </w:r>
            <w:r w:rsidRPr="00BF7D9E">
              <w:rPr>
                <w:b/>
              </w:rPr>
              <w:t xml:space="preserve"> </w:t>
            </w:r>
            <w:r w:rsidRPr="00BF7D9E">
              <w:rPr>
                <w:rFonts w:ascii="Times New (W1)" w:hAnsi="Times New (W1)"/>
              </w:rPr>
              <w:t>under Part 13</w:t>
            </w:r>
          </w:p>
        </w:tc>
      </w:tr>
      <w:tr w:rsidR="005611A9" w:rsidRPr="00BF7D9E" w:rsidTr="003F15C9">
        <w:tc>
          <w:tcPr>
            <w:tcW w:w="7166" w:type="dxa"/>
            <w:tcMar>
              <w:top w:w="57" w:type="dxa"/>
              <w:bottom w:w="57" w:type="dxa"/>
            </w:tcMar>
          </w:tcPr>
          <w:p w:rsidR="005611A9" w:rsidRPr="00BF7D9E" w:rsidRDefault="005611A9" w:rsidP="007105C2">
            <w:pPr>
              <w:spacing w:after="120"/>
              <w:ind w:left="360" w:hanging="360"/>
            </w:pPr>
            <w:r w:rsidRPr="00BF7D9E">
              <w:t>(7)</w:t>
            </w:r>
            <w:r w:rsidRPr="00BF7D9E">
              <w:tab/>
              <w:t>The Minister must, in writing, revoke an accreditation if he or she is satisfied that a condition of the accreditation has been contravened.</w:t>
            </w:r>
          </w:p>
        </w:tc>
        <w:tc>
          <w:tcPr>
            <w:tcW w:w="7166" w:type="dxa"/>
            <w:tcMar>
              <w:top w:w="57" w:type="dxa"/>
              <w:bottom w:w="57" w:type="dxa"/>
            </w:tcMar>
          </w:tcPr>
          <w:p w:rsidR="005611A9" w:rsidRPr="00BF7D9E" w:rsidRDefault="005611A9" w:rsidP="003F15C9"/>
        </w:tc>
      </w:tr>
    </w:tbl>
    <w:p w:rsidR="00E8116D" w:rsidRPr="00BF7D9E" w:rsidRDefault="00DA6A89" w:rsidP="00DA6A89">
      <w:pPr>
        <w:rPr>
          <w:b/>
        </w:rPr>
      </w:pPr>
      <w:r w:rsidRPr="00BF7D9E">
        <w:rPr>
          <w:b/>
        </w:rPr>
        <w:br w:type="page"/>
      </w:r>
    </w:p>
    <w:p w:rsidR="00E8116D" w:rsidRPr="00BF7D9E" w:rsidRDefault="00E8116D" w:rsidP="00E8116D">
      <w:pPr>
        <w:rPr>
          <w:b/>
        </w:rPr>
      </w:pPr>
    </w:p>
    <w:p w:rsidR="00BF7D9E" w:rsidRPr="00BF7D9E" w:rsidRDefault="00BF7D9E" w:rsidP="00E8116D">
      <w:pPr>
        <w:rPr>
          <w:b/>
        </w:rPr>
      </w:pPr>
    </w:p>
    <w:p w:rsidR="00BF7D9E" w:rsidRPr="00BF7D9E" w:rsidRDefault="00BF7D9E" w:rsidP="00E8116D">
      <w:pPr>
        <w:rPr>
          <w:b/>
        </w:rPr>
      </w:pPr>
    </w:p>
    <w:p w:rsidR="00BF7D9E" w:rsidRPr="00BF7D9E" w:rsidRDefault="00BF7D9E" w:rsidP="00E8116D">
      <w:pPr>
        <w:rPr>
          <w:b/>
        </w:rPr>
      </w:pPr>
    </w:p>
    <w:p w:rsidR="00BF7D9E" w:rsidRPr="00BF7D9E" w:rsidRDefault="00BF7D9E" w:rsidP="00E8116D">
      <w:pPr>
        <w:rPr>
          <w:b/>
        </w:rPr>
      </w:pPr>
    </w:p>
    <w:p w:rsidR="00E8116D" w:rsidRPr="00BF7D9E" w:rsidRDefault="00E8116D" w:rsidP="00E8116D">
      <w:pPr>
        <w:rPr>
          <w:b/>
        </w:rPr>
      </w:pPr>
      <w:r w:rsidRPr="00BF7D9E">
        <w:rPr>
          <w:b/>
        </w:rPr>
        <w:t>Part 13A</w:t>
      </w:r>
    </w:p>
    <w:p w:rsidR="00E8116D" w:rsidRPr="00BF7D9E" w:rsidRDefault="00E8116D" w:rsidP="00E8116D">
      <w:pPr>
        <w:rPr>
          <w:b/>
        </w:rPr>
      </w:pPr>
    </w:p>
    <w:tbl>
      <w:tblPr>
        <w:tblW w:w="14283" w:type="dxa"/>
        <w:tblLook w:val="01E0"/>
      </w:tblPr>
      <w:tblGrid>
        <w:gridCol w:w="14283"/>
      </w:tblGrid>
      <w:tr w:rsidR="00E8116D" w:rsidRPr="00BF7D9E" w:rsidTr="000A4469">
        <w:tc>
          <w:tcPr>
            <w:tcW w:w="14283" w:type="dxa"/>
          </w:tcPr>
          <w:p w:rsidR="00E8116D" w:rsidRPr="00BF7D9E" w:rsidRDefault="00E8116D" w:rsidP="00E8116D">
            <w:pPr>
              <w:spacing w:before="240" w:after="360"/>
              <w:rPr>
                <w:noProof/>
              </w:rPr>
            </w:pPr>
            <w:r w:rsidRPr="00BF7D9E">
              <w:rPr>
                <w:b/>
                <w:bCs/>
                <w:noProof/>
              </w:rPr>
              <w:t>Section 303BA Objects of Part 13A</w:t>
            </w:r>
          </w:p>
        </w:tc>
      </w:tr>
      <w:tr w:rsidR="00E8116D" w:rsidRPr="00BF7D9E" w:rsidTr="000A4469">
        <w:tc>
          <w:tcPr>
            <w:tcW w:w="14283" w:type="dxa"/>
          </w:tcPr>
          <w:p w:rsidR="00E8116D" w:rsidRPr="00BF7D9E" w:rsidRDefault="00E8116D" w:rsidP="00E8116D">
            <w:pPr>
              <w:numPr>
                <w:ilvl w:val="0"/>
                <w:numId w:val="44"/>
              </w:numPr>
              <w:tabs>
                <w:tab w:val="num" w:pos="360"/>
              </w:tabs>
              <w:spacing w:before="240" w:after="360"/>
              <w:ind w:hanging="720"/>
              <w:rPr>
                <w:noProof/>
              </w:rPr>
            </w:pPr>
            <w:r w:rsidRPr="00BF7D9E">
              <w:rPr>
                <w:noProof/>
              </w:rPr>
              <w:t>The objects of this Part are as follows:</w:t>
            </w:r>
          </w:p>
          <w:p w:rsidR="00E8116D" w:rsidRPr="00BF7D9E" w:rsidRDefault="00E8116D" w:rsidP="00E8116D">
            <w:pPr>
              <w:numPr>
                <w:ilvl w:val="0"/>
                <w:numId w:val="45"/>
              </w:numPr>
              <w:tabs>
                <w:tab w:val="left" w:pos="360"/>
                <w:tab w:val="num" w:pos="851"/>
              </w:tabs>
              <w:spacing w:before="240" w:after="360"/>
              <w:ind w:left="851" w:hanging="494"/>
              <w:rPr>
                <w:noProof/>
              </w:rPr>
            </w:pPr>
            <w:r w:rsidRPr="00BF7D9E">
              <w:rPr>
                <w:noProof/>
              </w:rPr>
              <w:t>to ensure that Australia complies with its obligations under CITES</w:t>
            </w:r>
            <w:r w:rsidRPr="00BF7D9E">
              <w:rPr>
                <w:noProof/>
                <w:vertAlign w:val="superscript"/>
              </w:rPr>
              <w:footnoteReference w:id="3"/>
            </w:r>
            <w:r w:rsidRPr="00BF7D9E">
              <w:rPr>
                <w:noProof/>
              </w:rPr>
              <w:t xml:space="preserve"> and the Biodiversity Convention;</w:t>
            </w:r>
          </w:p>
          <w:p w:rsidR="00E8116D" w:rsidRPr="00BF7D9E" w:rsidRDefault="00E8116D" w:rsidP="00E8116D">
            <w:pPr>
              <w:numPr>
                <w:ilvl w:val="0"/>
                <w:numId w:val="45"/>
              </w:numPr>
              <w:tabs>
                <w:tab w:val="left" w:pos="360"/>
                <w:tab w:val="num" w:pos="851"/>
              </w:tabs>
              <w:spacing w:before="240" w:after="360"/>
              <w:ind w:left="851" w:hanging="494"/>
              <w:rPr>
                <w:noProof/>
              </w:rPr>
            </w:pPr>
            <w:r w:rsidRPr="00BF7D9E">
              <w:rPr>
                <w:noProof/>
              </w:rPr>
              <w:t>to protect wildlife that may be adversely affected by trade;</w:t>
            </w:r>
          </w:p>
          <w:p w:rsidR="00E8116D" w:rsidRPr="00BF7D9E" w:rsidRDefault="00E8116D" w:rsidP="00E8116D">
            <w:pPr>
              <w:numPr>
                <w:ilvl w:val="0"/>
                <w:numId w:val="45"/>
              </w:numPr>
              <w:tabs>
                <w:tab w:val="left" w:pos="360"/>
                <w:tab w:val="num" w:pos="851"/>
              </w:tabs>
              <w:spacing w:before="240" w:after="360"/>
              <w:ind w:left="851" w:hanging="494"/>
              <w:rPr>
                <w:noProof/>
              </w:rPr>
            </w:pPr>
            <w:r w:rsidRPr="00BF7D9E">
              <w:rPr>
                <w:noProof/>
              </w:rPr>
              <w:t>to promote the conservation of biodiversity in Australia and other countries;</w:t>
            </w:r>
          </w:p>
          <w:p w:rsidR="00E8116D" w:rsidRPr="00BF7D9E" w:rsidRDefault="00E8116D" w:rsidP="00E8116D">
            <w:pPr>
              <w:numPr>
                <w:ilvl w:val="0"/>
                <w:numId w:val="45"/>
              </w:numPr>
              <w:tabs>
                <w:tab w:val="left" w:pos="360"/>
                <w:tab w:val="num" w:pos="851"/>
              </w:tabs>
              <w:spacing w:before="240" w:after="360"/>
              <w:ind w:left="851" w:hanging="494"/>
              <w:rPr>
                <w:noProof/>
              </w:rPr>
            </w:pPr>
            <w:r w:rsidRPr="00BF7D9E">
              <w:rPr>
                <w:noProof/>
              </w:rPr>
              <w:t>to ensure that any commercial utilisation of Australian native wildlife for the purposes of export is managed in an ecologically sustainable way;</w:t>
            </w:r>
          </w:p>
          <w:p w:rsidR="00E8116D" w:rsidRPr="00BF7D9E" w:rsidRDefault="00E8116D" w:rsidP="00E8116D">
            <w:pPr>
              <w:numPr>
                <w:ilvl w:val="0"/>
                <w:numId w:val="45"/>
              </w:numPr>
              <w:tabs>
                <w:tab w:val="left" w:pos="360"/>
                <w:tab w:val="num" w:pos="851"/>
              </w:tabs>
              <w:spacing w:before="240" w:after="360"/>
              <w:ind w:left="851" w:hanging="494"/>
              <w:rPr>
                <w:noProof/>
              </w:rPr>
            </w:pPr>
            <w:r w:rsidRPr="00BF7D9E">
              <w:rPr>
                <w:noProof/>
              </w:rPr>
              <w:t>to promote the humane treatment of wildlife;</w:t>
            </w:r>
          </w:p>
          <w:p w:rsidR="00E8116D" w:rsidRPr="00BF7D9E" w:rsidRDefault="00E8116D" w:rsidP="00E8116D">
            <w:pPr>
              <w:numPr>
                <w:ilvl w:val="0"/>
                <w:numId w:val="45"/>
              </w:numPr>
              <w:tabs>
                <w:tab w:val="left" w:pos="360"/>
                <w:tab w:val="num" w:pos="851"/>
              </w:tabs>
              <w:spacing w:before="240" w:after="360"/>
              <w:ind w:left="851" w:hanging="494"/>
              <w:rPr>
                <w:noProof/>
              </w:rPr>
            </w:pPr>
            <w:r w:rsidRPr="00BF7D9E">
              <w:rPr>
                <w:noProof/>
              </w:rPr>
              <w:t>to ensure ethical conduct during any research associated with the utilisation of wildlife; and</w:t>
            </w:r>
          </w:p>
          <w:p w:rsidR="00E8116D" w:rsidRPr="00BF7D9E" w:rsidRDefault="00E8116D" w:rsidP="00E8116D">
            <w:pPr>
              <w:numPr>
                <w:ilvl w:val="0"/>
                <w:numId w:val="46"/>
              </w:numPr>
              <w:tabs>
                <w:tab w:val="left" w:pos="360"/>
                <w:tab w:val="num" w:pos="851"/>
              </w:tabs>
              <w:spacing w:before="240" w:after="360"/>
              <w:ind w:left="851" w:hanging="494"/>
              <w:rPr>
                <w:noProof/>
              </w:rPr>
            </w:pPr>
            <w:r w:rsidRPr="00BF7D9E">
              <w:rPr>
                <w:noProof/>
              </w:rPr>
              <w:t>to ensure the precautionary principle is taken into account in making decisions relating to the utilisation of wildlife.</w:t>
            </w:r>
          </w:p>
        </w:tc>
      </w:tr>
    </w:tbl>
    <w:p w:rsidR="00E8116D" w:rsidRPr="00BF7D9E" w:rsidRDefault="00E8116D" w:rsidP="00E8116D">
      <w:pPr>
        <w:rPr>
          <w:b/>
        </w:rPr>
      </w:pPr>
      <w:r w:rsidRPr="00BF7D9E">
        <w:rPr>
          <w: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DA6A89" w:rsidRPr="00BF7D9E" w:rsidTr="003F15C9">
        <w:tc>
          <w:tcPr>
            <w:tcW w:w="7087" w:type="dxa"/>
          </w:tcPr>
          <w:p w:rsidR="00DA6A89" w:rsidRPr="00BF7D9E" w:rsidRDefault="00DA6A89" w:rsidP="003F15C9">
            <w:pPr>
              <w:rPr>
                <w:b/>
              </w:rPr>
            </w:pPr>
            <w:r w:rsidRPr="00BF7D9E">
              <w:rPr>
                <w:b/>
              </w:rPr>
              <w:lastRenderedPageBreak/>
              <w:t>Section 303DC Minister may amend list</w:t>
            </w:r>
          </w:p>
        </w:tc>
        <w:tc>
          <w:tcPr>
            <w:tcW w:w="7087" w:type="dxa"/>
          </w:tcPr>
          <w:p w:rsidR="00DA6A89" w:rsidRPr="00BF7D9E" w:rsidRDefault="00372632" w:rsidP="00372632">
            <w:pPr>
              <w:rPr>
                <w:b/>
              </w:rPr>
            </w:pPr>
            <w:r w:rsidRPr="00BF7D9E">
              <w:rPr>
                <w:b/>
              </w:rPr>
              <w:t>DSEWPaC</w:t>
            </w:r>
            <w:r w:rsidR="00DA6A89" w:rsidRPr="00BF7D9E">
              <w:rPr>
                <w:b/>
              </w:rPr>
              <w:t xml:space="preserve"> assessment of the </w:t>
            </w:r>
            <w:r w:rsidRPr="00BF7D9E">
              <w:rPr>
                <w:b/>
              </w:rPr>
              <w:t>Tasmanian Scallop Fishery (TSF)</w:t>
            </w:r>
          </w:p>
        </w:tc>
      </w:tr>
      <w:tr w:rsidR="003C2499" w:rsidRPr="00BF7D9E" w:rsidTr="003F15C9">
        <w:tc>
          <w:tcPr>
            <w:tcW w:w="7087" w:type="dxa"/>
            <w:tcMar>
              <w:top w:w="57" w:type="dxa"/>
              <w:bottom w:w="57" w:type="dxa"/>
            </w:tcMar>
          </w:tcPr>
          <w:p w:rsidR="003C2499" w:rsidRPr="00BF7D9E" w:rsidRDefault="003C2499" w:rsidP="004B7518">
            <w:pPr>
              <w:ind w:left="360" w:hanging="360"/>
            </w:pPr>
            <w:r w:rsidRPr="00BF7D9E">
              <w:t>(1)</w:t>
            </w:r>
            <w:r w:rsidRPr="00BF7D9E">
              <w:tab/>
              <w:t>Minister may, by instrument published in the Gazette, amend the list referred to in section 303DB (list of exempt native specimens) by:</w:t>
            </w:r>
          </w:p>
          <w:p w:rsidR="003C2499" w:rsidRPr="00BF7D9E" w:rsidRDefault="003C2499" w:rsidP="004B7518">
            <w:pPr>
              <w:numPr>
                <w:ilvl w:val="0"/>
                <w:numId w:val="11"/>
              </w:numPr>
              <w:tabs>
                <w:tab w:val="clear" w:pos="1080"/>
                <w:tab w:val="num" w:pos="900"/>
              </w:tabs>
              <w:ind w:left="900" w:hanging="540"/>
            </w:pPr>
            <w:r w:rsidRPr="00BF7D9E">
              <w:t xml:space="preserve">including items in the list; </w:t>
            </w:r>
          </w:p>
          <w:p w:rsidR="003C2499" w:rsidRPr="00BF7D9E" w:rsidRDefault="003C2499" w:rsidP="004B7518">
            <w:pPr>
              <w:numPr>
                <w:ilvl w:val="0"/>
                <w:numId w:val="11"/>
              </w:numPr>
              <w:tabs>
                <w:tab w:val="clear" w:pos="1080"/>
                <w:tab w:val="num" w:pos="900"/>
              </w:tabs>
              <w:ind w:left="900" w:hanging="540"/>
            </w:pPr>
            <w:r w:rsidRPr="00BF7D9E">
              <w:t>deleting items from the list; or</w:t>
            </w:r>
          </w:p>
          <w:p w:rsidR="003C2499" w:rsidRPr="00BF7D9E" w:rsidRDefault="003C2499" w:rsidP="004B7518">
            <w:pPr>
              <w:numPr>
                <w:ilvl w:val="0"/>
                <w:numId w:val="11"/>
              </w:numPr>
              <w:tabs>
                <w:tab w:val="clear" w:pos="1080"/>
                <w:tab w:val="num" w:pos="900"/>
              </w:tabs>
              <w:ind w:left="900" w:hanging="540"/>
            </w:pPr>
            <w:r w:rsidRPr="00BF7D9E">
              <w:t>imposing a condition or restriction to which the inclusion of a specimen in the list is subject; or</w:t>
            </w:r>
          </w:p>
          <w:p w:rsidR="003C2499" w:rsidRPr="00BF7D9E" w:rsidRDefault="003C2499" w:rsidP="004B7518">
            <w:pPr>
              <w:numPr>
                <w:ilvl w:val="0"/>
                <w:numId w:val="11"/>
              </w:numPr>
              <w:tabs>
                <w:tab w:val="clear" w:pos="1080"/>
                <w:tab w:val="num" w:pos="900"/>
              </w:tabs>
              <w:ind w:left="900" w:hanging="540"/>
            </w:pPr>
            <w:r w:rsidRPr="00BF7D9E">
              <w:t>varying of revoking a condition or restriction to which the inclusion of a specimen in the list is subject; or</w:t>
            </w:r>
          </w:p>
          <w:p w:rsidR="003C2499" w:rsidRPr="00BF7D9E" w:rsidRDefault="003C2499" w:rsidP="0019557C">
            <w:pPr>
              <w:numPr>
                <w:ilvl w:val="0"/>
                <w:numId w:val="11"/>
              </w:numPr>
              <w:tabs>
                <w:tab w:val="clear" w:pos="1080"/>
                <w:tab w:val="num" w:pos="900"/>
              </w:tabs>
              <w:spacing w:after="120"/>
              <w:ind w:left="907" w:hanging="547"/>
            </w:pPr>
            <w:proofErr w:type="gramStart"/>
            <w:r w:rsidRPr="00BF7D9E">
              <w:t>correcting</w:t>
            </w:r>
            <w:proofErr w:type="gramEnd"/>
            <w:r w:rsidRPr="00BF7D9E">
              <w:t xml:space="preserve"> an inaccuracy or updating the name of a species.</w:t>
            </w:r>
          </w:p>
        </w:tc>
        <w:tc>
          <w:tcPr>
            <w:tcW w:w="7087" w:type="dxa"/>
            <w:tcMar>
              <w:top w:w="57" w:type="dxa"/>
              <w:bottom w:w="57" w:type="dxa"/>
            </w:tcMar>
          </w:tcPr>
          <w:p w:rsidR="003C2499" w:rsidRPr="00BF7D9E" w:rsidRDefault="003C2499" w:rsidP="004B7518">
            <w:pPr>
              <w:pStyle w:val="NormalWeb"/>
              <w:spacing w:before="0" w:beforeAutospacing="0" w:after="0" w:afterAutospacing="0"/>
              <w:rPr>
                <w:rFonts w:ascii="Times New Roman" w:eastAsia="Times New Roman" w:hAnsi="Times New Roman" w:cs="Times New Roman"/>
                <w:lang w:val="en-AU" w:eastAsia="en-AU"/>
              </w:rPr>
            </w:pPr>
          </w:p>
        </w:tc>
      </w:tr>
      <w:tr w:rsidR="003C2499" w:rsidRPr="00BF7D9E" w:rsidTr="003F15C9">
        <w:tc>
          <w:tcPr>
            <w:tcW w:w="7087" w:type="dxa"/>
          </w:tcPr>
          <w:p w:rsidR="003C2499" w:rsidRPr="00BF7D9E" w:rsidRDefault="003C2499" w:rsidP="004B7518">
            <w:pPr>
              <w:ind w:left="360" w:hanging="360"/>
            </w:pPr>
            <w:r w:rsidRPr="00BF7D9E">
              <w:t>(3)</w:t>
            </w:r>
            <w:r w:rsidRPr="00BF7D9E">
              <w:tab/>
              <w:t>Before amending the list referred to in section 303DB (list of exempt native specimens), the Minister:</w:t>
            </w:r>
          </w:p>
          <w:p w:rsidR="003C2499" w:rsidRPr="00BF7D9E" w:rsidRDefault="003C2499" w:rsidP="004B7518">
            <w:pPr>
              <w:numPr>
                <w:ilvl w:val="0"/>
                <w:numId w:val="7"/>
              </w:numPr>
            </w:pPr>
            <w:r w:rsidRPr="00BF7D9E">
              <w:t>must consult such other Minister or Ministers as the Minister considers appropriate; and</w:t>
            </w:r>
          </w:p>
          <w:p w:rsidR="003C2499" w:rsidRPr="00BF7D9E" w:rsidRDefault="003C2499" w:rsidP="004B7518">
            <w:pPr>
              <w:numPr>
                <w:ilvl w:val="0"/>
                <w:numId w:val="7"/>
              </w:numPr>
            </w:pPr>
            <w:r w:rsidRPr="00BF7D9E">
              <w:t>must consult such other Minister or Ministers of each State and self-governing Territory as the Minster considers appropriate; and</w:t>
            </w:r>
          </w:p>
          <w:p w:rsidR="003C2499" w:rsidRPr="00BF7D9E" w:rsidRDefault="003C2499" w:rsidP="00AC57A7">
            <w:pPr>
              <w:numPr>
                <w:ilvl w:val="0"/>
                <w:numId w:val="7"/>
              </w:numPr>
              <w:spacing w:after="120"/>
            </w:pPr>
            <w:proofErr w:type="gramStart"/>
            <w:r w:rsidRPr="00BF7D9E">
              <w:t>may</w:t>
            </w:r>
            <w:proofErr w:type="gramEnd"/>
            <w:r w:rsidRPr="00BF7D9E">
              <w:t xml:space="preserve"> consult such other persons and organisations as the </w:t>
            </w:r>
            <w:r w:rsidR="00AC57A7">
              <w:t>Minister considers appropriate.</w:t>
            </w:r>
          </w:p>
        </w:tc>
        <w:tc>
          <w:tcPr>
            <w:tcW w:w="7087" w:type="dxa"/>
          </w:tcPr>
          <w:p w:rsidR="003C2499" w:rsidRPr="00BF7D9E" w:rsidRDefault="003C2499" w:rsidP="004B7518">
            <w:pPr>
              <w:rPr>
                <w:iCs/>
              </w:rPr>
            </w:pPr>
            <w:r w:rsidRPr="00BF7D9E">
              <w:rPr>
                <w:iCs/>
              </w:rPr>
              <w:t>The public comment period on the TSF submission, sought comment on the submission for the TSF and provided sufficient opportunity for consultation with other persons and organisations.</w:t>
            </w:r>
          </w:p>
          <w:p w:rsidR="003C2499" w:rsidRPr="00BF7D9E" w:rsidRDefault="003C2499" w:rsidP="004B7518">
            <w:pPr>
              <w:rPr>
                <w:iCs/>
              </w:rPr>
            </w:pPr>
          </w:p>
          <w:p w:rsidR="003C2499" w:rsidRPr="00BF7D9E" w:rsidRDefault="003C2499" w:rsidP="004B7518">
            <w:r w:rsidRPr="00BF7D9E">
              <w:rPr>
                <w:iCs/>
              </w:rPr>
              <w:t xml:space="preserve">A letter to the Hon Bryan Green MP advises </w:t>
            </w:r>
            <w:r w:rsidRPr="00BF7D9E">
              <w:rPr>
                <w:bCs/>
                <w:iCs/>
              </w:rPr>
              <w:t>him</w:t>
            </w:r>
            <w:r w:rsidRPr="00BF7D9E">
              <w:rPr>
                <w:iCs/>
              </w:rPr>
              <w:t xml:space="preserve"> of the intention to include product derived from the fishery in the list of exempt native specimens.</w:t>
            </w:r>
          </w:p>
        </w:tc>
      </w:tr>
      <w:tr w:rsidR="003C2499" w:rsidRPr="00BF7D9E" w:rsidTr="003F15C9">
        <w:tc>
          <w:tcPr>
            <w:tcW w:w="7087" w:type="dxa"/>
          </w:tcPr>
          <w:p w:rsidR="003C2499" w:rsidRPr="00BF7D9E" w:rsidRDefault="003C2499" w:rsidP="004B7518">
            <w:pPr>
              <w:spacing w:before="120" w:after="120"/>
              <w:ind w:left="360" w:hanging="360"/>
            </w:pPr>
            <w:r w:rsidRPr="00BF7D9E">
              <w:t>(5)</w:t>
            </w:r>
            <w:r w:rsidRPr="00BF7D9E">
              <w:tab/>
              <w:t>A copy of an instrument made under section 303DC is to be made available for inspection on the Internet.</w:t>
            </w:r>
          </w:p>
        </w:tc>
        <w:tc>
          <w:tcPr>
            <w:tcW w:w="7087" w:type="dxa"/>
          </w:tcPr>
          <w:p w:rsidR="003C2499" w:rsidRPr="00BF7D9E" w:rsidRDefault="003C2499" w:rsidP="004B7518">
            <w:pPr>
              <w:spacing w:before="120" w:after="120"/>
            </w:pPr>
            <w:r w:rsidRPr="00BF7D9E">
              <w:t>The instrument for the TSF made under section 303DC will be gazetted and made available on the department’s</w:t>
            </w:r>
            <w:r w:rsidRPr="00BF7D9E" w:rsidDel="006A28B7">
              <w:t xml:space="preserve"> </w:t>
            </w:r>
            <w:r w:rsidRPr="00BF7D9E">
              <w:t>website.</w:t>
            </w:r>
          </w:p>
        </w:tc>
      </w:tr>
    </w:tbl>
    <w:p w:rsidR="00372632" w:rsidRPr="00BF7D9E" w:rsidRDefault="00372632">
      <w:r w:rsidRPr="00BF7D9E">
        <w:br w:type="page"/>
      </w:r>
    </w:p>
    <w:p w:rsidR="00DA6A89" w:rsidRPr="00BF7D9E" w:rsidRDefault="00DA6A89" w:rsidP="00DA6A89">
      <w:pPr>
        <w:rPr>
          <w:highlight w:val="yellow"/>
        </w:rPr>
      </w:pPr>
    </w:p>
    <w:p w:rsidR="00DA6A89" w:rsidRPr="00BF7D9E" w:rsidRDefault="00DA6A89" w:rsidP="00DA6A89">
      <w:pPr>
        <w:rPr>
          <w:b/>
        </w:rPr>
      </w:pPr>
      <w:r w:rsidRPr="00BF7D9E">
        <w:rPr>
          <w:b/>
        </w:rPr>
        <w:t>Part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DA6A89" w:rsidRPr="00BF7D9E" w:rsidTr="003F15C9">
        <w:tc>
          <w:tcPr>
            <w:tcW w:w="7087" w:type="dxa"/>
          </w:tcPr>
          <w:p w:rsidR="00DA6A89" w:rsidRPr="00BF7D9E" w:rsidRDefault="00DA6A89" w:rsidP="003F15C9">
            <w:pPr>
              <w:rPr>
                <w:b/>
              </w:rPr>
            </w:pPr>
            <w:r w:rsidRPr="00BF7D9E">
              <w:rPr>
                <w:b/>
              </w:rPr>
              <w:t>Section 391 Minister must consider precautionary principle in making decisions</w:t>
            </w:r>
          </w:p>
        </w:tc>
        <w:tc>
          <w:tcPr>
            <w:tcW w:w="7087" w:type="dxa"/>
          </w:tcPr>
          <w:p w:rsidR="00DA6A89" w:rsidRPr="00BF7D9E" w:rsidRDefault="00372632" w:rsidP="00372632">
            <w:pPr>
              <w:rPr>
                <w:b/>
                <w:iCs/>
              </w:rPr>
            </w:pPr>
            <w:r w:rsidRPr="00BF7D9E">
              <w:rPr>
                <w:b/>
                <w:iCs/>
              </w:rPr>
              <w:t>DSEWPaC</w:t>
            </w:r>
            <w:r w:rsidR="00DA6A89" w:rsidRPr="00BF7D9E">
              <w:rPr>
                <w:b/>
                <w:iCs/>
              </w:rPr>
              <w:t xml:space="preserve"> assessment of the </w:t>
            </w:r>
            <w:r w:rsidRPr="00BF7D9E">
              <w:rPr>
                <w:b/>
              </w:rPr>
              <w:t>Tasmanian Scallop Fishery (TSF)</w:t>
            </w:r>
          </w:p>
        </w:tc>
      </w:tr>
      <w:tr w:rsidR="005611A9" w:rsidRPr="00BF7D9E" w:rsidTr="003F15C9">
        <w:tc>
          <w:tcPr>
            <w:tcW w:w="7087" w:type="dxa"/>
            <w:tcMar>
              <w:top w:w="57" w:type="dxa"/>
              <w:bottom w:w="57" w:type="dxa"/>
            </w:tcMar>
          </w:tcPr>
          <w:p w:rsidR="005611A9" w:rsidRPr="00BF7D9E" w:rsidRDefault="005611A9" w:rsidP="00CD6B7A">
            <w:pPr>
              <w:spacing w:after="120"/>
              <w:ind w:left="360" w:hanging="360"/>
            </w:pPr>
            <w:r w:rsidRPr="00BF7D9E">
              <w:rPr>
                <w:szCs w:val="20"/>
              </w:rPr>
              <w:t>(1) The Minister must take account of the precautionary principle in making a decision under section 303DC and/or section 303FN, to the extent he or she can do so consistently with the other provisions of this Act.</w:t>
            </w:r>
          </w:p>
        </w:tc>
        <w:tc>
          <w:tcPr>
            <w:tcW w:w="7087" w:type="dxa"/>
            <w:tcMar>
              <w:top w:w="57" w:type="dxa"/>
              <w:bottom w:w="57" w:type="dxa"/>
            </w:tcMar>
          </w:tcPr>
          <w:p w:rsidR="005611A9" w:rsidRPr="00BF7D9E" w:rsidRDefault="005611A9" w:rsidP="00CC613F">
            <w:pPr>
              <w:pStyle w:val="BodyText2"/>
              <w:rPr>
                <w:iCs/>
              </w:rPr>
            </w:pPr>
            <w:r w:rsidRPr="00BF7D9E">
              <w:rPr>
                <w:i w:val="0"/>
                <w:lang w:val="en-AU"/>
              </w:rPr>
              <w:t xml:space="preserve">The precautionary principle has been considered </w:t>
            </w:r>
            <w:r w:rsidR="00CC613F">
              <w:rPr>
                <w:i w:val="0"/>
                <w:lang w:val="en-AU"/>
              </w:rPr>
              <w:t xml:space="preserve">by the department </w:t>
            </w:r>
            <w:r w:rsidRPr="00BF7D9E">
              <w:rPr>
                <w:i w:val="0"/>
                <w:lang w:val="en-AU"/>
              </w:rPr>
              <w:t xml:space="preserve">when making </w:t>
            </w:r>
            <w:r w:rsidR="00CC613F">
              <w:rPr>
                <w:i w:val="0"/>
                <w:lang w:val="en-AU"/>
              </w:rPr>
              <w:t xml:space="preserve">it recommendation </w:t>
            </w:r>
            <w:r w:rsidRPr="00BF7D9E">
              <w:rPr>
                <w:i w:val="0"/>
                <w:lang w:val="en-AU"/>
              </w:rPr>
              <w:t>to</w:t>
            </w:r>
            <w:r w:rsidR="00CC613F">
              <w:rPr>
                <w:i w:val="0"/>
                <w:lang w:val="en-AU"/>
              </w:rPr>
              <w:t xml:space="preserve"> the delegate to</w:t>
            </w:r>
            <w:r w:rsidRPr="00BF7D9E">
              <w:rPr>
                <w:i w:val="0"/>
                <w:lang w:val="en-AU"/>
              </w:rPr>
              <w:t xml:space="preserve"> include specimens in the list of exempt native specimens.</w:t>
            </w:r>
          </w:p>
        </w:tc>
      </w:tr>
      <w:tr w:rsidR="005611A9" w:rsidRPr="00BF7D9E" w:rsidTr="003F15C9">
        <w:tc>
          <w:tcPr>
            <w:tcW w:w="7087" w:type="dxa"/>
            <w:tcMar>
              <w:top w:w="57" w:type="dxa"/>
              <w:bottom w:w="57" w:type="dxa"/>
            </w:tcMar>
          </w:tcPr>
          <w:p w:rsidR="005611A9" w:rsidRPr="00BF7D9E" w:rsidRDefault="005611A9" w:rsidP="00CD6B7A">
            <w:pPr>
              <w:spacing w:after="120"/>
              <w:ind w:left="360" w:hanging="360"/>
            </w:pPr>
            <w:r w:rsidRPr="00BF7D9E">
              <w:rPr>
                <w:szCs w:val="20"/>
              </w:rPr>
              <w:t>(2) The precautionary principle is that lack of full scientific certainty should not be used as a reason for postponing a measure to prevent degradation of the environment where there are threats of serious or irreversible environmental damage.</w:t>
            </w:r>
          </w:p>
        </w:tc>
        <w:tc>
          <w:tcPr>
            <w:tcW w:w="7087" w:type="dxa"/>
            <w:tcMar>
              <w:top w:w="57" w:type="dxa"/>
              <w:bottom w:w="57" w:type="dxa"/>
            </w:tcMar>
          </w:tcPr>
          <w:p w:rsidR="005611A9" w:rsidRPr="00BF7D9E" w:rsidRDefault="005611A9" w:rsidP="004B7518"/>
        </w:tc>
      </w:tr>
    </w:tbl>
    <w:p w:rsidR="00DA6A89" w:rsidRPr="00BF7D9E" w:rsidRDefault="00DA6A89" w:rsidP="00C46AA8">
      <w:pPr>
        <w:tabs>
          <w:tab w:val="left" w:pos="360"/>
        </w:tabs>
        <w:ind w:left="1080"/>
        <w:sectPr w:rsidR="00DA6A89" w:rsidRPr="00BF7D9E">
          <w:pgSz w:w="16838" w:h="11906" w:orient="landscape"/>
          <w:pgMar w:top="899" w:right="1361" w:bottom="899" w:left="1361" w:header="709" w:footer="528" w:gutter="0"/>
          <w:cols w:space="708"/>
          <w:docGrid w:linePitch="360"/>
        </w:sectPr>
      </w:pPr>
      <w:r w:rsidRPr="00BF7D9E">
        <w:t>.</w:t>
      </w:r>
    </w:p>
    <w:p w:rsidR="00DA6A89" w:rsidRPr="00BF7D9E" w:rsidRDefault="00DA6A89" w:rsidP="00DA6A89">
      <w:pPr>
        <w:tabs>
          <w:tab w:val="left" w:pos="360"/>
        </w:tabs>
      </w:pPr>
    </w:p>
    <w:p w:rsidR="00DA6A89" w:rsidRPr="00BF7D9E" w:rsidRDefault="00C46AA8" w:rsidP="00DA6A89">
      <w:pPr>
        <w:pStyle w:val="Heading1"/>
        <w:spacing w:before="0" w:after="0"/>
        <w:rPr>
          <w:rFonts w:ascii="Times New Roman" w:hAnsi="Times New Roman" w:cs="Times New Roman"/>
          <w:sz w:val="24"/>
          <w:szCs w:val="24"/>
        </w:rPr>
      </w:pPr>
      <w:bookmarkStart w:id="4" w:name="_Toc291514158"/>
      <w:r w:rsidRPr="00BF7D9E">
        <w:rPr>
          <w:rFonts w:ascii="Times New Roman" w:hAnsi="Times New Roman" w:cs="Times New Roman"/>
          <w:sz w:val="24"/>
          <w:szCs w:val="24"/>
        </w:rPr>
        <w:t>The Department of Sustainability, Environment, Water, Population and Communities’ final recommendations to the</w:t>
      </w:r>
      <w:r w:rsidR="00DA6A89" w:rsidRPr="00BF7D9E">
        <w:rPr>
          <w:rFonts w:ascii="Times New Roman" w:hAnsi="Times New Roman" w:cs="Times New Roman"/>
          <w:sz w:val="24"/>
          <w:szCs w:val="24"/>
        </w:rPr>
        <w:t xml:space="preserve"> </w:t>
      </w:r>
      <w:r w:rsidR="00C239BD" w:rsidRPr="00BF7D9E">
        <w:rPr>
          <w:rFonts w:ascii="Times New Roman" w:hAnsi="Times New Roman" w:cs="Times New Roman"/>
          <w:sz w:val="24"/>
          <w:szCs w:val="24"/>
        </w:rPr>
        <w:t xml:space="preserve">Department of Primary Industries, Parks, Water and Environment </w:t>
      </w:r>
      <w:r w:rsidR="00DA6A89" w:rsidRPr="00BF7D9E">
        <w:rPr>
          <w:rFonts w:ascii="Times New Roman" w:hAnsi="Times New Roman" w:cs="Times New Roman"/>
          <w:sz w:val="24"/>
          <w:szCs w:val="24"/>
        </w:rPr>
        <w:t xml:space="preserve">for the </w:t>
      </w:r>
      <w:bookmarkEnd w:id="4"/>
      <w:r w:rsidR="00C239BD" w:rsidRPr="00BF7D9E">
        <w:rPr>
          <w:rFonts w:ascii="Times New Roman" w:hAnsi="Times New Roman" w:cs="Times New Roman"/>
          <w:sz w:val="24"/>
          <w:szCs w:val="24"/>
        </w:rPr>
        <w:t>Tasmanian</w:t>
      </w:r>
      <w:r w:rsidRPr="00BF7D9E">
        <w:rPr>
          <w:rFonts w:ascii="Times New Roman" w:hAnsi="Times New Roman" w:cs="Times New Roman"/>
          <w:sz w:val="24"/>
          <w:szCs w:val="24"/>
        </w:rPr>
        <w:t> </w:t>
      </w:r>
      <w:r w:rsidR="00C239BD" w:rsidRPr="00BF7D9E">
        <w:rPr>
          <w:rFonts w:ascii="Times New Roman" w:hAnsi="Times New Roman" w:cs="Times New Roman"/>
          <w:sz w:val="24"/>
          <w:szCs w:val="24"/>
        </w:rPr>
        <w:t>Scallop Fishery</w:t>
      </w:r>
    </w:p>
    <w:p w:rsidR="00DA6A89" w:rsidRPr="00BF7D9E" w:rsidRDefault="00DA6A89" w:rsidP="00DA6A89">
      <w:pPr>
        <w:tabs>
          <w:tab w:val="left" w:pos="360"/>
        </w:tabs>
        <w:rPr>
          <w:highlight w:val="cyan"/>
        </w:rPr>
      </w:pPr>
    </w:p>
    <w:p w:rsidR="006804FA" w:rsidRPr="00BF7D9E" w:rsidRDefault="006804FA" w:rsidP="006804FA">
      <w:pPr>
        <w:tabs>
          <w:tab w:val="left" w:pos="360"/>
        </w:tabs>
        <w:rPr>
          <w:noProof/>
        </w:rPr>
      </w:pPr>
      <w:r w:rsidRPr="00BF7D9E">
        <w:rPr>
          <w:noProof/>
        </w:rPr>
        <w:t>The material submitted by DPIPWE indicates that the Tasmanian Scallop Fishery (T</w:t>
      </w:r>
      <w:r w:rsidR="00E0635A" w:rsidRPr="00BF7D9E">
        <w:rPr>
          <w:noProof/>
        </w:rPr>
        <w:t>S</w:t>
      </w:r>
      <w:r w:rsidRPr="00BF7D9E">
        <w:rPr>
          <w:noProof/>
        </w:rPr>
        <w:t xml:space="preserve">F) operates in accordance with the Australian Government </w:t>
      </w:r>
      <w:r w:rsidRPr="00BF7D9E">
        <w:rPr>
          <w:i/>
          <w:noProof/>
        </w:rPr>
        <w:t>Guidelines for the Ecologically Sustainable Management of Fisheries -2</w:t>
      </w:r>
      <w:r w:rsidRPr="00BF7D9E">
        <w:rPr>
          <w:i/>
          <w:noProof/>
          <w:vertAlign w:val="superscript"/>
        </w:rPr>
        <w:t>nd</w:t>
      </w:r>
      <w:r w:rsidRPr="00BF7D9E">
        <w:rPr>
          <w:i/>
          <w:noProof/>
        </w:rPr>
        <w:t> Edition</w:t>
      </w:r>
      <w:r w:rsidRPr="00BF7D9E">
        <w:rPr>
          <w:noProof/>
        </w:rPr>
        <w:t>.</w:t>
      </w:r>
    </w:p>
    <w:p w:rsidR="006804FA" w:rsidRPr="00BF7D9E" w:rsidRDefault="006804FA" w:rsidP="006804FA">
      <w:pPr>
        <w:adjustRightInd w:val="0"/>
        <w:rPr>
          <w:noProof/>
        </w:rPr>
      </w:pPr>
    </w:p>
    <w:p w:rsidR="006804FA" w:rsidRPr="00BF7D9E" w:rsidRDefault="006804FA" w:rsidP="006804FA">
      <w:pPr>
        <w:autoSpaceDE w:val="0"/>
        <w:autoSpaceDN w:val="0"/>
        <w:adjustRightInd w:val="0"/>
        <w:rPr>
          <w:rFonts w:eastAsiaTheme="minorHAnsi"/>
          <w:lang w:eastAsia="en-US"/>
        </w:rPr>
      </w:pPr>
      <w:r w:rsidRPr="00BF7D9E">
        <w:t xml:space="preserve">Management measures in the TSF include input and output controls including: </w:t>
      </w:r>
    </w:p>
    <w:p w:rsidR="006804FA" w:rsidRPr="00BF7D9E" w:rsidRDefault="006804FA" w:rsidP="006804FA">
      <w:pPr>
        <w:tabs>
          <w:tab w:val="left" w:pos="360"/>
        </w:tabs>
      </w:pPr>
      <w:r w:rsidRPr="00BF7D9E">
        <w:rPr>
          <w:rFonts w:eastAsiaTheme="minorHAnsi"/>
          <w:lang w:eastAsia="en-US"/>
        </w:rPr>
        <w:t>Total Allowable Commercial Catch</w:t>
      </w:r>
      <w:r w:rsidR="00CC613F">
        <w:rPr>
          <w:rFonts w:eastAsiaTheme="minorHAnsi"/>
          <w:lang w:eastAsia="en-US"/>
        </w:rPr>
        <w:t xml:space="preserve"> limits</w:t>
      </w:r>
      <w:r w:rsidRPr="00BF7D9E">
        <w:rPr>
          <w:rFonts w:eastAsiaTheme="minorHAnsi"/>
          <w:lang w:eastAsia="en-US"/>
        </w:rPr>
        <w:t>; limited entry (fishers must also hold a scallop entitlement) and a minimum unit holding to operate; minimum size limits;</w:t>
      </w:r>
      <w:r w:rsidR="001034DA">
        <w:rPr>
          <w:rFonts w:eastAsiaTheme="minorHAnsi"/>
          <w:lang w:eastAsia="en-US"/>
        </w:rPr>
        <w:t xml:space="preserve"> </w:t>
      </w:r>
      <w:r w:rsidRPr="00BF7D9E">
        <w:rPr>
          <w:rFonts w:eastAsiaTheme="minorHAnsi"/>
          <w:lang w:eastAsia="en-US"/>
        </w:rPr>
        <w:t>spatial management regime, where most of the fishery area is closed and only certain defined areas opened if criteria met; seasonal closure – fishing only allowed when scallops have reached optimum condition and to maximise opportunity for successful recruitment; limits on number, dimensions and structure of dredges; and possession limits.</w:t>
      </w:r>
    </w:p>
    <w:p w:rsidR="006804FA" w:rsidRPr="00BF7D9E" w:rsidRDefault="006804FA" w:rsidP="006804FA">
      <w:pPr>
        <w:tabs>
          <w:tab w:val="left" w:pos="360"/>
        </w:tabs>
        <w:rPr>
          <w:noProof/>
        </w:rPr>
      </w:pPr>
    </w:p>
    <w:p w:rsidR="006804FA" w:rsidRPr="00BF7D9E" w:rsidRDefault="006804FA" w:rsidP="006804FA">
      <w:pPr>
        <w:adjustRightInd w:val="0"/>
      </w:pPr>
      <w:r w:rsidRPr="00BF7D9E">
        <w:t xml:space="preserve">Given the management arrangements in place within the TSF, </w:t>
      </w:r>
      <w:r w:rsidR="00E4061B">
        <w:t xml:space="preserve">the department </w:t>
      </w:r>
      <w:r w:rsidRPr="00BF7D9E">
        <w:t>consider</w:t>
      </w:r>
      <w:r w:rsidR="00CC613F">
        <w:t>s</w:t>
      </w:r>
      <w:r w:rsidRPr="00BF7D9E">
        <w:t xml:space="preserve"> that it continues to be unlikely that fishing operations conducted in accordance with the current management arrangements will adversely affect the conservation status of protected species, or affect the survival and recovery of listed threatened species. </w:t>
      </w:r>
      <w:r w:rsidR="00E4061B">
        <w:t xml:space="preserve">The department also </w:t>
      </w:r>
      <w:r w:rsidRPr="00BF7D9E">
        <w:t>consider</w:t>
      </w:r>
      <w:r w:rsidR="00CC613F">
        <w:t>s</w:t>
      </w:r>
      <w:r w:rsidRPr="00BF7D9E">
        <w:t xml:space="preserve"> that under the current management arrangements operators are required to take all reasonable steps to avoid the killing or injuring of protected species. </w:t>
      </w:r>
    </w:p>
    <w:p w:rsidR="006804FA" w:rsidRPr="00BF7D9E" w:rsidRDefault="006804FA" w:rsidP="006804FA">
      <w:pPr>
        <w:adjustRightInd w:val="0"/>
        <w:rPr>
          <w:rFonts w:ascii="Arial" w:hAnsi="Arial" w:cs="Arial"/>
        </w:rPr>
      </w:pPr>
    </w:p>
    <w:p w:rsidR="006804FA" w:rsidRPr="00BF7D9E" w:rsidRDefault="00E4061B" w:rsidP="006804FA">
      <w:pPr>
        <w:rPr>
          <w:noProof/>
        </w:rPr>
      </w:pPr>
      <w:r>
        <w:rPr>
          <w:noProof/>
        </w:rPr>
        <w:t>The department</w:t>
      </w:r>
      <w:r w:rsidR="006804FA" w:rsidRPr="00BF7D9E">
        <w:rPr>
          <w:noProof/>
        </w:rPr>
        <w:t xml:space="preserve"> consider</w:t>
      </w:r>
      <w:r w:rsidR="00CC613F">
        <w:rPr>
          <w:noProof/>
        </w:rPr>
        <w:t>s</w:t>
      </w:r>
      <w:r w:rsidR="006804FA" w:rsidRPr="00BF7D9E">
        <w:rPr>
          <w:noProof/>
        </w:rPr>
        <w:t xml:space="preserve"> that the range of management control</w:t>
      </w:r>
      <w:r>
        <w:rPr>
          <w:noProof/>
        </w:rPr>
        <w:t>s</w:t>
      </w:r>
      <w:r w:rsidR="006804FA" w:rsidRPr="00BF7D9E">
        <w:rPr>
          <w:noProof/>
        </w:rPr>
        <w:t xml:space="preserve"> is sufficient to ensure that the fishery is conducted in a manner that does not lead to over-fishing and that </w:t>
      </w:r>
      <w:r>
        <w:rPr>
          <w:noProof/>
        </w:rPr>
        <w:t xml:space="preserve">there are arrangements to recover any overfished stocks. </w:t>
      </w:r>
      <w:r w:rsidR="006804FA" w:rsidRPr="00BF7D9E">
        <w:rPr>
          <w:noProof/>
        </w:rPr>
        <w:t xml:space="preserve">The </w:t>
      </w:r>
      <w:r>
        <w:rPr>
          <w:noProof/>
        </w:rPr>
        <w:t>d</w:t>
      </w:r>
      <w:r w:rsidR="006804FA" w:rsidRPr="00BF7D9E">
        <w:rPr>
          <w:noProof/>
        </w:rPr>
        <w:t>epartment also considers that fishing operations are managed to minimise their impact on the structure, productivity, function and biological diversity of the ecosystem.</w:t>
      </w:r>
    </w:p>
    <w:p w:rsidR="006804FA" w:rsidRPr="00BF7D9E" w:rsidRDefault="006804FA" w:rsidP="006804FA">
      <w:pPr>
        <w:rPr>
          <w:noProof/>
        </w:rPr>
      </w:pPr>
    </w:p>
    <w:p w:rsidR="006804FA" w:rsidRPr="00BF7D9E" w:rsidRDefault="006804FA" w:rsidP="006804FA">
      <w:pPr>
        <w:rPr>
          <w:noProof/>
        </w:rPr>
      </w:pPr>
      <w:r w:rsidRPr="00BF7D9E">
        <w:rPr>
          <w:noProof/>
        </w:rPr>
        <w:t xml:space="preserve">The department recommends that product taken in the fishery be included in the list of exempt native specimens under Part 13A of the </w:t>
      </w:r>
      <w:r w:rsidRPr="00BF7D9E">
        <w:rPr>
          <w:i/>
          <w:noProof/>
        </w:rPr>
        <w:t xml:space="preserve">Environment Protection and Biodiversity Conservation Act 1999 </w:t>
      </w:r>
      <w:r w:rsidRPr="00BF7D9E">
        <w:rPr>
          <w:noProof/>
        </w:rPr>
        <w:t>(EPBC Act) for a period of 5 years. To contain and minimise the risks in the longer-term the recommendations listed in Table 4 have been made. Unless a specific time frame is provided in the recommendation, each recommendation should be addressed during the five year period.</w:t>
      </w:r>
    </w:p>
    <w:p w:rsidR="006804FA" w:rsidRPr="00BF7D9E" w:rsidRDefault="006804FA" w:rsidP="006804FA">
      <w:pPr>
        <w:spacing w:after="120"/>
        <w:rPr>
          <w:noProof/>
        </w:rPr>
      </w:pPr>
    </w:p>
    <w:p w:rsidR="00DA6A89" w:rsidRPr="00BF7D9E" w:rsidRDefault="00DA6A89" w:rsidP="00DA6A89">
      <w:pPr>
        <w:jc w:val="center"/>
        <w:outlineLvl w:val="0"/>
        <w:rPr>
          <w:b/>
        </w:rPr>
        <w:sectPr w:rsidR="00DA6A89" w:rsidRPr="00BF7D9E">
          <w:pgSz w:w="11906" w:h="16838"/>
          <w:pgMar w:top="1134" w:right="1701" w:bottom="1134" w:left="1701" w:header="709" w:footer="709" w:gutter="0"/>
          <w:cols w:space="708"/>
          <w:docGrid w:linePitch="360"/>
        </w:sectPr>
      </w:pPr>
    </w:p>
    <w:p w:rsidR="00DA6A89" w:rsidRPr="00BF7D9E" w:rsidRDefault="00DA6A89" w:rsidP="00DA6A89">
      <w:pPr>
        <w:pStyle w:val="Heading1"/>
        <w:spacing w:before="0" w:after="0"/>
        <w:rPr>
          <w:rFonts w:ascii="Times New Roman" w:hAnsi="Times New Roman" w:cs="Times New Roman"/>
          <w:sz w:val="24"/>
          <w:szCs w:val="24"/>
        </w:rPr>
      </w:pPr>
      <w:bookmarkStart w:id="5" w:name="_Toc291514159"/>
      <w:r w:rsidRPr="00BF7D9E">
        <w:rPr>
          <w:rFonts w:ascii="Times New Roman" w:hAnsi="Times New Roman" w:cs="Times New Roman"/>
          <w:sz w:val="24"/>
          <w:szCs w:val="24"/>
        </w:rPr>
        <w:lastRenderedPageBreak/>
        <w:t xml:space="preserve">Table 4: </w:t>
      </w:r>
      <w:r w:rsidR="00A942EE" w:rsidRPr="00BF7D9E">
        <w:rPr>
          <w:rFonts w:ascii="Times New Roman" w:hAnsi="Times New Roman" w:cs="Times New Roman"/>
          <w:sz w:val="24"/>
          <w:szCs w:val="24"/>
        </w:rPr>
        <w:t>The Tasmanian Scallop Fishery Assessment – Summary of Issues and Recommendations, January 2012</w:t>
      </w:r>
      <w:bookmarkEnd w:id="5"/>
    </w:p>
    <w:p w:rsidR="00DA6A89" w:rsidRPr="00BF7D9E" w:rsidRDefault="00DA6A89" w:rsidP="00DA6A89">
      <w:pPr>
        <w:tabs>
          <w:tab w:val="left" w:pos="360"/>
        </w:tabs>
      </w:pP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1"/>
        <w:gridCol w:w="8717"/>
        <w:gridCol w:w="4860"/>
      </w:tblGrid>
      <w:tr w:rsidR="00DA6A89" w:rsidRPr="00FB113F" w:rsidTr="003F15C9">
        <w:tc>
          <w:tcPr>
            <w:tcW w:w="391" w:type="dxa"/>
          </w:tcPr>
          <w:p w:rsidR="00DA6A89" w:rsidRPr="00FB113F" w:rsidRDefault="00DA6A89" w:rsidP="003F15C9">
            <w:pPr>
              <w:rPr>
                <w:b/>
              </w:rPr>
            </w:pPr>
          </w:p>
        </w:tc>
        <w:tc>
          <w:tcPr>
            <w:tcW w:w="8717" w:type="dxa"/>
          </w:tcPr>
          <w:p w:rsidR="00DA6A89" w:rsidRPr="00FB113F" w:rsidRDefault="00DA6A89" w:rsidP="003F15C9">
            <w:pPr>
              <w:rPr>
                <w:b/>
              </w:rPr>
            </w:pPr>
            <w:r w:rsidRPr="00FB113F">
              <w:rPr>
                <w:b/>
              </w:rPr>
              <w:t>Issue</w:t>
            </w:r>
          </w:p>
        </w:tc>
        <w:tc>
          <w:tcPr>
            <w:tcW w:w="4860" w:type="dxa"/>
          </w:tcPr>
          <w:p w:rsidR="00DA6A89" w:rsidRPr="00FB113F" w:rsidRDefault="00DA6A89" w:rsidP="003F15C9">
            <w:pPr>
              <w:rPr>
                <w:b/>
              </w:rPr>
            </w:pPr>
            <w:r w:rsidRPr="00FB113F">
              <w:rPr>
                <w:b/>
              </w:rPr>
              <w:t>Recommendation</w:t>
            </w:r>
          </w:p>
        </w:tc>
      </w:tr>
      <w:tr w:rsidR="007B4542" w:rsidRPr="00FB113F" w:rsidTr="003F15C9">
        <w:tc>
          <w:tcPr>
            <w:tcW w:w="391" w:type="dxa"/>
          </w:tcPr>
          <w:p w:rsidR="007B4542" w:rsidRPr="00FB113F" w:rsidRDefault="007B4542" w:rsidP="003F15C9">
            <w:r w:rsidRPr="00FB113F">
              <w:t>1</w:t>
            </w:r>
          </w:p>
        </w:tc>
        <w:tc>
          <w:tcPr>
            <w:tcW w:w="8717" w:type="dxa"/>
          </w:tcPr>
          <w:p w:rsidR="007B4542" w:rsidRPr="00FB113F" w:rsidRDefault="007B4542" w:rsidP="004B7518">
            <w:pPr>
              <w:rPr>
                <w:u w:val="single"/>
              </w:rPr>
            </w:pPr>
            <w:r w:rsidRPr="00FB113F">
              <w:rPr>
                <w:u w:val="single"/>
              </w:rPr>
              <w:t>General Management</w:t>
            </w:r>
          </w:p>
          <w:p w:rsidR="007B4542" w:rsidRPr="00FB113F" w:rsidRDefault="007B4542" w:rsidP="00DB1472">
            <w:r w:rsidRPr="00FB113F">
              <w:t>Export decisions relate to the arrangements in force at the time of the decision. To ensure that these decisions remain valid and export approval continues uninterrupted, the Department of Sustainability, Environment, Water, Population and Communities (DSEWPaC)</w:t>
            </w:r>
            <w:r w:rsidRPr="00FB113F" w:rsidDel="00557026">
              <w:t xml:space="preserve"> </w:t>
            </w:r>
            <w:r w:rsidRPr="00FB113F">
              <w:t>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byproduct, bycatch,</w:t>
            </w:r>
            <w:r w:rsidR="00DB1472">
              <w:t xml:space="preserve"> </w:t>
            </w:r>
            <w:r w:rsidRPr="00FB113F">
              <w:t>protected species or the ecosystem.</w:t>
            </w:r>
          </w:p>
        </w:tc>
        <w:tc>
          <w:tcPr>
            <w:tcW w:w="4860" w:type="dxa"/>
          </w:tcPr>
          <w:p w:rsidR="007B4542" w:rsidRPr="00FB113F" w:rsidRDefault="007B4542" w:rsidP="004B7518">
            <w:r w:rsidRPr="00FB113F">
              <w:rPr>
                <w:b/>
              </w:rPr>
              <w:t>Recommendation 1</w:t>
            </w:r>
            <w:r w:rsidRPr="00FB113F">
              <w:t>:</w:t>
            </w:r>
          </w:p>
          <w:p w:rsidR="007B4542" w:rsidRPr="00FB113F" w:rsidRDefault="007B4542" w:rsidP="004B7518">
            <w:r w:rsidRPr="00FB113F">
              <w:t xml:space="preserve">Operation of the fishery will be carried out under the </w:t>
            </w:r>
            <w:r w:rsidRPr="00FB113F">
              <w:rPr>
                <w:rStyle w:val="Emphasis"/>
              </w:rPr>
              <w:t>Fisheries (Scallop) Rules 2010</w:t>
            </w:r>
            <w:r w:rsidRPr="00FB113F">
              <w:t xml:space="preserve">, the Tasmanian </w:t>
            </w:r>
            <w:r w:rsidRPr="00FB113F">
              <w:rPr>
                <w:i/>
              </w:rPr>
              <w:t>Fisheries (General) Regulations 2000</w:t>
            </w:r>
            <w:r w:rsidRPr="00FB113F">
              <w:t xml:space="preserve"> and the Tasmanian </w:t>
            </w:r>
            <w:r w:rsidRPr="00FB113F">
              <w:rPr>
                <w:rStyle w:val="Emphasis"/>
              </w:rPr>
              <w:t>Living Marine Resources Management Act</w:t>
            </w:r>
            <w:r w:rsidRPr="00FB113F">
              <w:t xml:space="preserve">, to the extent that the management regime is a plan of management for the </w:t>
            </w:r>
            <w:r w:rsidR="00B451B0">
              <w:t>Tasmanian Scallop Fishery</w:t>
            </w:r>
            <w:r w:rsidRPr="00FB113F">
              <w:t>.</w:t>
            </w:r>
          </w:p>
          <w:p w:rsidR="007B4542" w:rsidRPr="00FB113F" w:rsidRDefault="007B4542" w:rsidP="004B7518"/>
          <w:p w:rsidR="007B4542" w:rsidRPr="00FB113F" w:rsidRDefault="007B4542" w:rsidP="004B7518">
            <w:pPr>
              <w:rPr>
                <w:b/>
              </w:rPr>
            </w:pPr>
            <w:r w:rsidRPr="00FB113F">
              <w:rPr>
                <w:b/>
              </w:rPr>
              <w:t xml:space="preserve">Recommendation 2: </w:t>
            </w:r>
          </w:p>
          <w:p w:rsidR="007B4542" w:rsidRPr="00FB113F" w:rsidRDefault="007B4542" w:rsidP="003F428A">
            <w:pPr>
              <w:rPr>
                <w:b/>
              </w:rPr>
            </w:pPr>
            <w:r w:rsidRPr="00FB113F">
              <w:t xml:space="preserve">The Department of Primary Industries, Parks, Water and Environment (DPIPWE) to advise DSEWPaC of any material change to the </w:t>
            </w:r>
            <w:r w:rsidR="00B451B0">
              <w:t>Tasmanian Scallop Fishery</w:t>
            </w:r>
            <w:r w:rsidRPr="00FB113F">
              <w:t xml:space="preserve"> management arrangements that could affect the criteria on which </w:t>
            </w:r>
            <w:r w:rsidRPr="00FB113F">
              <w:rPr>
                <w:i/>
              </w:rPr>
              <w:t>Environment Protection and Biodiversity Conservation Act 1999</w:t>
            </w:r>
            <w:r w:rsidRPr="00FB113F">
              <w:t xml:space="preserve"> decisions are based, within three months of that change being made.</w:t>
            </w:r>
          </w:p>
        </w:tc>
      </w:tr>
    </w:tbl>
    <w:p w:rsidR="00535126" w:rsidRDefault="00535126">
      <w:r>
        <w:br w:type="page"/>
      </w: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1"/>
        <w:gridCol w:w="8717"/>
        <w:gridCol w:w="4860"/>
      </w:tblGrid>
      <w:tr w:rsidR="007B4542" w:rsidRPr="00FB113F" w:rsidTr="003F15C9">
        <w:tc>
          <w:tcPr>
            <w:tcW w:w="391" w:type="dxa"/>
          </w:tcPr>
          <w:p w:rsidR="007B4542" w:rsidRPr="00FB113F" w:rsidRDefault="007B4542" w:rsidP="003F15C9">
            <w:r w:rsidRPr="00FB113F">
              <w:lastRenderedPageBreak/>
              <w:t>2</w:t>
            </w:r>
          </w:p>
        </w:tc>
        <w:tc>
          <w:tcPr>
            <w:tcW w:w="8717" w:type="dxa"/>
          </w:tcPr>
          <w:p w:rsidR="007B4542" w:rsidRPr="00FB113F" w:rsidRDefault="007B4542" w:rsidP="004B7518">
            <w:pPr>
              <w:rPr>
                <w:u w:val="single"/>
              </w:rPr>
            </w:pPr>
            <w:r w:rsidRPr="00FB113F">
              <w:rPr>
                <w:u w:val="single"/>
              </w:rPr>
              <w:t>Annual Reporting</w:t>
            </w:r>
          </w:p>
          <w:p w:rsidR="007B4542" w:rsidRPr="00FB113F" w:rsidRDefault="007B4542" w:rsidP="004B7518">
            <w:r w:rsidRPr="00FB113F">
              <w:t>It is important that reports be produced and presented to DSEWPaC annually in order for the performance of the fishery and progress in implementing the recommendations in this report and other managerial commitments to be monitored and assessed throughout the life of the exemption (five years).</w:t>
            </w:r>
          </w:p>
          <w:p w:rsidR="007B4542" w:rsidRPr="00FB113F" w:rsidRDefault="007B4542" w:rsidP="004B7518"/>
          <w:p w:rsidR="007B4542" w:rsidRPr="00FB113F" w:rsidRDefault="007B4542" w:rsidP="004B7518">
            <w:r w:rsidRPr="00FB113F">
              <w:t xml:space="preserve">Annual reports should follow Appendix B to the </w:t>
            </w:r>
            <w:r w:rsidRPr="00FB113F">
              <w:rPr>
                <w:i/>
              </w:rPr>
              <w:t>Guidelines for the Ecologically Sustainable Management of Fisheries – 2</w:t>
            </w:r>
            <w:r w:rsidRPr="00FB113F">
              <w:rPr>
                <w:i/>
                <w:vertAlign w:val="superscript"/>
              </w:rPr>
              <w:t>nd</w:t>
            </w:r>
            <w:r w:rsidRPr="00FB113F">
              <w:rPr>
                <w:i/>
              </w:rPr>
              <w:t xml:space="preserve"> Edition</w:t>
            </w:r>
            <w:r w:rsidRPr="00FB113F">
              <w:t xml:space="preserve"> (the Guidelines) and include: a description of the fishery; management arrangements in place; research and monitoring outcomes; recent catch data for all sectors of the fishery; status of target stock; interactions with protected species; impacts of the fishery on the ecosystem in which it operates; and, progress in implementing the department</w:t>
            </w:r>
            <w:r w:rsidR="00015268">
              <w:t>’</w:t>
            </w:r>
            <w:r w:rsidRPr="00FB113F">
              <w:t>s recommendations. Electronic copies of the Guidelines are available from the department</w:t>
            </w:r>
            <w:r w:rsidR="00015268">
              <w:t>’</w:t>
            </w:r>
            <w:r w:rsidRPr="00FB113F">
              <w:t>s website at</w:t>
            </w:r>
          </w:p>
          <w:p w:rsidR="007B4542" w:rsidRDefault="00B96CAF" w:rsidP="00A16D9A">
            <w:pPr>
              <w:spacing w:after="120"/>
            </w:pPr>
            <w:hyperlink r:id="rId14" w:history="1">
              <w:r w:rsidR="00BD1E78" w:rsidRPr="00B13A5D">
                <w:rPr>
                  <w:rStyle w:val="Hyperlink"/>
                </w:rPr>
                <w:t>http://www.environment.gov.au/coasts/fisheries/publications/guidelines.html</w:t>
              </w:r>
            </w:hyperlink>
          </w:p>
          <w:p w:rsidR="00BD1E78" w:rsidRDefault="00BD1E78" w:rsidP="00A16D9A">
            <w:pPr>
              <w:spacing w:after="120"/>
            </w:pPr>
          </w:p>
          <w:p w:rsidR="00BD1E78" w:rsidRPr="00FB113F" w:rsidRDefault="00BD1E78" w:rsidP="00BD1E78">
            <w:pPr>
              <w:spacing w:after="120"/>
            </w:pPr>
            <w:r w:rsidRPr="00BF7D9E">
              <w:t xml:space="preserve">DSEWPaC expects DPIPWE to ensure the objectives and performance </w:t>
            </w:r>
            <w:r>
              <w:t>m</w:t>
            </w:r>
            <w:r w:rsidRPr="00BF7D9E">
              <w:t xml:space="preserve">easures/indicators </w:t>
            </w:r>
            <w:r w:rsidRPr="00BF7D9E">
              <w:rPr>
                <w:rFonts w:eastAsiaTheme="minorHAnsi"/>
                <w:lang w:eastAsia="en-US"/>
              </w:rPr>
              <w:t>for target and byproduct species, protected species int</w:t>
            </w:r>
            <w:r>
              <w:rPr>
                <w:rFonts w:eastAsiaTheme="minorHAnsi"/>
                <w:lang w:eastAsia="en-US"/>
              </w:rPr>
              <w:t>eractions and ecosystem impacts</w:t>
            </w:r>
            <w:r w:rsidRPr="00BF7D9E">
              <w:t xml:space="preserve"> are implemented within the fishery management arrangements</w:t>
            </w:r>
            <w:r w:rsidR="008C0DF8">
              <w:t xml:space="preserve"> and regular updates should be provided to DSEWPaC via the Annual Reports</w:t>
            </w:r>
            <w:r w:rsidRPr="00BF7D9E">
              <w:t>.</w:t>
            </w:r>
          </w:p>
        </w:tc>
        <w:tc>
          <w:tcPr>
            <w:tcW w:w="4860" w:type="dxa"/>
          </w:tcPr>
          <w:p w:rsidR="007B4542" w:rsidRPr="00FB113F" w:rsidRDefault="00535126" w:rsidP="004B7518">
            <w:pPr>
              <w:rPr>
                <w:b/>
                <w:iCs/>
              </w:rPr>
            </w:pPr>
            <w:r>
              <w:rPr>
                <w:b/>
                <w:iCs/>
              </w:rPr>
              <w:t>Recommendation 3:</w:t>
            </w:r>
          </w:p>
          <w:p w:rsidR="007B4542" w:rsidRPr="00FB113F" w:rsidRDefault="007B4542" w:rsidP="004B7518">
            <w:pPr>
              <w:rPr>
                <w:iCs/>
              </w:rPr>
            </w:pPr>
            <w:r w:rsidRPr="00FB113F">
              <w:rPr>
                <w:iCs/>
              </w:rPr>
              <w:t xml:space="preserve">DPIPWE to produce and present reports to </w:t>
            </w:r>
            <w:r w:rsidRPr="00FB113F">
              <w:t>the DSEWPaC</w:t>
            </w:r>
            <w:r w:rsidRPr="00FB113F">
              <w:rPr>
                <w:iCs/>
              </w:rPr>
              <w:t xml:space="preserve"> annually as per Appendix B of the ‘</w:t>
            </w:r>
            <w:r w:rsidRPr="00FB113F">
              <w:rPr>
                <w:i/>
                <w:iCs/>
              </w:rPr>
              <w:t>Guidelines for the Ecologically Sustainable Management of Fisheries – 2</w:t>
            </w:r>
            <w:r w:rsidRPr="00FB113F">
              <w:rPr>
                <w:i/>
                <w:iCs/>
                <w:vertAlign w:val="superscript"/>
              </w:rPr>
              <w:t>nd</w:t>
            </w:r>
            <w:r w:rsidRPr="00FB113F">
              <w:rPr>
                <w:i/>
                <w:iCs/>
              </w:rPr>
              <w:t xml:space="preserve"> Edition</w:t>
            </w:r>
            <w:r w:rsidRPr="00FB113F">
              <w:rPr>
                <w:iCs/>
              </w:rPr>
              <w:t>’.</w:t>
            </w:r>
          </w:p>
          <w:p w:rsidR="007B4542" w:rsidRPr="00FB113F" w:rsidRDefault="007B4542" w:rsidP="004B7518">
            <w:pPr>
              <w:rPr>
                <w:iCs/>
              </w:rPr>
            </w:pPr>
          </w:p>
          <w:p w:rsidR="007B4542" w:rsidRPr="00FB113F" w:rsidRDefault="007B4542" w:rsidP="004B7518">
            <w:pPr>
              <w:rPr>
                <w:iCs/>
              </w:rPr>
            </w:pPr>
          </w:p>
        </w:tc>
      </w:tr>
    </w:tbl>
    <w:p w:rsidR="00535126" w:rsidRDefault="00535126">
      <w:r>
        <w:br w:type="page"/>
      </w: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1"/>
        <w:gridCol w:w="8717"/>
        <w:gridCol w:w="4860"/>
      </w:tblGrid>
      <w:tr w:rsidR="007B4542" w:rsidRPr="00FB113F" w:rsidTr="003F15C9">
        <w:tc>
          <w:tcPr>
            <w:tcW w:w="391" w:type="dxa"/>
          </w:tcPr>
          <w:p w:rsidR="007B4542" w:rsidRPr="00FB113F" w:rsidRDefault="00FB113F" w:rsidP="003F15C9">
            <w:pPr>
              <w:rPr>
                <w:highlight w:val="yellow"/>
              </w:rPr>
            </w:pPr>
            <w:r w:rsidRPr="00FB113F">
              <w:lastRenderedPageBreak/>
              <w:t>3</w:t>
            </w:r>
          </w:p>
        </w:tc>
        <w:tc>
          <w:tcPr>
            <w:tcW w:w="8717" w:type="dxa"/>
          </w:tcPr>
          <w:p w:rsidR="007B4542" w:rsidRPr="00FB113F" w:rsidRDefault="007B4542" w:rsidP="004B7518">
            <w:pPr>
              <w:rPr>
                <w:u w:val="single"/>
              </w:rPr>
            </w:pPr>
            <w:r w:rsidRPr="00FB113F">
              <w:rPr>
                <w:u w:val="single"/>
              </w:rPr>
              <w:t>Review of minimum size and age limits of scallop:</w:t>
            </w:r>
          </w:p>
          <w:p w:rsidR="007B4542" w:rsidRPr="00FB113F" w:rsidRDefault="00385E36" w:rsidP="004B7518">
            <w:r>
              <w:rPr>
                <w:rFonts w:eastAsiaTheme="minorHAnsi"/>
                <w:lang w:eastAsia="en-US"/>
              </w:rPr>
              <w:t>The</w:t>
            </w:r>
            <w:r w:rsidR="007B4542" w:rsidRPr="00FB113F">
              <w:rPr>
                <w:rFonts w:eastAsiaTheme="minorHAnsi"/>
                <w:lang w:eastAsia="en-US"/>
              </w:rPr>
              <w:t xml:space="preserve"> department notes in the </w:t>
            </w:r>
            <w:r w:rsidR="007B4542" w:rsidRPr="00FB113F">
              <w:t>2011 submission</w:t>
            </w:r>
            <w:r w:rsidR="00002DFC">
              <w:t xml:space="preserve"> from DPIPWE</w:t>
            </w:r>
            <w:r w:rsidR="007B4542" w:rsidRPr="00FB113F">
              <w:t xml:space="preserve"> that a significant scallop bed die-off occurred recently at White Rock, where scallops were in their fourth year which is</w:t>
            </w:r>
            <w:r w:rsidR="00002DFC">
              <w:t xml:space="preserve"> </w:t>
            </w:r>
            <w:r w:rsidR="007B4542" w:rsidRPr="00FB113F">
              <w:t>considered to be an early age for the scallop bed. The cause of the die-off was unknown, with pathology testing finding no apparent cause.</w:t>
            </w:r>
            <w:r w:rsidR="007B4542" w:rsidRPr="00FB113F" w:rsidDel="00103053">
              <w:t xml:space="preserve"> </w:t>
            </w:r>
            <w:r w:rsidR="007B4542" w:rsidRPr="00FB113F">
              <w:t>This bed has been regularly monitored since early 2007.</w:t>
            </w:r>
          </w:p>
          <w:p w:rsidR="007B4542" w:rsidRPr="00FB113F" w:rsidRDefault="007B4542" w:rsidP="004B7518"/>
          <w:p w:rsidR="007B4542" w:rsidRPr="00FB113F" w:rsidRDefault="007B4542" w:rsidP="004B7518">
            <w:r w:rsidRPr="00FB113F">
              <w:t>Given that the reason for the die-off occurring is unknown at this stage, DSEWPaC consider</w:t>
            </w:r>
            <w:r w:rsidR="00002DFC">
              <w:t xml:space="preserve"> that</w:t>
            </w:r>
            <w:r w:rsidRPr="00FB113F">
              <w:t xml:space="preserve"> it should be regarded a priority to conduct further investigation and to consider relevant current research and findings conducted into scallop spawning, size and any other relevant findings. Results from such investigation may assist in reducing the possibility of die-off occurring again and </w:t>
            </w:r>
            <w:r w:rsidR="00002DFC">
              <w:t xml:space="preserve">to </w:t>
            </w:r>
            <w:r w:rsidRPr="00FB113F">
              <w:t>inform the development of appropriate management measure</w:t>
            </w:r>
            <w:r w:rsidR="00002DFC">
              <w:t>s, to ensure the sustainable management of the fishery.</w:t>
            </w:r>
          </w:p>
          <w:p w:rsidR="007B4542" w:rsidRPr="00FB113F" w:rsidRDefault="007B4542" w:rsidP="004B7518"/>
          <w:p w:rsidR="007B4542" w:rsidRPr="00FB113F" w:rsidRDefault="00711ABE" w:rsidP="00711ABE">
            <w:pPr>
              <w:autoSpaceDE w:val="0"/>
              <w:autoSpaceDN w:val="0"/>
              <w:adjustRightInd w:val="0"/>
              <w:rPr>
                <w:highlight w:val="yellow"/>
              </w:rPr>
            </w:pPr>
            <w:r>
              <w:t>DPIPWE has advised that it</w:t>
            </w:r>
            <w:r w:rsidR="007B4542" w:rsidRPr="00FB113F">
              <w:t xml:space="preserve"> will consider conducting a review of minimum size and age limit criteria for scallop harvest. It was also noted that a recent Fisheries Research and Development Corporation (FRDC) funding application ‘</w:t>
            </w:r>
            <w:r w:rsidR="007B4542" w:rsidRPr="00711ABE">
              <w:rPr>
                <w:i/>
              </w:rPr>
              <w:t>Determining when and where to fish</w:t>
            </w:r>
            <w:r w:rsidR="007B4542" w:rsidRPr="00FB113F">
              <w:t>: ‘</w:t>
            </w:r>
            <w:r w:rsidR="007B4542" w:rsidRPr="00FB113F">
              <w:rPr>
                <w:i/>
              </w:rPr>
              <w:t>Linking scallop spawning, settlement, size and condition to collaborative spatial harvest and industry in-season management strategies</w:t>
            </w:r>
            <w:r w:rsidR="007B4542" w:rsidRPr="00FB113F">
              <w:t>’ is also expected to be taken into consideration for the review of scallop minimum size limits and age limits.</w:t>
            </w:r>
          </w:p>
        </w:tc>
        <w:tc>
          <w:tcPr>
            <w:tcW w:w="4860" w:type="dxa"/>
          </w:tcPr>
          <w:p w:rsidR="007B4542" w:rsidRPr="00FB113F" w:rsidRDefault="007B4542" w:rsidP="004B7518">
            <w:pPr>
              <w:rPr>
                <w:iCs/>
              </w:rPr>
            </w:pPr>
            <w:r w:rsidRPr="00FB113F">
              <w:rPr>
                <w:b/>
                <w:iCs/>
              </w:rPr>
              <w:t>Recommendation 4:</w:t>
            </w:r>
          </w:p>
          <w:p w:rsidR="007B4542" w:rsidRPr="00FB113F" w:rsidRDefault="007B4542" w:rsidP="004B7518">
            <w:pPr>
              <w:rPr>
                <w:iCs/>
              </w:rPr>
            </w:pPr>
            <w:r w:rsidRPr="00FB113F">
              <w:rPr>
                <w:iCs/>
              </w:rPr>
              <w:t>DPIPWE to place priority on conducting a review of scallop minimum criteria relating to size and age at harvest and explore further possible causes of the die-off which occurred in White Rock.</w:t>
            </w:r>
          </w:p>
          <w:p w:rsidR="007B4542" w:rsidRPr="00FB113F" w:rsidRDefault="007B4542" w:rsidP="004B7518">
            <w:pPr>
              <w:rPr>
                <w:iCs/>
              </w:rPr>
            </w:pPr>
          </w:p>
          <w:p w:rsidR="007B4542" w:rsidRPr="00FB113F" w:rsidRDefault="007B4542" w:rsidP="004B7518">
            <w:r w:rsidRPr="00FB113F">
              <w:rPr>
                <w:iCs/>
              </w:rPr>
              <w:t xml:space="preserve">Consideration should be given to </w:t>
            </w:r>
            <w:r w:rsidR="00467C45">
              <w:rPr>
                <w:iCs/>
              </w:rPr>
              <w:t>all available research, including any</w:t>
            </w:r>
            <w:r w:rsidRPr="00FB113F">
              <w:rPr>
                <w:iCs/>
              </w:rPr>
              <w:t xml:space="preserve"> </w:t>
            </w:r>
            <w:r w:rsidR="00467C45">
              <w:rPr>
                <w:iCs/>
              </w:rPr>
              <w:t xml:space="preserve">research that may result </w:t>
            </w:r>
            <w:r w:rsidR="00AE32AF">
              <w:rPr>
                <w:iCs/>
              </w:rPr>
              <w:t>if</w:t>
            </w:r>
            <w:r w:rsidR="00467C45">
              <w:rPr>
                <w:iCs/>
              </w:rPr>
              <w:t xml:space="preserve"> </w:t>
            </w:r>
            <w:r w:rsidRPr="00FB113F">
              <w:rPr>
                <w:iCs/>
              </w:rPr>
              <w:t>the FRDC funding application</w:t>
            </w:r>
            <w:r w:rsidR="008B2B28">
              <w:rPr>
                <w:iCs/>
              </w:rPr>
              <w:t xml:space="preserve"> ‘</w:t>
            </w:r>
            <w:r w:rsidRPr="00FB113F">
              <w:rPr>
                <w:i/>
              </w:rPr>
              <w:t>Determining when and where to fish: Linking scallop spawning, settlement, size and condition to collaborative spatial harvest and industry in-season management strategies’</w:t>
            </w:r>
            <w:r w:rsidR="00AE32AF">
              <w:rPr>
                <w:i/>
              </w:rPr>
              <w:t xml:space="preserve"> </w:t>
            </w:r>
            <w:r w:rsidR="00AE32AF" w:rsidRPr="00AE32AF">
              <w:t>is approved</w:t>
            </w:r>
            <w:r w:rsidRPr="00FB113F">
              <w:t>.</w:t>
            </w:r>
          </w:p>
          <w:p w:rsidR="007B4542" w:rsidRPr="00FB113F" w:rsidRDefault="007B4542" w:rsidP="004B7518"/>
          <w:p w:rsidR="007B4542" w:rsidRPr="00FB113F" w:rsidRDefault="007B4542" w:rsidP="004B7518">
            <w:pPr>
              <w:autoSpaceDE w:val="0"/>
              <w:autoSpaceDN w:val="0"/>
              <w:adjustRightInd w:val="0"/>
              <w:rPr>
                <w:iCs/>
                <w:highlight w:val="yellow"/>
              </w:rPr>
            </w:pPr>
            <w:r w:rsidRPr="00FB113F">
              <w:t>DSEWPaC encourages DPIPWE to complete the review prior to the end of 2013, so as to ensure the fishery is able to implement any future management measures seen necessary to assist in possible prevention/response to die-off reoccurring.</w:t>
            </w:r>
          </w:p>
        </w:tc>
      </w:tr>
    </w:tbl>
    <w:p w:rsidR="00DA6A89" w:rsidRPr="00BF7D9E" w:rsidRDefault="00DA6A89" w:rsidP="00DA6A89">
      <w:pPr>
        <w:tabs>
          <w:tab w:val="left" w:pos="360"/>
        </w:tabs>
        <w:sectPr w:rsidR="00DA6A89" w:rsidRPr="00BF7D9E" w:rsidSect="00A16D9A">
          <w:pgSz w:w="16838" w:h="11906" w:orient="landscape"/>
          <w:pgMar w:top="1152" w:right="1440" w:bottom="1152" w:left="1440" w:header="706" w:footer="706" w:gutter="0"/>
          <w:cols w:space="708"/>
          <w:docGrid w:linePitch="360"/>
        </w:sectPr>
      </w:pPr>
    </w:p>
    <w:p w:rsidR="00DA6A89" w:rsidRPr="00BF7D9E" w:rsidRDefault="00DA6A89" w:rsidP="006D2CF0">
      <w:pPr>
        <w:pStyle w:val="Heading1"/>
        <w:spacing w:before="0" w:after="120"/>
        <w:rPr>
          <w:rFonts w:ascii="Times New Roman" w:hAnsi="Times New Roman" w:cs="Times New Roman"/>
          <w:sz w:val="28"/>
          <w:szCs w:val="28"/>
        </w:rPr>
      </w:pPr>
      <w:bookmarkStart w:id="6" w:name="_Toc291514161"/>
      <w:r w:rsidRPr="00BF7D9E">
        <w:rPr>
          <w:rFonts w:ascii="Times New Roman" w:hAnsi="Times New Roman" w:cs="Times New Roman"/>
          <w:sz w:val="28"/>
          <w:szCs w:val="28"/>
        </w:rPr>
        <w:lastRenderedPageBreak/>
        <w:t>Acronyms</w:t>
      </w:r>
      <w:bookmarkEnd w:id="6"/>
    </w:p>
    <w:tbl>
      <w:tblPr>
        <w:tblW w:w="0" w:type="auto"/>
        <w:tblLook w:val="01E0"/>
      </w:tblPr>
      <w:tblGrid>
        <w:gridCol w:w="3108"/>
        <w:gridCol w:w="5420"/>
      </w:tblGrid>
      <w:tr w:rsidR="00D45EE3" w:rsidRPr="00BF7D9E" w:rsidTr="004B7518">
        <w:tc>
          <w:tcPr>
            <w:tcW w:w="3108" w:type="dxa"/>
          </w:tcPr>
          <w:p w:rsidR="00D45EE3" w:rsidRPr="00BF7D9E" w:rsidRDefault="00D45EE3" w:rsidP="00D15D8A">
            <w:pPr>
              <w:tabs>
                <w:tab w:val="left" w:pos="360"/>
              </w:tabs>
              <w:spacing w:after="120"/>
            </w:pPr>
            <w:r w:rsidRPr="00BF7D9E">
              <w:t>CSIRO</w:t>
            </w:r>
          </w:p>
        </w:tc>
        <w:tc>
          <w:tcPr>
            <w:tcW w:w="5420" w:type="dxa"/>
          </w:tcPr>
          <w:p w:rsidR="00D45EE3" w:rsidRPr="00BF7D9E" w:rsidRDefault="00D45EE3" w:rsidP="00D15D8A">
            <w:pPr>
              <w:tabs>
                <w:tab w:val="left" w:pos="360"/>
              </w:tabs>
              <w:spacing w:after="120"/>
            </w:pPr>
            <w:r w:rsidRPr="00BF7D9E">
              <w:rPr>
                <w:rStyle w:val="sanssmall1"/>
                <w:rFonts w:ascii="Times New Roman" w:hAnsi="Times New Roman"/>
                <w:sz w:val="24"/>
                <w:szCs w:val="24"/>
              </w:rPr>
              <w:t>Commonwealth Scientific &amp; Industrial Research Organisation</w:t>
            </w:r>
          </w:p>
        </w:tc>
      </w:tr>
      <w:tr w:rsidR="00D45EE3" w:rsidRPr="00BF7D9E" w:rsidTr="004B7518">
        <w:tc>
          <w:tcPr>
            <w:tcW w:w="3108" w:type="dxa"/>
          </w:tcPr>
          <w:p w:rsidR="00D45EE3" w:rsidRPr="00BF7D9E" w:rsidRDefault="00D45EE3" w:rsidP="00D15D8A">
            <w:pPr>
              <w:tabs>
                <w:tab w:val="left" w:pos="360"/>
              </w:tabs>
              <w:spacing w:after="120"/>
            </w:pPr>
            <w:r w:rsidRPr="00BF7D9E">
              <w:t>DPIPWE</w:t>
            </w:r>
          </w:p>
        </w:tc>
        <w:tc>
          <w:tcPr>
            <w:tcW w:w="5420" w:type="dxa"/>
          </w:tcPr>
          <w:p w:rsidR="00D45EE3" w:rsidRPr="00BF7D9E" w:rsidRDefault="00D45EE3" w:rsidP="00D15D8A">
            <w:pPr>
              <w:tabs>
                <w:tab w:val="left" w:pos="360"/>
              </w:tabs>
              <w:spacing w:after="120"/>
            </w:pPr>
            <w:r w:rsidRPr="00BF7D9E">
              <w:t>Department of Primary Industries, Parks, Water and Environment</w:t>
            </w:r>
          </w:p>
        </w:tc>
      </w:tr>
      <w:tr w:rsidR="00D45EE3" w:rsidRPr="00BF7D9E" w:rsidTr="004B7518">
        <w:tc>
          <w:tcPr>
            <w:tcW w:w="3108" w:type="dxa"/>
          </w:tcPr>
          <w:p w:rsidR="00D45EE3" w:rsidRPr="00BF7D9E" w:rsidRDefault="00D45EE3" w:rsidP="00D15D8A">
            <w:pPr>
              <w:tabs>
                <w:tab w:val="left" w:pos="360"/>
              </w:tabs>
              <w:spacing w:after="120"/>
            </w:pPr>
            <w:r w:rsidRPr="00BF7D9E">
              <w:t>DSEWPaC</w:t>
            </w:r>
          </w:p>
        </w:tc>
        <w:tc>
          <w:tcPr>
            <w:tcW w:w="5420" w:type="dxa"/>
          </w:tcPr>
          <w:p w:rsidR="00D45EE3" w:rsidRPr="00BF7D9E" w:rsidRDefault="00D45EE3" w:rsidP="00D15D8A">
            <w:pPr>
              <w:tabs>
                <w:tab w:val="left" w:pos="360"/>
              </w:tabs>
              <w:spacing w:after="120"/>
            </w:pPr>
            <w:r w:rsidRPr="00BF7D9E">
              <w:t>Department of Sustainability, Environment, Water, Population and Communities</w:t>
            </w:r>
          </w:p>
        </w:tc>
      </w:tr>
      <w:tr w:rsidR="008F7C61" w:rsidRPr="00BF7D9E" w:rsidTr="004B7518">
        <w:tc>
          <w:tcPr>
            <w:tcW w:w="3108" w:type="dxa"/>
          </w:tcPr>
          <w:p w:rsidR="008F7C61" w:rsidRPr="00BF7D9E" w:rsidRDefault="008F7C61" w:rsidP="008F7C61">
            <w:pPr>
              <w:tabs>
                <w:tab w:val="left" w:pos="360"/>
              </w:tabs>
              <w:spacing w:after="120"/>
            </w:pPr>
            <w:r w:rsidRPr="00BF7D9E">
              <w:t>FRDC</w:t>
            </w:r>
          </w:p>
        </w:tc>
        <w:tc>
          <w:tcPr>
            <w:tcW w:w="5420" w:type="dxa"/>
          </w:tcPr>
          <w:p w:rsidR="008F7C61" w:rsidRPr="00BF7D9E" w:rsidRDefault="008F7C61" w:rsidP="008F7C61">
            <w:pPr>
              <w:tabs>
                <w:tab w:val="left" w:pos="360"/>
              </w:tabs>
              <w:spacing w:after="120"/>
            </w:pPr>
            <w:r w:rsidRPr="00BF7D9E">
              <w:t>Fisheries Research and Development Corporation</w:t>
            </w:r>
          </w:p>
        </w:tc>
      </w:tr>
      <w:tr w:rsidR="00D45EE3" w:rsidRPr="00BF7D9E" w:rsidTr="004B7518">
        <w:tc>
          <w:tcPr>
            <w:tcW w:w="3108" w:type="dxa"/>
          </w:tcPr>
          <w:p w:rsidR="00D45EE3" w:rsidRPr="00BF7D9E" w:rsidRDefault="00D45EE3" w:rsidP="00D15D8A">
            <w:pPr>
              <w:tabs>
                <w:tab w:val="left" w:pos="360"/>
              </w:tabs>
              <w:spacing w:after="120"/>
            </w:pPr>
            <w:r w:rsidRPr="00BF7D9E">
              <w:t>IMAS</w:t>
            </w:r>
          </w:p>
        </w:tc>
        <w:tc>
          <w:tcPr>
            <w:tcW w:w="5420" w:type="dxa"/>
          </w:tcPr>
          <w:p w:rsidR="00D45EE3" w:rsidRPr="00BF7D9E" w:rsidRDefault="00D45EE3" w:rsidP="00D15D8A">
            <w:pPr>
              <w:tabs>
                <w:tab w:val="left" w:pos="360"/>
              </w:tabs>
              <w:spacing w:after="120"/>
              <w:rPr>
                <w:i/>
              </w:rPr>
            </w:pPr>
            <w:r w:rsidRPr="00BF7D9E">
              <w:rPr>
                <w:rFonts w:eastAsiaTheme="minorHAnsi"/>
                <w:lang w:eastAsia="en-US"/>
              </w:rPr>
              <w:t>Institute for Marine and Antarctic Studies</w:t>
            </w:r>
          </w:p>
        </w:tc>
      </w:tr>
      <w:tr w:rsidR="006D2CF0" w:rsidRPr="00BF7D9E" w:rsidTr="004B7518">
        <w:tc>
          <w:tcPr>
            <w:tcW w:w="3108" w:type="dxa"/>
          </w:tcPr>
          <w:p w:rsidR="006D2CF0" w:rsidRPr="00BF7D9E" w:rsidRDefault="006D2CF0" w:rsidP="006D2CF0">
            <w:pPr>
              <w:tabs>
                <w:tab w:val="left" w:pos="360"/>
              </w:tabs>
              <w:spacing w:after="120"/>
            </w:pPr>
            <w:r w:rsidRPr="00BF7D9E">
              <w:t>LENS</w:t>
            </w:r>
          </w:p>
        </w:tc>
        <w:tc>
          <w:tcPr>
            <w:tcW w:w="5420" w:type="dxa"/>
          </w:tcPr>
          <w:p w:rsidR="006D2CF0" w:rsidRPr="00BF7D9E" w:rsidRDefault="006D2CF0" w:rsidP="006D2CF0">
            <w:pPr>
              <w:tabs>
                <w:tab w:val="left" w:pos="360"/>
              </w:tabs>
              <w:spacing w:after="120"/>
            </w:pPr>
            <w:r w:rsidRPr="00BF7D9E">
              <w:t>List of Exempt Native Specimens</w:t>
            </w:r>
          </w:p>
        </w:tc>
      </w:tr>
      <w:tr w:rsidR="00D45EE3" w:rsidRPr="00BF7D9E" w:rsidTr="004B7518">
        <w:tc>
          <w:tcPr>
            <w:tcW w:w="3108" w:type="dxa"/>
          </w:tcPr>
          <w:p w:rsidR="00D45EE3" w:rsidRPr="00BF7D9E" w:rsidRDefault="00D45EE3" w:rsidP="00D15D8A">
            <w:pPr>
              <w:tabs>
                <w:tab w:val="left" w:pos="360"/>
              </w:tabs>
              <w:spacing w:after="120"/>
            </w:pPr>
            <w:r w:rsidRPr="00BF7D9E">
              <w:t>ScFAC</w:t>
            </w:r>
          </w:p>
        </w:tc>
        <w:tc>
          <w:tcPr>
            <w:tcW w:w="5420" w:type="dxa"/>
          </w:tcPr>
          <w:p w:rsidR="00D45EE3" w:rsidRPr="00BF7D9E" w:rsidRDefault="00D45EE3" w:rsidP="00D15D8A">
            <w:pPr>
              <w:tabs>
                <w:tab w:val="left" w:pos="360"/>
              </w:tabs>
              <w:spacing w:after="120"/>
            </w:pPr>
            <w:r w:rsidRPr="00BF7D9E">
              <w:rPr>
                <w:rFonts w:eastAsiaTheme="minorHAnsi"/>
                <w:lang w:eastAsia="en-US"/>
              </w:rPr>
              <w:t>Scallop Fishery Advisory Committee</w:t>
            </w:r>
          </w:p>
        </w:tc>
      </w:tr>
      <w:tr w:rsidR="00D45EE3" w:rsidRPr="00BF7D9E" w:rsidTr="004B7518">
        <w:tc>
          <w:tcPr>
            <w:tcW w:w="3108" w:type="dxa"/>
          </w:tcPr>
          <w:p w:rsidR="00D45EE3" w:rsidRPr="00BF7D9E" w:rsidRDefault="00D45EE3" w:rsidP="00D15D8A">
            <w:pPr>
              <w:tabs>
                <w:tab w:val="left" w:pos="360"/>
              </w:tabs>
              <w:spacing w:after="120"/>
            </w:pPr>
            <w:r w:rsidRPr="00BF7D9E">
              <w:t>TSF</w:t>
            </w:r>
          </w:p>
        </w:tc>
        <w:tc>
          <w:tcPr>
            <w:tcW w:w="5420" w:type="dxa"/>
          </w:tcPr>
          <w:p w:rsidR="00D45EE3" w:rsidRPr="00BF7D9E" w:rsidRDefault="00D45EE3" w:rsidP="00D15D8A">
            <w:pPr>
              <w:tabs>
                <w:tab w:val="left" w:pos="360"/>
              </w:tabs>
              <w:spacing w:after="120"/>
            </w:pPr>
            <w:r w:rsidRPr="00BF7D9E">
              <w:t>Tasmanian Scallop Fishery</w:t>
            </w:r>
          </w:p>
        </w:tc>
      </w:tr>
      <w:tr w:rsidR="00D45EE3" w:rsidRPr="00BF7D9E" w:rsidTr="004B7518">
        <w:tc>
          <w:tcPr>
            <w:tcW w:w="3108" w:type="dxa"/>
          </w:tcPr>
          <w:p w:rsidR="00D45EE3" w:rsidRPr="00BF7D9E" w:rsidRDefault="00D45EE3" w:rsidP="00D15D8A">
            <w:pPr>
              <w:tabs>
                <w:tab w:val="left" w:pos="360"/>
              </w:tabs>
              <w:spacing w:after="120"/>
            </w:pPr>
            <w:r w:rsidRPr="00BF7D9E">
              <w:t>WTO</w:t>
            </w:r>
          </w:p>
        </w:tc>
        <w:tc>
          <w:tcPr>
            <w:tcW w:w="5420" w:type="dxa"/>
          </w:tcPr>
          <w:p w:rsidR="00D45EE3" w:rsidRPr="00BF7D9E" w:rsidRDefault="00D45EE3" w:rsidP="00D15D8A">
            <w:pPr>
              <w:tabs>
                <w:tab w:val="left" w:pos="360"/>
              </w:tabs>
              <w:spacing w:after="120"/>
            </w:pPr>
            <w:r w:rsidRPr="00BF7D9E">
              <w:t>Wildlife Trade Operation</w:t>
            </w:r>
          </w:p>
        </w:tc>
      </w:tr>
      <w:tr w:rsidR="00D45EE3" w:rsidRPr="00BF7D9E" w:rsidTr="004B7518">
        <w:tc>
          <w:tcPr>
            <w:tcW w:w="3108" w:type="dxa"/>
          </w:tcPr>
          <w:p w:rsidR="00D45EE3" w:rsidRPr="00BF7D9E" w:rsidRDefault="00D45EE3" w:rsidP="003F15C9">
            <w:pPr>
              <w:tabs>
                <w:tab w:val="left" w:pos="360"/>
              </w:tabs>
              <w:spacing w:after="120"/>
            </w:pPr>
          </w:p>
        </w:tc>
        <w:tc>
          <w:tcPr>
            <w:tcW w:w="5420" w:type="dxa"/>
          </w:tcPr>
          <w:p w:rsidR="00D45EE3" w:rsidRPr="00BF7D9E" w:rsidRDefault="00D45EE3" w:rsidP="003F15C9">
            <w:pPr>
              <w:tabs>
                <w:tab w:val="left" w:pos="360"/>
              </w:tabs>
              <w:spacing w:after="120"/>
            </w:pPr>
          </w:p>
        </w:tc>
      </w:tr>
    </w:tbl>
    <w:p w:rsidR="00D15D8A" w:rsidRPr="00BF7D9E" w:rsidRDefault="00D15D8A" w:rsidP="006D2CF0">
      <w:pPr>
        <w:tabs>
          <w:tab w:val="left" w:pos="360"/>
        </w:tabs>
      </w:pPr>
    </w:p>
    <w:sectPr w:rsidR="00D15D8A" w:rsidRPr="00BF7D9E" w:rsidSect="00FF0C5D">
      <w:pgSz w:w="11906" w:h="16838"/>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3B80" w:rsidRDefault="00A13B80" w:rsidP="00DA6A89">
      <w:r>
        <w:separator/>
      </w:r>
    </w:p>
  </w:endnote>
  <w:endnote w:type="continuationSeparator" w:id="0">
    <w:p w:rsidR="00A13B80" w:rsidRDefault="00A13B80" w:rsidP="00DA6A8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 w:name="GillSansMT">
    <w:panose1 w:val="00000000000000000000"/>
    <w:charset w:val="00"/>
    <w:family w:val="auto"/>
    <w:notTrueType/>
    <w:pitch w:val="default"/>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B80" w:rsidRPr="006E5CE6" w:rsidRDefault="00A13B80" w:rsidP="006E5CE6">
    <w:pPr>
      <w:pStyle w:val="Footer"/>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72347"/>
      <w:docPartObj>
        <w:docPartGallery w:val="Page Numbers (Bottom of Page)"/>
        <w:docPartUnique/>
      </w:docPartObj>
    </w:sdtPr>
    <w:sdtContent>
      <w:p w:rsidR="00A13B80" w:rsidRPr="006E5CE6" w:rsidRDefault="00B96CAF" w:rsidP="006E5CE6">
        <w:pPr>
          <w:pStyle w:val="Footer"/>
          <w:jc w:val="right"/>
        </w:pPr>
        <w:fldSimple w:instr=" PAGE   \* MERGEFORMAT ">
          <w:r w:rsidR="00922754">
            <w:rPr>
              <w:noProof/>
            </w:rPr>
            <w:t>28</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3B80" w:rsidRDefault="00A13B80" w:rsidP="00DA6A89">
      <w:r>
        <w:separator/>
      </w:r>
    </w:p>
  </w:footnote>
  <w:footnote w:type="continuationSeparator" w:id="0">
    <w:p w:rsidR="00A13B80" w:rsidRDefault="00A13B80" w:rsidP="00DA6A89">
      <w:r>
        <w:continuationSeparator/>
      </w:r>
    </w:p>
  </w:footnote>
  <w:footnote w:id="1">
    <w:p w:rsidR="00A13B80" w:rsidRPr="00C20DD1" w:rsidRDefault="00A13B80" w:rsidP="007C7FD9">
      <w:pPr>
        <w:pStyle w:val="FootnoteText"/>
        <w:rPr>
          <w:lang w:val="en-AU"/>
        </w:rPr>
      </w:pPr>
      <w:r>
        <w:rPr>
          <w:rStyle w:val="FootnoteReference"/>
        </w:rPr>
        <w:footnoteRef/>
      </w:r>
      <w:r>
        <w:t xml:space="preserve"> </w:t>
      </w:r>
      <w:r>
        <w:rPr>
          <w:lang w:val="en-AU"/>
        </w:rPr>
        <w:t>Bass Strait Central Zone Scallop Fishery total allowable catch (TAC) includes 150 tonnes for surveys. Note that a zero commercial harvest TAC was set in 2008, but 150 tonnes were allocated for surveys.</w:t>
      </w:r>
    </w:p>
  </w:footnote>
  <w:footnote w:id="2">
    <w:p w:rsidR="00A13B80" w:rsidRDefault="00A13B80" w:rsidP="00DA6A89">
      <w:pPr>
        <w:pStyle w:val="FootnoteText"/>
        <w:rPr>
          <w:lang w:val="en-AU"/>
        </w:rPr>
      </w:pPr>
      <w:r>
        <w:rPr>
          <w:rStyle w:val="FootnoteReference"/>
        </w:rPr>
        <w:footnoteRef/>
      </w:r>
      <w:r>
        <w:t xml:space="preserve"> ‘</w:t>
      </w:r>
      <w:r>
        <w:rPr>
          <w:lang w:val="en-US"/>
        </w:rPr>
        <w:t>Protected species’ means all species listed under Part 13 of the EPBC Act, including whales and other cetaceans and threatened, marine and migratory species.</w:t>
      </w:r>
    </w:p>
  </w:footnote>
  <w:footnote w:id="3">
    <w:p w:rsidR="00A13B80" w:rsidRDefault="00A13B80" w:rsidP="00E8116D">
      <w:pPr>
        <w:pStyle w:val="FootnoteText"/>
      </w:pPr>
      <w:r>
        <w:rPr>
          <w:rStyle w:val="FootnoteReference"/>
        </w:rPr>
        <w:footnoteRef/>
      </w:r>
      <w:r>
        <w:t xml:space="preserve"> </w:t>
      </w:r>
      <w:r>
        <w:rPr>
          <w:lang w:val="en-AU"/>
        </w:rPr>
        <w:t>Convention on International Trade in Endangered Species of Wild Fauna and Flora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B532D"/>
    <w:multiLevelType w:val="multilevel"/>
    <w:tmpl w:val="78442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5">
    <w:nsid w:val="11B04749"/>
    <w:multiLevelType w:val="multilevel"/>
    <w:tmpl w:val="FED84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BA3DAC"/>
    <w:multiLevelType w:val="hybridMultilevel"/>
    <w:tmpl w:val="4814A7EA"/>
    <w:lvl w:ilvl="0" w:tplc="0DCEF4DC">
      <w:start w:val="8"/>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15440265"/>
    <w:multiLevelType w:val="hybridMultilevel"/>
    <w:tmpl w:val="9FC27EE0"/>
    <w:lvl w:ilvl="0" w:tplc="227C389C">
      <w:start w:val="1"/>
      <w:numFmt w:val="decimal"/>
      <w:lvlText w:val="%1."/>
      <w:lvlJc w:val="left"/>
      <w:pPr>
        <w:tabs>
          <w:tab w:val="num" w:pos="360"/>
        </w:tabs>
        <w:ind w:left="360" w:hanging="360"/>
      </w:pPr>
      <w:rPr>
        <w:color w:val="auto"/>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1C547203"/>
    <w:multiLevelType w:val="hybridMultilevel"/>
    <w:tmpl w:val="D4C63EB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1F111341"/>
    <w:multiLevelType w:val="multilevel"/>
    <w:tmpl w:val="8D740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8425BD"/>
    <w:multiLevelType w:val="hybridMultilevel"/>
    <w:tmpl w:val="03402AB6"/>
    <w:lvl w:ilvl="0" w:tplc="DC843F74">
      <w:start w:val="3"/>
      <w:numFmt w:val="lowerLetter"/>
      <w:lvlText w:val="(%1)"/>
      <w:lvlJc w:val="left"/>
      <w:pPr>
        <w:tabs>
          <w:tab w:val="num" w:pos="720"/>
        </w:tabs>
        <w:ind w:left="720" w:hanging="360"/>
      </w:pPr>
      <w:rPr>
        <w:rFonts w:hint="default"/>
      </w:rPr>
    </w:lvl>
    <w:lvl w:ilvl="1" w:tplc="E81C2B86">
      <w:start w:val="1"/>
      <w:numFmt w:val="lowerRoman"/>
      <w:lvlText w:val="%2."/>
      <w:lvlJc w:val="left"/>
      <w:pPr>
        <w:tabs>
          <w:tab w:val="num" w:pos="1440"/>
        </w:tabs>
        <w:ind w:left="1440" w:hanging="360"/>
      </w:pPr>
      <w:rPr>
        <w:rFonts w:ascii="Times New Roman" w:eastAsia="Times New Roman" w:hAnsi="Times New Roman" w:cs="Times New Roman"/>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24FD2F99"/>
    <w:multiLevelType w:val="hybridMultilevel"/>
    <w:tmpl w:val="60D89D94"/>
    <w:lvl w:ilvl="0" w:tplc="D2D85B14">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2DA71421"/>
    <w:multiLevelType w:val="hybridMultilevel"/>
    <w:tmpl w:val="8738D072"/>
    <w:lvl w:ilvl="0" w:tplc="0C09000F">
      <w:start w:val="8"/>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2F56214E"/>
    <w:multiLevelType w:val="hybridMultilevel"/>
    <w:tmpl w:val="CFAA2D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nsid w:val="381F2F3A"/>
    <w:multiLevelType w:val="hybridMultilevel"/>
    <w:tmpl w:val="18281508"/>
    <w:lvl w:ilvl="0" w:tplc="D2D85B14">
      <w:start w:val="1"/>
      <w:numFmt w:val="bullet"/>
      <w:lvlText w:val=""/>
      <w:lvlJc w:val="left"/>
      <w:pPr>
        <w:tabs>
          <w:tab w:val="num" w:pos="1140"/>
        </w:tabs>
        <w:ind w:left="1140" w:hanging="360"/>
      </w:pPr>
      <w:rPr>
        <w:rFonts w:ascii="Symbol" w:hAnsi="Symbol" w:hint="default"/>
        <w:color w:val="auto"/>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21">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2">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nsid w:val="46382372"/>
    <w:multiLevelType w:val="hybridMultilevel"/>
    <w:tmpl w:val="F60831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F326DB6"/>
    <w:multiLevelType w:val="hybridMultilevel"/>
    <w:tmpl w:val="53CACD1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F9663FB"/>
    <w:multiLevelType w:val="multilevel"/>
    <w:tmpl w:val="CEC291C2"/>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nsid w:val="5004759D"/>
    <w:multiLevelType w:val="hybridMultilevel"/>
    <w:tmpl w:val="58A41D00"/>
    <w:lvl w:ilvl="0" w:tplc="0C09000F">
      <w:start w:val="7"/>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nsid w:val="50B2066F"/>
    <w:multiLevelType w:val="hybridMultilevel"/>
    <w:tmpl w:val="783890E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522F2681"/>
    <w:multiLevelType w:val="hybridMultilevel"/>
    <w:tmpl w:val="BAE8E1C4"/>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3970239"/>
    <w:multiLevelType w:val="multilevel"/>
    <w:tmpl w:val="C7685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4AD30AF"/>
    <w:multiLevelType w:val="hybridMultilevel"/>
    <w:tmpl w:val="DB5876F6"/>
    <w:lvl w:ilvl="0" w:tplc="34E83696">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55783542"/>
    <w:multiLevelType w:val="hybridMultilevel"/>
    <w:tmpl w:val="D9DC6080"/>
    <w:lvl w:ilvl="0" w:tplc="D2D85B14">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nsid w:val="558F05DE"/>
    <w:multiLevelType w:val="hybridMultilevel"/>
    <w:tmpl w:val="B792F6C8"/>
    <w:lvl w:ilvl="0" w:tplc="C45805D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nsid w:val="55D47CC2"/>
    <w:multiLevelType w:val="hybridMultilevel"/>
    <w:tmpl w:val="E2D48B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nsid w:val="65867FCA"/>
    <w:multiLevelType w:val="hybridMultilevel"/>
    <w:tmpl w:val="DD9060A0"/>
    <w:lvl w:ilvl="0" w:tplc="0C09000F">
      <w:start w:val="7"/>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nsid w:val="68F7128C"/>
    <w:multiLevelType w:val="hybridMultilevel"/>
    <w:tmpl w:val="7A208AA4"/>
    <w:lvl w:ilvl="0" w:tplc="312CED8C">
      <w:numFmt w:val="bullet"/>
      <w:lvlText w:val=""/>
      <w:lvlJc w:val="left"/>
      <w:pPr>
        <w:tabs>
          <w:tab w:val="num" w:pos="1455"/>
        </w:tabs>
        <w:ind w:left="1455" w:hanging="735"/>
      </w:pPr>
      <w:rPr>
        <w:rFonts w:ascii="Wingdings 2" w:eastAsia="Times New Roman" w:hAnsi="Wingdings 2"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2">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nsid w:val="6A48075B"/>
    <w:multiLevelType w:val="hybridMultilevel"/>
    <w:tmpl w:val="78E09F1E"/>
    <w:lvl w:ilvl="0" w:tplc="82F6C000">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4">
    <w:nsid w:val="6E173675"/>
    <w:multiLevelType w:val="multilevel"/>
    <w:tmpl w:val="AABC5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99769C6"/>
    <w:multiLevelType w:val="hybridMultilevel"/>
    <w:tmpl w:val="CEC291C2"/>
    <w:lvl w:ilvl="0" w:tplc="227C389C">
      <w:start w:val="1"/>
      <w:numFmt w:val="decimal"/>
      <w:lvlText w:val="%1."/>
      <w:lvlJc w:val="left"/>
      <w:pPr>
        <w:tabs>
          <w:tab w:val="num" w:pos="360"/>
        </w:tabs>
        <w:ind w:left="360" w:hanging="360"/>
      </w:pPr>
      <w:rPr>
        <w:color w:val="auto"/>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6">
    <w:nsid w:val="7A2832DE"/>
    <w:multiLevelType w:val="hybridMultilevel"/>
    <w:tmpl w:val="76BA624E"/>
    <w:lvl w:ilvl="0" w:tplc="C45805D2">
      <w:start w:val="1"/>
      <w:numFmt w:val="lowerLetter"/>
      <w:lvlText w:val="(%1)"/>
      <w:lvlJc w:val="left"/>
      <w:pPr>
        <w:tabs>
          <w:tab w:val="num" w:pos="1080"/>
        </w:tabs>
        <w:ind w:left="1080" w:hanging="720"/>
      </w:pPr>
      <w:rPr>
        <w:rFonts w:cs="Times New Roman" w:hint="default"/>
      </w:rPr>
    </w:lvl>
    <w:lvl w:ilvl="1" w:tplc="0C090001">
      <w:start w:val="1"/>
      <w:numFmt w:val="bullet"/>
      <w:lvlText w:val=""/>
      <w:lvlJc w:val="left"/>
      <w:pPr>
        <w:tabs>
          <w:tab w:val="num" w:pos="1440"/>
        </w:tabs>
        <w:ind w:left="1440" w:hanging="360"/>
      </w:pPr>
      <w:rPr>
        <w:rFonts w:ascii="Symbol" w:hAnsi="Symbol" w:hint="default"/>
      </w:rPr>
    </w:lvl>
    <w:lvl w:ilvl="2" w:tplc="AEF0D622">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7">
    <w:nsid w:val="7ABB388F"/>
    <w:multiLevelType w:val="hybridMultilevel"/>
    <w:tmpl w:val="29CA8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2"/>
  </w:num>
  <w:num w:numId="3">
    <w:abstractNumId w:val="34"/>
  </w:num>
  <w:num w:numId="4">
    <w:abstractNumId w:val="41"/>
  </w:num>
  <w:num w:numId="5">
    <w:abstractNumId w:val="36"/>
  </w:num>
  <w:num w:numId="6">
    <w:abstractNumId w:val="6"/>
  </w:num>
  <w:num w:numId="7">
    <w:abstractNumId w:val="3"/>
  </w:num>
  <w:num w:numId="8">
    <w:abstractNumId w:val="17"/>
  </w:num>
  <w:num w:numId="9">
    <w:abstractNumId w:val="42"/>
  </w:num>
  <w:num w:numId="10">
    <w:abstractNumId w:val="37"/>
  </w:num>
  <w:num w:numId="11">
    <w:abstractNumId w:val="1"/>
  </w:num>
  <w:num w:numId="12">
    <w:abstractNumId w:val="19"/>
  </w:num>
  <w:num w:numId="13">
    <w:abstractNumId w:val="35"/>
  </w:num>
  <w:num w:numId="14">
    <w:abstractNumId w:val="12"/>
  </w:num>
  <w:num w:numId="15">
    <w:abstractNumId w:val="33"/>
  </w:num>
  <w:num w:numId="16">
    <w:abstractNumId w:val="20"/>
  </w:num>
  <w:num w:numId="17">
    <w:abstractNumId w:val="13"/>
  </w:num>
  <w:num w:numId="18">
    <w:abstractNumId w:val="32"/>
  </w:num>
  <w:num w:numId="19">
    <w:abstractNumId w:val="15"/>
  </w:num>
  <w:num w:numId="20">
    <w:abstractNumId w:val="9"/>
  </w:num>
  <w:num w:numId="21">
    <w:abstractNumId w:val="14"/>
  </w:num>
  <w:num w:numId="22">
    <w:abstractNumId w:val="23"/>
  </w:num>
  <w:num w:numId="23">
    <w:abstractNumId w:val="39"/>
  </w:num>
  <w:num w:numId="24">
    <w:abstractNumId w:val="21"/>
  </w:num>
  <w:num w:numId="25">
    <w:abstractNumId w:val="4"/>
  </w:num>
  <w:num w:numId="26">
    <w:abstractNumId w:val="8"/>
  </w:num>
  <w:num w:numId="27">
    <w:abstractNumId w:val="29"/>
  </w:num>
  <w:num w:numId="28">
    <w:abstractNumId w:val="27"/>
  </w:num>
  <w:num w:numId="29">
    <w:abstractNumId w:val="40"/>
  </w:num>
  <w:num w:numId="30">
    <w:abstractNumId w:val="25"/>
  </w:num>
  <w:num w:numId="31">
    <w:abstractNumId w:val="16"/>
  </w:num>
  <w:num w:numId="32">
    <w:abstractNumId w:val="45"/>
  </w:num>
  <w:num w:numId="33">
    <w:abstractNumId w:val="7"/>
  </w:num>
  <w:num w:numId="34">
    <w:abstractNumId w:val="26"/>
  </w:num>
  <w:num w:numId="35">
    <w:abstractNumId w:val="38"/>
  </w:num>
  <w:num w:numId="36">
    <w:abstractNumId w:val="44"/>
  </w:num>
  <w:num w:numId="37">
    <w:abstractNumId w:val="30"/>
  </w:num>
  <w:num w:numId="38">
    <w:abstractNumId w:val="5"/>
  </w:num>
  <w:num w:numId="39">
    <w:abstractNumId w:val="11"/>
  </w:num>
  <w:num w:numId="40">
    <w:abstractNumId w:val="28"/>
  </w:num>
  <w:num w:numId="41">
    <w:abstractNumId w:val="10"/>
  </w:num>
  <w:num w:numId="42">
    <w:abstractNumId w:val="47"/>
  </w:num>
  <w:num w:numId="43">
    <w:abstractNumId w:val="0"/>
  </w:num>
  <w:num w:numId="44">
    <w:abstractNumId w:val="43"/>
  </w:num>
  <w:num w:numId="45">
    <w:abstractNumId w:val="46"/>
  </w:num>
  <w:num w:numId="46">
    <w:abstractNumId w:val="31"/>
  </w:num>
  <w:num w:numId="47">
    <w:abstractNumId w:val="24"/>
  </w:num>
  <w:num w:numId="4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attachedTemplate r:id="rId1"/>
  <w:trackRevisions/>
  <w:defaultTabStop w:val="720"/>
  <w:characterSpacingControl w:val="doNotCompress"/>
  <w:footnotePr>
    <w:footnote w:id="-1"/>
    <w:footnote w:id="0"/>
  </w:footnotePr>
  <w:endnotePr>
    <w:endnote w:id="-1"/>
    <w:endnote w:id="0"/>
  </w:endnotePr>
  <w:compat/>
  <w:rsids>
    <w:rsidRoot w:val="003F15C9"/>
    <w:rsid w:val="00002DFC"/>
    <w:rsid w:val="00011AB7"/>
    <w:rsid w:val="000127D9"/>
    <w:rsid w:val="0001478F"/>
    <w:rsid w:val="00015268"/>
    <w:rsid w:val="0002220F"/>
    <w:rsid w:val="00022BC8"/>
    <w:rsid w:val="000239CB"/>
    <w:rsid w:val="00026D21"/>
    <w:rsid w:val="0003217F"/>
    <w:rsid w:val="00034288"/>
    <w:rsid w:val="000413F6"/>
    <w:rsid w:val="000477D0"/>
    <w:rsid w:val="000511CB"/>
    <w:rsid w:val="00054F1A"/>
    <w:rsid w:val="00056AF8"/>
    <w:rsid w:val="00063689"/>
    <w:rsid w:val="00064BCF"/>
    <w:rsid w:val="00073718"/>
    <w:rsid w:val="00075923"/>
    <w:rsid w:val="00093A7C"/>
    <w:rsid w:val="000A4469"/>
    <w:rsid w:val="000B03C4"/>
    <w:rsid w:val="000C0F0C"/>
    <w:rsid w:val="000D6549"/>
    <w:rsid w:val="000E0B7F"/>
    <w:rsid w:val="000E3D91"/>
    <w:rsid w:val="000F33AB"/>
    <w:rsid w:val="000F6784"/>
    <w:rsid w:val="000F6C8C"/>
    <w:rsid w:val="00100469"/>
    <w:rsid w:val="001034DA"/>
    <w:rsid w:val="00112A61"/>
    <w:rsid w:val="0011694E"/>
    <w:rsid w:val="00117A10"/>
    <w:rsid w:val="00131AFB"/>
    <w:rsid w:val="00137DCA"/>
    <w:rsid w:val="00150C5F"/>
    <w:rsid w:val="00155BDE"/>
    <w:rsid w:val="00157F0F"/>
    <w:rsid w:val="001630D2"/>
    <w:rsid w:val="001773C7"/>
    <w:rsid w:val="001807B9"/>
    <w:rsid w:val="001946A5"/>
    <w:rsid w:val="0019557C"/>
    <w:rsid w:val="001A068A"/>
    <w:rsid w:val="001A5198"/>
    <w:rsid w:val="001A55F6"/>
    <w:rsid w:val="001B11DB"/>
    <w:rsid w:val="001B1638"/>
    <w:rsid w:val="001B2233"/>
    <w:rsid w:val="001B69A2"/>
    <w:rsid w:val="001F2807"/>
    <w:rsid w:val="001F3102"/>
    <w:rsid w:val="001F33BC"/>
    <w:rsid w:val="001F43A4"/>
    <w:rsid w:val="00201405"/>
    <w:rsid w:val="002020AA"/>
    <w:rsid w:val="00207333"/>
    <w:rsid w:val="00237569"/>
    <w:rsid w:val="00237859"/>
    <w:rsid w:val="0024365C"/>
    <w:rsid w:val="00246A3B"/>
    <w:rsid w:val="0025253F"/>
    <w:rsid w:val="00256EEC"/>
    <w:rsid w:val="00261870"/>
    <w:rsid w:val="00280AE6"/>
    <w:rsid w:val="002831B0"/>
    <w:rsid w:val="00285400"/>
    <w:rsid w:val="00287893"/>
    <w:rsid w:val="0029097E"/>
    <w:rsid w:val="002966A8"/>
    <w:rsid w:val="002B28BF"/>
    <w:rsid w:val="002B7422"/>
    <w:rsid w:val="002B746B"/>
    <w:rsid w:val="002E2B0F"/>
    <w:rsid w:val="002F2F1C"/>
    <w:rsid w:val="002F4361"/>
    <w:rsid w:val="002F4491"/>
    <w:rsid w:val="00314DA9"/>
    <w:rsid w:val="003218AE"/>
    <w:rsid w:val="003267B9"/>
    <w:rsid w:val="00334359"/>
    <w:rsid w:val="00350E75"/>
    <w:rsid w:val="003549A2"/>
    <w:rsid w:val="00361A81"/>
    <w:rsid w:val="0037077D"/>
    <w:rsid w:val="00371CCA"/>
    <w:rsid w:val="00372632"/>
    <w:rsid w:val="00372E17"/>
    <w:rsid w:val="0037527F"/>
    <w:rsid w:val="003822E2"/>
    <w:rsid w:val="00385E36"/>
    <w:rsid w:val="003B553B"/>
    <w:rsid w:val="003B5823"/>
    <w:rsid w:val="003B6E64"/>
    <w:rsid w:val="003C2499"/>
    <w:rsid w:val="003C420C"/>
    <w:rsid w:val="003C5A2D"/>
    <w:rsid w:val="003C5A86"/>
    <w:rsid w:val="003D52AC"/>
    <w:rsid w:val="003E4BFD"/>
    <w:rsid w:val="003F15C9"/>
    <w:rsid w:val="003F428A"/>
    <w:rsid w:val="004035D4"/>
    <w:rsid w:val="0042514E"/>
    <w:rsid w:val="0044286B"/>
    <w:rsid w:val="00444009"/>
    <w:rsid w:val="0044551E"/>
    <w:rsid w:val="004538DF"/>
    <w:rsid w:val="00457EB2"/>
    <w:rsid w:val="00465053"/>
    <w:rsid w:val="00467C45"/>
    <w:rsid w:val="00470231"/>
    <w:rsid w:val="00474C31"/>
    <w:rsid w:val="00476BF6"/>
    <w:rsid w:val="0049589B"/>
    <w:rsid w:val="00496F29"/>
    <w:rsid w:val="0049770B"/>
    <w:rsid w:val="004A1CB7"/>
    <w:rsid w:val="004B1A3A"/>
    <w:rsid w:val="004B1FC8"/>
    <w:rsid w:val="004B2A76"/>
    <w:rsid w:val="004B42BC"/>
    <w:rsid w:val="004B7518"/>
    <w:rsid w:val="004B786B"/>
    <w:rsid w:val="004C0626"/>
    <w:rsid w:val="004D5BE3"/>
    <w:rsid w:val="004E0B99"/>
    <w:rsid w:val="004F5BEF"/>
    <w:rsid w:val="00507A3D"/>
    <w:rsid w:val="00512380"/>
    <w:rsid w:val="00512A85"/>
    <w:rsid w:val="00521F76"/>
    <w:rsid w:val="00535126"/>
    <w:rsid w:val="005416E8"/>
    <w:rsid w:val="00544250"/>
    <w:rsid w:val="005611A9"/>
    <w:rsid w:val="00564188"/>
    <w:rsid w:val="005710C0"/>
    <w:rsid w:val="00575EF3"/>
    <w:rsid w:val="00576F04"/>
    <w:rsid w:val="00581B9B"/>
    <w:rsid w:val="00590B4F"/>
    <w:rsid w:val="00597C91"/>
    <w:rsid w:val="005C139D"/>
    <w:rsid w:val="005C1968"/>
    <w:rsid w:val="005D0C82"/>
    <w:rsid w:val="005D2B5D"/>
    <w:rsid w:val="005D69E4"/>
    <w:rsid w:val="005E0356"/>
    <w:rsid w:val="005E328B"/>
    <w:rsid w:val="005E48BC"/>
    <w:rsid w:val="005E4A03"/>
    <w:rsid w:val="005F2694"/>
    <w:rsid w:val="006179D1"/>
    <w:rsid w:val="006405C2"/>
    <w:rsid w:val="00641402"/>
    <w:rsid w:val="006532ED"/>
    <w:rsid w:val="00660E79"/>
    <w:rsid w:val="00670EDB"/>
    <w:rsid w:val="00677CEE"/>
    <w:rsid w:val="006804FA"/>
    <w:rsid w:val="006A3B45"/>
    <w:rsid w:val="006B6940"/>
    <w:rsid w:val="006C0539"/>
    <w:rsid w:val="006C2EBF"/>
    <w:rsid w:val="006D2CF0"/>
    <w:rsid w:val="006D517F"/>
    <w:rsid w:val="006E2F24"/>
    <w:rsid w:val="006E5CE6"/>
    <w:rsid w:val="006F09D2"/>
    <w:rsid w:val="006F3526"/>
    <w:rsid w:val="007105C2"/>
    <w:rsid w:val="00711267"/>
    <w:rsid w:val="00711ABE"/>
    <w:rsid w:val="00713D4E"/>
    <w:rsid w:val="00724F54"/>
    <w:rsid w:val="007602D0"/>
    <w:rsid w:val="0076195A"/>
    <w:rsid w:val="0076210F"/>
    <w:rsid w:val="00764DD1"/>
    <w:rsid w:val="00772AB5"/>
    <w:rsid w:val="007740DE"/>
    <w:rsid w:val="00774C99"/>
    <w:rsid w:val="0078056C"/>
    <w:rsid w:val="00787C5A"/>
    <w:rsid w:val="00794302"/>
    <w:rsid w:val="00795D7B"/>
    <w:rsid w:val="007B4542"/>
    <w:rsid w:val="007B6054"/>
    <w:rsid w:val="007C054D"/>
    <w:rsid w:val="007C7FD9"/>
    <w:rsid w:val="007D6D96"/>
    <w:rsid w:val="007E6C42"/>
    <w:rsid w:val="007E783D"/>
    <w:rsid w:val="007F2593"/>
    <w:rsid w:val="007F3E88"/>
    <w:rsid w:val="00800B38"/>
    <w:rsid w:val="00815314"/>
    <w:rsid w:val="00815F7E"/>
    <w:rsid w:val="008210CC"/>
    <w:rsid w:val="008313D5"/>
    <w:rsid w:val="0083192E"/>
    <w:rsid w:val="0084074A"/>
    <w:rsid w:val="00841935"/>
    <w:rsid w:val="00844543"/>
    <w:rsid w:val="00846513"/>
    <w:rsid w:val="0084699D"/>
    <w:rsid w:val="00846E52"/>
    <w:rsid w:val="008511DE"/>
    <w:rsid w:val="00852468"/>
    <w:rsid w:val="0085708B"/>
    <w:rsid w:val="00857481"/>
    <w:rsid w:val="0086795E"/>
    <w:rsid w:val="00893CF6"/>
    <w:rsid w:val="008A27CC"/>
    <w:rsid w:val="008A3FB0"/>
    <w:rsid w:val="008B26D5"/>
    <w:rsid w:val="008B2B28"/>
    <w:rsid w:val="008B41F6"/>
    <w:rsid w:val="008B5B3C"/>
    <w:rsid w:val="008C0DF8"/>
    <w:rsid w:val="008C603D"/>
    <w:rsid w:val="008E618D"/>
    <w:rsid w:val="008F62A4"/>
    <w:rsid w:val="008F7C61"/>
    <w:rsid w:val="0090736F"/>
    <w:rsid w:val="00910C70"/>
    <w:rsid w:val="00911DB4"/>
    <w:rsid w:val="009144D3"/>
    <w:rsid w:val="009154A6"/>
    <w:rsid w:val="00915772"/>
    <w:rsid w:val="00921968"/>
    <w:rsid w:val="00922754"/>
    <w:rsid w:val="00922DEF"/>
    <w:rsid w:val="00932684"/>
    <w:rsid w:val="009326BD"/>
    <w:rsid w:val="009425B3"/>
    <w:rsid w:val="00946CC2"/>
    <w:rsid w:val="009475FC"/>
    <w:rsid w:val="00952DE3"/>
    <w:rsid w:val="00956CEF"/>
    <w:rsid w:val="009578D8"/>
    <w:rsid w:val="00960345"/>
    <w:rsid w:val="00961071"/>
    <w:rsid w:val="0097297F"/>
    <w:rsid w:val="0097537A"/>
    <w:rsid w:val="00994934"/>
    <w:rsid w:val="00997696"/>
    <w:rsid w:val="009A2D28"/>
    <w:rsid w:val="009A4F0C"/>
    <w:rsid w:val="009A5C99"/>
    <w:rsid w:val="009B4B1D"/>
    <w:rsid w:val="009B5560"/>
    <w:rsid w:val="009C20D6"/>
    <w:rsid w:val="009C63C2"/>
    <w:rsid w:val="009D05EF"/>
    <w:rsid w:val="009D0BB4"/>
    <w:rsid w:val="009D4417"/>
    <w:rsid w:val="009E006F"/>
    <w:rsid w:val="009F301A"/>
    <w:rsid w:val="00A10945"/>
    <w:rsid w:val="00A13B80"/>
    <w:rsid w:val="00A14778"/>
    <w:rsid w:val="00A1503C"/>
    <w:rsid w:val="00A16D9A"/>
    <w:rsid w:val="00A2628B"/>
    <w:rsid w:val="00A31CD2"/>
    <w:rsid w:val="00A427D5"/>
    <w:rsid w:val="00A45151"/>
    <w:rsid w:val="00A46527"/>
    <w:rsid w:val="00A47025"/>
    <w:rsid w:val="00A54D63"/>
    <w:rsid w:val="00A60E9E"/>
    <w:rsid w:val="00A61234"/>
    <w:rsid w:val="00A72325"/>
    <w:rsid w:val="00A81EF8"/>
    <w:rsid w:val="00A873E0"/>
    <w:rsid w:val="00A942EE"/>
    <w:rsid w:val="00AC54F4"/>
    <w:rsid w:val="00AC57A7"/>
    <w:rsid w:val="00AC5D5D"/>
    <w:rsid w:val="00AC64FD"/>
    <w:rsid w:val="00AD0C53"/>
    <w:rsid w:val="00AD1DAC"/>
    <w:rsid w:val="00AD2C12"/>
    <w:rsid w:val="00AE2BD3"/>
    <w:rsid w:val="00AE32AF"/>
    <w:rsid w:val="00AE3364"/>
    <w:rsid w:val="00B05C1A"/>
    <w:rsid w:val="00B05E93"/>
    <w:rsid w:val="00B07A72"/>
    <w:rsid w:val="00B1328C"/>
    <w:rsid w:val="00B135BB"/>
    <w:rsid w:val="00B153EB"/>
    <w:rsid w:val="00B35E68"/>
    <w:rsid w:val="00B451B0"/>
    <w:rsid w:val="00B6692A"/>
    <w:rsid w:val="00B671C7"/>
    <w:rsid w:val="00B775A2"/>
    <w:rsid w:val="00B8356C"/>
    <w:rsid w:val="00B83FBA"/>
    <w:rsid w:val="00B84F5C"/>
    <w:rsid w:val="00B92698"/>
    <w:rsid w:val="00B96CAF"/>
    <w:rsid w:val="00B97C4A"/>
    <w:rsid w:val="00BC10D6"/>
    <w:rsid w:val="00BC120B"/>
    <w:rsid w:val="00BC1B76"/>
    <w:rsid w:val="00BC215A"/>
    <w:rsid w:val="00BD1E78"/>
    <w:rsid w:val="00BE1D33"/>
    <w:rsid w:val="00BE2535"/>
    <w:rsid w:val="00BF1036"/>
    <w:rsid w:val="00BF2E37"/>
    <w:rsid w:val="00BF7D9E"/>
    <w:rsid w:val="00C040C8"/>
    <w:rsid w:val="00C12AD9"/>
    <w:rsid w:val="00C13BAC"/>
    <w:rsid w:val="00C1541F"/>
    <w:rsid w:val="00C2060C"/>
    <w:rsid w:val="00C210DE"/>
    <w:rsid w:val="00C239BD"/>
    <w:rsid w:val="00C36ECA"/>
    <w:rsid w:val="00C41C4A"/>
    <w:rsid w:val="00C46AA8"/>
    <w:rsid w:val="00C46E68"/>
    <w:rsid w:val="00C52EBA"/>
    <w:rsid w:val="00C6395B"/>
    <w:rsid w:val="00C66DAF"/>
    <w:rsid w:val="00C93C12"/>
    <w:rsid w:val="00C95ED9"/>
    <w:rsid w:val="00CA0601"/>
    <w:rsid w:val="00CA679F"/>
    <w:rsid w:val="00CA6A76"/>
    <w:rsid w:val="00CB058F"/>
    <w:rsid w:val="00CB7666"/>
    <w:rsid w:val="00CB7699"/>
    <w:rsid w:val="00CC1368"/>
    <w:rsid w:val="00CC184F"/>
    <w:rsid w:val="00CC613F"/>
    <w:rsid w:val="00CD2B7D"/>
    <w:rsid w:val="00CD6B7A"/>
    <w:rsid w:val="00CF345D"/>
    <w:rsid w:val="00CF57CA"/>
    <w:rsid w:val="00D00172"/>
    <w:rsid w:val="00D12947"/>
    <w:rsid w:val="00D12948"/>
    <w:rsid w:val="00D15007"/>
    <w:rsid w:val="00D15D8A"/>
    <w:rsid w:val="00D16659"/>
    <w:rsid w:val="00D218BB"/>
    <w:rsid w:val="00D32658"/>
    <w:rsid w:val="00D34194"/>
    <w:rsid w:val="00D35A28"/>
    <w:rsid w:val="00D37136"/>
    <w:rsid w:val="00D40AD0"/>
    <w:rsid w:val="00D42DEB"/>
    <w:rsid w:val="00D45EE3"/>
    <w:rsid w:val="00D51082"/>
    <w:rsid w:val="00D77455"/>
    <w:rsid w:val="00D77BF5"/>
    <w:rsid w:val="00DA2C45"/>
    <w:rsid w:val="00DA6A89"/>
    <w:rsid w:val="00DB1472"/>
    <w:rsid w:val="00DB1785"/>
    <w:rsid w:val="00DB4E18"/>
    <w:rsid w:val="00DC48F8"/>
    <w:rsid w:val="00DC4E34"/>
    <w:rsid w:val="00DC6AB5"/>
    <w:rsid w:val="00DD00A2"/>
    <w:rsid w:val="00DD47A1"/>
    <w:rsid w:val="00DD48FA"/>
    <w:rsid w:val="00DD7F0D"/>
    <w:rsid w:val="00DE0295"/>
    <w:rsid w:val="00DE15A0"/>
    <w:rsid w:val="00DE5A00"/>
    <w:rsid w:val="00DF0BF0"/>
    <w:rsid w:val="00DF49FB"/>
    <w:rsid w:val="00E0344C"/>
    <w:rsid w:val="00E0635A"/>
    <w:rsid w:val="00E0762D"/>
    <w:rsid w:val="00E111FF"/>
    <w:rsid w:val="00E20A23"/>
    <w:rsid w:val="00E33FBB"/>
    <w:rsid w:val="00E4061B"/>
    <w:rsid w:val="00E43BB6"/>
    <w:rsid w:val="00E46E25"/>
    <w:rsid w:val="00E73744"/>
    <w:rsid w:val="00E807A2"/>
    <w:rsid w:val="00E8116D"/>
    <w:rsid w:val="00E83188"/>
    <w:rsid w:val="00E8388D"/>
    <w:rsid w:val="00E84D93"/>
    <w:rsid w:val="00EA2AD3"/>
    <w:rsid w:val="00EA3EFA"/>
    <w:rsid w:val="00EC4A85"/>
    <w:rsid w:val="00EC5EF2"/>
    <w:rsid w:val="00ED0427"/>
    <w:rsid w:val="00ED3C21"/>
    <w:rsid w:val="00ED6DAE"/>
    <w:rsid w:val="00EE5899"/>
    <w:rsid w:val="00EE6D8A"/>
    <w:rsid w:val="00EE6EB1"/>
    <w:rsid w:val="00EE75F8"/>
    <w:rsid w:val="00EF67E6"/>
    <w:rsid w:val="00EF7B9B"/>
    <w:rsid w:val="00F06C0B"/>
    <w:rsid w:val="00F17E55"/>
    <w:rsid w:val="00F22C18"/>
    <w:rsid w:val="00F23187"/>
    <w:rsid w:val="00F359D7"/>
    <w:rsid w:val="00F442B8"/>
    <w:rsid w:val="00F47209"/>
    <w:rsid w:val="00F644CC"/>
    <w:rsid w:val="00F83C95"/>
    <w:rsid w:val="00F850BD"/>
    <w:rsid w:val="00F95262"/>
    <w:rsid w:val="00F953E2"/>
    <w:rsid w:val="00FA0277"/>
    <w:rsid w:val="00FA08B0"/>
    <w:rsid w:val="00FB113F"/>
    <w:rsid w:val="00FC3384"/>
    <w:rsid w:val="00FD3A3F"/>
    <w:rsid w:val="00FE17FC"/>
    <w:rsid w:val="00FF0C5D"/>
    <w:rsid w:val="00FF3505"/>
    <w:rsid w:val="00FF3CA7"/>
    <w:rsid w:val="00FF6FB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A89"/>
    <w:pPr>
      <w:spacing w:after="0" w:line="240" w:lineRule="auto"/>
    </w:pPr>
    <w:rPr>
      <w:rFonts w:ascii="Times New Roman" w:eastAsia="Times New Roman" w:hAnsi="Times New Roman" w:cs="Times New Roman"/>
      <w:sz w:val="24"/>
      <w:szCs w:val="24"/>
      <w:lang w:eastAsia="en-AU"/>
    </w:rPr>
  </w:style>
  <w:style w:type="paragraph" w:styleId="Heading1">
    <w:name w:val="heading 1"/>
    <w:basedOn w:val="Normal"/>
    <w:next w:val="Normal"/>
    <w:link w:val="Heading1Char"/>
    <w:qFormat/>
    <w:rsid w:val="00DA6A89"/>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DA6A89"/>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A6A89"/>
    <w:pPr>
      <w:keepNext/>
      <w:spacing w:before="240" w:after="60"/>
      <w:outlineLvl w:val="3"/>
    </w:pPr>
    <w:rPr>
      <w:b/>
      <w:bCs/>
      <w:sz w:val="28"/>
      <w:szCs w:val="28"/>
    </w:rPr>
  </w:style>
  <w:style w:type="paragraph" w:styleId="Heading6">
    <w:name w:val="heading 6"/>
    <w:basedOn w:val="Normal"/>
    <w:next w:val="Normal"/>
    <w:link w:val="Heading6Char"/>
    <w:qFormat/>
    <w:rsid w:val="00DA6A89"/>
    <w:pPr>
      <w:spacing w:before="240" w:after="60"/>
      <w:outlineLvl w:val="5"/>
    </w:pPr>
    <w:rPr>
      <w:b/>
      <w:bCs/>
      <w:sz w:val="22"/>
      <w:szCs w:val="22"/>
    </w:rPr>
  </w:style>
  <w:style w:type="paragraph" w:styleId="Heading7">
    <w:name w:val="heading 7"/>
    <w:basedOn w:val="Normal"/>
    <w:next w:val="Normal"/>
    <w:link w:val="Heading7Char"/>
    <w:qFormat/>
    <w:rsid w:val="00DA6A89"/>
    <w:pPr>
      <w:keepNext/>
      <w:autoSpaceDE w:val="0"/>
      <w:autoSpaceDN w:val="0"/>
      <w:jc w:val="center"/>
      <w:outlineLvl w:val="6"/>
    </w:pPr>
    <w:rPr>
      <w:b/>
      <w:bCs/>
      <w:sz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A6A89"/>
    <w:rPr>
      <w:rFonts w:ascii="Arial" w:eastAsia="Times New Roman" w:hAnsi="Arial" w:cs="Arial"/>
      <w:b/>
      <w:bCs/>
      <w:sz w:val="26"/>
      <w:szCs w:val="26"/>
      <w:lang w:eastAsia="en-AU"/>
    </w:rPr>
  </w:style>
  <w:style w:type="character" w:customStyle="1" w:styleId="Heading4Char">
    <w:name w:val="Heading 4 Char"/>
    <w:basedOn w:val="DefaultParagraphFont"/>
    <w:link w:val="Heading4"/>
    <w:rsid w:val="00DA6A89"/>
    <w:rPr>
      <w:rFonts w:ascii="Times New Roman" w:eastAsia="Times New Roman" w:hAnsi="Times New Roman" w:cs="Times New Roman"/>
      <w:b/>
      <w:bCs/>
      <w:sz w:val="28"/>
      <w:szCs w:val="28"/>
      <w:lang w:eastAsia="en-AU"/>
    </w:rPr>
  </w:style>
  <w:style w:type="character" w:customStyle="1" w:styleId="Heading6Char">
    <w:name w:val="Heading 6 Char"/>
    <w:basedOn w:val="DefaultParagraphFont"/>
    <w:link w:val="Heading6"/>
    <w:rsid w:val="00DA6A89"/>
    <w:rPr>
      <w:rFonts w:ascii="Times New Roman" w:eastAsia="Times New Roman" w:hAnsi="Times New Roman" w:cs="Times New Roman"/>
      <w:b/>
      <w:bCs/>
      <w:lang w:eastAsia="en-AU"/>
    </w:rPr>
  </w:style>
  <w:style w:type="character" w:customStyle="1" w:styleId="Heading7Char">
    <w:name w:val="Heading 7 Char"/>
    <w:basedOn w:val="DefaultParagraphFont"/>
    <w:link w:val="Heading7"/>
    <w:rsid w:val="00DA6A89"/>
    <w:rPr>
      <w:rFonts w:ascii="Times New Roman" w:eastAsia="Times New Roman" w:hAnsi="Times New Roman" w:cs="Times New Roman"/>
      <w:b/>
      <w:bCs/>
      <w:sz w:val="20"/>
      <w:szCs w:val="24"/>
      <w:lang w:val="en-GB"/>
    </w:rPr>
  </w:style>
  <w:style w:type="paragraph" w:styleId="BodyTextIndent3">
    <w:name w:val="Body Text Indent 3"/>
    <w:basedOn w:val="Normal"/>
    <w:link w:val="BodyTextIndent3Char"/>
    <w:rsid w:val="00DA6A89"/>
    <w:pPr>
      <w:spacing w:after="120"/>
      <w:ind w:left="283"/>
    </w:pPr>
    <w:rPr>
      <w:sz w:val="16"/>
      <w:szCs w:val="16"/>
    </w:rPr>
  </w:style>
  <w:style w:type="character" w:customStyle="1" w:styleId="BodyTextIndent3Char">
    <w:name w:val="Body Text Indent 3 Char"/>
    <w:basedOn w:val="DefaultParagraphFont"/>
    <w:link w:val="BodyTextIndent3"/>
    <w:rsid w:val="00DA6A89"/>
    <w:rPr>
      <w:rFonts w:ascii="Times New Roman" w:eastAsia="Times New Roman" w:hAnsi="Times New Roman" w:cs="Times New Roman"/>
      <w:sz w:val="16"/>
      <w:szCs w:val="16"/>
      <w:lang w:eastAsia="en-AU"/>
    </w:rPr>
  </w:style>
  <w:style w:type="paragraph" w:styleId="NormalWeb">
    <w:name w:val="Normal (Web)"/>
    <w:basedOn w:val="Normal"/>
    <w:rsid w:val="00DA6A89"/>
    <w:pPr>
      <w:spacing w:before="100" w:beforeAutospacing="1" w:after="100" w:afterAutospacing="1"/>
    </w:pPr>
    <w:rPr>
      <w:rFonts w:ascii="Arial Unicode MS" w:eastAsia="Arial Unicode MS" w:hAnsi="Arial Unicode MS" w:cs="Arial Unicode MS"/>
      <w:lang w:val="en-US" w:eastAsia="en-US"/>
    </w:rPr>
  </w:style>
  <w:style w:type="paragraph" w:customStyle="1" w:styleId="normal-dot">
    <w:name w:val="normal-dot"/>
    <w:basedOn w:val="Normal"/>
    <w:rsid w:val="00DA6A89"/>
    <w:pPr>
      <w:tabs>
        <w:tab w:val="num" w:pos="360"/>
      </w:tabs>
      <w:spacing w:before="120"/>
      <w:ind w:left="357" w:hanging="357"/>
    </w:pPr>
    <w:rPr>
      <w:sz w:val="22"/>
      <w:szCs w:val="20"/>
      <w:lang w:eastAsia="en-US"/>
    </w:rPr>
  </w:style>
  <w:style w:type="paragraph" w:styleId="BodyText2">
    <w:name w:val="Body Text 2"/>
    <w:basedOn w:val="Normal"/>
    <w:link w:val="BodyText2Char"/>
    <w:rsid w:val="00DA6A89"/>
    <w:rPr>
      <w:bCs/>
      <w:i/>
      <w:lang w:val="en-US" w:eastAsia="en-US"/>
    </w:rPr>
  </w:style>
  <w:style w:type="character" w:customStyle="1" w:styleId="BodyText2Char">
    <w:name w:val="Body Text 2 Char"/>
    <w:basedOn w:val="DefaultParagraphFont"/>
    <w:link w:val="BodyText2"/>
    <w:rsid w:val="00DA6A89"/>
    <w:rPr>
      <w:rFonts w:ascii="Times New Roman" w:eastAsia="Times New Roman" w:hAnsi="Times New Roman" w:cs="Times New Roman"/>
      <w:bCs/>
      <w:i/>
      <w:sz w:val="24"/>
      <w:szCs w:val="24"/>
      <w:lang w:val="en-US"/>
    </w:rPr>
  </w:style>
  <w:style w:type="paragraph" w:styleId="Header">
    <w:name w:val="header"/>
    <w:basedOn w:val="Normal"/>
    <w:link w:val="HeaderChar"/>
    <w:uiPriority w:val="99"/>
    <w:rsid w:val="00DA6A89"/>
    <w:pPr>
      <w:tabs>
        <w:tab w:val="center" w:pos="4153"/>
        <w:tab w:val="right" w:pos="8306"/>
      </w:tabs>
      <w:autoSpaceDE w:val="0"/>
      <w:autoSpaceDN w:val="0"/>
    </w:pPr>
    <w:rPr>
      <w:sz w:val="20"/>
      <w:lang w:val="en-GB" w:eastAsia="en-US"/>
    </w:rPr>
  </w:style>
  <w:style w:type="character" w:customStyle="1" w:styleId="HeaderChar">
    <w:name w:val="Header Char"/>
    <w:basedOn w:val="DefaultParagraphFont"/>
    <w:link w:val="Header"/>
    <w:uiPriority w:val="99"/>
    <w:rsid w:val="00DA6A89"/>
    <w:rPr>
      <w:rFonts w:ascii="Times New Roman" w:eastAsia="Times New Roman" w:hAnsi="Times New Roman" w:cs="Times New Roman"/>
      <w:sz w:val="20"/>
      <w:szCs w:val="24"/>
      <w:lang w:val="en-GB"/>
    </w:rPr>
  </w:style>
  <w:style w:type="paragraph" w:styleId="PlainText">
    <w:name w:val="Plain Text"/>
    <w:basedOn w:val="Normal"/>
    <w:link w:val="PlainTextChar"/>
    <w:rsid w:val="00DA6A89"/>
    <w:pPr>
      <w:autoSpaceDE w:val="0"/>
      <w:autoSpaceDN w:val="0"/>
    </w:pPr>
    <w:rPr>
      <w:rFonts w:ascii="Courier New" w:hAnsi="Courier New" w:cs="Courier New"/>
      <w:sz w:val="20"/>
      <w:lang w:val="en-GB" w:eastAsia="en-US"/>
    </w:rPr>
  </w:style>
  <w:style w:type="character" w:customStyle="1" w:styleId="PlainTextChar">
    <w:name w:val="Plain Text Char"/>
    <w:basedOn w:val="DefaultParagraphFont"/>
    <w:link w:val="PlainText"/>
    <w:rsid w:val="00DA6A89"/>
    <w:rPr>
      <w:rFonts w:ascii="Courier New" w:eastAsia="Times New Roman" w:hAnsi="Courier New" w:cs="Courier New"/>
      <w:sz w:val="20"/>
      <w:szCs w:val="24"/>
      <w:lang w:val="en-GB"/>
    </w:rPr>
  </w:style>
  <w:style w:type="paragraph" w:styleId="Footer">
    <w:name w:val="footer"/>
    <w:basedOn w:val="Normal"/>
    <w:link w:val="FooterChar"/>
    <w:uiPriority w:val="99"/>
    <w:rsid w:val="00DA6A89"/>
    <w:pPr>
      <w:tabs>
        <w:tab w:val="center" w:pos="4320"/>
        <w:tab w:val="right" w:pos="8640"/>
      </w:tabs>
    </w:pPr>
    <w:rPr>
      <w:lang w:eastAsia="en-US"/>
    </w:rPr>
  </w:style>
  <w:style w:type="character" w:customStyle="1" w:styleId="FooterChar">
    <w:name w:val="Footer Char"/>
    <w:basedOn w:val="DefaultParagraphFont"/>
    <w:link w:val="Footer"/>
    <w:uiPriority w:val="99"/>
    <w:rsid w:val="00DA6A89"/>
    <w:rPr>
      <w:rFonts w:ascii="Times New Roman" w:eastAsia="Times New Roman" w:hAnsi="Times New Roman" w:cs="Times New Roman"/>
      <w:sz w:val="24"/>
      <w:szCs w:val="24"/>
    </w:rPr>
  </w:style>
  <w:style w:type="character" w:styleId="CommentReference">
    <w:name w:val="annotation reference"/>
    <w:basedOn w:val="DefaultParagraphFont"/>
    <w:semiHidden/>
    <w:rsid w:val="00DA6A89"/>
    <w:rPr>
      <w:sz w:val="16"/>
      <w:szCs w:val="16"/>
    </w:rPr>
  </w:style>
  <w:style w:type="paragraph" w:styleId="CommentText">
    <w:name w:val="annotation text"/>
    <w:basedOn w:val="Normal"/>
    <w:link w:val="CommentTextChar"/>
    <w:semiHidden/>
    <w:rsid w:val="00DA6A89"/>
    <w:rPr>
      <w:sz w:val="20"/>
      <w:szCs w:val="20"/>
    </w:rPr>
  </w:style>
  <w:style w:type="character" w:customStyle="1" w:styleId="CommentTextChar">
    <w:name w:val="Comment Text Char"/>
    <w:basedOn w:val="DefaultParagraphFont"/>
    <w:link w:val="CommentText"/>
    <w:semiHidden/>
    <w:rsid w:val="00DA6A89"/>
    <w:rPr>
      <w:rFonts w:ascii="Times New Roman" w:eastAsia="Times New Roman" w:hAnsi="Times New Roman" w:cs="Times New Roman"/>
      <w:sz w:val="20"/>
      <w:szCs w:val="20"/>
      <w:lang w:eastAsia="en-AU"/>
    </w:rPr>
  </w:style>
  <w:style w:type="paragraph" w:styleId="BalloonText">
    <w:name w:val="Balloon Text"/>
    <w:basedOn w:val="Normal"/>
    <w:link w:val="BalloonTextChar"/>
    <w:semiHidden/>
    <w:rsid w:val="00DA6A89"/>
    <w:rPr>
      <w:rFonts w:ascii="Tahoma" w:hAnsi="Tahoma" w:cs="Tahoma"/>
      <w:sz w:val="16"/>
      <w:szCs w:val="16"/>
    </w:rPr>
  </w:style>
  <w:style w:type="character" w:customStyle="1" w:styleId="BalloonTextChar">
    <w:name w:val="Balloon Text Char"/>
    <w:basedOn w:val="DefaultParagraphFont"/>
    <w:link w:val="BalloonText"/>
    <w:semiHidden/>
    <w:rsid w:val="00DA6A89"/>
    <w:rPr>
      <w:rFonts w:ascii="Tahoma" w:eastAsia="Times New Roman" w:hAnsi="Tahoma" w:cs="Tahoma"/>
      <w:sz w:val="16"/>
      <w:szCs w:val="16"/>
      <w:lang w:eastAsia="en-AU"/>
    </w:rPr>
  </w:style>
  <w:style w:type="character" w:styleId="Emphasis">
    <w:name w:val="Emphasis"/>
    <w:basedOn w:val="DefaultParagraphFont"/>
    <w:qFormat/>
    <w:rsid w:val="00DA6A89"/>
    <w:rPr>
      <w:i/>
      <w:iCs/>
    </w:rPr>
  </w:style>
  <w:style w:type="character" w:styleId="FootnoteReference">
    <w:name w:val="footnote reference"/>
    <w:basedOn w:val="DefaultParagraphFont"/>
    <w:uiPriority w:val="99"/>
    <w:semiHidden/>
    <w:rsid w:val="00DA6A89"/>
    <w:rPr>
      <w:vertAlign w:val="superscript"/>
    </w:rPr>
  </w:style>
  <w:style w:type="paragraph" w:styleId="FootnoteText">
    <w:name w:val="footnote text"/>
    <w:basedOn w:val="Normal"/>
    <w:link w:val="FootnoteTextChar"/>
    <w:uiPriority w:val="99"/>
    <w:semiHidden/>
    <w:rsid w:val="00DA6A89"/>
    <w:pPr>
      <w:autoSpaceDE w:val="0"/>
      <w:autoSpaceDN w:val="0"/>
    </w:pPr>
    <w:rPr>
      <w:sz w:val="20"/>
      <w:lang w:val="en-GB" w:eastAsia="en-US"/>
    </w:rPr>
  </w:style>
  <w:style w:type="character" w:customStyle="1" w:styleId="FootnoteTextChar">
    <w:name w:val="Footnote Text Char"/>
    <w:basedOn w:val="DefaultParagraphFont"/>
    <w:link w:val="FootnoteText"/>
    <w:uiPriority w:val="99"/>
    <w:semiHidden/>
    <w:rsid w:val="00DA6A89"/>
    <w:rPr>
      <w:rFonts w:ascii="Times New Roman" w:eastAsia="Times New Roman" w:hAnsi="Times New Roman" w:cs="Times New Roman"/>
      <w:sz w:val="20"/>
      <w:szCs w:val="24"/>
      <w:lang w:val="en-GB"/>
    </w:rPr>
  </w:style>
  <w:style w:type="character" w:styleId="Hyperlink">
    <w:name w:val="Hyperlink"/>
    <w:basedOn w:val="DefaultParagraphFont"/>
    <w:uiPriority w:val="99"/>
    <w:rsid w:val="00DA6A89"/>
    <w:rPr>
      <w:color w:val="0000FF"/>
      <w:u w:val="single"/>
    </w:rPr>
  </w:style>
  <w:style w:type="paragraph" w:styleId="DocumentMap">
    <w:name w:val="Document Map"/>
    <w:basedOn w:val="Normal"/>
    <w:link w:val="DocumentMapChar"/>
    <w:semiHidden/>
    <w:rsid w:val="00DA6A8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A6A89"/>
    <w:rPr>
      <w:rFonts w:ascii="Tahoma" w:eastAsia="Times New Roman" w:hAnsi="Tahoma" w:cs="Tahoma"/>
      <w:sz w:val="20"/>
      <w:szCs w:val="20"/>
      <w:shd w:val="clear" w:color="auto" w:fill="000080"/>
      <w:lang w:eastAsia="en-AU"/>
    </w:rPr>
  </w:style>
  <w:style w:type="character" w:styleId="PageNumber">
    <w:name w:val="page number"/>
    <w:basedOn w:val="DefaultParagraphFont"/>
    <w:rsid w:val="00DA6A89"/>
  </w:style>
  <w:style w:type="paragraph" w:styleId="CommentSubject">
    <w:name w:val="annotation subject"/>
    <w:basedOn w:val="CommentText"/>
    <w:next w:val="CommentText"/>
    <w:link w:val="CommentSubjectChar"/>
    <w:semiHidden/>
    <w:rsid w:val="00DA6A89"/>
    <w:rPr>
      <w:b/>
      <w:bCs/>
    </w:rPr>
  </w:style>
  <w:style w:type="character" w:customStyle="1" w:styleId="CommentSubjectChar">
    <w:name w:val="Comment Subject Char"/>
    <w:basedOn w:val="CommentTextChar"/>
    <w:link w:val="CommentSubject"/>
    <w:semiHidden/>
    <w:rsid w:val="00DA6A89"/>
    <w:rPr>
      <w:b/>
      <w:bCs/>
    </w:rPr>
  </w:style>
  <w:style w:type="paragraph" w:customStyle="1" w:styleId="bodytext">
    <w:name w:val="body text"/>
    <w:basedOn w:val="Normal"/>
    <w:rsid w:val="00DA6A89"/>
    <w:pPr>
      <w:spacing w:after="120" w:line="240" w:lineRule="atLeast"/>
      <w:jc w:val="both"/>
    </w:pPr>
    <w:rPr>
      <w:rFonts w:ascii="Arial" w:hAnsi="Arial"/>
      <w:sz w:val="22"/>
      <w:szCs w:val="20"/>
      <w:lang w:eastAsia="en-US"/>
    </w:rPr>
  </w:style>
  <w:style w:type="table" w:styleId="TableGrid">
    <w:name w:val="Table Grid"/>
    <w:basedOn w:val="TableNormal"/>
    <w:rsid w:val="00DA6A89"/>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DA6A89"/>
    <w:rPr>
      <w:rFonts w:ascii="Arial" w:eastAsia="Times New Roman" w:hAnsi="Arial" w:cs="Arial"/>
      <w:b/>
      <w:bCs/>
      <w:kern w:val="32"/>
      <w:sz w:val="32"/>
      <w:szCs w:val="32"/>
      <w:lang w:eastAsia="en-AU"/>
    </w:rPr>
  </w:style>
  <w:style w:type="paragraph" w:styleId="TOCHeading">
    <w:name w:val="TOC Heading"/>
    <w:basedOn w:val="Heading1"/>
    <w:next w:val="Normal"/>
    <w:uiPriority w:val="39"/>
    <w:unhideWhenUsed/>
    <w:qFormat/>
    <w:rsid w:val="00DA6A8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en-US"/>
    </w:rPr>
  </w:style>
  <w:style w:type="paragraph" w:styleId="TOC1">
    <w:name w:val="toc 1"/>
    <w:basedOn w:val="Normal"/>
    <w:next w:val="Normal"/>
    <w:autoRedefine/>
    <w:uiPriority w:val="39"/>
    <w:unhideWhenUsed/>
    <w:rsid w:val="00DA6A89"/>
    <w:pPr>
      <w:spacing w:after="100"/>
    </w:pPr>
  </w:style>
  <w:style w:type="character" w:styleId="HTMLAcronym">
    <w:name w:val="HTML Acronym"/>
    <w:basedOn w:val="DefaultParagraphFont"/>
    <w:uiPriority w:val="99"/>
    <w:semiHidden/>
    <w:unhideWhenUsed/>
    <w:rsid w:val="003218AE"/>
  </w:style>
  <w:style w:type="paragraph" w:styleId="ListParagraph">
    <w:name w:val="List Paragraph"/>
    <w:basedOn w:val="Normal"/>
    <w:uiPriority w:val="34"/>
    <w:qFormat/>
    <w:rsid w:val="0083192E"/>
    <w:pPr>
      <w:ind w:left="720"/>
      <w:contextualSpacing/>
    </w:pPr>
  </w:style>
  <w:style w:type="character" w:styleId="FollowedHyperlink">
    <w:name w:val="FollowedHyperlink"/>
    <w:basedOn w:val="DefaultParagraphFont"/>
    <w:uiPriority w:val="99"/>
    <w:semiHidden/>
    <w:unhideWhenUsed/>
    <w:rsid w:val="00371CCA"/>
    <w:rPr>
      <w:color w:val="800080" w:themeColor="followedHyperlink"/>
      <w:u w:val="single"/>
    </w:rPr>
  </w:style>
  <w:style w:type="paragraph" w:styleId="Revision">
    <w:name w:val="Revision"/>
    <w:hidden/>
    <w:uiPriority w:val="99"/>
    <w:semiHidden/>
    <w:rsid w:val="0025253F"/>
    <w:pPr>
      <w:spacing w:after="0" w:line="240" w:lineRule="auto"/>
    </w:pPr>
    <w:rPr>
      <w:rFonts w:ascii="Times New Roman" w:eastAsia="Times New Roman" w:hAnsi="Times New Roman" w:cs="Times New Roman"/>
      <w:sz w:val="24"/>
      <w:szCs w:val="24"/>
      <w:lang w:eastAsia="en-AU"/>
    </w:rPr>
  </w:style>
  <w:style w:type="paragraph" w:customStyle="1" w:styleId="Default">
    <w:name w:val="Default"/>
    <w:rsid w:val="00A942EE"/>
    <w:pPr>
      <w:autoSpaceDE w:val="0"/>
      <w:autoSpaceDN w:val="0"/>
      <w:adjustRightInd w:val="0"/>
      <w:spacing w:after="0" w:line="240" w:lineRule="auto"/>
    </w:pPr>
    <w:rPr>
      <w:rFonts w:ascii="Times New Roman" w:eastAsia="Times New Roman" w:hAnsi="Times New Roman" w:cs="Times New Roman"/>
      <w:color w:val="000000"/>
      <w:sz w:val="24"/>
      <w:szCs w:val="24"/>
      <w:lang w:eastAsia="en-AU"/>
    </w:rPr>
  </w:style>
  <w:style w:type="character" w:customStyle="1" w:styleId="sanssmall1">
    <w:name w:val="sanssmall1"/>
    <w:basedOn w:val="DefaultParagraphFont"/>
    <w:rsid w:val="007B4542"/>
    <w:rPr>
      <w:rFonts w:ascii="Verdana" w:hAnsi="Verdana" w:hint="default"/>
      <w:sz w:val="16"/>
      <w:szCs w:val="16"/>
    </w:rPr>
  </w:style>
</w:styles>
</file>

<file path=word/webSettings.xml><?xml version="1.0" encoding="utf-8"?>
<w:webSettings xmlns:r="http://schemas.openxmlformats.org/officeDocument/2006/relationships" xmlns:w="http://schemas.openxmlformats.org/wordprocessingml/2006/main">
  <w:divs>
    <w:div w:id="130832001">
      <w:bodyDiv w:val="1"/>
      <w:marLeft w:val="0"/>
      <w:marRight w:val="0"/>
      <w:marTop w:val="0"/>
      <w:marBottom w:val="0"/>
      <w:divBdr>
        <w:top w:val="none" w:sz="0" w:space="0" w:color="auto"/>
        <w:left w:val="none" w:sz="0" w:space="0" w:color="auto"/>
        <w:bottom w:val="none" w:sz="0" w:space="0" w:color="auto"/>
        <w:right w:val="none" w:sz="0" w:space="0" w:color="auto"/>
      </w:divBdr>
      <w:divsChild>
        <w:div w:id="440416046">
          <w:marLeft w:val="0"/>
          <w:marRight w:val="0"/>
          <w:marTop w:val="0"/>
          <w:marBottom w:val="0"/>
          <w:divBdr>
            <w:top w:val="none" w:sz="0" w:space="0" w:color="auto"/>
            <w:left w:val="none" w:sz="0" w:space="0" w:color="auto"/>
            <w:bottom w:val="none" w:sz="0" w:space="0" w:color="auto"/>
            <w:right w:val="none" w:sz="0" w:space="0" w:color="auto"/>
          </w:divBdr>
        </w:div>
      </w:divsChild>
    </w:div>
    <w:div w:id="379020380">
      <w:bodyDiv w:val="1"/>
      <w:marLeft w:val="0"/>
      <w:marRight w:val="0"/>
      <w:marTop w:val="0"/>
      <w:marBottom w:val="0"/>
      <w:divBdr>
        <w:top w:val="none" w:sz="0" w:space="0" w:color="auto"/>
        <w:left w:val="none" w:sz="0" w:space="0" w:color="auto"/>
        <w:bottom w:val="none" w:sz="0" w:space="0" w:color="auto"/>
        <w:right w:val="none" w:sz="0" w:space="0" w:color="auto"/>
      </w:divBdr>
    </w:div>
    <w:div w:id="831068350">
      <w:bodyDiv w:val="1"/>
      <w:marLeft w:val="0"/>
      <w:marRight w:val="0"/>
      <w:marTop w:val="0"/>
      <w:marBottom w:val="0"/>
      <w:divBdr>
        <w:top w:val="none" w:sz="0" w:space="0" w:color="auto"/>
        <w:left w:val="none" w:sz="0" w:space="0" w:color="auto"/>
        <w:bottom w:val="none" w:sz="0" w:space="0" w:color="auto"/>
        <w:right w:val="none" w:sz="0" w:space="0" w:color="auto"/>
      </w:divBdr>
      <w:divsChild>
        <w:div w:id="961613352">
          <w:marLeft w:val="0"/>
          <w:marRight w:val="0"/>
          <w:marTop w:val="0"/>
          <w:marBottom w:val="0"/>
          <w:divBdr>
            <w:top w:val="none" w:sz="0" w:space="0" w:color="auto"/>
            <w:left w:val="none" w:sz="0" w:space="0" w:color="auto"/>
            <w:bottom w:val="none" w:sz="0" w:space="0" w:color="auto"/>
            <w:right w:val="none" w:sz="0" w:space="0" w:color="auto"/>
          </w:divBdr>
        </w:div>
      </w:divsChild>
    </w:div>
    <w:div w:id="863403309">
      <w:bodyDiv w:val="1"/>
      <w:marLeft w:val="0"/>
      <w:marRight w:val="0"/>
      <w:marTop w:val="0"/>
      <w:marBottom w:val="0"/>
      <w:divBdr>
        <w:top w:val="none" w:sz="0" w:space="0" w:color="auto"/>
        <w:left w:val="none" w:sz="0" w:space="0" w:color="auto"/>
        <w:bottom w:val="none" w:sz="0" w:space="0" w:color="auto"/>
        <w:right w:val="none" w:sz="0" w:space="0" w:color="auto"/>
      </w:divBdr>
      <w:divsChild>
        <w:div w:id="1323509414">
          <w:marLeft w:val="0"/>
          <w:marRight w:val="0"/>
          <w:marTop w:val="0"/>
          <w:marBottom w:val="0"/>
          <w:divBdr>
            <w:top w:val="none" w:sz="0" w:space="0" w:color="auto"/>
            <w:left w:val="none" w:sz="0" w:space="0" w:color="auto"/>
            <w:bottom w:val="none" w:sz="0" w:space="0" w:color="auto"/>
            <w:right w:val="none" w:sz="0" w:space="0" w:color="auto"/>
          </w:divBdr>
          <w:divsChild>
            <w:div w:id="140306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139908">
      <w:bodyDiv w:val="1"/>
      <w:marLeft w:val="0"/>
      <w:marRight w:val="0"/>
      <w:marTop w:val="0"/>
      <w:marBottom w:val="0"/>
      <w:divBdr>
        <w:top w:val="none" w:sz="0" w:space="0" w:color="auto"/>
        <w:left w:val="none" w:sz="0" w:space="0" w:color="auto"/>
        <w:bottom w:val="none" w:sz="0" w:space="0" w:color="auto"/>
        <w:right w:val="none" w:sz="0" w:space="0" w:color="auto"/>
      </w:divBdr>
      <w:divsChild>
        <w:div w:id="399793677">
          <w:marLeft w:val="0"/>
          <w:marRight w:val="0"/>
          <w:marTop w:val="0"/>
          <w:marBottom w:val="0"/>
          <w:divBdr>
            <w:top w:val="none" w:sz="0" w:space="0" w:color="auto"/>
            <w:left w:val="none" w:sz="0" w:space="0" w:color="auto"/>
            <w:bottom w:val="none" w:sz="0" w:space="0" w:color="auto"/>
            <w:right w:val="none" w:sz="0" w:space="0" w:color="auto"/>
          </w:divBdr>
          <w:divsChild>
            <w:div w:id="72295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116182">
      <w:bodyDiv w:val="1"/>
      <w:marLeft w:val="0"/>
      <w:marRight w:val="0"/>
      <w:marTop w:val="0"/>
      <w:marBottom w:val="0"/>
      <w:divBdr>
        <w:top w:val="none" w:sz="0" w:space="0" w:color="auto"/>
        <w:left w:val="none" w:sz="0" w:space="0" w:color="auto"/>
        <w:bottom w:val="none" w:sz="0" w:space="0" w:color="auto"/>
        <w:right w:val="none" w:sz="0" w:space="0" w:color="auto"/>
      </w:divBdr>
      <w:divsChild>
        <w:div w:id="943462968">
          <w:marLeft w:val="0"/>
          <w:marRight w:val="0"/>
          <w:marTop w:val="0"/>
          <w:marBottom w:val="0"/>
          <w:divBdr>
            <w:top w:val="none" w:sz="0" w:space="0" w:color="auto"/>
            <w:left w:val="none" w:sz="0" w:space="0" w:color="auto"/>
            <w:bottom w:val="none" w:sz="0" w:space="0" w:color="auto"/>
            <w:right w:val="none" w:sz="0" w:space="0" w:color="auto"/>
          </w:divBdr>
          <w:divsChild>
            <w:div w:id="148427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324317">
      <w:bodyDiv w:val="1"/>
      <w:marLeft w:val="0"/>
      <w:marRight w:val="0"/>
      <w:marTop w:val="0"/>
      <w:marBottom w:val="0"/>
      <w:divBdr>
        <w:top w:val="none" w:sz="0" w:space="0" w:color="auto"/>
        <w:left w:val="none" w:sz="0" w:space="0" w:color="auto"/>
        <w:bottom w:val="none" w:sz="0" w:space="0" w:color="auto"/>
        <w:right w:val="none" w:sz="0" w:space="0" w:color="auto"/>
      </w:divBdr>
      <w:divsChild>
        <w:div w:id="1140345834">
          <w:marLeft w:val="0"/>
          <w:marRight w:val="0"/>
          <w:marTop w:val="0"/>
          <w:marBottom w:val="0"/>
          <w:divBdr>
            <w:top w:val="none" w:sz="0" w:space="0" w:color="auto"/>
            <w:left w:val="none" w:sz="0" w:space="0" w:color="auto"/>
            <w:bottom w:val="none" w:sz="0" w:space="0" w:color="auto"/>
            <w:right w:val="none" w:sz="0" w:space="0" w:color="auto"/>
          </w:divBdr>
          <w:divsChild>
            <w:div w:id="1652056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nvironment.gov.au/coasts/fisheries/tas/scallop/report.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coasts/fisheries/tas/scallop/pubs/submission-201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pipwe.tas.gov.au/inter.nsf/Topics/HMUY-67P8GN?ope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nvironment.gov.au/coasts/fisheries/publications/guidelin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Marine%20Environment%20Branch\Sustainable%20Fisheries%20Section\5.%20Templates%202010\03.%20Assessment%20Report\Assessment%20Report%20Template%20with%20Contents%20April%2020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1E161-F9EB-4C9D-8C1B-BF6B3FFF0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Assessment Report Template with Contents April 2011</Template>
  <TotalTime>2</TotalTime>
  <Pages>32</Pages>
  <Words>7504</Words>
  <Characters>42779</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DEWHA</Company>
  <LinksUpToDate>false</LinksUpToDate>
  <CharactersWithSpaces>50183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Arthur</dc:creator>
  <cp:lastModifiedBy>_</cp:lastModifiedBy>
  <cp:revision>3</cp:revision>
  <cp:lastPrinted>2012-01-25T04:20:00Z</cp:lastPrinted>
  <dcterms:created xsi:type="dcterms:W3CDTF">2012-05-28T23:24:00Z</dcterms:created>
  <dcterms:modified xsi:type="dcterms:W3CDTF">2012-05-28T23:29:00Z</dcterms:modified>
</cp:coreProperties>
</file>