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6332A" w14:textId="144D0D41" w:rsidR="00B6012C" w:rsidRPr="00A7524F" w:rsidRDefault="00E30D03" w:rsidP="003E1B74">
      <w:pPr>
        <w:widowControl w:val="0"/>
        <w:tabs>
          <w:tab w:val="left" w:pos="6700"/>
        </w:tabs>
        <w:spacing w:line="276" w:lineRule="auto"/>
        <w:rPr>
          <w:rFonts w:cs="Arial"/>
          <w:sz w:val="48"/>
        </w:rPr>
      </w:pPr>
      <w:r>
        <w:rPr>
          <w:noProof/>
          <w:lang w:eastAsia="en-AU"/>
        </w:rPr>
        <w:drawing>
          <wp:inline distT="0" distB="0" distL="0" distR="0" wp14:anchorId="43274CCB" wp14:editId="55B9E21C">
            <wp:extent cx="3409950" cy="105727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409950" cy="1057275"/>
                    </a:xfrm>
                    <a:prstGeom prst="rect">
                      <a:avLst/>
                    </a:prstGeom>
                  </pic:spPr>
                </pic:pic>
              </a:graphicData>
            </a:graphic>
          </wp:inline>
        </w:drawing>
      </w:r>
    </w:p>
    <w:p w14:paraId="33C7C20A" w14:textId="77777777" w:rsidR="00B6012C" w:rsidRPr="00B05CDE" w:rsidRDefault="00B6012C" w:rsidP="003E1B74">
      <w:pPr>
        <w:widowControl w:val="0"/>
        <w:tabs>
          <w:tab w:val="left" w:pos="6700"/>
        </w:tabs>
        <w:spacing w:line="276" w:lineRule="auto"/>
        <w:rPr>
          <w:rFonts w:cs="Arial"/>
          <w:sz w:val="40"/>
          <w:szCs w:val="40"/>
        </w:rPr>
      </w:pPr>
    </w:p>
    <w:p w14:paraId="116BB68D" w14:textId="77777777" w:rsidR="00B6012C" w:rsidRPr="00B05CDE" w:rsidRDefault="00B6012C" w:rsidP="003E1B74">
      <w:pPr>
        <w:widowControl w:val="0"/>
        <w:tabs>
          <w:tab w:val="left" w:pos="6700"/>
        </w:tabs>
        <w:spacing w:line="276" w:lineRule="auto"/>
        <w:rPr>
          <w:rFonts w:cs="Arial"/>
          <w:sz w:val="40"/>
          <w:szCs w:val="40"/>
        </w:rPr>
      </w:pPr>
    </w:p>
    <w:p w14:paraId="6C470C8C" w14:textId="77777777" w:rsidR="00B6012C" w:rsidRPr="00B05CDE" w:rsidRDefault="00B6012C" w:rsidP="003E2B30">
      <w:pPr>
        <w:spacing w:line="276" w:lineRule="auto"/>
        <w:jc w:val="center"/>
        <w:outlineLvl w:val="5"/>
        <w:rPr>
          <w:rFonts w:cs="Arial"/>
          <w:b/>
          <w:sz w:val="40"/>
          <w:szCs w:val="40"/>
        </w:rPr>
      </w:pPr>
      <w:r w:rsidRPr="00B05CDE">
        <w:rPr>
          <w:rFonts w:cs="Arial"/>
          <w:b/>
          <w:sz w:val="40"/>
          <w:szCs w:val="40"/>
        </w:rPr>
        <w:t>Assessment of the</w:t>
      </w:r>
    </w:p>
    <w:p w14:paraId="6A28F6C5" w14:textId="237D209C" w:rsidR="00B6012C" w:rsidRPr="00B05CDE" w:rsidRDefault="00137046" w:rsidP="003E2B30">
      <w:pPr>
        <w:tabs>
          <w:tab w:val="left" w:pos="6700"/>
        </w:tabs>
        <w:spacing w:line="276" w:lineRule="auto"/>
        <w:jc w:val="center"/>
        <w:outlineLvl w:val="5"/>
        <w:rPr>
          <w:rFonts w:cs="Arial"/>
          <w:sz w:val="40"/>
          <w:szCs w:val="40"/>
        </w:rPr>
      </w:pPr>
      <w:bookmarkStart w:id="0" w:name="_Hlk58574767"/>
      <w:r w:rsidRPr="00137046">
        <w:rPr>
          <w:rFonts w:eastAsia="Times New Roman" w:cs="Arial"/>
          <w:b/>
          <w:bCs/>
          <w:sz w:val="40"/>
          <w:szCs w:val="40"/>
          <w:lang w:eastAsia="en-AU"/>
        </w:rPr>
        <w:t xml:space="preserve">North West Slope </w:t>
      </w:r>
      <w:r w:rsidR="001D2B70">
        <w:rPr>
          <w:rFonts w:eastAsia="Times New Roman" w:cs="Arial"/>
          <w:b/>
          <w:bCs/>
          <w:sz w:val="40"/>
          <w:szCs w:val="40"/>
          <w:lang w:eastAsia="en-AU"/>
        </w:rPr>
        <w:t xml:space="preserve">Trawl </w:t>
      </w:r>
      <w:r w:rsidRPr="00137046">
        <w:rPr>
          <w:rFonts w:eastAsia="Times New Roman" w:cs="Arial"/>
          <w:b/>
          <w:bCs/>
          <w:sz w:val="40"/>
          <w:szCs w:val="40"/>
          <w:lang w:eastAsia="en-AU"/>
        </w:rPr>
        <w:t>and Western Deepwater Trawl Fisheries</w:t>
      </w:r>
    </w:p>
    <w:bookmarkEnd w:id="0"/>
    <w:p w14:paraId="408FC6FF" w14:textId="77777777" w:rsidR="00B6012C" w:rsidRPr="00B05CDE" w:rsidRDefault="00B6012C" w:rsidP="003E1B74">
      <w:pPr>
        <w:tabs>
          <w:tab w:val="left" w:pos="6700"/>
        </w:tabs>
        <w:spacing w:line="276" w:lineRule="auto"/>
        <w:outlineLvl w:val="5"/>
        <w:rPr>
          <w:rFonts w:cs="Arial"/>
          <w:sz w:val="40"/>
          <w:szCs w:val="40"/>
        </w:rPr>
      </w:pPr>
    </w:p>
    <w:p w14:paraId="50DD5C16" w14:textId="57228A6A" w:rsidR="00137046" w:rsidRDefault="00137046" w:rsidP="003E1B74">
      <w:pPr>
        <w:tabs>
          <w:tab w:val="left" w:pos="6700"/>
        </w:tabs>
        <w:spacing w:line="276" w:lineRule="auto"/>
        <w:outlineLvl w:val="5"/>
        <w:rPr>
          <w:rFonts w:cs="Arial"/>
          <w:b/>
          <w:color w:val="FF0000"/>
          <w:sz w:val="32"/>
          <w:szCs w:val="32"/>
        </w:rPr>
      </w:pPr>
    </w:p>
    <w:p w14:paraId="6324D6DA" w14:textId="17535AF0" w:rsidR="00137046" w:rsidRDefault="00137046" w:rsidP="003E1B74">
      <w:pPr>
        <w:tabs>
          <w:tab w:val="left" w:pos="6700"/>
        </w:tabs>
        <w:spacing w:line="276" w:lineRule="auto"/>
        <w:outlineLvl w:val="5"/>
        <w:rPr>
          <w:rFonts w:cs="Arial"/>
          <w:b/>
          <w:color w:val="FF0000"/>
          <w:sz w:val="32"/>
          <w:szCs w:val="32"/>
        </w:rPr>
      </w:pPr>
    </w:p>
    <w:p w14:paraId="73D478AF" w14:textId="3926C710" w:rsidR="00137046" w:rsidRDefault="00137046" w:rsidP="003E1B74">
      <w:pPr>
        <w:tabs>
          <w:tab w:val="left" w:pos="6700"/>
        </w:tabs>
        <w:spacing w:line="276" w:lineRule="auto"/>
        <w:outlineLvl w:val="5"/>
        <w:rPr>
          <w:rFonts w:cs="Arial"/>
          <w:b/>
          <w:color w:val="FF0000"/>
          <w:sz w:val="32"/>
          <w:szCs w:val="32"/>
        </w:rPr>
      </w:pPr>
    </w:p>
    <w:p w14:paraId="1FAF8376" w14:textId="77777777" w:rsidR="00137046" w:rsidRPr="00137046" w:rsidRDefault="00137046" w:rsidP="003E1B74">
      <w:pPr>
        <w:tabs>
          <w:tab w:val="left" w:pos="6700"/>
        </w:tabs>
        <w:spacing w:line="276" w:lineRule="auto"/>
        <w:outlineLvl w:val="5"/>
        <w:rPr>
          <w:rFonts w:cs="Arial"/>
          <w:b/>
          <w:color w:val="FF0000"/>
          <w:sz w:val="32"/>
          <w:szCs w:val="32"/>
        </w:rPr>
      </w:pPr>
    </w:p>
    <w:p w14:paraId="6FDB88F3" w14:textId="77777777" w:rsidR="00B6012C" w:rsidRPr="00211477" w:rsidRDefault="00B6012C" w:rsidP="003E1B74">
      <w:pPr>
        <w:spacing w:line="276" w:lineRule="auto"/>
      </w:pPr>
    </w:p>
    <w:p w14:paraId="5421CD4F" w14:textId="70E9D147" w:rsidR="00B6012C" w:rsidRDefault="00B6012C" w:rsidP="003E1B74">
      <w:pPr>
        <w:spacing w:line="276" w:lineRule="auto"/>
      </w:pPr>
    </w:p>
    <w:p w14:paraId="550E7904" w14:textId="274581C5" w:rsidR="00137046" w:rsidRDefault="00137046" w:rsidP="003E1B74">
      <w:pPr>
        <w:spacing w:line="276" w:lineRule="auto"/>
      </w:pPr>
    </w:p>
    <w:p w14:paraId="30902AF3" w14:textId="77777777" w:rsidR="00137046" w:rsidRPr="00211477" w:rsidRDefault="00137046" w:rsidP="003E1B74">
      <w:pPr>
        <w:spacing w:line="276" w:lineRule="auto"/>
      </w:pPr>
    </w:p>
    <w:p w14:paraId="2FCE336E" w14:textId="77777777" w:rsidR="00B6012C" w:rsidRPr="00211477" w:rsidRDefault="00B6012C" w:rsidP="003E1B74">
      <w:pPr>
        <w:spacing w:line="276" w:lineRule="auto"/>
      </w:pPr>
    </w:p>
    <w:p w14:paraId="615EED31" w14:textId="73FE4F2E" w:rsidR="00381C3D" w:rsidRPr="00211477" w:rsidRDefault="00381C3D" w:rsidP="003E1B74">
      <w:pPr>
        <w:spacing w:line="276" w:lineRule="auto"/>
      </w:pPr>
    </w:p>
    <w:p w14:paraId="3380EC84" w14:textId="77777777" w:rsidR="00381C3D" w:rsidRPr="00211477" w:rsidRDefault="00381C3D" w:rsidP="003E1B74">
      <w:pPr>
        <w:spacing w:line="276" w:lineRule="auto"/>
      </w:pPr>
    </w:p>
    <w:p w14:paraId="3360CB3D" w14:textId="77777777" w:rsidR="00381C3D" w:rsidRPr="00211477" w:rsidRDefault="00381C3D" w:rsidP="003E1B74">
      <w:pPr>
        <w:spacing w:line="276" w:lineRule="auto"/>
      </w:pPr>
    </w:p>
    <w:p w14:paraId="45DC70E5" w14:textId="77777777" w:rsidR="00381C3D" w:rsidRPr="00211477" w:rsidRDefault="00381C3D" w:rsidP="003E1B74">
      <w:pPr>
        <w:spacing w:line="276" w:lineRule="auto"/>
      </w:pPr>
    </w:p>
    <w:p w14:paraId="34CDA9D0" w14:textId="77777777" w:rsidR="00381C3D" w:rsidRPr="00211477" w:rsidRDefault="00381C3D" w:rsidP="003E1B74">
      <w:pPr>
        <w:spacing w:line="276" w:lineRule="auto"/>
      </w:pPr>
    </w:p>
    <w:p w14:paraId="535E58FC" w14:textId="77777777" w:rsidR="00381C3D" w:rsidRPr="00211477" w:rsidRDefault="00381C3D" w:rsidP="003E1B74">
      <w:pPr>
        <w:spacing w:line="276" w:lineRule="auto"/>
      </w:pPr>
    </w:p>
    <w:p w14:paraId="1497D3BD" w14:textId="4E87A42E" w:rsidR="00B6012C" w:rsidRPr="00F6308F" w:rsidRDefault="00A71FE8" w:rsidP="003E2B30">
      <w:pPr>
        <w:pStyle w:val="Heading7"/>
        <w:keepNext w:val="0"/>
        <w:autoSpaceDE/>
        <w:autoSpaceDN/>
        <w:spacing w:after="120" w:line="276" w:lineRule="auto"/>
        <w:rPr>
          <w:rFonts w:ascii="Arial" w:hAnsi="Arial" w:cs="Arial"/>
          <w:lang w:val="en-AU"/>
        </w:rPr>
      </w:pPr>
      <w:r>
        <w:rPr>
          <w:rFonts w:ascii="Arial" w:hAnsi="Arial" w:cs="Arial"/>
          <w:lang w:val="en-AU"/>
        </w:rPr>
        <w:t xml:space="preserve">December </w:t>
      </w:r>
      <w:r w:rsidR="00137046">
        <w:rPr>
          <w:rFonts w:ascii="Arial" w:hAnsi="Arial" w:cs="Arial"/>
          <w:lang w:val="en-AU"/>
        </w:rPr>
        <w:t>2020</w:t>
      </w:r>
    </w:p>
    <w:p w14:paraId="1FA2A5CC" w14:textId="77777777" w:rsidR="00B6012C" w:rsidRPr="00F6308F" w:rsidRDefault="00B6012C" w:rsidP="003E1B74">
      <w:pPr>
        <w:spacing w:line="276" w:lineRule="auto"/>
        <w:outlineLvl w:val="5"/>
        <w:rPr>
          <w:rFonts w:cs="Arial"/>
        </w:rPr>
      </w:pPr>
    </w:p>
    <w:p w14:paraId="2040416A" w14:textId="77777777" w:rsidR="00B6012C" w:rsidRPr="00F6308F" w:rsidRDefault="00B6012C" w:rsidP="003E1B74">
      <w:pPr>
        <w:spacing w:line="276" w:lineRule="auto"/>
        <w:rPr>
          <w:rFonts w:cs="Arial"/>
        </w:rPr>
      </w:pPr>
    </w:p>
    <w:p w14:paraId="54B4FEE2" w14:textId="77777777" w:rsidR="00574DD7" w:rsidRDefault="00574DD7" w:rsidP="003E1B74">
      <w:pPr>
        <w:spacing w:line="276" w:lineRule="auto"/>
        <w:rPr>
          <w:rFonts w:cs="Arial"/>
        </w:rPr>
        <w:sectPr w:rsidR="00574DD7" w:rsidSect="001955CD">
          <w:footerReference w:type="default" r:id="rId14"/>
          <w:footerReference w:type="first" r:id="rId15"/>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3E1B74">
      <w:pPr>
        <w:spacing w:line="276" w:lineRule="auto"/>
        <w:rPr>
          <w:rFonts w:cs="Arial"/>
          <w:sz w:val="20"/>
          <w:szCs w:val="20"/>
        </w:rPr>
      </w:pPr>
    </w:p>
    <w:p w14:paraId="1AB4BB3C" w14:textId="4FFE5C06" w:rsidR="00134108" w:rsidRPr="00574DD7" w:rsidRDefault="00134108" w:rsidP="003E1B74">
      <w:pPr>
        <w:spacing w:line="276" w:lineRule="auto"/>
        <w:rPr>
          <w:rStyle w:val="Hyperlink"/>
          <w:rFonts w:eastAsia="Times New Roman" w:cs="Arial"/>
          <w:noProof/>
          <w:color w:val="auto"/>
          <w:sz w:val="20"/>
          <w:szCs w:val="20"/>
          <w:lang w:eastAsia="en-AU"/>
        </w:rPr>
      </w:pPr>
    </w:p>
    <w:p w14:paraId="02B38320" w14:textId="77777777" w:rsidR="00134108" w:rsidRPr="00574DD7" w:rsidRDefault="00134108" w:rsidP="003E1B74">
      <w:pPr>
        <w:spacing w:line="276" w:lineRule="auto"/>
        <w:rPr>
          <w:rStyle w:val="Hyperlink"/>
          <w:rFonts w:eastAsia="Times New Roman" w:cs="Arial"/>
          <w:noProof/>
          <w:color w:val="auto"/>
          <w:sz w:val="20"/>
          <w:szCs w:val="20"/>
          <w:lang w:eastAsia="en-AU"/>
        </w:rPr>
      </w:pPr>
    </w:p>
    <w:p w14:paraId="2C148F52" w14:textId="77777777" w:rsidR="00134108" w:rsidRPr="00574DD7" w:rsidRDefault="00134108" w:rsidP="003E1B74">
      <w:pPr>
        <w:spacing w:line="276" w:lineRule="auto"/>
        <w:rPr>
          <w:rStyle w:val="Hyperlink"/>
          <w:rFonts w:eastAsia="Times New Roman" w:cs="Arial"/>
          <w:noProof/>
          <w:color w:val="auto"/>
          <w:sz w:val="20"/>
          <w:szCs w:val="20"/>
          <w:lang w:eastAsia="en-AU"/>
        </w:rPr>
      </w:pPr>
    </w:p>
    <w:p w14:paraId="796DA257" w14:textId="77777777" w:rsidR="00134108" w:rsidRDefault="00134108" w:rsidP="003E1B74">
      <w:pPr>
        <w:spacing w:line="276" w:lineRule="auto"/>
        <w:rPr>
          <w:rStyle w:val="Hyperlink"/>
          <w:rFonts w:eastAsia="Times New Roman" w:cs="Arial"/>
          <w:noProof/>
          <w:color w:val="auto"/>
          <w:sz w:val="20"/>
          <w:szCs w:val="20"/>
          <w:lang w:eastAsia="en-AU"/>
        </w:rPr>
      </w:pPr>
    </w:p>
    <w:p w14:paraId="55A75FF0" w14:textId="5A9C8879" w:rsidR="00381C3D" w:rsidRDefault="00381C3D" w:rsidP="003E1B74">
      <w:pPr>
        <w:spacing w:line="276" w:lineRule="auto"/>
        <w:rPr>
          <w:rStyle w:val="Hyperlink"/>
          <w:rFonts w:eastAsia="Times New Roman" w:cs="Arial"/>
          <w:noProof/>
          <w:color w:val="auto"/>
          <w:sz w:val="20"/>
          <w:szCs w:val="20"/>
          <w:lang w:eastAsia="en-AU"/>
        </w:rPr>
      </w:pPr>
    </w:p>
    <w:p w14:paraId="6E33F720" w14:textId="77777777" w:rsidR="00381C3D" w:rsidRDefault="00381C3D" w:rsidP="003E1B74">
      <w:pPr>
        <w:spacing w:line="276" w:lineRule="auto"/>
        <w:rPr>
          <w:rStyle w:val="Hyperlink"/>
          <w:rFonts w:eastAsia="Times New Roman" w:cs="Arial"/>
          <w:noProof/>
          <w:color w:val="auto"/>
          <w:sz w:val="20"/>
          <w:szCs w:val="20"/>
          <w:lang w:eastAsia="en-AU"/>
        </w:rPr>
      </w:pPr>
    </w:p>
    <w:p w14:paraId="4DFC8019" w14:textId="77777777" w:rsidR="00381C3D" w:rsidRDefault="00381C3D" w:rsidP="003E1B74">
      <w:pPr>
        <w:spacing w:line="276" w:lineRule="auto"/>
        <w:rPr>
          <w:rStyle w:val="Hyperlink"/>
          <w:rFonts w:eastAsia="Times New Roman" w:cs="Arial"/>
          <w:noProof/>
          <w:color w:val="auto"/>
          <w:sz w:val="20"/>
          <w:szCs w:val="20"/>
          <w:lang w:eastAsia="en-AU"/>
        </w:rPr>
      </w:pPr>
    </w:p>
    <w:p w14:paraId="27F68273" w14:textId="77777777" w:rsidR="00381C3D" w:rsidRDefault="00381C3D" w:rsidP="003E1B74">
      <w:pPr>
        <w:spacing w:line="276" w:lineRule="auto"/>
        <w:rPr>
          <w:rStyle w:val="Hyperlink"/>
          <w:rFonts w:eastAsia="Times New Roman" w:cs="Arial"/>
          <w:noProof/>
          <w:color w:val="auto"/>
          <w:sz w:val="20"/>
          <w:szCs w:val="20"/>
          <w:lang w:eastAsia="en-AU"/>
        </w:rPr>
      </w:pPr>
    </w:p>
    <w:p w14:paraId="6B5E3DAC" w14:textId="77777777" w:rsidR="00381C3D" w:rsidRDefault="00381C3D" w:rsidP="003E1B74">
      <w:pPr>
        <w:spacing w:line="276" w:lineRule="auto"/>
        <w:rPr>
          <w:rStyle w:val="Hyperlink"/>
          <w:rFonts w:eastAsia="Times New Roman" w:cs="Arial"/>
          <w:noProof/>
          <w:color w:val="auto"/>
          <w:sz w:val="20"/>
          <w:szCs w:val="20"/>
          <w:lang w:eastAsia="en-AU"/>
        </w:rPr>
      </w:pPr>
    </w:p>
    <w:p w14:paraId="0BDF2950" w14:textId="77777777" w:rsidR="00381C3D" w:rsidRDefault="00381C3D" w:rsidP="003E1B74">
      <w:pPr>
        <w:spacing w:line="276" w:lineRule="auto"/>
        <w:rPr>
          <w:rStyle w:val="Hyperlink"/>
          <w:rFonts w:eastAsia="Times New Roman" w:cs="Arial"/>
          <w:noProof/>
          <w:color w:val="auto"/>
          <w:sz w:val="20"/>
          <w:szCs w:val="20"/>
          <w:lang w:eastAsia="en-AU"/>
        </w:rPr>
      </w:pPr>
    </w:p>
    <w:p w14:paraId="3278EA5D" w14:textId="77777777" w:rsidR="00381C3D" w:rsidRDefault="00381C3D" w:rsidP="003E1B74">
      <w:pPr>
        <w:spacing w:line="276" w:lineRule="auto"/>
        <w:rPr>
          <w:rStyle w:val="Hyperlink"/>
          <w:rFonts w:eastAsia="Times New Roman" w:cs="Arial"/>
          <w:noProof/>
          <w:color w:val="auto"/>
          <w:sz w:val="20"/>
          <w:szCs w:val="20"/>
          <w:lang w:eastAsia="en-AU"/>
        </w:rPr>
      </w:pPr>
    </w:p>
    <w:p w14:paraId="53DF490F" w14:textId="77777777" w:rsidR="00381C3D" w:rsidRDefault="00381C3D" w:rsidP="003E1B74">
      <w:pPr>
        <w:spacing w:line="276" w:lineRule="auto"/>
        <w:rPr>
          <w:rStyle w:val="Hyperlink"/>
          <w:rFonts w:eastAsia="Times New Roman" w:cs="Arial"/>
          <w:noProof/>
          <w:color w:val="auto"/>
          <w:sz w:val="20"/>
          <w:szCs w:val="20"/>
          <w:lang w:eastAsia="en-AU"/>
        </w:rPr>
      </w:pPr>
    </w:p>
    <w:p w14:paraId="53A8FDD9" w14:textId="77777777" w:rsidR="00381C3D" w:rsidRDefault="00381C3D" w:rsidP="003E1B74">
      <w:pPr>
        <w:spacing w:line="276" w:lineRule="auto"/>
        <w:rPr>
          <w:rStyle w:val="Hyperlink"/>
          <w:rFonts w:eastAsia="Times New Roman" w:cs="Arial"/>
          <w:noProof/>
          <w:color w:val="auto"/>
          <w:sz w:val="20"/>
          <w:szCs w:val="20"/>
          <w:lang w:eastAsia="en-AU"/>
        </w:rPr>
      </w:pPr>
    </w:p>
    <w:p w14:paraId="626ADEFF" w14:textId="77777777" w:rsidR="00381C3D" w:rsidRDefault="00381C3D" w:rsidP="003E1B74">
      <w:pPr>
        <w:spacing w:line="276" w:lineRule="auto"/>
        <w:rPr>
          <w:rStyle w:val="Hyperlink"/>
          <w:rFonts w:eastAsia="Times New Roman" w:cs="Arial"/>
          <w:noProof/>
          <w:color w:val="auto"/>
          <w:sz w:val="20"/>
          <w:szCs w:val="20"/>
          <w:lang w:eastAsia="en-AU"/>
        </w:rPr>
      </w:pPr>
    </w:p>
    <w:p w14:paraId="4C68D5AF" w14:textId="77777777" w:rsidR="00381C3D" w:rsidRDefault="00381C3D" w:rsidP="003E1B74">
      <w:pPr>
        <w:spacing w:line="276" w:lineRule="auto"/>
        <w:rPr>
          <w:rStyle w:val="Hyperlink"/>
          <w:rFonts w:eastAsia="Times New Roman" w:cs="Arial"/>
          <w:noProof/>
          <w:color w:val="auto"/>
          <w:sz w:val="20"/>
          <w:szCs w:val="20"/>
          <w:lang w:eastAsia="en-AU"/>
        </w:rPr>
      </w:pPr>
    </w:p>
    <w:p w14:paraId="4AF0A397" w14:textId="77777777" w:rsidR="00134108" w:rsidRPr="00574DD7" w:rsidRDefault="00134108" w:rsidP="003E1B74">
      <w:pPr>
        <w:spacing w:line="276" w:lineRule="auto"/>
        <w:rPr>
          <w:rStyle w:val="Hyperlink"/>
          <w:rFonts w:eastAsia="Times New Roman" w:cs="Arial"/>
          <w:noProof/>
          <w:color w:val="auto"/>
          <w:sz w:val="20"/>
          <w:szCs w:val="20"/>
          <w:lang w:eastAsia="en-AU"/>
        </w:rPr>
      </w:pPr>
    </w:p>
    <w:p w14:paraId="38149A8D" w14:textId="77777777" w:rsidR="00134108" w:rsidRPr="00574DD7" w:rsidRDefault="00134108" w:rsidP="003E1B74">
      <w:pPr>
        <w:spacing w:line="276" w:lineRule="auto"/>
        <w:rPr>
          <w:rStyle w:val="Hyperlink"/>
          <w:rFonts w:eastAsia="Times New Roman" w:cs="Arial"/>
          <w:noProof/>
          <w:color w:val="auto"/>
          <w:sz w:val="20"/>
          <w:szCs w:val="20"/>
          <w:lang w:eastAsia="en-AU"/>
        </w:rPr>
      </w:pPr>
    </w:p>
    <w:p w14:paraId="44147207" w14:textId="32DA7E53" w:rsidR="00216DC7" w:rsidRPr="00574DD7" w:rsidRDefault="00216DC7" w:rsidP="003E1B74">
      <w:pPr>
        <w:tabs>
          <w:tab w:val="right" w:leader="dot" w:pos="8302"/>
        </w:tabs>
        <w:spacing w:line="276" w:lineRule="auto"/>
        <w:rPr>
          <w:rFonts w:cs="Arial"/>
          <w:noProof/>
          <w:webHidden/>
          <w:sz w:val="20"/>
          <w:szCs w:val="20"/>
        </w:rPr>
      </w:pPr>
    </w:p>
    <w:p w14:paraId="14434FC4" w14:textId="77777777" w:rsidR="00056E19" w:rsidRPr="00574DD7" w:rsidRDefault="00056E19" w:rsidP="003E1B74">
      <w:pPr>
        <w:tabs>
          <w:tab w:val="right" w:leader="dot" w:pos="8302"/>
        </w:tabs>
        <w:spacing w:line="276" w:lineRule="auto"/>
        <w:rPr>
          <w:rFonts w:cs="Arial"/>
          <w:noProof/>
          <w:webHidden/>
          <w:sz w:val="20"/>
          <w:szCs w:val="20"/>
        </w:rPr>
      </w:pPr>
    </w:p>
    <w:p w14:paraId="0640B96F" w14:textId="4B8E758E" w:rsidR="00C743A7" w:rsidRPr="00574DD7" w:rsidRDefault="00C743A7" w:rsidP="003E1B74">
      <w:pPr>
        <w:spacing w:line="276" w:lineRule="auto"/>
        <w:rPr>
          <w:rFonts w:cs="Arial"/>
          <w:sz w:val="20"/>
          <w:szCs w:val="20"/>
        </w:rPr>
      </w:pPr>
    </w:p>
    <w:p w14:paraId="7C167C8F" w14:textId="4C8302B5" w:rsidR="00C743A7" w:rsidRPr="00480A40" w:rsidRDefault="00C743A7" w:rsidP="003E1B74">
      <w:pPr>
        <w:pStyle w:val="NormalWeb"/>
        <w:spacing w:before="120" w:beforeAutospacing="0" w:after="120" w:afterAutospacing="0" w:line="276" w:lineRule="auto"/>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9A4538">
        <w:rPr>
          <w:rFonts w:ascii="Arial" w:hAnsi="Arial" w:cs="Arial"/>
          <w:sz w:val="16"/>
          <w:szCs w:val="16"/>
        </w:rPr>
        <w:t>2020</w:t>
      </w:r>
      <w:r w:rsidRPr="00480A40">
        <w:rPr>
          <w:rFonts w:ascii="Arial" w:hAnsi="Arial" w:cs="Arial"/>
          <w:sz w:val="16"/>
          <w:szCs w:val="16"/>
        </w:rPr>
        <w:t>.</w:t>
      </w:r>
    </w:p>
    <w:p w14:paraId="05B584B8" w14:textId="77777777" w:rsidR="00C743A7" w:rsidRPr="00480A40" w:rsidRDefault="00C743A7" w:rsidP="003E1B74">
      <w:pPr>
        <w:pStyle w:val="NormalWeb"/>
        <w:spacing w:before="120" w:beforeAutospacing="0" w:after="120" w:afterAutospacing="0" w:line="276" w:lineRule="auto"/>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6"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5C40DC53" w:rsidR="00C743A7" w:rsidRPr="003E43F8" w:rsidRDefault="00C743A7" w:rsidP="003E1B74">
      <w:pPr>
        <w:pStyle w:val="NormalWeb"/>
        <w:spacing w:before="120" w:beforeAutospacing="0" w:after="120" w:afterAutospacing="0" w:line="276" w:lineRule="auto"/>
        <w:rPr>
          <w:rFonts w:ascii="Arial" w:hAnsi="Arial" w:cs="Arial"/>
          <w:sz w:val="16"/>
          <w:szCs w:val="16"/>
        </w:rPr>
      </w:pPr>
      <w:r w:rsidRPr="003E43F8">
        <w:rPr>
          <w:rFonts w:ascii="Arial" w:hAnsi="Arial" w:cs="Arial"/>
          <w:i/>
          <w:sz w:val="16"/>
          <w:szCs w:val="16"/>
        </w:rPr>
        <w:t xml:space="preserve">Assessment of the </w:t>
      </w:r>
      <w:r w:rsidR="00137046" w:rsidRPr="003E43F8">
        <w:rPr>
          <w:rFonts w:ascii="Arial" w:hAnsi="Arial" w:cs="Arial"/>
          <w:i/>
          <w:sz w:val="16"/>
          <w:szCs w:val="16"/>
        </w:rPr>
        <w:t>Commonwealth North West Slope and Western Deepwater Trawl Fisheries 2020</w:t>
      </w:r>
      <w:r w:rsidR="00137046" w:rsidRPr="003E43F8">
        <w:rPr>
          <w:rFonts w:ascii="Arial" w:hAnsi="Arial" w:cs="Arial"/>
          <w:sz w:val="16"/>
          <w:szCs w:val="16"/>
        </w:rPr>
        <w:t xml:space="preserve"> i</w:t>
      </w:r>
      <w:r w:rsidRPr="003E43F8">
        <w:rPr>
          <w:rFonts w:ascii="Arial" w:hAnsi="Arial" w:cs="Arial"/>
          <w:sz w:val="16"/>
          <w:szCs w:val="16"/>
        </w:rPr>
        <w:t xml:space="preserve">s licensed by the Commonwealth of Australia for use under a Creative Commons By Attribution 3.0 Australia </w:t>
      </w:r>
      <w:proofErr w:type="spellStart"/>
      <w:r w:rsidRPr="003E43F8">
        <w:rPr>
          <w:rFonts w:ascii="Arial" w:hAnsi="Arial" w:cs="Arial"/>
          <w:sz w:val="16"/>
          <w:szCs w:val="16"/>
        </w:rPr>
        <w:t>licence</w:t>
      </w:r>
      <w:proofErr w:type="spellEnd"/>
      <w:r w:rsidRPr="003E43F8">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3E43F8">
        <w:rPr>
          <w:rFonts w:ascii="Arial" w:hAnsi="Arial" w:cs="Arial"/>
          <w:sz w:val="16"/>
          <w:szCs w:val="16"/>
        </w:rPr>
        <w:t>licence</w:t>
      </w:r>
      <w:proofErr w:type="spellEnd"/>
      <w:r w:rsidRPr="003E43F8">
        <w:rPr>
          <w:rFonts w:ascii="Arial" w:hAnsi="Arial" w:cs="Arial"/>
          <w:sz w:val="16"/>
          <w:szCs w:val="16"/>
        </w:rPr>
        <w:t xml:space="preserve"> conditions see: http://creativecommons.org/licenses/by/3.0/au/.</w:t>
      </w:r>
    </w:p>
    <w:p w14:paraId="6F619313" w14:textId="238F5427" w:rsidR="00C743A7" w:rsidRPr="003E43F8" w:rsidRDefault="00C743A7" w:rsidP="003E1B74">
      <w:pPr>
        <w:pStyle w:val="NormalWeb"/>
        <w:spacing w:before="120" w:beforeAutospacing="0" w:after="120" w:afterAutospacing="0" w:line="276" w:lineRule="auto"/>
        <w:rPr>
          <w:rFonts w:ascii="Arial" w:hAnsi="Arial" w:cs="Arial"/>
          <w:sz w:val="16"/>
          <w:szCs w:val="16"/>
        </w:rPr>
      </w:pPr>
      <w:r w:rsidRPr="003E43F8">
        <w:rPr>
          <w:rFonts w:ascii="Arial" w:hAnsi="Arial" w:cs="Arial"/>
          <w:sz w:val="16"/>
          <w:szCs w:val="16"/>
        </w:rPr>
        <w:t>This report should be attributed as ‘</w:t>
      </w:r>
      <w:r w:rsidR="00137046" w:rsidRPr="003E43F8">
        <w:rPr>
          <w:rFonts w:ascii="Arial" w:hAnsi="Arial" w:cs="Arial"/>
          <w:i/>
          <w:sz w:val="16"/>
          <w:szCs w:val="16"/>
        </w:rPr>
        <w:t>Commonwealth North West Slope and Western Deepwater Trawl Fisheries 2020</w:t>
      </w:r>
      <w:r w:rsidRPr="003E43F8">
        <w:rPr>
          <w:rFonts w:ascii="Arial" w:hAnsi="Arial" w:cs="Arial"/>
          <w:sz w:val="16"/>
          <w:szCs w:val="16"/>
        </w:rPr>
        <w:t xml:space="preserve">, Commonwealth of Australia </w:t>
      </w:r>
      <w:r w:rsidR="00137046" w:rsidRPr="003E43F8">
        <w:rPr>
          <w:rFonts w:ascii="Arial" w:hAnsi="Arial" w:cs="Arial"/>
          <w:sz w:val="16"/>
          <w:szCs w:val="16"/>
        </w:rPr>
        <w:t>2020</w:t>
      </w:r>
      <w:r w:rsidR="004649FA" w:rsidRPr="003E43F8">
        <w:rPr>
          <w:rFonts w:ascii="Arial" w:hAnsi="Arial" w:cs="Arial"/>
          <w:sz w:val="16"/>
          <w:szCs w:val="16"/>
        </w:rPr>
        <w:t>’</w:t>
      </w:r>
      <w:r w:rsidRPr="003E43F8">
        <w:rPr>
          <w:rFonts w:ascii="Arial" w:hAnsi="Arial" w:cs="Arial"/>
          <w:sz w:val="16"/>
          <w:szCs w:val="16"/>
        </w:rPr>
        <w:t>.</w:t>
      </w:r>
    </w:p>
    <w:p w14:paraId="0D5442F5" w14:textId="77777777" w:rsidR="00C743A7" w:rsidRPr="003E43F8" w:rsidRDefault="00C743A7" w:rsidP="003E1B74">
      <w:pPr>
        <w:pStyle w:val="NormalWeb"/>
        <w:spacing w:before="120" w:beforeAutospacing="0" w:after="120" w:afterAutospacing="0" w:line="276" w:lineRule="auto"/>
        <w:rPr>
          <w:rFonts w:ascii="Arial" w:hAnsi="Arial" w:cs="Arial"/>
          <w:sz w:val="20"/>
          <w:szCs w:val="20"/>
          <w:lang w:val="en-AU"/>
        </w:rPr>
      </w:pPr>
      <w:r w:rsidRPr="003E43F8">
        <w:rPr>
          <w:rFonts w:ascii="Arial" w:hAnsi="Arial" w:cs="Arial"/>
          <w:sz w:val="20"/>
          <w:szCs w:val="20"/>
          <w:lang w:val="en-AU"/>
        </w:rPr>
        <w:t xml:space="preserve"> </w:t>
      </w:r>
    </w:p>
    <w:p w14:paraId="749958A3" w14:textId="77777777" w:rsidR="00C743A7" w:rsidRPr="003E43F8" w:rsidRDefault="00C743A7" w:rsidP="003E1B74">
      <w:pPr>
        <w:spacing w:line="276" w:lineRule="auto"/>
        <w:rPr>
          <w:rFonts w:cs="Arial"/>
          <w:b/>
          <w:sz w:val="16"/>
          <w:szCs w:val="16"/>
        </w:rPr>
      </w:pPr>
      <w:r w:rsidRPr="003E43F8">
        <w:rPr>
          <w:rFonts w:cs="Arial"/>
          <w:b/>
          <w:sz w:val="16"/>
          <w:szCs w:val="16"/>
        </w:rPr>
        <w:t>Disclaimer</w:t>
      </w:r>
    </w:p>
    <w:p w14:paraId="39EA68CA" w14:textId="6001B20F" w:rsidR="00C743A7" w:rsidRPr="00F6308F" w:rsidRDefault="00C743A7" w:rsidP="003E1B74">
      <w:pPr>
        <w:pStyle w:val="NormalWeb"/>
        <w:spacing w:before="120" w:beforeAutospacing="0" w:after="120" w:afterAutospacing="0" w:line="276" w:lineRule="auto"/>
        <w:rPr>
          <w:rFonts w:ascii="Arial" w:hAnsi="Arial" w:cs="Arial"/>
          <w:sz w:val="16"/>
          <w:szCs w:val="16"/>
          <w:lang w:val="en-AU"/>
        </w:rPr>
      </w:pPr>
      <w:r w:rsidRPr="003E43F8">
        <w:rPr>
          <w:rFonts w:ascii="Arial" w:hAnsi="Arial" w:cs="Arial"/>
          <w:sz w:val="16"/>
          <w:szCs w:val="16"/>
          <w:lang w:val="en-AU"/>
        </w:rPr>
        <w:t xml:space="preserve">This document is an assessment carried out by the Department of </w:t>
      </w:r>
      <w:r w:rsidR="00F0366E" w:rsidRPr="003E43F8">
        <w:rPr>
          <w:rFonts w:ascii="Arial" w:hAnsi="Arial" w:cs="Arial"/>
          <w:sz w:val="16"/>
          <w:szCs w:val="16"/>
          <w:lang w:val="en-AU"/>
        </w:rPr>
        <w:t xml:space="preserve">Agriculture, </w:t>
      </w:r>
      <w:proofErr w:type="gramStart"/>
      <w:r w:rsidR="00F0366E" w:rsidRPr="003E43F8">
        <w:rPr>
          <w:rFonts w:ascii="Arial" w:hAnsi="Arial" w:cs="Arial"/>
          <w:sz w:val="16"/>
          <w:szCs w:val="16"/>
          <w:lang w:val="en-AU"/>
        </w:rPr>
        <w:t>Water</w:t>
      </w:r>
      <w:proofErr w:type="gramEnd"/>
      <w:r w:rsidR="00F0366E" w:rsidRPr="003E43F8">
        <w:rPr>
          <w:rFonts w:ascii="Arial" w:hAnsi="Arial" w:cs="Arial"/>
          <w:sz w:val="16"/>
          <w:szCs w:val="16"/>
          <w:lang w:val="en-AU"/>
        </w:rPr>
        <w:t xml:space="preserve"> and the Environment</w:t>
      </w:r>
      <w:r w:rsidRPr="003E43F8">
        <w:rPr>
          <w:rFonts w:ascii="Arial" w:hAnsi="Arial" w:cs="Arial"/>
          <w:sz w:val="16"/>
          <w:szCs w:val="16"/>
          <w:lang w:val="en-AU"/>
        </w:rPr>
        <w:t xml:space="preserve"> of a commercial fishery against the Australian Government </w:t>
      </w:r>
      <w:r w:rsidRPr="003E43F8">
        <w:rPr>
          <w:rFonts w:ascii="Arial" w:hAnsi="Arial" w:cs="Arial"/>
          <w:i/>
          <w:iCs/>
          <w:sz w:val="16"/>
          <w:szCs w:val="16"/>
          <w:lang w:val="en-AU"/>
        </w:rPr>
        <w:t>Guidelines for the Ecologically Sustainable Management of Fisheries – 2nd Edition</w:t>
      </w:r>
      <w:r w:rsidRPr="003E43F8">
        <w:rPr>
          <w:rFonts w:ascii="Arial" w:hAnsi="Arial" w:cs="Arial"/>
          <w:sz w:val="16"/>
          <w:szCs w:val="16"/>
          <w:lang w:val="en-AU"/>
        </w:rPr>
        <w:t xml:space="preserve">. It forms part of the advice provided to the Minister for the Environment on the fishery in relation to decisions under Parts 13 and 13A of the </w:t>
      </w:r>
      <w:r w:rsidRPr="003E43F8">
        <w:rPr>
          <w:rFonts w:ascii="Arial" w:hAnsi="Arial" w:cs="Arial"/>
          <w:i/>
          <w:iCs/>
          <w:sz w:val="16"/>
          <w:szCs w:val="16"/>
          <w:lang w:val="en-AU"/>
        </w:rPr>
        <w:t>Environment Protection and Biodiversity Conservation Act 1999</w:t>
      </w:r>
      <w:r w:rsidRPr="003E43F8">
        <w:rPr>
          <w:rFonts w:ascii="Arial" w:hAnsi="Arial" w:cs="Arial"/>
          <w:sz w:val="16"/>
          <w:szCs w:val="16"/>
          <w:lang w:val="en-AU"/>
        </w:rPr>
        <w:t>. The views expressed do not necessarily reflect those of the Minister for the Environment or the Australian Government.</w:t>
      </w:r>
    </w:p>
    <w:p w14:paraId="70C2E5B8" w14:textId="77777777" w:rsidR="00C743A7" w:rsidRDefault="00C743A7" w:rsidP="003E1B74">
      <w:pPr>
        <w:spacing w:line="276" w:lineRule="auto"/>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3E1B74">
      <w:pPr>
        <w:spacing w:line="276" w:lineRule="auto"/>
        <w:rPr>
          <w:rFonts w:cs="Arial"/>
          <w:sz w:val="16"/>
          <w:szCs w:val="16"/>
        </w:rPr>
      </w:pPr>
    </w:p>
    <w:p w14:paraId="4546424F" w14:textId="77777777" w:rsidR="00134108" w:rsidRDefault="00134108" w:rsidP="003E1B74">
      <w:pPr>
        <w:spacing w:line="276" w:lineRule="auto"/>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sz w:val="22"/>
          <w:szCs w:val="22"/>
          <w:lang w:val="en-AU"/>
        </w:rPr>
        <w:id w:val="992149566"/>
        <w:docPartObj>
          <w:docPartGallery w:val="Table of Contents"/>
          <w:docPartUnique/>
        </w:docPartObj>
      </w:sdtPr>
      <w:sdtEndPr>
        <w:rPr>
          <w:noProof/>
        </w:rPr>
      </w:sdtEndPr>
      <w:sdtContent>
        <w:p w14:paraId="0DCB5FF7" w14:textId="6C38AA89" w:rsidR="00134108" w:rsidRPr="00635D64" w:rsidRDefault="00134108" w:rsidP="00112F09">
          <w:pPr>
            <w:pStyle w:val="TOCHeading"/>
            <w:spacing w:before="120" w:after="120"/>
            <w:ind w:right="-144"/>
            <w:rPr>
              <w:rFonts w:ascii="Arial" w:hAnsi="Arial" w:cs="Arial"/>
              <w:sz w:val="22"/>
              <w:szCs w:val="22"/>
            </w:rPr>
          </w:pPr>
          <w:r w:rsidRPr="00635D64">
            <w:rPr>
              <w:rFonts w:ascii="Arial" w:hAnsi="Arial" w:cs="Arial"/>
              <w:sz w:val="22"/>
              <w:szCs w:val="22"/>
            </w:rPr>
            <w:t>CONTENTS</w:t>
          </w:r>
        </w:p>
        <w:p w14:paraId="335D9AAC" w14:textId="0BA827F7" w:rsidR="00112F09" w:rsidRPr="00635D64" w:rsidRDefault="00134108" w:rsidP="00112F09">
          <w:pPr>
            <w:pStyle w:val="TOC1"/>
            <w:rPr>
              <w:rFonts w:ascii="Arial" w:eastAsiaTheme="minorEastAsia" w:hAnsi="Arial" w:cs="Arial"/>
              <w:sz w:val="22"/>
              <w:szCs w:val="22"/>
            </w:rPr>
          </w:pPr>
          <w:r w:rsidRPr="00635D64">
            <w:rPr>
              <w:rFonts w:ascii="Arial" w:hAnsi="Arial" w:cs="Arial"/>
              <w:b/>
              <w:sz w:val="22"/>
              <w:szCs w:val="22"/>
            </w:rPr>
            <w:fldChar w:fldCharType="begin"/>
          </w:r>
          <w:r w:rsidRPr="00635D64">
            <w:rPr>
              <w:rFonts w:ascii="Arial" w:hAnsi="Arial" w:cs="Arial"/>
              <w:b/>
              <w:sz w:val="22"/>
              <w:szCs w:val="22"/>
            </w:rPr>
            <w:instrText xml:space="preserve"> TOC \o "1-3" \h \z \u </w:instrText>
          </w:r>
          <w:r w:rsidRPr="00635D64">
            <w:rPr>
              <w:rFonts w:ascii="Arial" w:hAnsi="Arial" w:cs="Arial"/>
              <w:b/>
              <w:sz w:val="22"/>
              <w:szCs w:val="22"/>
            </w:rPr>
            <w:fldChar w:fldCharType="separate"/>
          </w:r>
          <w:hyperlink w:anchor="_Toc58928353" w:history="1">
            <w:r w:rsidR="00112F09" w:rsidRPr="00635D64">
              <w:rPr>
                <w:rStyle w:val="Hyperlink"/>
                <w:rFonts w:ascii="Arial" w:hAnsi="Arial" w:cs="Arial"/>
                <w:sz w:val="22"/>
                <w:szCs w:val="22"/>
              </w:rPr>
              <w:t>Assessment summary</w:t>
            </w:r>
            <w:r w:rsidR="00112F09" w:rsidRPr="00635D64">
              <w:rPr>
                <w:rFonts w:ascii="Arial" w:hAnsi="Arial" w:cs="Arial"/>
                <w:webHidden/>
                <w:sz w:val="22"/>
                <w:szCs w:val="22"/>
              </w:rPr>
              <w:tab/>
            </w:r>
            <w:r w:rsidR="00112F09" w:rsidRPr="00635D64">
              <w:rPr>
                <w:rFonts w:ascii="Arial" w:hAnsi="Arial" w:cs="Arial"/>
                <w:webHidden/>
                <w:sz w:val="22"/>
                <w:szCs w:val="22"/>
              </w:rPr>
              <w:fldChar w:fldCharType="begin"/>
            </w:r>
            <w:r w:rsidR="00112F09" w:rsidRPr="00635D64">
              <w:rPr>
                <w:rFonts w:ascii="Arial" w:hAnsi="Arial" w:cs="Arial"/>
                <w:webHidden/>
                <w:sz w:val="22"/>
                <w:szCs w:val="22"/>
              </w:rPr>
              <w:instrText xml:space="preserve"> PAGEREF _Toc58928353 \h </w:instrText>
            </w:r>
            <w:r w:rsidR="00112F09" w:rsidRPr="00635D64">
              <w:rPr>
                <w:rFonts w:ascii="Arial" w:hAnsi="Arial" w:cs="Arial"/>
                <w:webHidden/>
                <w:sz w:val="22"/>
                <w:szCs w:val="22"/>
              </w:rPr>
            </w:r>
            <w:r w:rsidR="00112F09" w:rsidRPr="00635D64">
              <w:rPr>
                <w:rFonts w:ascii="Arial" w:hAnsi="Arial" w:cs="Arial"/>
                <w:webHidden/>
                <w:sz w:val="22"/>
                <w:szCs w:val="22"/>
              </w:rPr>
              <w:fldChar w:fldCharType="separate"/>
            </w:r>
            <w:r w:rsidR="00112F09" w:rsidRPr="00635D64">
              <w:rPr>
                <w:rFonts w:ascii="Arial" w:hAnsi="Arial" w:cs="Arial"/>
                <w:webHidden/>
                <w:sz w:val="22"/>
                <w:szCs w:val="22"/>
              </w:rPr>
              <w:t>2</w:t>
            </w:r>
            <w:r w:rsidR="00112F09" w:rsidRPr="00635D64">
              <w:rPr>
                <w:rFonts w:ascii="Arial" w:hAnsi="Arial" w:cs="Arial"/>
                <w:webHidden/>
                <w:sz w:val="22"/>
                <w:szCs w:val="22"/>
              </w:rPr>
              <w:fldChar w:fldCharType="end"/>
            </w:r>
          </w:hyperlink>
        </w:p>
        <w:p w14:paraId="2903910D" w14:textId="4CD9C2B6" w:rsidR="00112F09" w:rsidRPr="00635D64" w:rsidRDefault="00432206" w:rsidP="00112F09">
          <w:pPr>
            <w:pStyle w:val="TOC1"/>
            <w:rPr>
              <w:rFonts w:ascii="Arial" w:eastAsiaTheme="minorEastAsia" w:hAnsi="Arial" w:cs="Arial"/>
              <w:sz w:val="22"/>
              <w:szCs w:val="22"/>
            </w:rPr>
          </w:pPr>
          <w:hyperlink w:anchor="_Toc58928354" w:history="1">
            <w:r w:rsidR="00112F09" w:rsidRPr="00635D64">
              <w:rPr>
                <w:rStyle w:val="Hyperlink"/>
                <w:rFonts w:ascii="Arial" w:hAnsi="Arial" w:cs="Arial"/>
                <w:sz w:val="22"/>
                <w:szCs w:val="22"/>
              </w:rPr>
              <w:t>Section 1: Assessment Summary</w:t>
            </w:r>
            <w:r w:rsidR="00112F09" w:rsidRPr="00635D64">
              <w:rPr>
                <w:rFonts w:ascii="Arial" w:hAnsi="Arial" w:cs="Arial"/>
                <w:webHidden/>
                <w:sz w:val="22"/>
                <w:szCs w:val="22"/>
              </w:rPr>
              <w:tab/>
            </w:r>
            <w:r w:rsidR="00112F09" w:rsidRPr="00635D64">
              <w:rPr>
                <w:rFonts w:ascii="Arial" w:hAnsi="Arial" w:cs="Arial"/>
                <w:webHidden/>
                <w:sz w:val="22"/>
                <w:szCs w:val="22"/>
              </w:rPr>
              <w:fldChar w:fldCharType="begin"/>
            </w:r>
            <w:r w:rsidR="00112F09" w:rsidRPr="00635D64">
              <w:rPr>
                <w:rFonts w:ascii="Arial" w:hAnsi="Arial" w:cs="Arial"/>
                <w:webHidden/>
                <w:sz w:val="22"/>
                <w:szCs w:val="22"/>
              </w:rPr>
              <w:instrText xml:space="preserve"> PAGEREF _Toc58928354 \h </w:instrText>
            </w:r>
            <w:r w:rsidR="00112F09" w:rsidRPr="00635D64">
              <w:rPr>
                <w:rFonts w:ascii="Arial" w:hAnsi="Arial" w:cs="Arial"/>
                <w:webHidden/>
                <w:sz w:val="22"/>
                <w:szCs w:val="22"/>
              </w:rPr>
            </w:r>
            <w:r w:rsidR="00112F09" w:rsidRPr="00635D64">
              <w:rPr>
                <w:rFonts w:ascii="Arial" w:hAnsi="Arial" w:cs="Arial"/>
                <w:webHidden/>
                <w:sz w:val="22"/>
                <w:szCs w:val="22"/>
              </w:rPr>
              <w:fldChar w:fldCharType="separate"/>
            </w:r>
            <w:r w:rsidR="00112F09" w:rsidRPr="00635D64">
              <w:rPr>
                <w:rFonts w:ascii="Arial" w:hAnsi="Arial" w:cs="Arial"/>
                <w:webHidden/>
                <w:sz w:val="22"/>
                <w:szCs w:val="22"/>
              </w:rPr>
              <w:t>6</w:t>
            </w:r>
            <w:r w:rsidR="00112F09" w:rsidRPr="00635D64">
              <w:rPr>
                <w:rFonts w:ascii="Arial" w:hAnsi="Arial" w:cs="Arial"/>
                <w:webHidden/>
                <w:sz w:val="22"/>
                <w:szCs w:val="22"/>
              </w:rPr>
              <w:fldChar w:fldCharType="end"/>
            </w:r>
          </w:hyperlink>
        </w:p>
        <w:p w14:paraId="08E06E07" w14:textId="353E6DD4" w:rsidR="00112F09" w:rsidRPr="00635D64" w:rsidRDefault="00432206" w:rsidP="00112F09">
          <w:pPr>
            <w:pStyle w:val="TOC1"/>
            <w:rPr>
              <w:rFonts w:ascii="Arial" w:eastAsiaTheme="minorEastAsia" w:hAnsi="Arial" w:cs="Arial"/>
              <w:sz w:val="22"/>
              <w:szCs w:val="22"/>
            </w:rPr>
          </w:pPr>
          <w:hyperlink w:anchor="_Toc58928355" w:history="1">
            <w:r w:rsidR="00112F09" w:rsidRPr="00635D64">
              <w:rPr>
                <w:rStyle w:val="Hyperlink"/>
                <w:rFonts w:ascii="Arial" w:hAnsi="Arial" w:cs="Arial"/>
                <w:sz w:val="22"/>
                <w:szCs w:val="22"/>
              </w:rPr>
              <w:t>Section 2: Summary of Issues Requiring Conditions</w:t>
            </w:r>
            <w:r w:rsidR="00112F09" w:rsidRPr="00635D64">
              <w:rPr>
                <w:rFonts w:ascii="Arial" w:hAnsi="Arial" w:cs="Arial"/>
                <w:webHidden/>
                <w:sz w:val="22"/>
                <w:szCs w:val="22"/>
              </w:rPr>
              <w:tab/>
            </w:r>
            <w:r w:rsidR="00112F09" w:rsidRPr="00635D64">
              <w:rPr>
                <w:rFonts w:ascii="Arial" w:hAnsi="Arial" w:cs="Arial"/>
                <w:webHidden/>
                <w:sz w:val="22"/>
                <w:szCs w:val="22"/>
              </w:rPr>
              <w:fldChar w:fldCharType="begin"/>
            </w:r>
            <w:r w:rsidR="00112F09" w:rsidRPr="00635D64">
              <w:rPr>
                <w:rFonts w:ascii="Arial" w:hAnsi="Arial" w:cs="Arial"/>
                <w:webHidden/>
                <w:sz w:val="22"/>
                <w:szCs w:val="22"/>
              </w:rPr>
              <w:instrText xml:space="preserve"> PAGEREF _Toc58928355 \h </w:instrText>
            </w:r>
            <w:r w:rsidR="00112F09" w:rsidRPr="00635D64">
              <w:rPr>
                <w:rFonts w:ascii="Arial" w:hAnsi="Arial" w:cs="Arial"/>
                <w:webHidden/>
                <w:sz w:val="22"/>
                <w:szCs w:val="22"/>
              </w:rPr>
            </w:r>
            <w:r w:rsidR="00112F09" w:rsidRPr="00635D64">
              <w:rPr>
                <w:rFonts w:ascii="Arial" w:hAnsi="Arial" w:cs="Arial"/>
                <w:webHidden/>
                <w:sz w:val="22"/>
                <w:szCs w:val="22"/>
              </w:rPr>
              <w:fldChar w:fldCharType="separate"/>
            </w:r>
            <w:r w:rsidR="00112F09" w:rsidRPr="00635D64">
              <w:rPr>
                <w:rFonts w:ascii="Arial" w:hAnsi="Arial" w:cs="Arial"/>
                <w:webHidden/>
                <w:sz w:val="22"/>
                <w:szCs w:val="22"/>
              </w:rPr>
              <w:t>8</w:t>
            </w:r>
            <w:r w:rsidR="00112F09" w:rsidRPr="00635D64">
              <w:rPr>
                <w:rFonts w:ascii="Arial" w:hAnsi="Arial" w:cs="Arial"/>
                <w:webHidden/>
                <w:sz w:val="22"/>
                <w:szCs w:val="22"/>
              </w:rPr>
              <w:fldChar w:fldCharType="end"/>
            </w:r>
          </w:hyperlink>
        </w:p>
        <w:p w14:paraId="24E9AEE7" w14:textId="37E146F2" w:rsidR="00112F09" w:rsidRPr="00635D64" w:rsidRDefault="00432206" w:rsidP="00112F09">
          <w:pPr>
            <w:pStyle w:val="TOC1"/>
            <w:rPr>
              <w:rFonts w:ascii="Arial" w:eastAsiaTheme="minorEastAsia" w:hAnsi="Arial" w:cs="Arial"/>
              <w:sz w:val="22"/>
              <w:szCs w:val="22"/>
            </w:rPr>
          </w:pPr>
          <w:hyperlink w:anchor="_Toc58928356" w:history="1">
            <w:r w:rsidR="00112F09" w:rsidRPr="00635D64">
              <w:rPr>
                <w:rStyle w:val="Hyperlink"/>
                <w:rFonts w:ascii="Arial" w:hAnsi="Arial" w:cs="Arial"/>
                <w:sz w:val="22"/>
                <w:szCs w:val="22"/>
              </w:rPr>
              <w:t>Section 3: Detailed Analysis Against the Guidelines</w:t>
            </w:r>
            <w:r w:rsidR="00112F09" w:rsidRPr="00635D64">
              <w:rPr>
                <w:rFonts w:ascii="Arial" w:hAnsi="Arial" w:cs="Arial"/>
                <w:webHidden/>
                <w:sz w:val="22"/>
                <w:szCs w:val="22"/>
              </w:rPr>
              <w:tab/>
            </w:r>
            <w:r w:rsidR="00112F09" w:rsidRPr="00635D64">
              <w:rPr>
                <w:rFonts w:ascii="Arial" w:hAnsi="Arial" w:cs="Arial"/>
                <w:webHidden/>
                <w:sz w:val="22"/>
                <w:szCs w:val="22"/>
              </w:rPr>
              <w:fldChar w:fldCharType="begin"/>
            </w:r>
            <w:r w:rsidR="00112F09" w:rsidRPr="00635D64">
              <w:rPr>
                <w:rFonts w:ascii="Arial" w:hAnsi="Arial" w:cs="Arial"/>
                <w:webHidden/>
                <w:sz w:val="22"/>
                <w:szCs w:val="22"/>
              </w:rPr>
              <w:instrText xml:space="preserve"> PAGEREF _Toc58928356 \h </w:instrText>
            </w:r>
            <w:r w:rsidR="00112F09" w:rsidRPr="00635D64">
              <w:rPr>
                <w:rFonts w:ascii="Arial" w:hAnsi="Arial" w:cs="Arial"/>
                <w:webHidden/>
                <w:sz w:val="22"/>
                <w:szCs w:val="22"/>
              </w:rPr>
            </w:r>
            <w:r w:rsidR="00112F09" w:rsidRPr="00635D64">
              <w:rPr>
                <w:rFonts w:ascii="Arial" w:hAnsi="Arial" w:cs="Arial"/>
                <w:webHidden/>
                <w:sz w:val="22"/>
                <w:szCs w:val="22"/>
              </w:rPr>
              <w:fldChar w:fldCharType="separate"/>
            </w:r>
            <w:r w:rsidR="00112F09" w:rsidRPr="00635D64">
              <w:rPr>
                <w:rFonts w:ascii="Arial" w:hAnsi="Arial" w:cs="Arial"/>
                <w:webHidden/>
                <w:sz w:val="22"/>
                <w:szCs w:val="22"/>
              </w:rPr>
              <w:t>13</w:t>
            </w:r>
            <w:r w:rsidR="00112F09" w:rsidRPr="00635D64">
              <w:rPr>
                <w:rFonts w:ascii="Arial" w:hAnsi="Arial" w:cs="Arial"/>
                <w:webHidden/>
                <w:sz w:val="22"/>
                <w:szCs w:val="22"/>
              </w:rPr>
              <w:fldChar w:fldCharType="end"/>
            </w:r>
          </w:hyperlink>
        </w:p>
        <w:p w14:paraId="33E79BC6" w14:textId="6A4A439A" w:rsidR="00112F09" w:rsidRPr="00635D64" w:rsidRDefault="00432206" w:rsidP="00112F09">
          <w:pPr>
            <w:pStyle w:val="TOC1"/>
            <w:rPr>
              <w:rFonts w:ascii="Arial" w:eastAsiaTheme="minorEastAsia" w:hAnsi="Arial" w:cs="Arial"/>
              <w:sz w:val="22"/>
              <w:szCs w:val="22"/>
            </w:rPr>
          </w:pPr>
          <w:hyperlink w:anchor="_Toc58928357" w:history="1">
            <w:r w:rsidR="00112F09" w:rsidRPr="00635D64">
              <w:rPr>
                <w:rStyle w:val="Hyperlink"/>
                <w:rFonts w:ascii="Arial" w:hAnsi="Arial" w:cs="Arial"/>
                <w:sz w:val="22"/>
                <w:szCs w:val="22"/>
              </w:rPr>
              <w:t>Section 4: Assessment Against the EPBC Act</w:t>
            </w:r>
            <w:r w:rsidR="00112F09" w:rsidRPr="00635D64">
              <w:rPr>
                <w:rFonts w:ascii="Arial" w:hAnsi="Arial" w:cs="Arial"/>
                <w:webHidden/>
                <w:sz w:val="22"/>
                <w:szCs w:val="22"/>
              </w:rPr>
              <w:tab/>
            </w:r>
            <w:r w:rsidR="00112F09" w:rsidRPr="00635D64">
              <w:rPr>
                <w:rFonts w:ascii="Arial" w:hAnsi="Arial" w:cs="Arial"/>
                <w:webHidden/>
                <w:sz w:val="22"/>
                <w:szCs w:val="22"/>
              </w:rPr>
              <w:fldChar w:fldCharType="begin"/>
            </w:r>
            <w:r w:rsidR="00112F09" w:rsidRPr="00635D64">
              <w:rPr>
                <w:rFonts w:ascii="Arial" w:hAnsi="Arial" w:cs="Arial"/>
                <w:webHidden/>
                <w:sz w:val="22"/>
                <w:szCs w:val="22"/>
              </w:rPr>
              <w:instrText xml:space="preserve"> PAGEREF _Toc58928357 \h </w:instrText>
            </w:r>
            <w:r w:rsidR="00112F09" w:rsidRPr="00635D64">
              <w:rPr>
                <w:rFonts w:ascii="Arial" w:hAnsi="Arial" w:cs="Arial"/>
                <w:webHidden/>
                <w:sz w:val="22"/>
                <w:szCs w:val="22"/>
              </w:rPr>
            </w:r>
            <w:r w:rsidR="00112F09" w:rsidRPr="00635D64">
              <w:rPr>
                <w:rFonts w:ascii="Arial" w:hAnsi="Arial" w:cs="Arial"/>
                <w:webHidden/>
                <w:sz w:val="22"/>
                <w:szCs w:val="22"/>
              </w:rPr>
              <w:fldChar w:fldCharType="separate"/>
            </w:r>
            <w:r w:rsidR="00112F09" w:rsidRPr="00635D64">
              <w:rPr>
                <w:rFonts w:ascii="Arial" w:hAnsi="Arial" w:cs="Arial"/>
                <w:webHidden/>
                <w:sz w:val="22"/>
                <w:szCs w:val="22"/>
              </w:rPr>
              <w:t>27</w:t>
            </w:r>
            <w:r w:rsidR="00112F09" w:rsidRPr="00635D64">
              <w:rPr>
                <w:rFonts w:ascii="Arial" w:hAnsi="Arial" w:cs="Arial"/>
                <w:webHidden/>
                <w:sz w:val="22"/>
                <w:szCs w:val="22"/>
              </w:rPr>
              <w:fldChar w:fldCharType="end"/>
            </w:r>
          </w:hyperlink>
        </w:p>
        <w:p w14:paraId="574FDC2F" w14:textId="52BCBB4A" w:rsidR="00112F09" w:rsidRPr="00635D64" w:rsidRDefault="00432206" w:rsidP="00112F09">
          <w:pPr>
            <w:pStyle w:val="TOC2"/>
            <w:ind w:right="-144"/>
            <w:rPr>
              <w:rFonts w:ascii="Arial" w:hAnsi="Arial" w:cs="Arial"/>
              <w:noProof/>
              <w:lang w:val="en-AU" w:eastAsia="en-AU"/>
            </w:rPr>
          </w:pPr>
          <w:hyperlink w:anchor="_Toc58928358" w:history="1">
            <w:r w:rsidR="00112F09" w:rsidRPr="00635D64">
              <w:rPr>
                <w:rStyle w:val="Hyperlink"/>
                <w:rFonts w:ascii="Arial" w:hAnsi="Arial" w:cs="Arial"/>
                <w:noProof/>
              </w:rPr>
              <w:t>Part 10 – Strategic assessments</w:t>
            </w:r>
            <w:r w:rsidR="00112F09" w:rsidRPr="00635D64">
              <w:rPr>
                <w:rFonts w:ascii="Arial" w:hAnsi="Arial" w:cs="Arial"/>
                <w:noProof/>
                <w:webHidden/>
              </w:rPr>
              <w:tab/>
            </w:r>
            <w:r w:rsidR="00112F09" w:rsidRPr="00635D64">
              <w:rPr>
                <w:rFonts w:ascii="Arial" w:hAnsi="Arial" w:cs="Arial"/>
                <w:noProof/>
                <w:webHidden/>
              </w:rPr>
              <w:fldChar w:fldCharType="begin"/>
            </w:r>
            <w:r w:rsidR="00112F09" w:rsidRPr="00635D64">
              <w:rPr>
                <w:rFonts w:ascii="Arial" w:hAnsi="Arial" w:cs="Arial"/>
                <w:noProof/>
                <w:webHidden/>
              </w:rPr>
              <w:instrText xml:space="preserve"> PAGEREF _Toc58928358 \h </w:instrText>
            </w:r>
            <w:r w:rsidR="00112F09" w:rsidRPr="00635D64">
              <w:rPr>
                <w:rFonts w:ascii="Arial" w:hAnsi="Arial" w:cs="Arial"/>
                <w:noProof/>
                <w:webHidden/>
              </w:rPr>
            </w:r>
            <w:r w:rsidR="00112F09" w:rsidRPr="00635D64">
              <w:rPr>
                <w:rFonts w:ascii="Arial" w:hAnsi="Arial" w:cs="Arial"/>
                <w:noProof/>
                <w:webHidden/>
              </w:rPr>
              <w:fldChar w:fldCharType="separate"/>
            </w:r>
            <w:r w:rsidR="00112F09" w:rsidRPr="00635D64">
              <w:rPr>
                <w:rFonts w:ascii="Arial" w:hAnsi="Arial" w:cs="Arial"/>
                <w:noProof/>
                <w:webHidden/>
              </w:rPr>
              <w:t>27</w:t>
            </w:r>
            <w:r w:rsidR="00112F09" w:rsidRPr="00635D64">
              <w:rPr>
                <w:rFonts w:ascii="Arial" w:hAnsi="Arial" w:cs="Arial"/>
                <w:noProof/>
                <w:webHidden/>
              </w:rPr>
              <w:fldChar w:fldCharType="end"/>
            </w:r>
          </w:hyperlink>
        </w:p>
        <w:p w14:paraId="2DBEEE70" w14:textId="2D21484E" w:rsidR="00112F09" w:rsidRPr="00635D64" w:rsidRDefault="00432206" w:rsidP="00112F09">
          <w:pPr>
            <w:pStyle w:val="TOC2"/>
            <w:ind w:right="-144"/>
            <w:rPr>
              <w:rFonts w:ascii="Arial" w:hAnsi="Arial" w:cs="Arial"/>
              <w:noProof/>
              <w:lang w:val="en-AU" w:eastAsia="en-AU"/>
            </w:rPr>
          </w:pPr>
          <w:hyperlink w:anchor="_Toc58928359" w:history="1">
            <w:r w:rsidR="00112F09" w:rsidRPr="00635D64">
              <w:rPr>
                <w:rStyle w:val="Hyperlink"/>
                <w:rFonts w:ascii="Arial" w:hAnsi="Arial" w:cs="Arial"/>
                <w:noProof/>
              </w:rPr>
              <w:t>Part 12 – Identifying and monitoring biodiversity and making bioregional plans</w:t>
            </w:r>
            <w:r w:rsidR="00112F09" w:rsidRPr="00635D64">
              <w:rPr>
                <w:rFonts w:ascii="Arial" w:hAnsi="Arial" w:cs="Arial"/>
                <w:noProof/>
                <w:webHidden/>
              </w:rPr>
              <w:tab/>
            </w:r>
            <w:r w:rsidR="00112F09" w:rsidRPr="00635D64">
              <w:rPr>
                <w:rFonts w:ascii="Arial" w:hAnsi="Arial" w:cs="Arial"/>
                <w:noProof/>
                <w:webHidden/>
              </w:rPr>
              <w:fldChar w:fldCharType="begin"/>
            </w:r>
            <w:r w:rsidR="00112F09" w:rsidRPr="00635D64">
              <w:rPr>
                <w:rFonts w:ascii="Arial" w:hAnsi="Arial" w:cs="Arial"/>
                <w:noProof/>
                <w:webHidden/>
              </w:rPr>
              <w:instrText xml:space="preserve"> PAGEREF _Toc58928359 \h </w:instrText>
            </w:r>
            <w:r w:rsidR="00112F09" w:rsidRPr="00635D64">
              <w:rPr>
                <w:rFonts w:ascii="Arial" w:hAnsi="Arial" w:cs="Arial"/>
                <w:noProof/>
                <w:webHidden/>
              </w:rPr>
            </w:r>
            <w:r w:rsidR="00112F09" w:rsidRPr="00635D64">
              <w:rPr>
                <w:rFonts w:ascii="Arial" w:hAnsi="Arial" w:cs="Arial"/>
                <w:noProof/>
                <w:webHidden/>
              </w:rPr>
              <w:fldChar w:fldCharType="separate"/>
            </w:r>
            <w:r w:rsidR="00112F09" w:rsidRPr="00635D64">
              <w:rPr>
                <w:rFonts w:ascii="Arial" w:hAnsi="Arial" w:cs="Arial"/>
                <w:noProof/>
                <w:webHidden/>
              </w:rPr>
              <w:t>28</w:t>
            </w:r>
            <w:r w:rsidR="00112F09" w:rsidRPr="00635D64">
              <w:rPr>
                <w:rFonts w:ascii="Arial" w:hAnsi="Arial" w:cs="Arial"/>
                <w:noProof/>
                <w:webHidden/>
              </w:rPr>
              <w:fldChar w:fldCharType="end"/>
            </w:r>
          </w:hyperlink>
        </w:p>
        <w:p w14:paraId="10CDFFBA" w14:textId="17B94924" w:rsidR="00112F09" w:rsidRPr="00635D64" w:rsidRDefault="00432206" w:rsidP="00112F09">
          <w:pPr>
            <w:pStyle w:val="TOC2"/>
            <w:ind w:right="-144"/>
            <w:rPr>
              <w:rFonts w:ascii="Arial" w:hAnsi="Arial" w:cs="Arial"/>
              <w:noProof/>
              <w:lang w:val="en-AU" w:eastAsia="en-AU"/>
            </w:rPr>
          </w:pPr>
          <w:hyperlink w:anchor="_Toc58928360" w:history="1">
            <w:r w:rsidR="00112F09" w:rsidRPr="00635D64">
              <w:rPr>
                <w:rStyle w:val="Hyperlink"/>
                <w:rFonts w:ascii="Arial" w:hAnsi="Arial" w:cs="Arial"/>
                <w:noProof/>
              </w:rPr>
              <w:t>Part 13 – Species and communities</w:t>
            </w:r>
            <w:r w:rsidR="00112F09" w:rsidRPr="00635D64">
              <w:rPr>
                <w:rFonts w:ascii="Arial" w:hAnsi="Arial" w:cs="Arial"/>
                <w:noProof/>
                <w:webHidden/>
              </w:rPr>
              <w:tab/>
            </w:r>
            <w:r w:rsidR="00112F09" w:rsidRPr="00635D64">
              <w:rPr>
                <w:rFonts w:ascii="Arial" w:hAnsi="Arial" w:cs="Arial"/>
                <w:noProof/>
                <w:webHidden/>
              </w:rPr>
              <w:fldChar w:fldCharType="begin"/>
            </w:r>
            <w:r w:rsidR="00112F09" w:rsidRPr="00635D64">
              <w:rPr>
                <w:rFonts w:ascii="Arial" w:hAnsi="Arial" w:cs="Arial"/>
                <w:noProof/>
                <w:webHidden/>
              </w:rPr>
              <w:instrText xml:space="preserve"> PAGEREF _Toc58928360 \h </w:instrText>
            </w:r>
            <w:r w:rsidR="00112F09" w:rsidRPr="00635D64">
              <w:rPr>
                <w:rFonts w:ascii="Arial" w:hAnsi="Arial" w:cs="Arial"/>
                <w:noProof/>
                <w:webHidden/>
              </w:rPr>
            </w:r>
            <w:r w:rsidR="00112F09" w:rsidRPr="00635D64">
              <w:rPr>
                <w:rFonts w:ascii="Arial" w:hAnsi="Arial" w:cs="Arial"/>
                <w:noProof/>
                <w:webHidden/>
              </w:rPr>
              <w:fldChar w:fldCharType="separate"/>
            </w:r>
            <w:r w:rsidR="00112F09" w:rsidRPr="00635D64">
              <w:rPr>
                <w:rFonts w:ascii="Arial" w:hAnsi="Arial" w:cs="Arial"/>
                <w:noProof/>
                <w:webHidden/>
              </w:rPr>
              <w:t>28</w:t>
            </w:r>
            <w:r w:rsidR="00112F09" w:rsidRPr="00635D64">
              <w:rPr>
                <w:rFonts w:ascii="Arial" w:hAnsi="Arial" w:cs="Arial"/>
                <w:noProof/>
                <w:webHidden/>
              </w:rPr>
              <w:fldChar w:fldCharType="end"/>
            </w:r>
          </w:hyperlink>
        </w:p>
        <w:p w14:paraId="49D84F85" w14:textId="060AC1AE" w:rsidR="00112F09" w:rsidRPr="00635D64" w:rsidRDefault="00432206" w:rsidP="00112F09">
          <w:pPr>
            <w:pStyle w:val="TOC2"/>
            <w:ind w:right="-144"/>
            <w:rPr>
              <w:rFonts w:ascii="Arial" w:hAnsi="Arial" w:cs="Arial"/>
              <w:noProof/>
              <w:lang w:val="en-AU" w:eastAsia="en-AU"/>
            </w:rPr>
          </w:pPr>
          <w:hyperlink w:anchor="_Toc58928361" w:history="1">
            <w:r w:rsidR="00112F09" w:rsidRPr="00635D64">
              <w:rPr>
                <w:rStyle w:val="Hyperlink"/>
                <w:rFonts w:ascii="Arial" w:hAnsi="Arial" w:cs="Arial"/>
                <w:noProof/>
              </w:rPr>
              <w:t>Part 13A – International movement of wildlife specimens</w:t>
            </w:r>
            <w:r w:rsidR="00112F09" w:rsidRPr="00635D64">
              <w:rPr>
                <w:rFonts w:ascii="Arial" w:hAnsi="Arial" w:cs="Arial"/>
                <w:noProof/>
                <w:webHidden/>
              </w:rPr>
              <w:tab/>
            </w:r>
            <w:r w:rsidR="00112F09" w:rsidRPr="00635D64">
              <w:rPr>
                <w:rFonts w:ascii="Arial" w:hAnsi="Arial" w:cs="Arial"/>
                <w:noProof/>
                <w:webHidden/>
              </w:rPr>
              <w:fldChar w:fldCharType="begin"/>
            </w:r>
            <w:r w:rsidR="00112F09" w:rsidRPr="00635D64">
              <w:rPr>
                <w:rFonts w:ascii="Arial" w:hAnsi="Arial" w:cs="Arial"/>
                <w:noProof/>
                <w:webHidden/>
              </w:rPr>
              <w:instrText xml:space="preserve"> PAGEREF _Toc58928361 \h </w:instrText>
            </w:r>
            <w:r w:rsidR="00112F09" w:rsidRPr="00635D64">
              <w:rPr>
                <w:rFonts w:ascii="Arial" w:hAnsi="Arial" w:cs="Arial"/>
                <w:noProof/>
                <w:webHidden/>
              </w:rPr>
            </w:r>
            <w:r w:rsidR="00112F09" w:rsidRPr="00635D64">
              <w:rPr>
                <w:rFonts w:ascii="Arial" w:hAnsi="Arial" w:cs="Arial"/>
                <w:noProof/>
                <w:webHidden/>
              </w:rPr>
              <w:fldChar w:fldCharType="separate"/>
            </w:r>
            <w:r w:rsidR="00112F09" w:rsidRPr="00635D64">
              <w:rPr>
                <w:rFonts w:ascii="Arial" w:hAnsi="Arial" w:cs="Arial"/>
                <w:noProof/>
                <w:webHidden/>
              </w:rPr>
              <w:t>32</w:t>
            </w:r>
            <w:r w:rsidR="00112F09" w:rsidRPr="00635D64">
              <w:rPr>
                <w:rFonts w:ascii="Arial" w:hAnsi="Arial" w:cs="Arial"/>
                <w:noProof/>
                <w:webHidden/>
              </w:rPr>
              <w:fldChar w:fldCharType="end"/>
            </w:r>
          </w:hyperlink>
        </w:p>
        <w:p w14:paraId="0A6F9010" w14:textId="736CD4B0" w:rsidR="00112F09" w:rsidRPr="00635D64" w:rsidRDefault="00432206" w:rsidP="00112F09">
          <w:pPr>
            <w:pStyle w:val="TOC2"/>
            <w:tabs>
              <w:tab w:val="clear" w:pos="9202"/>
            </w:tabs>
            <w:ind w:right="-144"/>
            <w:rPr>
              <w:rFonts w:ascii="Arial" w:hAnsi="Arial" w:cs="Arial"/>
              <w:noProof/>
              <w:lang w:val="en-AU" w:eastAsia="en-AU"/>
            </w:rPr>
          </w:pPr>
          <w:hyperlink w:anchor="_Toc58928362" w:history="1">
            <w:r w:rsidR="00112F09" w:rsidRPr="00635D64">
              <w:rPr>
                <w:rStyle w:val="Hyperlink"/>
                <w:rFonts w:ascii="Arial" w:hAnsi="Arial" w:cs="Arial"/>
                <w:noProof/>
              </w:rPr>
              <w:t>Part 16 – Precautionary principle and other considerations in making decisions</w:t>
            </w:r>
            <w:r w:rsidR="00112F09" w:rsidRPr="00635D64">
              <w:rPr>
                <w:rFonts w:ascii="Arial" w:hAnsi="Arial" w:cs="Arial"/>
                <w:noProof/>
                <w:webHidden/>
              </w:rPr>
              <w:t>…………</w:t>
            </w:r>
            <w:r w:rsidR="00112F09" w:rsidRPr="00635D64">
              <w:rPr>
                <w:rFonts w:ascii="Arial" w:hAnsi="Arial" w:cs="Arial"/>
                <w:noProof/>
                <w:webHidden/>
              </w:rPr>
              <w:fldChar w:fldCharType="begin"/>
            </w:r>
            <w:r w:rsidR="00112F09" w:rsidRPr="00635D64">
              <w:rPr>
                <w:rFonts w:ascii="Arial" w:hAnsi="Arial" w:cs="Arial"/>
                <w:noProof/>
                <w:webHidden/>
              </w:rPr>
              <w:instrText xml:space="preserve"> PAGEREF _Toc58928362 \h </w:instrText>
            </w:r>
            <w:r w:rsidR="00112F09" w:rsidRPr="00635D64">
              <w:rPr>
                <w:rFonts w:ascii="Arial" w:hAnsi="Arial" w:cs="Arial"/>
                <w:noProof/>
                <w:webHidden/>
              </w:rPr>
            </w:r>
            <w:r w:rsidR="00112F09" w:rsidRPr="00635D64">
              <w:rPr>
                <w:rFonts w:ascii="Arial" w:hAnsi="Arial" w:cs="Arial"/>
                <w:noProof/>
                <w:webHidden/>
              </w:rPr>
              <w:fldChar w:fldCharType="separate"/>
            </w:r>
            <w:r w:rsidR="00112F09" w:rsidRPr="00635D64">
              <w:rPr>
                <w:rFonts w:ascii="Arial" w:hAnsi="Arial" w:cs="Arial"/>
                <w:noProof/>
                <w:webHidden/>
              </w:rPr>
              <w:t>39</w:t>
            </w:r>
            <w:r w:rsidR="00112F09" w:rsidRPr="00635D64">
              <w:rPr>
                <w:rFonts w:ascii="Arial" w:hAnsi="Arial" w:cs="Arial"/>
                <w:noProof/>
                <w:webHidden/>
              </w:rPr>
              <w:fldChar w:fldCharType="end"/>
            </w:r>
          </w:hyperlink>
        </w:p>
        <w:p w14:paraId="74F67B1E" w14:textId="2F4E91A4" w:rsidR="00112F09" w:rsidRPr="00635D64" w:rsidRDefault="00432206" w:rsidP="00112F09">
          <w:pPr>
            <w:pStyle w:val="TOC1"/>
            <w:rPr>
              <w:rFonts w:ascii="Arial" w:eastAsiaTheme="minorEastAsia" w:hAnsi="Arial" w:cs="Arial"/>
              <w:sz w:val="22"/>
              <w:szCs w:val="22"/>
            </w:rPr>
          </w:pPr>
          <w:hyperlink w:anchor="_Toc58928363" w:history="1">
            <w:r w:rsidR="00112F09" w:rsidRPr="00635D64">
              <w:rPr>
                <w:rStyle w:val="Hyperlink"/>
                <w:rFonts w:ascii="Arial" w:hAnsi="Arial" w:cs="Arial"/>
                <w:sz w:val="22"/>
                <w:szCs w:val="22"/>
              </w:rPr>
              <w:t>References</w:t>
            </w:r>
            <w:r w:rsidR="00112F09" w:rsidRPr="00635D64">
              <w:rPr>
                <w:rFonts w:ascii="Arial" w:hAnsi="Arial" w:cs="Arial"/>
                <w:webHidden/>
                <w:sz w:val="22"/>
                <w:szCs w:val="22"/>
              </w:rPr>
              <w:tab/>
            </w:r>
            <w:r w:rsidR="00112F09" w:rsidRPr="00635D64">
              <w:rPr>
                <w:rFonts w:ascii="Arial" w:hAnsi="Arial" w:cs="Arial"/>
                <w:webHidden/>
                <w:sz w:val="22"/>
                <w:szCs w:val="22"/>
              </w:rPr>
              <w:fldChar w:fldCharType="begin"/>
            </w:r>
            <w:r w:rsidR="00112F09" w:rsidRPr="00635D64">
              <w:rPr>
                <w:rFonts w:ascii="Arial" w:hAnsi="Arial" w:cs="Arial"/>
                <w:webHidden/>
                <w:sz w:val="22"/>
                <w:szCs w:val="22"/>
              </w:rPr>
              <w:instrText xml:space="preserve"> PAGEREF _Toc58928363 \h </w:instrText>
            </w:r>
            <w:r w:rsidR="00112F09" w:rsidRPr="00635D64">
              <w:rPr>
                <w:rFonts w:ascii="Arial" w:hAnsi="Arial" w:cs="Arial"/>
                <w:webHidden/>
                <w:sz w:val="22"/>
                <w:szCs w:val="22"/>
              </w:rPr>
            </w:r>
            <w:r w:rsidR="00112F09" w:rsidRPr="00635D64">
              <w:rPr>
                <w:rFonts w:ascii="Arial" w:hAnsi="Arial" w:cs="Arial"/>
                <w:webHidden/>
                <w:sz w:val="22"/>
                <w:szCs w:val="22"/>
              </w:rPr>
              <w:fldChar w:fldCharType="separate"/>
            </w:r>
            <w:r w:rsidR="00112F09" w:rsidRPr="00635D64">
              <w:rPr>
                <w:rFonts w:ascii="Arial" w:hAnsi="Arial" w:cs="Arial"/>
                <w:webHidden/>
                <w:sz w:val="22"/>
                <w:szCs w:val="22"/>
              </w:rPr>
              <w:t>40</w:t>
            </w:r>
            <w:r w:rsidR="00112F09" w:rsidRPr="00635D64">
              <w:rPr>
                <w:rFonts w:ascii="Arial" w:hAnsi="Arial" w:cs="Arial"/>
                <w:webHidden/>
                <w:sz w:val="22"/>
                <w:szCs w:val="22"/>
              </w:rPr>
              <w:fldChar w:fldCharType="end"/>
            </w:r>
          </w:hyperlink>
        </w:p>
        <w:p w14:paraId="16AFA717" w14:textId="2EDE2EC7" w:rsidR="00134108" w:rsidRPr="00893305" w:rsidRDefault="00134108" w:rsidP="00112F09">
          <w:pPr>
            <w:spacing w:line="276" w:lineRule="auto"/>
            <w:ind w:right="-144"/>
            <w:rPr>
              <w:rFonts w:cs="Arial"/>
            </w:rPr>
          </w:pPr>
          <w:r w:rsidRPr="00635D64">
            <w:rPr>
              <w:rFonts w:cs="Arial"/>
              <w:b/>
              <w:bCs/>
              <w:noProof/>
            </w:rPr>
            <w:fldChar w:fldCharType="end"/>
          </w:r>
        </w:p>
      </w:sdtContent>
    </w:sdt>
    <w:p w14:paraId="6BA9C823" w14:textId="77777777" w:rsidR="00134108" w:rsidRDefault="00134108" w:rsidP="003E1B74">
      <w:pPr>
        <w:tabs>
          <w:tab w:val="right" w:leader="dot" w:pos="8302"/>
        </w:tabs>
        <w:spacing w:line="276" w:lineRule="auto"/>
        <w:ind w:left="1166" w:right="792" w:hanging="1166"/>
        <w:rPr>
          <w:rFonts w:cs="Arial"/>
          <w:b/>
          <w:noProof/>
          <w:webHidden/>
        </w:rPr>
      </w:pPr>
    </w:p>
    <w:p w14:paraId="03A653DE" w14:textId="77777777" w:rsidR="00134108" w:rsidRDefault="00134108" w:rsidP="003E1B74">
      <w:pPr>
        <w:spacing w:line="276" w:lineRule="auto"/>
        <w:rPr>
          <w:rFonts w:cs="Arial"/>
          <w:b/>
        </w:rPr>
      </w:pPr>
    </w:p>
    <w:p w14:paraId="16191263" w14:textId="77777777" w:rsidR="00134108" w:rsidRDefault="00134108" w:rsidP="003E1B74">
      <w:pPr>
        <w:pStyle w:val="Heading1"/>
        <w:spacing w:before="120" w:after="120"/>
        <w:sectPr w:rsidR="00134108" w:rsidSect="00112F09">
          <w:pgSz w:w="11906" w:h="16838"/>
          <w:pgMar w:top="1418" w:right="991" w:bottom="567" w:left="1418" w:header="425" w:footer="425" w:gutter="0"/>
          <w:pgNumType w:start="1"/>
          <w:cols w:space="708"/>
          <w:titlePg/>
          <w:docGrid w:linePitch="360"/>
        </w:sectPr>
      </w:pPr>
    </w:p>
    <w:p w14:paraId="25FC6397" w14:textId="77777777" w:rsidR="002B60DB" w:rsidRDefault="002B60DB" w:rsidP="003E1B74">
      <w:pPr>
        <w:spacing w:line="276" w:lineRule="auto"/>
        <w:rPr>
          <w:rFonts w:cs="Arial"/>
          <w:b/>
          <w:caps/>
          <w:sz w:val="24"/>
        </w:rPr>
      </w:pPr>
      <w:r>
        <w:br w:type="page"/>
      </w:r>
    </w:p>
    <w:p w14:paraId="4911004E" w14:textId="75B7C48E" w:rsidR="00CF1DE5" w:rsidRPr="00433FCA" w:rsidRDefault="00431843" w:rsidP="003E1B74">
      <w:pPr>
        <w:pStyle w:val="Heading1"/>
        <w:spacing w:before="120" w:after="120"/>
        <w:rPr>
          <w:rFonts w:ascii="Arial" w:hAnsi="Arial"/>
        </w:rPr>
      </w:pPr>
      <w:bookmarkStart w:id="1" w:name="_Toc58928353"/>
      <w:r>
        <w:rPr>
          <w:rFonts w:ascii="Arial" w:hAnsi="Arial"/>
        </w:rPr>
        <w:lastRenderedPageBreak/>
        <w:t>assessment summary</w:t>
      </w:r>
      <w:bookmarkEnd w:id="1"/>
    </w:p>
    <w:p w14:paraId="7103ECD7" w14:textId="7505902A" w:rsidR="00F44BC4" w:rsidRDefault="007E7FE1" w:rsidP="00424251">
      <w:pPr>
        <w:tabs>
          <w:tab w:val="left" w:pos="360"/>
        </w:tabs>
        <w:spacing w:line="276" w:lineRule="auto"/>
        <w:rPr>
          <w:rFonts w:cs="Arial"/>
          <w:noProof/>
        </w:rPr>
      </w:pPr>
      <w:r w:rsidRPr="007E7FE1">
        <w:rPr>
          <w:rFonts w:cs="Arial"/>
          <w:noProof/>
        </w:rPr>
        <w:t xml:space="preserve">In </w:t>
      </w:r>
      <w:r w:rsidR="00F44BC4">
        <w:rPr>
          <w:rFonts w:cs="Arial"/>
          <w:noProof/>
        </w:rPr>
        <w:t>November 2020</w:t>
      </w:r>
      <w:r w:rsidRPr="007E7FE1">
        <w:rPr>
          <w:rFonts w:cs="Arial"/>
          <w:noProof/>
        </w:rPr>
        <w:t xml:space="preserve"> the Australian Fisheries Management Authority </w:t>
      </w:r>
      <w:r w:rsidR="00F44BC4">
        <w:rPr>
          <w:rFonts w:cs="Arial"/>
          <w:noProof/>
        </w:rPr>
        <w:t xml:space="preserve">(AFMA) </w:t>
      </w:r>
      <w:r w:rsidRPr="007E7FE1">
        <w:rPr>
          <w:rFonts w:cs="Arial"/>
          <w:noProof/>
        </w:rPr>
        <w:t xml:space="preserve">submitted an application for the assessment of the North West Slope and Western Deepwater Trawl fisheries </w:t>
      </w:r>
      <w:r w:rsidR="00F44BC4" w:rsidRPr="00F44BC4">
        <w:rPr>
          <w:rFonts w:cs="Arial"/>
          <w:noProof/>
        </w:rPr>
        <w:t>(the fisher</w:t>
      </w:r>
      <w:r w:rsidR="00A43FAB">
        <w:rPr>
          <w:rFonts w:cs="Arial"/>
          <w:noProof/>
        </w:rPr>
        <w:t>ies</w:t>
      </w:r>
      <w:r w:rsidR="00F44BC4" w:rsidRPr="00F44BC4">
        <w:rPr>
          <w:rFonts w:cs="Arial"/>
          <w:noProof/>
        </w:rPr>
        <w:t>) to the Department of Agriculture, Water and the Environment for assessment under the EPBC Act as an approved wildlife trade operation (WTO)</w:t>
      </w:r>
      <w:r w:rsidR="00424251">
        <w:rPr>
          <w:rFonts w:cs="Arial"/>
          <w:noProof/>
        </w:rPr>
        <w:t xml:space="preserve">. The WTO is assessed </w:t>
      </w:r>
      <w:r w:rsidR="00F44BC4" w:rsidRPr="00F44BC4">
        <w:rPr>
          <w:rFonts w:cs="Arial"/>
          <w:noProof/>
        </w:rPr>
        <w:t>against the Australian Government ‘</w:t>
      </w:r>
      <w:r w:rsidR="00F44BC4" w:rsidRPr="00917021">
        <w:rPr>
          <w:rFonts w:cs="Arial"/>
          <w:i/>
          <w:iCs/>
          <w:noProof/>
        </w:rPr>
        <w:t>Guidelines for the Ecologically Sustainable Management of Fisheries – 2nd Edition’</w:t>
      </w:r>
      <w:r w:rsidR="00F44BC4" w:rsidRPr="00F44BC4">
        <w:rPr>
          <w:rFonts w:cs="Arial"/>
          <w:noProof/>
        </w:rPr>
        <w:t>.</w:t>
      </w:r>
      <w:r w:rsidR="00F44BC4">
        <w:rPr>
          <w:rFonts w:cs="Arial"/>
          <w:noProof/>
        </w:rPr>
        <w:t xml:space="preserve"> </w:t>
      </w:r>
      <w:r w:rsidR="00F44BC4" w:rsidRPr="00F44BC4">
        <w:rPr>
          <w:rFonts w:cs="Arial"/>
          <w:noProof/>
        </w:rPr>
        <w:t>A public comment period was open from 2</w:t>
      </w:r>
      <w:r w:rsidR="00424251">
        <w:rPr>
          <w:rFonts w:cs="Arial"/>
          <w:noProof/>
        </w:rPr>
        <w:t> </w:t>
      </w:r>
      <w:r w:rsidR="00AA4746">
        <w:rPr>
          <w:rFonts w:cs="Arial"/>
          <w:noProof/>
        </w:rPr>
        <w:t>November</w:t>
      </w:r>
      <w:r w:rsidR="00424251">
        <w:rPr>
          <w:rFonts w:cs="Arial"/>
          <w:noProof/>
        </w:rPr>
        <w:t> </w:t>
      </w:r>
      <w:r w:rsidR="00F44BC4" w:rsidRPr="00F44BC4">
        <w:rPr>
          <w:rFonts w:cs="Arial"/>
          <w:noProof/>
        </w:rPr>
        <w:t>2020 to</w:t>
      </w:r>
      <w:r w:rsidR="00AA4746">
        <w:rPr>
          <w:rFonts w:cs="Arial"/>
          <w:noProof/>
        </w:rPr>
        <w:t xml:space="preserve"> 2 December</w:t>
      </w:r>
      <w:r w:rsidR="00F44BC4" w:rsidRPr="00F44BC4">
        <w:rPr>
          <w:rFonts w:cs="Arial"/>
          <w:noProof/>
        </w:rPr>
        <w:t xml:space="preserve"> 2020. No comments were received. </w:t>
      </w:r>
    </w:p>
    <w:p w14:paraId="74BAB40C" w14:textId="5793BB4F" w:rsidR="00F44BC4" w:rsidRDefault="00F44BC4" w:rsidP="003E1B74">
      <w:pPr>
        <w:tabs>
          <w:tab w:val="left" w:pos="360"/>
        </w:tabs>
        <w:spacing w:line="276" w:lineRule="auto"/>
        <w:rPr>
          <w:rFonts w:cs="Arial"/>
          <w:b/>
          <w:bCs/>
          <w:iCs/>
          <w:noProof/>
        </w:rPr>
      </w:pPr>
      <w:r w:rsidRPr="00917021">
        <w:rPr>
          <w:rFonts w:cs="Arial"/>
          <w:b/>
          <w:bCs/>
          <w:iCs/>
          <w:noProof/>
        </w:rPr>
        <w:t>Description of the Fisher</w:t>
      </w:r>
      <w:r w:rsidR="006275A6">
        <w:rPr>
          <w:rFonts w:cs="Arial"/>
          <w:b/>
          <w:bCs/>
          <w:iCs/>
          <w:noProof/>
        </w:rPr>
        <w:t>ies</w:t>
      </w:r>
    </w:p>
    <w:p w14:paraId="59859D84" w14:textId="134C6038" w:rsidR="00875CA2" w:rsidRPr="009941F8" w:rsidRDefault="00875CA2" w:rsidP="003E1B74">
      <w:pPr>
        <w:tabs>
          <w:tab w:val="left" w:pos="360"/>
        </w:tabs>
        <w:spacing w:line="276" w:lineRule="auto"/>
        <w:rPr>
          <w:rFonts w:cs="Arial"/>
          <w:b/>
          <w:bCs/>
          <w:iCs/>
          <w:noProof/>
        </w:rPr>
      </w:pPr>
      <w:r>
        <w:rPr>
          <w:rFonts w:cs="Arial"/>
          <w:color w:val="333333"/>
          <w:lang w:eastAsia="en-AU"/>
        </w:rPr>
        <w:t xml:space="preserve">The </w:t>
      </w:r>
      <w:r w:rsidR="00424251">
        <w:rPr>
          <w:rFonts w:cs="Arial"/>
          <w:noProof/>
        </w:rPr>
        <w:t>fishe</w:t>
      </w:r>
      <w:r w:rsidR="00A43FAB">
        <w:rPr>
          <w:rFonts w:cs="Arial"/>
          <w:noProof/>
        </w:rPr>
        <w:t>ries are</w:t>
      </w:r>
      <w:r>
        <w:rPr>
          <w:rFonts w:cs="Arial"/>
          <w:color w:val="333333"/>
          <w:lang w:eastAsia="en-AU"/>
        </w:rPr>
        <w:t xml:space="preserve"> managed by the Australian Fisheries </w:t>
      </w:r>
      <w:r w:rsidRPr="009941F8">
        <w:rPr>
          <w:rFonts w:cs="Arial"/>
          <w:lang w:eastAsia="en-AU"/>
        </w:rPr>
        <w:t xml:space="preserve">Management Authority (AFMA) in accordance with the </w:t>
      </w:r>
      <w:r w:rsidRPr="009941F8">
        <w:rPr>
          <w:rFonts w:cs="Arial"/>
          <w:i/>
          <w:iCs/>
          <w:lang w:eastAsia="en-AU"/>
        </w:rPr>
        <w:t>Fisheries Management Act 1991</w:t>
      </w:r>
      <w:r w:rsidRPr="009941F8">
        <w:rPr>
          <w:rFonts w:cs="Arial"/>
          <w:lang w:eastAsia="en-AU"/>
        </w:rPr>
        <w:t xml:space="preserve">, the </w:t>
      </w:r>
      <w:r w:rsidRPr="009941F8">
        <w:rPr>
          <w:rFonts w:cs="Arial"/>
          <w:i/>
          <w:iCs/>
          <w:lang w:eastAsia="en-AU"/>
        </w:rPr>
        <w:t>Fisheries Management Regulations 2019</w:t>
      </w:r>
      <w:r w:rsidRPr="009941F8">
        <w:rPr>
          <w:rFonts w:cs="Arial"/>
          <w:lang w:eastAsia="en-AU"/>
        </w:rPr>
        <w:t>, and the Western Trawl Fisheries Statement of Management Arrangements 2012.</w:t>
      </w:r>
    </w:p>
    <w:p w14:paraId="3072C977" w14:textId="355AD235" w:rsidR="00AA4746" w:rsidRPr="009941F8" w:rsidRDefault="00AA4746" w:rsidP="003E1B74">
      <w:pPr>
        <w:tabs>
          <w:tab w:val="left" w:pos="360"/>
        </w:tabs>
        <w:spacing w:line="276" w:lineRule="auto"/>
        <w:rPr>
          <w:rFonts w:cs="Arial"/>
          <w:u w:val="single"/>
        </w:rPr>
      </w:pPr>
      <w:r w:rsidRPr="009941F8">
        <w:rPr>
          <w:rFonts w:cs="Arial"/>
          <w:u w:val="single"/>
        </w:rPr>
        <w:t xml:space="preserve">Western Deepwater Trawl Fishery </w:t>
      </w:r>
    </w:p>
    <w:p w14:paraId="4A73B687" w14:textId="4A089FB9" w:rsidR="00AA4746" w:rsidRPr="009941F8" w:rsidRDefault="00AA4746" w:rsidP="003E1B74">
      <w:pPr>
        <w:spacing w:line="276" w:lineRule="auto"/>
      </w:pPr>
      <w:bookmarkStart w:id="2" w:name="_Hlk58403351"/>
      <w:r w:rsidRPr="009941F8">
        <w:rPr>
          <w:spacing w:val="3"/>
        </w:rPr>
        <w:t>T</w:t>
      </w:r>
      <w:r w:rsidRPr="009941F8">
        <w:rPr>
          <w:spacing w:val="-1"/>
        </w:rPr>
        <w:t>h</w:t>
      </w:r>
      <w:r w:rsidRPr="009941F8">
        <w:t>e</w:t>
      </w:r>
      <w:r w:rsidRPr="009941F8">
        <w:rPr>
          <w:spacing w:val="-11"/>
        </w:rPr>
        <w:t xml:space="preserve"> </w:t>
      </w:r>
      <w:bookmarkStart w:id="3" w:name="_Hlk58224301"/>
      <w:r w:rsidRPr="009941F8">
        <w:rPr>
          <w:spacing w:val="8"/>
        </w:rPr>
        <w:t>Western Deepwater Trawl Fishery</w:t>
      </w:r>
      <w:r w:rsidR="00683351" w:rsidRPr="009941F8">
        <w:rPr>
          <w:spacing w:val="8"/>
        </w:rPr>
        <w:t xml:space="preserve"> (WDTF)</w:t>
      </w:r>
      <w:r w:rsidRPr="009941F8">
        <w:rPr>
          <w:spacing w:val="8"/>
        </w:rPr>
        <w:t xml:space="preserve"> </w:t>
      </w:r>
      <w:bookmarkEnd w:id="3"/>
      <w:r w:rsidRPr="009941F8">
        <w:rPr>
          <w:spacing w:val="-1"/>
        </w:rPr>
        <w:t>i</w:t>
      </w:r>
      <w:r w:rsidRPr="009941F8">
        <w:t>s</w:t>
      </w:r>
      <w:r w:rsidRPr="009941F8">
        <w:rPr>
          <w:spacing w:val="-5"/>
        </w:rPr>
        <w:t xml:space="preserve"> </w:t>
      </w:r>
      <w:r w:rsidRPr="009941F8">
        <w:rPr>
          <w:spacing w:val="-1"/>
        </w:rPr>
        <w:t>lo</w:t>
      </w:r>
      <w:r w:rsidRPr="009941F8">
        <w:rPr>
          <w:spacing w:val="1"/>
        </w:rPr>
        <w:t>c</w:t>
      </w:r>
      <w:r w:rsidRPr="009941F8">
        <w:rPr>
          <w:spacing w:val="-1"/>
        </w:rPr>
        <w:t>at</w:t>
      </w:r>
      <w:r w:rsidRPr="009941F8">
        <w:rPr>
          <w:spacing w:val="2"/>
        </w:rPr>
        <w:t>e</w:t>
      </w:r>
      <w:r w:rsidRPr="009941F8">
        <w:t>d</w:t>
      </w:r>
      <w:r w:rsidRPr="009941F8">
        <w:rPr>
          <w:spacing w:val="-6"/>
        </w:rPr>
        <w:t xml:space="preserve"> </w:t>
      </w:r>
      <w:r w:rsidRPr="009941F8">
        <w:rPr>
          <w:spacing w:val="-1"/>
        </w:rPr>
        <w:t>o</w:t>
      </w:r>
      <w:r w:rsidRPr="009941F8">
        <w:rPr>
          <w:spacing w:val="2"/>
        </w:rPr>
        <w:t>f</w:t>
      </w:r>
      <w:r w:rsidRPr="009941F8">
        <w:t>f</w:t>
      </w:r>
      <w:r w:rsidRPr="009941F8">
        <w:rPr>
          <w:spacing w:val="-7"/>
        </w:rPr>
        <w:t xml:space="preserve"> the </w:t>
      </w:r>
      <w:r w:rsidRPr="009941F8">
        <w:rPr>
          <w:spacing w:val="8"/>
        </w:rPr>
        <w:t>W</w:t>
      </w:r>
      <w:r w:rsidRPr="009941F8">
        <w:rPr>
          <w:spacing w:val="-3"/>
        </w:rPr>
        <w:t>e</w:t>
      </w:r>
      <w:r w:rsidRPr="009941F8">
        <w:rPr>
          <w:spacing w:val="1"/>
        </w:rPr>
        <w:t>s</w:t>
      </w:r>
      <w:r w:rsidRPr="009941F8">
        <w:rPr>
          <w:spacing w:val="-1"/>
        </w:rPr>
        <w:t>te</w:t>
      </w:r>
      <w:r w:rsidRPr="009941F8">
        <w:t>rn</w:t>
      </w:r>
      <w:r w:rsidRPr="009941F8">
        <w:rPr>
          <w:spacing w:val="-6"/>
        </w:rPr>
        <w:t xml:space="preserve"> </w:t>
      </w:r>
      <w:r w:rsidRPr="009941F8">
        <w:rPr>
          <w:spacing w:val="-1"/>
        </w:rPr>
        <w:t>Au</w:t>
      </w:r>
      <w:r w:rsidRPr="009941F8">
        <w:rPr>
          <w:spacing w:val="1"/>
        </w:rPr>
        <w:t>s</w:t>
      </w:r>
      <w:r w:rsidRPr="009941F8">
        <w:rPr>
          <w:spacing w:val="-1"/>
        </w:rPr>
        <w:t>t</w:t>
      </w:r>
      <w:r w:rsidRPr="009941F8">
        <w:t>r</w:t>
      </w:r>
      <w:r w:rsidRPr="009941F8">
        <w:rPr>
          <w:spacing w:val="2"/>
        </w:rPr>
        <w:t>a</w:t>
      </w:r>
      <w:r w:rsidRPr="009941F8">
        <w:rPr>
          <w:spacing w:val="-1"/>
        </w:rPr>
        <w:t>li</w:t>
      </w:r>
      <w:r w:rsidRPr="009941F8">
        <w:rPr>
          <w:spacing w:val="2"/>
        </w:rPr>
        <w:t>an coast</w:t>
      </w:r>
      <w:r w:rsidRPr="009941F8">
        <w:rPr>
          <w:spacing w:val="-6"/>
        </w:rPr>
        <w:t xml:space="preserve"> </w:t>
      </w:r>
      <w:r w:rsidRPr="009941F8">
        <w:rPr>
          <w:spacing w:val="2"/>
        </w:rPr>
        <w:t>f</w:t>
      </w:r>
      <w:r w:rsidRPr="009941F8">
        <w:t>r</w:t>
      </w:r>
      <w:r w:rsidRPr="009941F8">
        <w:rPr>
          <w:spacing w:val="-3"/>
        </w:rPr>
        <w:t>o</w:t>
      </w:r>
      <w:r w:rsidRPr="009941F8">
        <w:t>m</w:t>
      </w:r>
      <w:r w:rsidRPr="009941F8">
        <w:rPr>
          <w:spacing w:val="-1"/>
        </w:rPr>
        <w:t xml:space="preserve"> th</w:t>
      </w:r>
      <w:r w:rsidRPr="009941F8">
        <w:t>e</w:t>
      </w:r>
      <w:r w:rsidRPr="009941F8">
        <w:rPr>
          <w:spacing w:val="-5"/>
        </w:rPr>
        <w:t xml:space="preserve"> </w:t>
      </w:r>
      <w:r w:rsidRPr="009941F8">
        <w:rPr>
          <w:spacing w:val="1"/>
        </w:rPr>
        <w:t>l</w:t>
      </w:r>
      <w:r w:rsidRPr="009941F8">
        <w:rPr>
          <w:spacing w:val="-1"/>
        </w:rPr>
        <w:t>in</w:t>
      </w:r>
      <w:r w:rsidRPr="009941F8">
        <w:t>e</w:t>
      </w:r>
      <w:r w:rsidRPr="009941F8">
        <w:rPr>
          <w:spacing w:val="-4"/>
        </w:rPr>
        <w:t xml:space="preserve"> closely </w:t>
      </w:r>
      <w:r w:rsidRPr="009941F8">
        <w:rPr>
          <w:spacing w:val="-1"/>
        </w:rPr>
        <w:t>app</w:t>
      </w:r>
      <w:r w:rsidRPr="009941F8">
        <w:rPr>
          <w:spacing w:val="3"/>
        </w:rPr>
        <w:t>r</w:t>
      </w:r>
      <w:r w:rsidRPr="009941F8">
        <w:rPr>
          <w:spacing w:val="-1"/>
        </w:rPr>
        <w:t>o</w:t>
      </w:r>
      <w:r w:rsidRPr="009941F8">
        <w:rPr>
          <w:spacing w:val="1"/>
        </w:rPr>
        <w:t>x</w:t>
      </w:r>
      <w:r w:rsidRPr="009941F8">
        <w:rPr>
          <w:spacing w:val="-1"/>
        </w:rPr>
        <w:t>i</w:t>
      </w:r>
      <w:r w:rsidRPr="009941F8">
        <w:rPr>
          <w:spacing w:val="4"/>
        </w:rPr>
        <w:t>m</w:t>
      </w:r>
      <w:r w:rsidRPr="009941F8">
        <w:rPr>
          <w:spacing w:val="-1"/>
        </w:rPr>
        <w:t>atin</w:t>
      </w:r>
      <w:r w:rsidRPr="009941F8">
        <w:t>g</w:t>
      </w:r>
      <w:r w:rsidRPr="009941F8">
        <w:rPr>
          <w:spacing w:val="-4"/>
        </w:rPr>
        <w:t xml:space="preserve"> </w:t>
      </w:r>
      <w:r w:rsidRPr="009941F8">
        <w:rPr>
          <w:spacing w:val="-1"/>
        </w:rPr>
        <w:t>th</w:t>
      </w:r>
      <w:r w:rsidRPr="009941F8">
        <w:t>e</w:t>
      </w:r>
      <w:r w:rsidRPr="009941F8">
        <w:rPr>
          <w:spacing w:val="-3"/>
        </w:rPr>
        <w:t xml:space="preserve"> </w:t>
      </w:r>
      <w:proofErr w:type="gramStart"/>
      <w:r w:rsidRPr="009941F8">
        <w:rPr>
          <w:spacing w:val="-1"/>
        </w:rPr>
        <w:t>2</w:t>
      </w:r>
      <w:r w:rsidRPr="009941F8">
        <w:rPr>
          <w:spacing w:val="2"/>
        </w:rPr>
        <w:t>0</w:t>
      </w:r>
      <w:r w:rsidRPr="009941F8">
        <w:t>0</w:t>
      </w:r>
      <w:r w:rsidRPr="009941F8">
        <w:rPr>
          <w:spacing w:val="-6"/>
        </w:rPr>
        <w:t xml:space="preserve"> </w:t>
      </w:r>
      <w:r w:rsidRPr="009941F8">
        <w:rPr>
          <w:spacing w:val="4"/>
        </w:rPr>
        <w:t>m</w:t>
      </w:r>
      <w:r w:rsidRPr="009941F8">
        <w:rPr>
          <w:spacing w:val="-1"/>
        </w:rPr>
        <w:t>et</w:t>
      </w:r>
      <w:r w:rsidRPr="009941F8">
        <w:t>re</w:t>
      </w:r>
      <w:proofErr w:type="gramEnd"/>
      <w:r w:rsidRPr="009941F8">
        <w:rPr>
          <w:spacing w:val="-6"/>
        </w:rPr>
        <w:t xml:space="preserve"> </w:t>
      </w:r>
      <w:r w:rsidRPr="009941F8">
        <w:rPr>
          <w:spacing w:val="-1"/>
        </w:rPr>
        <w:t>i</w:t>
      </w:r>
      <w:r w:rsidRPr="009941F8">
        <w:rPr>
          <w:spacing w:val="1"/>
        </w:rPr>
        <w:t>s</w:t>
      </w:r>
      <w:r w:rsidRPr="009941F8">
        <w:rPr>
          <w:spacing w:val="-1"/>
        </w:rPr>
        <w:t>oba</w:t>
      </w:r>
      <w:r w:rsidRPr="009941F8">
        <w:rPr>
          <w:spacing w:val="2"/>
        </w:rPr>
        <w:t>t</w:t>
      </w:r>
      <w:r w:rsidRPr="009941F8">
        <w:t>h</w:t>
      </w:r>
      <w:r w:rsidRPr="009941F8">
        <w:rPr>
          <w:spacing w:val="-5"/>
        </w:rPr>
        <w:t xml:space="preserve"> </w:t>
      </w:r>
      <w:r w:rsidRPr="009941F8">
        <w:rPr>
          <w:spacing w:val="2"/>
        </w:rPr>
        <w:t>t</w:t>
      </w:r>
      <w:r w:rsidRPr="009941F8">
        <w:t>o</w:t>
      </w:r>
      <w:r w:rsidRPr="009941F8">
        <w:rPr>
          <w:w w:val="99"/>
        </w:rPr>
        <w:t xml:space="preserve"> </w:t>
      </w:r>
      <w:r w:rsidRPr="009941F8">
        <w:rPr>
          <w:spacing w:val="-1"/>
        </w:rPr>
        <w:t>th</w:t>
      </w:r>
      <w:r w:rsidRPr="009941F8">
        <w:t>e</w:t>
      </w:r>
      <w:r w:rsidRPr="009941F8">
        <w:rPr>
          <w:spacing w:val="-3"/>
        </w:rPr>
        <w:t xml:space="preserve"> </w:t>
      </w:r>
      <w:r w:rsidRPr="009941F8">
        <w:rPr>
          <w:spacing w:val="2"/>
        </w:rPr>
        <w:t>e</w:t>
      </w:r>
      <w:r w:rsidRPr="009941F8">
        <w:rPr>
          <w:spacing w:val="-1"/>
        </w:rPr>
        <w:t>dg</w:t>
      </w:r>
      <w:r w:rsidRPr="009941F8">
        <w:t>e</w:t>
      </w:r>
      <w:r w:rsidRPr="009941F8">
        <w:rPr>
          <w:spacing w:val="-1"/>
        </w:rPr>
        <w:t xml:space="preserve"> o</w:t>
      </w:r>
      <w:r w:rsidRPr="009941F8">
        <w:t>f</w:t>
      </w:r>
      <w:r w:rsidRPr="009941F8">
        <w:rPr>
          <w:spacing w:val="-1"/>
        </w:rPr>
        <w:t xml:space="preserve"> th</w:t>
      </w:r>
      <w:r w:rsidRPr="009941F8">
        <w:t>e</w:t>
      </w:r>
      <w:r w:rsidRPr="009941F8">
        <w:rPr>
          <w:spacing w:val="-1"/>
        </w:rPr>
        <w:t xml:space="preserve"> Australian </w:t>
      </w:r>
      <w:r w:rsidRPr="009941F8">
        <w:t>Fishing Zone</w:t>
      </w:r>
      <w:bookmarkEnd w:id="2"/>
      <w:r w:rsidR="009142D6" w:rsidRPr="009941F8">
        <w:t>.</w:t>
      </w:r>
      <w:r w:rsidRPr="009941F8">
        <w:t xml:space="preserve"> </w:t>
      </w:r>
      <w:r w:rsidRPr="009941F8">
        <w:rPr>
          <w:spacing w:val="-1"/>
        </w:rPr>
        <w:t>It</w:t>
      </w:r>
      <w:r w:rsidRPr="009941F8">
        <w:t>s</w:t>
      </w:r>
      <w:r w:rsidRPr="009941F8">
        <w:rPr>
          <w:spacing w:val="-1"/>
        </w:rPr>
        <w:t xml:space="preserve"> </w:t>
      </w:r>
      <w:r w:rsidRPr="009941F8">
        <w:rPr>
          <w:spacing w:val="2"/>
        </w:rPr>
        <w:t>n</w:t>
      </w:r>
      <w:r w:rsidRPr="009941F8">
        <w:rPr>
          <w:spacing w:val="-1"/>
        </w:rPr>
        <w:t>o</w:t>
      </w:r>
      <w:r w:rsidRPr="009941F8">
        <w:rPr>
          <w:spacing w:val="3"/>
        </w:rPr>
        <w:t>r</w:t>
      </w:r>
      <w:r w:rsidRPr="009941F8">
        <w:rPr>
          <w:spacing w:val="-1"/>
        </w:rPr>
        <w:t>the</w:t>
      </w:r>
      <w:r w:rsidRPr="009941F8">
        <w:t>rn</w:t>
      </w:r>
      <w:r w:rsidRPr="009941F8">
        <w:rPr>
          <w:spacing w:val="-3"/>
        </w:rPr>
        <w:t xml:space="preserve"> </w:t>
      </w:r>
      <w:r w:rsidRPr="009941F8">
        <w:rPr>
          <w:spacing w:val="4"/>
        </w:rPr>
        <w:t>m</w:t>
      </w:r>
      <w:r w:rsidRPr="009941F8">
        <w:rPr>
          <w:spacing w:val="-1"/>
        </w:rPr>
        <w:t>o</w:t>
      </w:r>
      <w:r w:rsidRPr="009941F8">
        <w:rPr>
          <w:spacing w:val="1"/>
        </w:rPr>
        <w:t>s</w:t>
      </w:r>
      <w:r w:rsidRPr="009941F8">
        <w:t>t</w:t>
      </w:r>
      <w:r w:rsidRPr="009941F8">
        <w:rPr>
          <w:spacing w:val="-3"/>
        </w:rPr>
        <w:t xml:space="preserve"> </w:t>
      </w:r>
      <w:r w:rsidRPr="009941F8">
        <w:rPr>
          <w:spacing w:val="-1"/>
        </w:rPr>
        <w:t>poi</w:t>
      </w:r>
      <w:r w:rsidRPr="009941F8">
        <w:rPr>
          <w:spacing w:val="2"/>
        </w:rPr>
        <w:t>n</w:t>
      </w:r>
      <w:r w:rsidRPr="009941F8">
        <w:t>t</w:t>
      </w:r>
      <w:r w:rsidRPr="009941F8">
        <w:rPr>
          <w:spacing w:val="-3"/>
        </w:rPr>
        <w:t xml:space="preserve"> </w:t>
      </w:r>
      <w:r w:rsidRPr="009941F8">
        <w:rPr>
          <w:spacing w:val="-1"/>
        </w:rPr>
        <w:t>i</w:t>
      </w:r>
      <w:r w:rsidRPr="009941F8">
        <w:t>s</w:t>
      </w:r>
      <w:r w:rsidRPr="009941F8">
        <w:rPr>
          <w:spacing w:val="-1"/>
        </w:rPr>
        <w:t xml:space="preserve"> </w:t>
      </w:r>
      <w:r w:rsidRPr="009941F8">
        <w:rPr>
          <w:spacing w:val="2"/>
        </w:rPr>
        <w:t>t</w:t>
      </w:r>
      <w:r w:rsidRPr="009941F8">
        <w:rPr>
          <w:spacing w:val="-1"/>
        </w:rPr>
        <w:t>h</w:t>
      </w:r>
      <w:r w:rsidRPr="009941F8">
        <w:t>e</w:t>
      </w:r>
      <w:r w:rsidRPr="009941F8">
        <w:rPr>
          <w:spacing w:val="-3"/>
        </w:rPr>
        <w:t xml:space="preserve"> </w:t>
      </w:r>
      <w:r w:rsidRPr="009941F8">
        <w:rPr>
          <w:spacing w:val="2"/>
        </w:rPr>
        <w:t>b</w:t>
      </w:r>
      <w:r w:rsidRPr="009941F8">
        <w:rPr>
          <w:spacing w:val="-1"/>
        </w:rPr>
        <w:t>o</w:t>
      </w:r>
      <w:r w:rsidRPr="009941F8">
        <w:rPr>
          <w:spacing w:val="2"/>
        </w:rPr>
        <w:t>u</w:t>
      </w:r>
      <w:r w:rsidRPr="009941F8">
        <w:rPr>
          <w:spacing w:val="-1"/>
        </w:rPr>
        <w:t>nda</w:t>
      </w:r>
      <w:r w:rsidRPr="009941F8">
        <w:rPr>
          <w:spacing w:val="3"/>
        </w:rPr>
        <w:t>r</w:t>
      </w:r>
      <w:r w:rsidRPr="009941F8">
        <w:t>y</w:t>
      </w:r>
      <w:r w:rsidRPr="009941F8">
        <w:rPr>
          <w:spacing w:val="-4"/>
        </w:rPr>
        <w:t xml:space="preserve"> </w:t>
      </w:r>
      <w:r w:rsidRPr="009941F8">
        <w:rPr>
          <w:spacing w:val="-1"/>
        </w:rPr>
        <w:t>o</w:t>
      </w:r>
      <w:r w:rsidRPr="009941F8">
        <w:t>f</w:t>
      </w:r>
      <w:r w:rsidRPr="009941F8">
        <w:rPr>
          <w:spacing w:val="-1"/>
        </w:rPr>
        <w:t xml:space="preserve"> th</w:t>
      </w:r>
      <w:r w:rsidRPr="009941F8">
        <w:t>e</w:t>
      </w:r>
      <w:r w:rsidRPr="009941F8">
        <w:rPr>
          <w:spacing w:val="-1"/>
        </w:rPr>
        <w:t xml:space="preserve"> A</w:t>
      </w:r>
      <w:r w:rsidRPr="009941F8">
        <w:t>FZ</w:t>
      </w:r>
      <w:r w:rsidRPr="009941F8">
        <w:rPr>
          <w:spacing w:val="-1"/>
        </w:rPr>
        <w:t xml:space="preserve"> t</w:t>
      </w:r>
      <w:r w:rsidRPr="009941F8">
        <w:t>o</w:t>
      </w:r>
      <w:r w:rsidRPr="009941F8">
        <w:rPr>
          <w:spacing w:val="-1"/>
        </w:rPr>
        <w:t xml:space="preserve"> l</w:t>
      </w:r>
      <w:r w:rsidRPr="009941F8">
        <w:rPr>
          <w:spacing w:val="2"/>
        </w:rPr>
        <w:t>o</w:t>
      </w:r>
      <w:r w:rsidRPr="009941F8">
        <w:rPr>
          <w:spacing w:val="-1"/>
        </w:rPr>
        <w:t>n</w:t>
      </w:r>
      <w:r w:rsidRPr="009941F8">
        <w:rPr>
          <w:spacing w:val="2"/>
        </w:rPr>
        <w:t>g</w:t>
      </w:r>
      <w:r w:rsidRPr="009941F8">
        <w:rPr>
          <w:spacing w:val="-1"/>
        </w:rPr>
        <w:t>it</w:t>
      </w:r>
      <w:r w:rsidRPr="009941F8">
        <w:rPr>
          <w:spacing w:val="2"/>
        </w:rPr>
        <w:t>u</w:t>
      </w:r>
      <w:r w:rsidRPr="009941F8">
        <w:rPr>
          <w:spacing w:val="-1"/>
        </w:rPr>
        <w:t>d</w:t>
      </w:r>
      <w:r w:rsidRPr="009941F8">
        <w:t>e</w:t>
      </w:r>
      <w:r w:rsidRPr="009941F8">
        <w:rPr>
          <w:spacing w:val="-3"/>
        </w:rPr>
        <w:t xml:space="preserve"> </w:t>
      </w:r>
      <w:r w:rsidRPr="009941F8">
        <w:rPr>
          <w:spacing w:val="2"/>
        </w:rPr>
        <w:t>1</w:t>
      </w:r>
      <w:r w:rsidRPr="009941F8">
        <w:rPr>
          <w:spacing w:val="-1"/>
        </w:rPr>
        <w:t>14</w:t>
      </w:r>
      <w:r w:rsidRPr="009941F8">
        <w:rPr>
          <w:spacing w:val="10"/>
        </w:rPr>
        <w:t>°</w:t>
      </w:r>
      <w:r w:rsidRPr="009941F8">
        <w:t>E</w:t>
      </w:r>
      <w:r w:rsidRPr="009941F8">
        <w:rPr>
          <w:spacing w:val="-4"/>
        </w:rPr>
        <w:t xml:space="preserve"> </w:t>
      </w:r>
      <w:r w:rsidRPr="009941F8">
        <w:rPr>
          <w:spacing w:val="2"/>
        </w:rPr>
        <w:t>a</w:t>
      </w:r>
      <w:r w:rsidRPr="009941F8">
        <w:rPr>
          <w:spacing w:val="-1"/>
        </w:rPr>
        <w:t>n</w:t>
      </w:r>
      <w:r w:rsidRPr="009941F8">
        <w:t>d</w:t>
      </w:r>
      <w:r w:rsidRPr="009941F8">
        <w:rPr>
          <w:spacing w:val="-3"/>
        </w:rPr>
        <w:t xml:space="preserve"> </w:t>
      </w:r>
      <w:r w:rsidRPr="009941F8">
        <w:rPr>
          <w:spacing w:val="1"/>
        </w:rPr>
        <w:t>s</w:t>
      </w:r>
      <w:r w:rsidRPr="009941F8">
        <w:rPr>
          <w:spacing w:val="2"/>
        </w:rPr>
        <w:t>o</w:t>
      </w:r>
      <w:r w:rsidRPr="009941F8">
        <w:rPr>
          <w:spacing w:val="-1"/>
        </w:rPr>
        <w:t>ut</w:t>
      </w:r>
      <w:r w:rsidRPr="009941F8">
        <w:rPr>
          <w:spacing w:val="2"/>
        </w:rPr>
        <w:t>h</w:t>
      </w:r>
      <w:r w:rsidRPr="009941F8">
        <w:rPr>
          <w:spacing w:val="-1"/>
        </w:rPr>
        <w:t>e</w:t>
      </w:r>
      <w:r w:rsidRPr="009941F8">
        <w:t>rn</w:t>
      </w:r>
      <w:r w:rsidRPr="009941F8">
        <w:rPr>
          <w:spacing w:val="-2"/>
        </w:rPr>
        <w:t xml:space="preserve"> </w:t>
      </w:r>
      <w:r w:rsidRPr="009941F8">
        <w:rPr>
          <w:spacing w:val="4"/>
        </w:rPr>
        <w:t>m</w:t>
      </w:r>
      <w:r w:rsidRPr="009941F8">
        <w:rPr>
          <w:spacing w:val="-1"/>
        </w:rPr>
        <w:t>o</w:t>
      </w:r>
      <w:r w:rsidRPr="009941F8">
        <w:rPr>
          <w:spacing w:val="1"/>
        </w:rPr>
        <w:t>s</w:t>
      </w:r>
      <w:r w:rsidRPr="009941F8">
        <w:t>t</w:t>
      </w:r>
      <w:r w:rsidRPr="009941F8">
        <w:rPr>
          <w:w w:val="99"/>
        </w:rPr>
        <w:t xml:space="preserve"> </w:t>
      </w:r>
      <w:r w:rsidRPr="009941F8">
        <w:rPr>
          <w:spacing w:val="-1"/>
        </w:rPr>
        <w:t>po</w:t>
      </w:r>
      <w:r w:rsidRPr="009941F8">
        <w:rPr>
          <w:spacing w:val="1"/>
        </w:rPr>
        <w:t>i</w:t>
      </w:r>
      <w:r w:rsidRPr="009941F8">
        <w:rPr>
          <w:spacing w:val="-1"/>
        </w:rPr>
        <w:t>n</w:t>
      </w:r>
      <w:r w:rsidRPr="009941F8">
        <w:t>t</w:t>
      </w:r>
      <w:r w:rsidRPr="009941F8">
        <w:rPr>
          <w:spacing w:val="-1"/>
        </w:rPr>
        <w:t xml:space="preserve"> a</w:t>
      </w:r>
      <w:r w:rsidRPr="009941F8">
        <w:t>t</w:t>
      </w:r>
      <w:r w:rsidRPr="009941F8">
        <w:rPr>
          <w:spacing w:val="1"/>
        </w:rPr>
        <w:t xml:space="preserve"> </w:t>
      </w:r>
      <w:r w:rsidRPr="009941F8">
        <w:rPr>
          <w:spacing w:val="-1"/>
        </w:rPr>
        <w:t>th</w:t>
      </w:r>
      <w:r w:rsidRPr="009941F8">
        <w:t>e</w:t>
      </w:r>
      <w:r w:rsidRPr="009941F8">
        <w:rPr>
          <w:spacing w:val="2"/>
        </w:rPr>
        <w:t xml:space="preserve"> </w:t>
      </w:r>
      <w:r w:rsidRPr="009941F8">
        <w:rPr>
          <w:spacing w:val="-1"/>
        </w:rPr>
        <w:t>b</w:t>
      </w:r>
      <w:r w:rsidRPr="009941F8">
        <w:rPr>
          <w:spacing w:val="2"/>
        </w:rPr>
        <w:t>o</w:t>
      </w:r>
      <w:r w:rsidRPr="009941F8">
        <w:rPr>
          <w:spacing w:val="-1"/>
        </w:rPr>
        <w:t>un</w:t>
      </w:r>
      <w:r w:rsidRPr="009941F8">
        <w:rPr>
          <w:spacing w:val="2"/>
        </w:rPr>
        <w:t>d</w:t>
      </w:r>
      <w:r w:rsidRPr="009941F8">
        <w:rPr>
          <w:spacing w:val="-1"/>
        </w:rPr>
        <w:t>a</w:t>
      </w:r>
      <w:r w:rsidRPr="009941F8">
        <w:rPr>
          <w:spacing w:val="3"/>
        </w:rPr>
        <w:t>r</w:t>
      </w:r>
      <w:r w:rsidRPr="009941F8">
        <w:t>y</w:t>
      </w:r>
      <w:r w:rsidRPr="009941F8">
        <w:rPr>
          <w:spacing w:val="-2"/>
        </w:rPr>
        <w:t xml:space="preserve"> </w:t>
      </w:r>
      <w:r w:rsidRPr="009941F8">
        <w:rPr>
          <w:spacing w:val="-1"/>
        </w:rPr>
        <w:t>o</w:t>
      </w:r>
      <w:r w:rsidRPr="009941F8">
        <w:t>f</w:t>
      </w:r>
      <w:r w:rsidRPr="009941F8">
        <w:rPr>
          <w:spacing w:val="1"/>
        </w:rPr>
        <w:t xml:space="preserve"> </w:t>
      </w:r>
      <w:r w:rsidRPr="009941F8">
        <w:rPr>
          <w:spacing w:val="-1"/>
        </w:rPr>
        <w:t>th</w:t>
      </w:r>
      <w:r w:rsidRPr="009941F8">
        <w:t>e</w:t>
      </w:r>
      <w:r w:rsidRPr="009941F8">
        <w:rPr>
          <w:spacing w:val="2"/>
        </w:rPr>
        <w:t xml:space="preserve"> </w:t>
      </w:r>
      <w:r w:rsidRPr="009941F8">
        <w:rPr>
          <w:spacing w:val="-1"/>
        </w:rPr>
        <w:t>A</w:t>
      </w:r>
      <w:r w:rsidRPr="009941F8">
        <w:t xml:space="preserve">FZ </w:t>
      </w:r>
      <w:r w:rsidRPr="009941F8">
        <w:rPr>
          <w:spacing w:val="-1"/>
        </w:rPr>
        <w:t>t</w:t>
      </w:r>
      <w:r w:rsidRPr="009941F8">
        <w:t>o</w:t>
      </w:r>
      <w:r w:rsidRPr="009941F8">
        <w:rPr>
          <w:spacing w:val="1"/>
        </w:rPr>
        <w:t xml:space="preserve"> </w:t>
      </w:r>
      <w:r w:rsidRPr="009941F8">
        <w:rPr>
          <w:spacing w:val="-1"/>
        </w:rPr>
        <w:t>l</w:t>
      </w:r>
      <w:r w:rsidRPr="009941F8">
        <w:rPr>
          <w:spacing w:val="2"/>
        </w:rPr>
        <w:t>o</w:t>
      </w:r>
      <w:r w:rsidRPr="009941F8">
        <w:rPr>
          <w:spacing w:val="-1"/>
        </w:rPr>
        <w:t>ng</w:t>
      </w:r>
      <w:r w:rsidRPr="009941F8">
        <w:rPr>
          <w:spacing w:val="1"/>
        </w:rPr>
        <w:t>i</w:t>
      </w:r>
      <w:r w:rsidRPr="009941F8">
        <w:rPr>
          <w:spacing w:val="-1"/>
        </w:rPr>
        <w:t>tu</w:t>
      </w:r>
      <w:r w:rsidRPr="009941F8">
        <w:rPr>
          <w:spacing w:val="2"/>
        </w:rPr>
        <w:t>d</w:t>
      </w:r>
      <w:r w:rsidRPr="009941F8">
        <w:t>e</w:t>
      </w:r>
      <w:r w:rsidRPr="009941F8">
        <w:rPr>
          <w:spacing w:val="-1"/>
        </w:rPr>
        <w:t xml:space="preserve"> </w:t>
      </w:r>
      <w:r w:rsidRPr="009941F8">
        <w:rPr>
          <w:spacing w:val="2"/>
        </w:rPr>
        <w:t>1</w:t>
      </w:r>
      <w:r w:rsidRPr="009941F8">
        <w:rPr>
          <w:spacing w:val="-1"/>
        </w:rPr>
        <w:t>15</w:t>
      </w:r>
      <w:r w:rsidRPr="009941F8">
        <w:rPr>
          <w:spacing w:val="10"/>
        </w:rPr>
        <w:t>°</w:t>
      </w:r>
      <w:r w:rsidRPr="009941F8">
        <w:rPr>
          <w:spacing w:val="-1"/>
        </w:rPr>
        <w:t>0</w:t>
      </w:r>
      <w:r w:rsidRPr="009941F8">
        <w:rPr>
          <w:spacing w:val="2"/>
        </w:rPr>
        <w:t>8</w:t>
      </w:r>
      <w:r w:rsidRPr="009941F8">
        <w:rPr>
          <w:spacing w:val="-1"/>
        </w:rPr>
        <w:t>’</w:t>
      </w:r>
      <w:r w:rsidRPr="009941F8">
        <w:rPr>
          <w:spacing w:val="1"/>
        </w:rPr>
        <w:t xml:space="preserve">E. </w:t>
      </w:r>
    </w:p>
    <w:p w14:paraId="0FBFDE8A" w14:textId="3C8D0451" w:rsidR="00AA4746" w:rsidRDefault="00AA4746" w:rsidP="003E1B74">
      <w:pPr>
        <w:spacing w:line="276" w:lineRule="auto"/>
        <w:rPr>
          <w:color w:val="323232"/>
          <w:spacing w:val="1"/>
        </w:rPr>
      </w:pPr>
      <w:r>
        <w:rPr>
          <w:noProof/>
        </w:rPr>
        <w:drawing>
          <wp:inline distT="0" distB="0" distL="0" distR="0" wp14:anchorId="08EB7C48" wp14:editId="4029DC20">
            <wp:extent cx="3657537" cy="5044054"/>
            <wp:effectExtent l="0" t="0" r="63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688061" cy="5086149"/>
                    </a:xfrm>
                    <a:prstGeom prst="rect">
                      <a:avLst/>
                    </a:prstGeom>
                  </pic:spPr>
                </pic:pic>
              </a:graphicData>
            </a:graphic>
          </wp:inline>
        </w:drawing>
      </w:r>
    </w:p>
    <w:p w14:paraId="1F666374" w14:textId="36022053" w:rsidR="00AA4746" w:rsidRDefault="00AA4746" w:rsidP="003E1B74">
      <w:pPr>
        <w:tabs>
          <w:tab w:val="left" w:pos="360"/>
        </w:tabs>
        <w:spacing w:line="276" w:lineRule="auto"/>
        <w:rPr>
          <w:rFonts w:cs="Arial"/>
          <w:iCs/>
          <w:noProof/>
        </w:rPr>
      </w:pPr>
    </w:p>
    <w:p w14:paraId="67DBFA1E" w14:textId="74141317" w:rsidR="004D0C68" w:rsidRPr="004D0C68" w:rsidRDefault="004D0C68" w:rsidP="003E1B74">
      <w:pPr>
        <w:spacing w:line="276" w:lineRule="auto"/>
      </w:pPr>
      <w:r w:rsidRPr="004D0C68">
        <w:lastRenderedPageBreak/>
        <w:t>T</w:t>
      </w:r>
      <w:r>
        <w:t>he</w:t>
      </w:r>
      <w:r w:rsidRPr="004D0C68">
        <w:t xml:space="preserve"> </w:t>
      </w:r>
      <w:r w:rsidR="00424251">
        <w:t>WDTF</w:t>
      </w:r>
      <w:r w:rsidRPr="004D0C68">
        <w:t xml:space="preserve"> </w:t>
      </w:r>
      <w:bookmarkStart w:id="4" w:name="_Hlk58403392"/>
      <w:r w:rsidRPr="004D0C68">
        <w:t>is d</w:t>
      </w:r>
      <w:r>
        <w:t>e</w:t>
      </w:r>
      <w:r w:rsidRPr="004D0C68">
        <w:t>f</w:t>
      </w:r>
      <w:r>
        <w:t>ined</w:t>
      </w:r>
      <w:r w:rsidRPr="004D0C68">
        <w:t xml:space="preserve"> </w:t>
      </w:r>
      <w:r>
        <w:t>as</w:t>
      </w:r>
      <w:r w:rsidRPr="004D0C68">
        <w:t xml:space="preserve"> </w:t>
      </w:r>
      <w:r>
        <w:t>a</w:t>
      </w:r>
      <w:r w:rsidRPr="004D0C68">
        <w:t xml:space="preserve"> m</w:t>
      </w:r>
      <w:r>
        <w:t>ulti</w:t>
      </w:r>
      <w:r w:rsidRPr="004D0C68">
        <w:t>s</w:t>
      </w:r>
      <w:r>
        <w:t>pe</w:t>
      </w:r>
      <w:r w:rsidRPr="004D0C68">
        <w:t>c</w:t>
      </w:r>
      <w:r>
        <w:t>ies</w:t>
      </w:r>
      <w:r w:rsidRPr="004D0C68">
        <w:t xml:space="preserve"> and </w:t>
      </w:r>
      <w:proofErr w:type="spellStart"/>
      <w:r w:rsidRPr="004D0C68">
        <w:t>byproduct</w:t>
      </w:r>
      <w:proofErr w:type="spellEnd"/>
      <w:r w:rsidRPr="004D0C68">
        <w:t xml:space="preserve"> f</w:t>
      </w:r>
      <w:r>
        <w:t>i</w:t>
      </w:r>
      <w:r w:rsidRPr="004D0C68">
        <w:t>s</w:t>
      </w:r>
      <w:r>
        <w:t>he</w:t>
      </w:r>
      <w:r w:rsidRPr="004D0C68">
        <w:t>r</w:t>
      </w:r>
      <w:r>
        <w:t>y</w:t>
      </w:r>
      <w:r w:rsidRPr="004D0C68">
        <w:t xml:space="preserve"> </w:t>
      </w:r>
      <w:r>
        <w:t>d</w:t>
      </w:r>
      <w:r w:rsidRPr="004D0C68">
        <w:t>u</w:t>
      </w:r>
      <w:r>
        <w:t>e</w:t>
      </w:r>
      <w:r w:rsidRPr="004D0C68">
        <w:t xml:space="preserve"> </w:t>
      </w:r>
      <w:r>
        <w:t>to</w:t>
      </w:r>
      <w:r w:rsidRPr="004D0C68">
        <w:t xml:space="preserve"> </w:t>
      </w:r>
      <w:r>
        <w:t>t</w:t>
      </w:r>
      <w:r w:rsidRPr="004D0C68">
        <w:t>h</w:t>
      </w:r>
      <w:r>
        <w:t>e</w:t>
      </w:r>
      <w:r w:rsidRPr="004D0C68">
        <w:t xml:space="preserve"> wi</w:t>
      </w:r>
      <w:r>
        <w:t>de</w:t>
      </w:r>
      <w:r w:rsidRPr="004D0C68">
        <w:t xml:space="preserve"> </w:t>
      </w:r>
      <w:r>
        <w:t>r</w:t>
      </w:r>
      <w:r w:rsidRPr="004D0C68">
        <w:t>a</w:t>
      </w:r>
      <w:r>
        <w:t>nge</w:t>
      </w:r>
      <w:r w:rsidRPr="004D0C68">
        <w:t xml:space="preserve"> </w:t>
      </w:r>
      <w:r>
        <w:t>of</w:t>
      </w:r>
      <w:r w:rsidRPr="004D0C68">
        <w:t xml:space="preserve"> s</w:t>
      </w:r>
      <w:r>
        <w:t>pe</w:t>
      </w:r>
      <w:r w:rsidRPr="004D0C68">
        <w:t>c</w:t>
      </w:r>
      <w:r>
        <w:t>i</w:t>
      </w:r>
      <w:r w:rsidRPr="004D0C68">
        <w:t>e</w:t>
      </w:r>
      <w:r>
        <w:t>s</w:t>
      </w:r>
      <w:r w:rsidRPr="004D0C68">
        <w:t xml:space="preserve"> t</w:t>
      </w:r>
      <w:r>
        <w:t>a</w:t>
      </w:r>
      <w:r w:rsidRPr="004D0C68">
        <w:t>k</w:t>
      </w:r>
      <w:r>
        <w:t>en</w:t>
      </w:r>
      <w:r w:rsidR="003E1B74">
        <w:t>.</w:t>
      </w:r>
      <w:r w:rsidRPr="004D0C68">
        <w:t xml:space="preserve"> </w:t>
      </w:r>
      <w:r w:rsidR="003E1B74">
        <w:t>C</w:t>
      </w:r>
      <w:r w:rsidRPr="004D0C68">
        <w:t>ommercially important species</w:t>
      </w:r>
      <w:r w:rsidR="003E1B74">
        <w:t xml:space="preserve"> taken in the fishery</w:t>
      </w:r>
      <w:r w:rsidRPr="004D0C68">
        <w:t xml:space="preserve"> include Bugs (</w:t>
      </w:r>
      <w:proofErr w:type="spellStart"/>
      <w:r w:rsidRPr="00F31144">
        <w:rPr>
          <w:i/>
          <w:iCs/>
        </w:rPr>
        <w:t>Ibacus</w:t>
      </w:r>
      <w:proofErr w:type="spellEnd"/>
      <w:r w:rsidRPr="00F31144">
        <w:rPr>
          <w:i/>
          <w:iCs/>
        </w:rPr>
        <w:t xml:space="preserve"> </w:t>
      </w:r>
      <w:proofErr w:type="spellStart"/>
      <w:r w:rsidRPr="00F31144">
        <w:rPr>
          <w:i/>
          <w:iCs/>
        </w:rPr>
        <w:t>spp</w:t>
      </w:r>
      <w:proofErr w:type="spellEnd"/>
      <w:r w:rsidRPr="004D0C68">
        <w:t>), Deepwater Flathead (</w:t>
      </w:r>
      <w:proofErr w:type="spellStart"/>
      <w:r w:rsidRPr="00F31144">
        <w:rPr>
          <w:i/>
          <w:iCs/>
        </w:rPr>
        <w:t>Platycephalus</w:t>
      </w:r>
      <w:proofErr w:type="spellEnd"/>
      <w:r w:rsidRPr="00F31144">
        <w:rPr>
          <w:i/>
          <w:iCs/>
        </w:rPr>
        <w:t xml:space="preserve"> conatus</w:t>
      </w:r>
      <w:r w:rsidRPr="004D0C68">
        <w:t>), Boarfish (</w:t>
      </w:r>
      <w:proofErr w:type="spellStart"/>
      <w:r w:rsidRPr="00F31144">
        <w:rPr>
          <w:i/>
          <w:iCs/>
        </w:rPr>
        <w:t>Pentacerotidae</w:t>
      </w:r>
      <w:proofErr w:type="spellEnd"/>
      <w:r w:rsidRPr="00F31144">
        <w:rPr>
          <w:i/>
          <w:iCs/>
        </w:rPr>
        <w:t xml:space="preserve"> sp</w:t>
      </w:r>
      <w:r w:rsidRPr="004D0C68">
        <w:t>.) and Mirror Dory (</w:t>
      </w:r>
      <w:proofErr w:type="spellStart"/>
      <w:r w:rsidRPr="00F31144">
        <w:rPr>
          <w:i/>
          <w:iCs/>
        </w:rPr>
        <w:t>Zenopsis</w:t>
      </w:r>
      <w:proofErr w:type="spellEnd"/>
      <w:r w:rsidRPr="00F31144">
        <w:rPr>
          <w:i/>
          <w:iCs/>
        </w:rPr>
        <w:t xml:space="preserve"> nebulosus</w:t>
      </w:r>
      <w:r w:rsidRPr="004D0C68">
        <w:t>), Ruby Snapper (</w:t>
      </w:r>
      <w:proofErr w:type="spellStart"/>
      <w:r w:rsidRPr="00F31144">
        <w:rPr>
          <w:i/>
          <w:iCs/>
        </w:rPr>
        <w:t>Etelis</w:t>
      </w:r>
      <w:proofErr w:type="spellEnd"/>
      <w:r w:rsidRPr="00F31144">
        <w:rPr>
          <w:i/>
          <w:iCs/>
        </w:rPr>
        <w:t xml:space="preserve"> </w:t>
      </w:r>
      <w:proofErr w:type="spellStart"/>
      <w:r w:rsidRPr="00B12FFD">
        <w:rPr>
          <w:i/>
          <w:iCs/>
        </w:rPr>
        <w:t>carbunculus</w:t>
      </w:r>
      <w:proofErr w:type="spellEnd"/>
      <w:r w:rsidRPr="00B12FFD">
        <w:t>), Tang’s Snapper (</w:t>
      </w:r>
      <w:proofErr w:type="spellStart"/>
      <w:r w:rsidRPr="00B12FFD">
        <w:rPr>
          <w:i/>
          <w:iCs/>
        </w:rPr>
        <w:t>Lipocheilus</w:t>
      </w:r>
      <w:proofErr w:type="spellEnd"/>
      <w:r w:rsidRPr="00B12FFD">
        <w:rPr>
          <w:i/>
          <w:iCs/>
        </w:rPr>
        <w:t xml:space="preserve"> </w:t>
      </w:r>
      <w:proofErr w:type="spellStart"/>
      <w:r w:rsidRPr="00B12FFD">
        <w:rPr>
          <w:i/>
          <w:iCs/>
        </w:rPr>
        <w:t>carnolabrum</w:t>
      </w:r>
      <w:proofErr w:type="spellEnd"/>
      <w:r w:rsidRPr="00B12FFD">
        <w:t>) and Longtail Ruby Snapper (</w:t>
      </w:r>
      <w:proofErr w:type="spellStart"/>
      <w:r w:rsidRPr="00B12FFD">
        <w:rPr>
          <w:i/>
          <w:iCs/>
        </w:rPr>
        <w:t>Etelis</w:t>
      </w:r>
      <w:proofErr w:type="spellEnd"/>
      <w:r w:rsidRPr="00B12FFD">
        <w:rPr>
          <w:i/>
          <w:iCs/>
        </w:rPr>
        <w:t xml:space="preserve"> </w:t>
      </w:r>
      <w:proofErr w:type="spellStart"/>
      <w:r w:rsidRPr="00B12FFD">
        <w:rPr>
          <w:i/>
          <w:iCs/>
        </w:rPr>
        <w:t>coruscans</w:t>
      </w:r>
      <w:proofErr w:type="spellEnd"/>
      <w:r w:rsidRPr="00B12FFD">
        <w:t>).</w:t>
      </w:r>
      <w:r w:rsidR="00B23473" w:rsidRPr="00B12FFD">
        <w:t xml:space="preserve"> Historically, Orange </w:t>
      </w:r>
      <w:proofErr w:type="spellStart"/>
      <w:r w:rsidR="00B23473" w:rsidRPr="00B12FFD">
        <w:t>Roughy</w:t>
      </w:r>
      <w:proofErr w:type="spellEnd"/>
      <w:r w:rsidR="00B23473" w:rsidRPr="00B12FFD">
        <w:t xml:space="preserve"> </w:t>
      </w:r>
      <w:r w:rsidR="00B23473" w:rsidRPr="00B12FFD">
        <w:rPr>
          <w:rFonts w:cs="Arial"/>
        </w:rPr>
        <w:t>(</w:t>
      </w:r>
      <w:proofErr w:type="spellStart"/>
      <w:r w:rsidR="00CB2614" w:rsidRPr="00B12FFD">
        <w:rPr>
          <w:rStyle w:val="acopre1"/>
          <w:rFonts w:cs="Arial"/>
          <w:i/>
          <w:iCs/>
        </w:rPr>
        <w:t>Hoplostethus</w:t>
      </w:r>
      <w:proofErr w:type="spellEnd"/>
      <w:r w:rsidR="00CB2614" w:rsidRPr="00B12FFD">
        <w:rPr>
          <w:rStyle w:val="acopre1"/>
          <w:rFonts w:cs="Arial"/>
          <w:i/>
          <w:iCs/>
        </w:rPr>
        <w:t xml:space="preserve"> atlanticus</w:t>
      </w:r>
      <w:r w:rsidR="00B23473" w:rsidRPr="00B12FFD">
        <w:t>) which is conservation dependent has also been targeted</w:t>
      </w:r>
      <w:r w:rsidR="00752F45" w:rsidRPr="00B12FFD">
        <w:t>. However, t</w:t>
      </w:r>
      <w:r w:rsidR="00057313" w:rsidRPr="00B12FFD">
        <w:t xml:space="preserve">here has been no catch </w:t>
      </w:r>
      <w:r w:rsidR="00752F45" w:rsidRPr="00B12FFD">
        <w:t xml:space="preserve">of this </w:t>
      </w:r>
      <w:r w:rsidR="00164FF8" w:rsidRPr="00B12FFD">
        <w:t>species</w:t>
      </w:r>
      <w:r w:rsidR="00752F45" w:rsidRPr="00B12FFD">
        <w:t xml:space="preserve"> </w:t>
      </w:r>
      <w:r w:rsidR="00057313" w:rsidRPr="00B12FFD">
        <w:t>reported for the last three</w:t>
      </w:r>
      <w:r w:rsidR="00057313">
        <w:t xml:space="preserve"> years. </w:t>
      </w:r>
    </w:p>
    <w:bookmarkEnd w:id="4"/>
    <w:p w14:paraId="53A16E30" w14:textId="6F0BC3A8" w:rsidR="003E1B74" w:rsidRPr="00112F09" w:rsidRDefault="00683351" w:rsidP="00112F09">
      <w:pPr>
        <w:autoSpaceDE w:val="0"/>
        <w:autoSpaceDN w:val="0"/>
        <w:adjustRightInd w:val="0"/>
        <w:spacing w:line="276" w:lineRule="auto"/>
        <w:rPr>
          <w:rFonts w:cs="Arial"/>
          <w:lang w:eastAsia="en-AU"/>
        </w:rPr>
      </w:pPr>
      <w:r w:rsidRPr="003E1B74">
        <w:rPr>
          <w:rFonts w:cs="Arial"/>
          <w:lang w:eastAsia="en-AU"/>
        </w:rPr>
        <w:t>The WDTF is open to fishing the entire year however, operators generally choose to access the fishery on a part time or opportunistic basis when not fishing in other trawl fisheries. Consequently, a diverse range of vessels are used in the fishery. The fishing effort in the fishery is light and variable, with between one and three vessels operating annually since 2014.</w:t>
      </w:r>
      <w:r>
        <w:rPr>
          <w:rFonts w:cs="Arial"/>
          <w:lang w:eastAsia="en-AU"/>
        </w:rPr>
        <w:t xml:space="preserve"> However, effort has increased since 2018 with an average of four vessels operating between 2017 and 2019.</w:t>
      </w:r>
    </w:p>
    <w:p w14:paraId="0A9ED910" w14:textId="0F874652" w:rsidR="00AA4746" w:rsidRPr="003E1B74" w:rsidRDefault="00AA4746" w:rsidP="003E1B74">
      <w:pPr>
        <w:tabs>
          <w:tab w:val="left" w:pos="360"/>
        </w:tabs>
        <w:spacing w:line="276" w:lineRule="auto"/>
        <w:rPr>
          <w:rFonts w:cs="Arial"/>
          <w:u w:val="single"/>
        </w:rPr>
      </w:pPr>
      <w:r w:rsidRPr="003E1B74">
        <w:rPr>
          <w:rFonts w:cs="Arial"/>
          <w:u w:val="single"/>
        </w:rPr>
        <w:t xml:space="preserve">North West Slope </w:t>
      </w:r>
      <w:r w:rsidR="006275A6" w:rsidRPr="003E1B74">
        <w:rPr>
          <w:rFonts w:cs="Arial"/>
          <w:iCs/>
          <w:noProof/>
          <w:u w:val="single"/>
        </w:rPr>
        <w:t xml:space="preserve">Trawl </w:t>
      </w:r>
      <w:r w:rsidRPr="003E1B74">
        <w:rPr>
          <w:rFonts w:cs="Arial"/>
          <w:u w:val="single"/>
        </w:rPr>
        <w:t xml:space="preserve">Fishery </w:t>
      </w:r>
    </w:p>
    <w:p w14:paraId="7F79322B" w14:textId="03C14F42" w:rsidR="00AA4746" w:rsidRPr="006275A6" w:rsidRDefault="00AA4746" w:rsidP="003E1B74">
      <w:pPr>
        <w:tabs>
          <w:tab w:val="left" w:pos="360"/>
        </w:tabs>
        <w:spacing w:line="276" w:lineRule="auto"/>
        <w:rPr>
          <w:rFonts w:cs="Arial"/>
        </w:rPr>
      </w:pPr>
      <w:bookmarkStart w:id="5" w:name="_Hlk58403509"/>
      <w:r w:rsidRPr="006664A6">
        <w:t xml:space="preserve">The </w:t>
      </w:r>
      <w:r w:rsidR="006275A6" w:rsidRPr="006275A6">
        <w:rPr>
          <w:rFonts w:cs="Arial"/>
          <w:iCs/>
          <w:noProof/>
        </w:rPr>
        <w:t xml:space="preserve">North West Slope </w:t>
      </w:r>
      <w:r w:rsidR="006275A6">
        <w:rPr>
          <w:rFonts w:cs="Arial"/>
          <w:iCs/>
          <w:noProof/>
        </w:rPr>
        <w:t xml:space="preserve">Trawl </w:t>
      </w:r>
      <w:r w:rsidR="006275A6" w:rsidRPr="006275A6">
        <w:rPr>
          <w:rFonts w:cs="Arial"/>
          <w:iCs/>
          <w:noProof/>
        </w:rPr>
        <w:t>Fishery</w:t>
      </w:r>
      <w:r w:rsidRPr="006664A6">
        <w:t xml:space="preserve"> </w:t>
      </w:r>
      <w:r w:rsidR="00683351">
        <w:t>(NWS</w:t>
      </w:r>
      <w:r w:rsidR="009F0E00">
        <w:t>T</w:t>
      </w:r>
      <w:r w:rsidR="00683351">
        <w:t xml:space="preserve">F) </w:t>
      </w:r>
      <w:r w:rsidRPr="006664A6">
        <w:t xml:space="preserve">extends from 114°E to 125°E off the Western Australian coast between the line </w:t>
      </w:r>
      <w:r>
        <w:t xml:space="preserve">closely </w:t>
      </w:r>
      <w:r w:rsidRPr="006664A6">
        <w:t xml:space="preserve">approximating the 200 metre isobath and the outer limit of the </w:t>
      </w:r>
      <w:r>
        <w:t>AFZ</w:t>
      </w:r>
      <w:r w:rsidRPr="006664A6">
        <w:t xml:space="preserve">, but taking into account Australian-Indonesian maritime boundaries. Fishing is </w:t>
      </w:r>
      <w:r>
        <w:t xml:space="preserve">primarily </w:t>
      </w:r>
      <w:r w:rsidRPr="006664A6">
        <w:t xml:space="preserve">conducted </w:t>
      </w:r>
      <w:r>
        <w:t>using</w:t>
      </w:r>
      <w:r w:rsidRPr="006664A6">
        <w:t xml:space="preserve"> demersal crustacean trawls along bathometric </w:t>
      </w:r>
      <w:r>
        <w:t xml:space="preserve">(depth) </w:t>
      </w:r>
      <w:r w:rsidRPr="006664A6">
        <w:t>contours depending upon target species sought.</w:t>
      </w:r>
    </w:p>
    <w:bookmarkEnd w:id="5"/>
    <w:p w14:paraId="1CC96322" w14:textId="77777777" w:rsidR="00AA4746" w:rsidRDefault="00AA4746" w:rsidP="003E1B74">
      <w:pPr>
        <w:tabs>
          <w:tab w:val="left" w:pos="360"/>
        </w:tabs>
        <w:spacing w:line="276" w:lineRule="auto"/>
        <w:rPr>
          <w:rFonts w:cs="Arial"/>
          <w:iCs/>
          <w:noProof/>
        </w:rPr>
      </w:pPr>
      <w:r>
        <w:rPr>
          <w:noProof/>
          <w:lang w:eastAsia="en-AU"/>
        </w:rPr>
        <w:drawing>
          <wp:inline distT="0" distB="0" distL="0" distR="0" wp14:anchorId="20A290BC" wp14:editId="42CFFF6C">
            <wp:extent cx="4972461" cy="3199751"/>
            <wp:effectExtent l="0" t="0" r="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82418" cy="3206158"/>
                    </a:xfrm>
                    <a:prstGeom prst="rect">
                      <a:avLst/>
                    </a:prstGeom>
                    <a:noFill/>
                    <a:ln>
                      <a:noFill/>
                    </a:ln>
                  </pic:spPr>
                </pic:pic>
              </a:graphicData>
            </a:graphic>
          </wp:inline>
        </w:drawing>
      </w:r>
    </w:p>
    <w:p w14:paraId="73C80BAA" w14:textId="4044438B" w:rsidR="006275A6" w:rsidRDefault="006275A6" w:rsidP="003E1B74">
      <w:pPr>
        <w:spacing w:line="276" w:lineRule="auto"/>
      </w:pPr>
      <w:r w:rsidRPr="00A11017">
        <w:t xml:space="preserve">The area of the fishery was </w:t>
      </w:r>
      <w:r>
        <w:t xml:space="preserve">originally </w:t>
      </w:r>
      <w:r w:rsidRPr="00A11017">
        <w:t xml:space="preserve">determined under an Offshore Constitutional Settlement </w:t>
      </w:r>
      <w:r>
        <w:t xml:space="preserve">(OCS) arrangement </w:t>
      </w:r>
      <w:r w:rsidRPr="00A11017">
        <w:t>between the Australian Government and the We</w:t>
      </w:r>
      <w:r>
        <w:t xml:space="preserve">stern Australian Government, </w:t>
      </w:r>
      <w:r w:rsidR="009142D6">
        <w:t xml:space="preserve">which </w:t>
      </w:r>
      <w:r>
        <w:t>detail</w:t>
      </w:r>
      <w:r w:rsidR="009142D6">
        <w:t>s</w:t>
      </w:r>
      <w:r>
        <w:t xml:space="preserve"> joint management arrangements between the Commonwealth fisheries and adjacent WA state fisheries.</w:t>
      </w:r>
    </w:p>
    <w:p w14:paraId="2C85EDA9" w14:textId="099DF39B" w:rsidR="006275A6" w:rsidRPr="006275A6" w:rsidRDefault="006275A6" w:rsidP="003E1B74">
      <w:pPr>
        <w:tabs>
          <w:tab w:val="left" w:pos="360"/>
        </w:tabs>
        <w:spacing w:line="276" w:lineRule="auto"/>
        <w:rPr>
          <w:rFonts w:cs="Arial"/>
          <w:iCs/>
          <w:noProof/>
        </w:rPr>
      </w:pPr>
      <w:r>
        <w:rPr>
          <w:rFonts w:cs="Arial"/>
        </w:rPr>
        <w:t>The OSC has</w:t>
      </w:r>
      <w:r w:rsidRPr="000247AD">
        <w:rPr>
          <w:rFonts w:cs="Arial"/>
        </w:rPr>
        <w:t xml:space="preserve"> the intention that Commonwealth trawl operators would operate seaward of the </w:t>
      </w:r>
      <w:proofErr w:type="gramStart"/>
      <w:r w:rsidRPr="000247AD">
        <w:rPr>
          <w:rFonts w:cs="Arial"/>
        </w:rPr>
        <w:t>200</w:t>
      </w:r>
      <w:r>
        <w:rPr>
          <w:rFonts w:cs="Arial"/>
        </w:rPr>
        <w:t> </w:t>
      </w:r>
      <w:r w:rsidRPr="000247AD">
        <w:rPr>
          <w:rFonts w:cs="Arial"/>
        </w:rPr>
        <w:t>metre</w:t>
      </w:r>
      <w:proofErr w:type="gramEnd"/>
      <w:r w:rsidRPr="000247AD">
        <w:rPr>
          <w:rFonts w:cs="Arial"/>
        </w:rPr>
        <w:t xml:space="preserve"> depth contour</w:t>
      </w:r>
      <w:r>
        <w:t>. It </w:t>
      </w:r>
      <w:r w:rsidRPr="00A11017">
        <w:t xml:space="preserve">has since been found that the boundaries of the original </w:t>
      </w:r>
      <w:r>
        <w:t xml:space="preserve">Offshore Constitutional Settlement arrangement did </w:t>
      </w:r>
      <w:r w:rsidRPr="00A11017">
        <w:t xml:space="preserve">not accurately align with the 200 metre isobath </w:t>
      </w:r>
      <w:r>
        <w:t xml:space="preserve">in some places and there is a north east portion of the </w:t>
      </w:r>
      <w:r w:rsidR="00683351">
        <w:t>NWS</w:t>
      </w:r>
      <w:r w:rsidR="009F0E00">
        <w:t>T</w:t>
      </w:r>
      <w:r w:rsidR="00683351">
        <w:t>F</w:t>
      </w:r>
      <w:r>
        <w:t xml:space="preserve"> which is shallower than 200 metres. </w:t>
      </w:r>
    </w:p>
    <w:p w14:paraId="276D4B07" w14:textId="6519CC5C" w:rsidR="006275A6" w:rsidRPr="003E1B74" w:rsidRDefault="006275A6" w:rsidP="003E1B74">
      <w:pPr>
        <w:spacing w:line="276" w:lineRule="auto"/>
      </w:pPr>
      <w:r w:rsidRPr="00A11017">
        <w:rPr>
          <w:lang w:val="en-GB"/>
        </w:rPr>
        <w:lastRenderedPageBreak/>
        <w:t xml:space="preserve">The </w:t>
      </w:r>
      <w:r w:rsidR="00683351">
        <w:rPr>
          <w:lang w:val="en-GB"/>
        </w:rPr>
        <w:t>NWS</w:t>
      </w:r>
      <w:r w:rsidR="009F0E00">
        <w:rPr>
          <w:lang w:val="en-GB"/>
        </w:rPr>
        <w:t>T</w:t>
      </w:r>
      <w:r w:rsidR="00683351">
        <w:rPr>
          <w:lang w:val="en-GB"/>
        </w:rPr>
        <w:t>F</w:t>
      </w:r>
      <w:r w:rsidRPr="00A11017">
        <w:rPr>
          <w:lang w:val="en-GB"/>
        </w:rPr>
        <w:t xml:space="preserve"> has historically been a </w:t>
      </w:r>
      <w:proofErr w:type="spellStart"/>
      <w:r w:rsidRPr="00A11017">
        <w:rPr>
          <w:lang w:val="en-GB"/>
        </w:rPr>
        <w:t>deepwater</w:t>
      </w:r>
      <w:proofErr w:type="spellEnd"/>
      <w:r w:rsidRPr="00A11017">
        <w:rPr>
          <w:lang w:val="en-GB"/>
        </w:rPr>
        <w:t xml:space="preserve"> crustacean fishery, primarily</w:t>
      </w:r>
      <w:r>
        <w:rPr>
          <w:lang w:val="en-GB"/>
        </w:rPr>
        <w:t xml:space="preserve"> targeting</w:t>
      </w:r>
      <w:r w:rsidRPr="00A11017">
        <w:rPr>
          <w:lang w:val="en-GB"/>
        </w:rPr>
        <w:t xml:space="preserve"> scampi and prawns, but has recently begun targ</w:t>
      </w:r>
      <w:r>
        <w:rPr>
          <w:lang w:val="en-GB"/>
        </w:rPr>
        <w:t>eting some finfish species</w:t>
      </w:r>
      <w:r>
        <w:t>,</w:t>
      </w:r>
      <w:r w:rsidRPr="00A11017">
        <w:t xml:space="preserve"> </w:t>
      </w:r>
      <w:r w:rsidRPr="003E1B74">
        <w:t xml:space="preserve">primarily </w:t>
      </w:r>
      <w:proofErr w:type="spellStart"/>
      <w:r w:rsidR="003E1B74" w:rsidRPr="003E1B74">
        <w:t>G</w:t>
      </w:r>
      <w:r w:rsidRPr="003E1B74">
        <w:t>oldband</w:t>
      </w:r>
      <w:proofErr w:type="spellEnd"/>
      <w:r w:rsidRPr="003E1B74">
        <w:t xml:space="preserve"> </w:t>
      </w:r>
      <w:r w:rsidR="003E1B74" w:rsidRPr="003E1B74">
        <w:t>S</w:t>
      </w:r>
      <w:r w:rsidRPr="003E1B74">
        <w:t>napper (</w:t>
      </w:r>
      <w:proofErr w:type="spellStart"/>
      <w:r w:rsidRPr="003E1B74">
        <w:rPr>
          <w:rFonts w:cs="Arial"/>
          <w:i/>
          <w:snapToGrid w:val="0"/>
        </w:rPr>
        <w:t>Pristipomoides</w:t>
      </w:r>
      <w:proofErr w:type="spellEnd"/>
      <w:r w:rsidRPr="003E1B74">
        <w:rPr>
          <w:rFonts w:cs="Arial"/>
          <w:i/>
          <w:snapToGrid w:val="0"/>
        </w:rPr>
        <w:t> </w:t>
      </w:r>
      <w:proofErr w:type="spellStart"/>
      <w:r w:rsidRPr="003E1B74">
        <w:rPr>
          <w:rFonts w:cs="Arial"/>
          <w:i/>
          <w:snapToGrid w:val="0"/>
        </w:rPr>
        <w:t>multidens</w:t>
      </w:r>
      <w:proofErr w:type="spellEnd"/>
      <w:r w:rsidRPr="003E1B74">
        <w:t xml:space="preserve">) and </w:t>
      </w:r>
      <w:r w:rsidR="003E1B74" w:rsidRPr="003E1B74">
        <w:t>R</w:t>
      </w:r>
      <w:r w:rsidRPr="003E1B74">
        <w:t xml:space="preserve">ed </w:t>
      </w:r>
      <w:r w:rsidR="003E1B74" w:rsidRPr="003E1B74">
        <w:t>E</w:t>
      </w:r>
      <w:r w:rsidRPr="003E1B74">
        <w:t>mperor (</w:t>
      </w:r>
      <w:r w:rsidRPr="003E1B74">
        <w:rPr>
          <w:rFonts w:cs="Arial"/>
          <w:i/>
          <w:snapToGrid w:val="0"/>
        </w:rPr>
        <w:t>Lutjanus </w:t>
      </w:r>
      <w:proofErr w:type="spellStart"/>
      <w:r w:rsidRPr="003E1B74">
        <w:rPr>
          <w:rFonts w:cs="Arial"/>
          <w:i/>
          <w:snapToGrid w:val="0"/>
        </w:rPr>
        <w:t>sebae</w:t>
      </w:r>
      <w:proofErr w:type="spellEnd"/>
      <w:r w:rsidRPr="003E1B74">
        <w:t xml:space="preserve">). </w:t>
      </w:r>
    </w:p>
    <w:p w14:paraId="1CEF259D" w14:textId="58FDD801" w:rsidR="006275A6" w:rsidRDefault="006275A6" w:rsidP="003E1B74">
      <w:pPr>
        <w:spacing w:line="276" w:lineRule="auto"/>
        <w:rPr>
          <w:lang w:val="en-GB"/>
        </w:rPr>
      </w:pPr>
      <w:bookmarkStart w:id="6" w:name="_Hlk58403641"/>
      <w:r>
        <w:rPr>
          <w:lang w:val="en-GB"/>
        </w:rPr>
        <w:t>T</w:t>
      </w:r>
      <w:r w:rsidRPr="00A11017">
        <w:rPr>
          <w:lang w:val="en-GB"/>
        </w:rPr>
        <w:t xml:space="preserve">he </w:t>
      </w:r>
      <w:r w:rsidR="00A43FAB">
        <w:rPr>
          <w:lang w:val="en-GB"/>
        </w:rPr>
        <w:t>fisheries</w:t>
      </w:r>
      <w:r>
        <w:rPr>
          <w:lang w:val="en-GB"/>
        </w:rPr>
        <w:t xml:space="preserve"> (collectively referred to as the ‘</w:t>
      </w:r>
      <w:r w:rsidRPr="00A11017">
        <w:rPr>
          <w:lang w:val="en-GB"/>
        </w:rPr>
        <w:t>Western Trawl Fisheries</w:t>
      </w:r>
      <w:r>
        <w:rPr>
          <w:lang w:val="en-GB"/>
        </w:rPr>
        <w:t xml:space="preserve">’ in past Australian Government assessments under the </w:t>
      </w:r>
      <w:r w:rsidRPr="00D875A6">
        <w:rPr>
          <w:i/>
          <w:lang w:val="en-GB"/>
        </w:rPr>
        <w:t>Environment Protection and Biodiversity Conservation Act 199</w:t>
      </w:r>
      <w:r>
        <w:rPr>
          <w:i/>
          <w:lang w:val="en-GB"/>
        </w:rPr>
        <w:t>9)</w:t>
      </w:r>
      <w:r>
        <w:rPr>
          <w:lang w:val="en-GB"/>
        </w:rPr>
        <w:t xml:space="preserve"> are managed under the same set of management arrangements</w:t>
      </w:r>
      <w:r w:rsidR="00C444A0">
        <w:rPr>
          <w:lang w:val="en-GB"/>
        </w:rPr>
        <w:t xml:space="preserve"> and as such,</w:t>
      </w:r>
      <w:r>
        <w:rPr>
          <w:lang w:val="en-GB"/>
        </w:rPr>
        <w:t xml:space="preserve"> the </w:t>
      </w:r>
      <w:r w:rsidR="002A7F56">
        <w:rPr>
          <w:lang w:val="en-GB"/>
        </w:rPr>
        <w:t>D</w:t>
      </w:r>
      <w:r>
        <w:rPr>
          <w:lang w:val="en-GB"/>
        </w:rPr>
        <w:t>epartment has assess</w:t>
      </w:r>
      <w:r w:rsidR="009941F8">
        <w:rPr>
          <w:lang w:val="en-GB"/>
        </w:rPr>
        <w:t>ed</w:t>
      </w:r>
      <w:r>
        <w:rPr>
          <w:lang w:val="en-GB"/>
        </w:rPr>
        <w:t xml:space="preserve"> these fisheries collectively</w:t>
      </w:r>
      <w:bookmarkEnd w:id="6"/>
      <w:r>
        <w:rPr>
          <w:lang w:val="en-GB"/>
        </w:rPr>
        <w:t>.</w:t>
      </w:r>
    </w:p>
    <w:p w14:paraId="6C694E14" w14:textId="735997C1" w:rsidR="00525450" w:rsidRPr="00525450" w:rsidRDefault="00525450" w:rsidP="003E1B74">
      <w:pPr>
        <w:tabs>
          <w:tab w:val="left" w:pos="360"/>
        </w:tabs>
        <w:spacing w:line="276" w:lineRule="auto"/>
        <w:rPr>
          <w:rFonts w:cs="Arial"/>
          <w:b/>
          <w:bCs/>
          <w:iCs/>
          <w:noProof/>
        </w:rPr>
      </w:pPr>
      <w:r w:rsidRPr="00525450">
        <w:rPr>
          <w:rFonts w:cs="Arial"/>
          <w:b/>
          <w:bCs/>
          <w:iCs/>
          <w:noProof/>
        </w:rPr>
        <w:t>Stock assessment</w:t>
      </w:r>
      <w:r w:rsidR="003E1B74">
        <w:rPr>
          <w:rFonts w:cs="Arial"/>
          <w:b/>
          <w:bCs/>
          <w:iCs/>
          <w:noProof/>
        </w:rPr>
        <w:t>s</w:t>
      </w:r>
    </w:p>
    <w:p w14:paraId="4C1997AF" w14:textId="7751019C" w:rsidR="00B23473" w:rsidRDefault="00B23473" w:rsidP="008E679B">
      <w:pPr>
        <w:tabs>
          <w:tab w:val="left" w:pos="360"/>
        </w:tabs>
        <w:spacing w:line="276" w:lineRule="auto"/>
        <w:rPr>
          <w:rFonts w:cs="Arial"/>
          <w:iCs/>
          <w:noProof/>
        </w:rPr>
      </w:pPr>
      <w:r>
        <w:rPr>
          <w:rFonts w:cs="Arial"/>
          <w:iCs/>
          <w:noProof/>
        </w:rPr>
        <w:t xml:space="preserve">Stock assessments and </w:t>
      </w:r>
      <w:r w:rsidR="00683351">
        <w:rPr>
          <w:rFonts w:cs="Arial"/>
          <w:iCs/>
          <w:noProof/>
        </w:rPr>
        <w:t>Ecological Risk Assessments (</w:t>
      </w:r>
      <w:r>
        <w:rPr>
          <w:rFonts w:cs="Arial"/>
          <w:iCs/>
          <w:noProof/>
        </w:rPr>
        <w:t>ERA</w:t>
      </w:r>
      <w:r w:rsidR="00683351">
        <w:rPr>
          <w:rFonts w:cs="Arial"/>
          <w:iCs/>
          <w:noProof/>
        </w:rPr>
        <w:t>)</w:t>
      </w:r>
      <w:r>
        <w:rPr>
          <w:rFonts w:cs="Arial"/>
          <w:iCs/>
          <w:noProof/>
        </w:rPr>
        <w:t xml:space="preserve"> are based on a low level of data due to the low level of fishing that has occurred in the fisheries.</w:t>
      </w:r>
    </w:p>
    <w:p w14:paraId="0A8CD0B4" w14:textId="12377031" w:rsidR="003B6223" w:rsidRDefault="00875CA2" w:rsidP="008E679B">
      <w:pPr>
        <w:tabs>
          <w:tab w:val="left" w:pos="360"/>
        </w:tabs>
        <w:spacing w:line="276" w:lineRule="auto"/>
        <w:rPr>
          <w:rFonts w:cs="Arial"/>
          <w:iCs/>
          <w:noProof/>
        </w:rPr>
      </w:pPr>
      <w:r>
        <w:rPr>
          <w:rFonts w:cs="Arial"/>
          <w:iCs/>
          <w:noProof/>
        </w:rPr>
        <w:t xml:space="preserve">Stock assessments </w:t>
      </w:r>
      <w:r w:rsidRPr="00C748CE">
        <w:rPr>
          <w:rFonts w:cs="Arial"/>
          <w:iCs/>
          <w:noProof/>
        </w:rPr>
        <w:t>(</w:t>
      </w:r>
      <w:hyperlink r:id="rId19" w:history="1">
        <w:r w:rsidR="009C068E" w:rsidRPr="002C6EB3">
          <w:rPr>
            <w:rStyle w:val="Hyperlink"/>
            <w:rFonts w:cs="Arial"/>
          </w:rPr>
          <w:t>Butler et al. 2020a</w:t>
        </w:r>
      </w:hyperlink>
      <w:r w:rsidR="009C068E" w:rsidRPr="002C6EB3">
        <w:rPr>
          <w:rStyle w:val="Hyperlink"/>
          <w:rFonts w:cs="Arial"/>
        </w:rPr>
        <w:t xml:space="preserve">; </w:t>
      </w:r>
      <w:hyperlink r:id="rId20" w:anchor="65-references" w:history="1">
        <w:r w:rsidR="009C068E" w:rsidRPr="002C6EB3">
          <w:rPr>
            <w:rStyle w:val="Hyperlink"/>
            <w:rFonts w:cs="Arial"/>
          </w:rPr>
          <w:t>Butler et al. 2020b</w:t>
        </w:r>
      </w:hyperlink>
      <w:r w:rsidRPr="00C748CE">
        <w:rPr>
          <w:rFonts w:cs="Arial"/>
          <w:iCs/>
          <w:noProof/>
        </w:rPr>
        <w:t>) indicate</w:t>
      </w:r>
      <w:r>
        <w:rPr>
          <w:rFonts w:cs="Arial"/>
          <w:iCs/>
          <w:noProof/>
        </w:rPr>
        <w:t xml:space="preserve"> that </w:t>
      </w:r>
      <w:r w:rsidR="00AA4746" w:rsidRPr="007E7FE1">
        <w:rPr>
          <w:rFonts w:cs="Arial"/>
          <w:iCs/>
          <w:noProof/>
        </w:rPr>
        <w:t xml:space="preserve">stocks </w:t>
      </w:r>
      <w:r>
        <w:rPr>
          <w:rFonts w:cs="Arial"/>
          <w:iCs/>
          <w:noProof/>
        </w:rPr>
        <w:t xml:space="preserve">in both fisheries are not </w:t>
      </w:r>
      <w:r w:rsidR="00AA4746" w:rsidRPr="007E7FE1">
        <w:rPr>
          <w:rFonts w:cs="Arial"/>
          <w:iCs/>
          <w:noProof/>
        </w:rPr>
        <w:t>classified as overfished or subject to overfishing</w:t>
      </w:r>
      <w:r w:rsidR="00525450">
        <w:rPr>
          <w:rFonts w:cs="Arial"/>
          <w:iCs/>
          <w:noProof/>
        </w:rPr>
        <w:t>.</w:t>
      </w:r>
      <w:r>
        <w:rPr>
          <w:rFonts w:cs="Arial"/>
          <w:iCs/>
          <w:noProof/>
        </w:rPr>
        <w:t xml:space="preserve"> </w:t>
      </w:r>
      <w:r w:rsidR="003B6223">
        <w:rPr>
          <w:rFonts w:cs="Arial"/>
          <w:iCs/>
          <w:noProof/>
        </w:rPr>
        <w:t xml:space="preserve">However, there is uncertaintly regarding the biomass of </w:t>
      </w:r>
      <w:r w:rsidR="00683351">
        <w:rPr>
          <w:rFonts w:cs="Arial"/>
          <w:iCs/>
          <w:noProof/>
        </w:rPr>
        <w:t>d</w:t>
      </w:r>
      <w:r w:rsidR="003B6223">
        <w:rPr>
          <w:rFonts w:cs="Arial"/>
          <w:iCs/>
          <w:noProof/>
        </w:rPr>
        <w:t xml:space="preserve">eepwater </w:t>
      </w:r>
      <w:r w:rsidR="00683351">
        <w:rPr>
          <w:rFonts w:cs="Arial"/>
          <w:iCs/>
          <w:noProof/>
        </w:rPr>
        <w:t>b</w:t>
      </w:r>
      <w:r w:rsidR="003B6223">
        <w:rPr>
          <w:rFonts w:cs="Arial"/>
          <w:iCs/>
          <w:noProof/>
        </w:rPr>
        <w:t xml:space="preserve">ugs. </w:t>
      </w:r>
    </w:p>
    <w:p w14:paraId="741614F7" w14:textId="2B48A3CD" w:rsidR="00533910" w:rsidRDefault="00C748CE" w:rsidP="008E679B">
      <w:pPr>
        <w:tabs>
          <w:tab w:val="left" w:pos="360"/>
        </w:tabs>
        <w:spacing w:line="276" w:lineRule="auto"/>
        <w:rPr>
          <w:rFonts w:cs="Arial"/>
          <w:iCs/>
          <w:noProof/>
        </w:rPr>
      </w:pPr>
      <w:r>
        <w:rPr>
          <w:rFonts w:cs="Arial"/>
          <w:iCs/>
          <w:noProof/>
        </w:rPr>
        <w:t>The</w:t>
      </w:r>
      <w:r w:rsidR="00533910">
        <w:rPr>
          <w:rFonts w:cs="Arial"/>
          <w:iCs/>
          <w:noProof/>
        </w:rPr>
        <w:t xml:space="preserve"> ERA (</w:t>
      </w:r>
      <w:r w:rsidR="00533910" w:rsidRPr="00C748CE">
        <w:rPr>
          <w:rFonts w:cs="Arial"/>
          <w:iCs/>
          <w:noProof/>
        </w:rPr>
        <w:t>2008) ha</w:t>
      </w:r>
      <w:r>
        <w:rPr>
          <w:rFonts w:cs="Arial"/>
          <w:iCs/>
          <w:noProof/>
        </w:rPr>
        <w:t>s</w:t>
      </w:r>
      <w:r w:rsidR="00533910">
        <w:rPr>
          <w:rFonts w:cs="Arial"/>
          <w:iCs/>
          <w:noProof/>
        </w:rPr>
        <w:t xml:space="preserve"> identified </w:t>
      </w:r>
      <w:r w:rsidR="00683351">
        <w:rPr>
          <w:rFonts w:cs="Arial"/>
          <w:iCs/>
          <w:noProof/>
        </w:rPr>
        <w:t>S</w:t>
      </w:r>
      <w:r w:rsidR="00533910">
        <w:rPr>
          <w:rFonts w:cs="Arial"/>
          <w:iCs/>
          <w:noProof/>
        </w:rPr>
        <w:t xml:space="preserve">carlet </w:t>
      </w:r>
      <w:r w:rsidR="00683351">
        <w:rPr>
          <w:rFonts w:cs="Arial"/>
          <w:iCs/>
          <w:noProof/>
        </w:rPr>
        <w:t>P</w:t>
      </w:r>
      <w:r w:rsidR="00533910">
        <w:rPr>
          <w:rFonts w:cs="Arial"/>
          <w:iCs/>
          <w:noProof/>
        </w:rPr>
        <w:t xml:space="preserve">rawns as high risk in the </w:t>
      </w:r>
      <w:r w:rsidR="00683351">
        <w:rPr>
          <w:rFonts w:cs="Arial"/>
          <w:iCs/>
          <w:noProof/>
        </w:rPr>
        <w:t>NWS</w:t>
      </w:r>
      <w:r w:rsidR="009F0E00">
        <w:rPr>
          <w:rFonts w:cs="Arial"/>
          <w:iCs/>
          <w:noProof/>
        </w:rPr>
        <w:t>T</w:t>
      </w:r>
      <w:r w:rsidR="00683351">
        <w:rPr>
          <w:rFonts w:cs="Arial"/>
          <w:iCs/>
          <w:noProof/>
        </w:rPr>
        <w:t>F</w:t>
      </w:r>
      <w:r w:rsidR="00A2546B">
        <w:rPr>
          <w:rFonts w:cs="Arial"/>
          <w:iCs/>
          <w:noProof/>
        </w:rPr>
        <w:t>. However</w:t>
      </w:r>
      <w:r w:rsidR="00424251">
        <w:rPr>
          <w:rFonts w:cs="Arial"/>
          <w:iCs/>
          <w:noProof/>
        </w:rPr>
        <w:t>,</w:t>
      </w:r>
      <w:r w:rsidR="00A2546B">
        <w:rPr>
          <w:rFonts w:cs="Arial"/>
          <w:iCs/>
          <w:noProof/>
        </w:rPr>
        <w:t xml:space="preserve"> current catches of </w:t>
      </w:r>
      <w:r w:rsidR="00683351">
        <w:rPr>
          <w:rFonts w:cs="Arial"/>
          <w:iCs/>
          <w:noProof/>
        </w:rPr>
        <w:t>S</w:t>
      </w:r>
      <w:r w:rsidR="00A2546B">
        <w:rPr>
          <w:rFonts w:cs="Arial"/>
          <w:iCs/>
          <w:noProof/>
        </w:rPr>
        <w:t xml:space="preserve">carlet </w:t>
      </w:r>
      <w:r w:rsidR="00683351">
        <w:rPr>
          <w:rFonts w:cs="Arial"/>
          <w:iCs/>
          <w:noProof/>
        </w:rPr>
        <w:t>P</w:t>
      </w:r>
      <w:r w:rsidR="00A2546B">
        <w:rPr>
          <w:rFonts w:cs="Arial"/>
          <w:iCs/>
          <w:noProof/>
        </w:rPr>
        <w:t>rawn are very low (&lt;100kg) so it is unlikely to be at risk at the moment.</w:t>
      </w:r>
    </w:p>
    <w:p w14:paraId="7E5D4D25" w14:textId="77777777" w:rsidR="00846771" w:rsidRPr="0055369B" w:rsidRDefault="00846771" w:rsidP="00846771">
      <w:pPr>
        <w:tabs>
          <w:tab w:val="left" w:pos="360"/>
        </w:tabs>
        <w:spacing w:line="276" w:lineRule="auto"/>
        <w:rPr>
          <w:rFonts w:cs="Arial"/>
          <w:b/>
          <w:bCs/>
          <w:iCs/>
          <w:noProof/>
        </w:rPr>
      </w:pPr>
      <w:r w:rsidRPr="0055369B">
        <w:rPr>
          <w:rFonts w:cs="Arial"/>
          <w:b/>
          <w:bCs/>
          <w:iCs/>
          <w:noProof/>
        </w:rPr>
        <w:t>Harvest controls</w:t>
      </w:r>
    </w:p>
    <w:p w14:paraId="666D7FFE" w14:textId="77777777" w:rsidR="006275A6" w:rsidRDefault="00875CA2" w:rsidP="008E679B">
      <w:pPr>
        <w:tabs>
          <w:tab w:val="left" w:pos="360"/>
        </w:tabs>
        <w:spacing w:line="276" w:lineRule="auto"/>
        <w:rPr>
          <w:rFonts w:cs="Arial"/>
        </w:rPr>
      </w:pPr>
      <w:r>
        <w:rPr>
          <w:rFonts w:cs="Arial"/>
          <w:iCs/>
          <w:noProof/>
        </w:rPr>
        <w:t xml:space="preserve">The </w:t>
      </w:r>
      <w:r w:rsidR="00C43AAF" w:rsidRPr="00C43AAF">
        <w:rPr>
          <w:rStyle w:val="Emphasis"/>
          <w:rFonts w:cs="Arial"/>
          <w:i w:val="0"/>
          <w:iCs w:val="0"/>
          <w:color w:val="000000"/>
          <w:lang w:val="en"/>
        </w:rPr>
        <w:t xml:space="preserve">Harvest </w:t>
      </w:r>
      <w:r w:rsidR="00B949C0">
        <w:rPr>
          <w:rStyle w:val="Emphasis"/>
          <w:rFonts w:cs="Arial"/>
          <w:i w:val="0"/>
          <w:iCs w:val="0"/>
          <w:color w:val="000000"/>
          <w:lang w:val="en"/>
        </w:rPr>
        <w:t>S</w:t>
      </w:r>
      <w:r w:rsidR="00C43AAF" w:rsidRPr="00C43AAF">
        <w:rPr>
          <w:rStyle w:val="Emphasis"/>
          <w:rFonts w:cs="Arial"/>
          <w:i w:val="0"/>
          <w:iCs w:val="0"/>
          <w:color w:val="000000"/>
          <w:lang w:val="en"/>
        </w:rPr>
        <w:t>trategy for the Western Deepwater Trawl Fishery and North West Slope Trawl Fishery</w:t>
      </w:r>
      <w:r w:rsidR="00C43AAF">
        <w:rPr>
          <w:rStyle w:val="Emphasis"/>
          <w:rFonts w:ascii="Calibri" w:hAnsi="Calibri" w:cs="Calibri"/>
          <w:color w:val="000000"/>
          <w:sz w:val="21"/>
          <w:szCs w:val="21"/>
          <w:lang w:val="en"/>
        </w:rPr>
        <w:t xml:space="preserve"> </w:t>
      </w:r>
      <w:r>
        <w:rPr>
          <w:rFonts w:cs="Arial"/>
          <w:iCs/>
          <w:noProof/>
        </w:rPr>
        <w:t>(</w:t>
      </w:r>
      <w:r w:rsidR="00C43AAF">
        <w:rPr>
          <w:rFonts w:cs="Arial"/>
          <w:iCs/>
          <w:noProof/>
        </w:rPr>
        <w:t xml:space="preserve">AFMA, </w:t>
      </w:r>
      <w:r>
        <w:rPr>
          <w:rFonts w:cs="Arial"/>
          <w:iCs/>
          <w:noProof/>
        </w:rPr>
        <w:t>2011)</w:t>
      </w:r>
      <w:r w:rsidR="008E679B">
        <w:rPr>
          <w:rFonts w:cs="Arial"/>
          <w:iCs/>
          <w:noProof/>
        </w:rPr>
        <w:t xml:space="preserve"> focusses management actions on key commercial species and any species identified as high risk in the </w:t>
      </w:r>
      <w:r w:rsidR="008E679B" w:rsidRPr="00C82EC8">
        <w:rPr>
          <w:rFonts w:cs="Arial"/>
          <w:iCs/>
          <w:noProof/>
        </w:rPr>
        <w:t>ERA (2007</w:t>
      </w:r>
      <w:r w:rsidR="00A2546B" w:rsidRPr="00C82EC8">
        <w:rPr>
          <w:rFonts w:cs="Arial"/>
          <w:iCs/>
          <w:noProof/>
        </w:rPr>
        <w:t>, 2008</w:t>
      </w:r>
      <w:r w:rsidR="008E679B">
        <w:rPr>
          <w:rFonts w:cs="Arial"/>
          <w:iCs/>
          <w:noProof/>
        </w:rPr>
        <w:t xml:space="preserve">). The harvest strategy assumes that controls on a subset of key commercial species will indirectly control the level of fishing pressure on other lower value byproduct and bycatch species. </w:t>
      </w:r>
    </w:p>
    <w:p w14:paraId="5C6573A2" w14:textId="1CC0A772" w:rsidR="00846771" w:rsidRDefault="00846771" w:rsidP="00846771">
      <w:pPr>
        <w:tabs>
          <w:tab w:val="left" w:pos="360"/>
        </w:tabs>
        <w:spacing w:line="276" w:lineRule="auto"/>
        <w:rPr>
          <w:rFonts w:cs="Arial"/>
          <w:iCs/>
          <w:noProof/>
        </w:rPr>
      </w:pPr>
      <w:r w:rsidRPr="0055369B">
        <w:rPr>
          <w:rFonts w:cs="Arial"/>
          <w:iCs/>
          <w:noProof/>
        </w:rPr>
        <w:t>The</w:t>
      </w:r>
      <w:r>
        <w:rPr>
          <w:rFonts w:cs="Arial"/>
          <w:iCs/>
          <w:noProof/>
        </w:rPr>
        <w:t xml:space="preserve"> harvest strategy will be reviewed by 2022 and </w:t>
      </w:r>
      <w:r w:rsidR="006768BC">
        <w:rPr>
          <w:rFonts w:cs="Arial"/>
          <w:iCs/>
          <w:noProof/>
        </w:rPr>
        <w:t>c</w:t>
      </w:r>
      <w:r>
        <w:rPr>
          <w:rFonts w:cs="Arial"/>
          <w:iCs/>
          <w:noProof/>
        </w:rPr>
        <w:t xml:space="preserve">ondition 5 requires the revised harvest strategy to be implemented by </w:t>
      </w:r>
      <w:r w:rsidR="006C28EC">
        <w:rPr>
          <w:rFonts w:cs="Arial"/>
          <w:iCs/>
          <w:noProof/>
        </w:rPr>
        <w:t>June</w:t>
      </w:r>
      <w:r>
        <w:rPr>
          <w:rFonts w:cs="Arial"/>
          <w:iCs/>
          <w:noProof/>
        </w:rPr>
        <w:t xml:space="preserve"> 2023.</w:t>
      </w:r>
    </w:p>
    <w:p w14:paraId="28ABE7A8" w14:textId="74BDDA42" w:rsidR="00525450" w:rsidRPr="00B12FFD" w:rsidRDefault="00525450" w:rsidP="003E1B74">
      <w:pPr>
        <w:tabs>
          <w:tab w:val="left" w:pos="360"/>
        </w:tabs>
        <w:spacing w:line="276" w:lineRule="auto"/>
        <w:rPr>
          <w:rFonts w:cs="Arial"/>
          <w:b/>
          <w:bCs/>
          <w:iCs/>
          <w:noProof/>
        </w:rPr>
      </w:pPr>
      <w:r w:rsidRPr="00B12FFD">
        <w:rPr>
          <w:rFonts w:cs="Arial"/>
          <w:b/>
          <w:bCs/>
          <w:iCs/>
          <w:noProof/>
        </w:rPr>
        <w:t>Protected species</w:t>
      </w:r>
    </w:p>
    <w:p w14:paraId="15D7EE06" w14:textId="0D3638BD" w:rsidR="00B949C0" w:rsidRPr="0055369B" w:rsidRDefault="00525450" w:rsidP="00B12FFD">
      <w:pPr>
        <w:spacing w:line="276" w:lineRule="auto"/>
        <w:rPr>
          <w:rFonts w:cs="Arial"/>
        </w:rPr>
      </w:pPr>
      <w:r w:rsidRPr="00B12FFD">
        <w:rPr>
          <w:rFonts w:cs="Arial"/>
          <w:iCs/>
          <w:noProof/>
        </w:rPr>
        <w:t>T</w:t>
      </w:r>
      <w:r w:rsidR="00AA4746" w:rsidRPr="00B12FFD">
        <w:rPr>
          <w:rFonts w:cs="Arial"/>
          <w:iCs/>
          <w:noProof/>
        </w:rPr>
        <w:t>here have been no reported interactions with species listed under Part 13 of the EPBC Act since 2012.</w:t>
      </w:r>
      <w:r w:rsidR="00B12FFD" w:rsidRPr="00B12FFD">
        <w:rPr>
          <w:rFonts w:cs="Arial"/>
          <w:iCs/>
          <w:noProof/>
        </w:rPr>
        <w:t xml:space="preserve"> However</w:t>
      </w:r>
      <w:r w:rsidR="00B12FFD">
        <w:rPr>
          <w:rFonts w:cs="Arial"/>
          <w:iCs/>
          <w:noProof/>
        </w:rPr>
        <w:t>,</w:t>
      </w:r>
      <w:r w:rsidR="00B12FFD" w:rsidRPr="00B12FFD">
        <w:rPr>
          <w:rFonts w:cs="Arial"/>
          <w:iCs/>
          <w:noProof/>
        </w:rPr>
        <w:t xml:space="preserve"> there are concerns that not all reporting of interactions is accurate. For this reason, the Department is recommending the inclusion of a condition </w:t>
      </w:r>
      <w:r w:rsidR="00C82EC8">
        <w:rPr>
          <w:rFonts w:cs="Arial"/>
          <w:iCs/>
          <w:noProof/>
        </w:rPr>
        <w:t xml:space="preserve">on the Part 13 and Part 13A approvals </w:t>
      </w:r>
      <w:r w:rsidR="00B12FFD" w:rsidRPr="00B12FFD">
        <w:rPr>
          <w:rFonts w:cs="Arial"/>
          <w:iCs/>
          <w:noProof/>
        </w:rPr>
        <w:t xml:space="preserve">that requires </w:t>
      </w:r>
      <w:r w:rsidR="00B12FFD" w:rsidRPr="0055369B">
        <w:rPr>
          <w:rFonts w:cs="Arial"/>
          <w:iCs/>
          <w:noProof/>
        </w:rPr>
        <w:t xml:space="preserve">ongoing monitoring </w:t>
      </w:r>
      <w:r w:rsidR="00B12FFD" w:rsidRPr="0055369B">
        <w:rPr>
          <w:rFonts w:cs="Arial"/>
        </w:rPr>
        <w:t>(electronic or human) of impacts of fishing on protected species.</w:t>
      </w:r>
    </w:p>
    <w:p w14:paraId="39D073BF" w14:textId="77777777" w:rsidR="00846771" w:rsidRPr="0083061C" w:rsidRDefault="00846771" w:rsidP="00846771">
      <w:pPr>
        <w:spacing w:before="0" w:line="276" w:lineRule="auto"/>
        <w:rPr>
          <w:rFonts w:cs="Arial"/>
          <w:b/>
        </w:rPr>
      </w:pPr>
      <w:r w:rsidRPr="0083061C">
        <w:rPr>
          <w:rFonts w:cs="Arial"/>
          <w:b/>
        </w:rPr>
        <w:t>Ecosystem impacts</w:t>
      </w:r>
    </w:p>
    <w:p w14:paraId="0CF5299A" w14:textId="0C9728DB" w:rsidR="00846771" w:rsidRPr="0083061C" w:rsidRDefault="00846771" w:rsidP="00846771">
      <w:pPr>
        <w:spacing w:before="0" w:line="276" w:lineRule="auto"/>
        <w:rPr>
          <w:rFonts w:cs="Arial"/>
        </w:rPr>
      </w:pPr>
      <w:r w:rsidRPr="0083061C">
        <w:rPr>
          <w:rFonts w:cs="Arial"/>
          <w:noProof/>
        </w:rPr>
        <w:t>Taking into account existing management measures</w:t>
      </w:r>
      <w:r>
        <w:rPr>
          <w:rFonts w:cs="Arial"/>
          <w:noProof/>
        </w:rPr>
        <w:t xml:space="preserve"> and low effort in the fisheries</w:t>
      </w:r>
      <w:r w:rsidRPr="0083061C">
        <w:rPr>
          <w:rFonts w:cs="Arial"/>
          <w:noProof/>
        </w:rPr>
        <w:t>, the management regime for the fishery</w:t>
      </w:r>
      <w:r w:rsidRPr="0083061C">
        <w:rPr>
          <w:rFonts w:cs="Arial"/>
        </w:rPr>
        <w:t xml:space="preserve"> </w:t>
      </w:r>
      <w:r w:rsidRPr="0083061C">
        <w:rPr>
          <w:rFonts w:cs="Arial"/>
          <w:noProof/>
        </w:rPr>
        <w:t xml:space="preserve">provides </w:t>
      </w:r>
      <w:r w:rsidRPr="0083061C">
        <w:rPr>
          <w:rFonts w:cs="Arial"/>
        </w:rPr>
        <w:t xml:space="preserve">for fishing operations to be managed to minimise its impact on the structure, productivity, </w:t>
      </w:r>
      <w:proofErr w:type="gramStart"/>
      <w:r w:rsidRPr="0083061C">
        <w:rPr>
          <w:rFonts w:cs="Arial"/>
        </w:rPr>
        <w:t>function</w:t>
      </w:r>
      <w:proofErr w:type="gramEnd"/>
      <w:r w:rsidRPr="0083061C">
        <w:rPr>
          <w:rFonts w:cs="Arial"/>
        </w:rPr>
        <w:t xml:space="preserve"> and biological diversity of the ecosystem.</w:t>
      </w:r>
    </w:p>
    <w:p w14:paraId="7EBC1A53" w14:textId="77777777" w:rsidR="00525450" w:rsidRPr="0083061C" w:rsidRDefault="00525450" w:rsidP="003E1B74">
      <w:pPr>
        <w:keepNext/>
        <w:adjustRightInd w:val="0"/>
        <w:spacing w:line="276" w:lineRule="auto"/>
        <w:rPr>
          <w:rFonts w:cs="Arial"/>
          <w:b/>
        </w:rPr>
      </w:pPr>
      <w:r w:rsidRPr="0083061C">
        <w:rPr>
          <w:rFonts w:cs="Arial"/>
          <w:b/>
        </w:rPr>
        <w:t>Conclusion</w:t>
      </w:r>
    </w:p>
    <w:p w14:paraId="7427A11A" w14:textId="19A92009" w:rsidR="007E7FE1" w:rsidRPr="00525450" w:rsidRDefault="00A2546B" w:rsidP="003E1B74">
      <w:pPr>
        <w:tabs>
          <w:tab w:val="left" w:pos="360"/>
        </w:tabs>
        <w:spacing w:line="276" w:lineRule="auto"/>
        <w:rPr>
          <w:noProof/>
        </w:rPr>
      </w:pPr>
      <w:r>
        <w:rPr>
          <w:noProof/>
        </w:rPr>
        <w:t>T</w:t>
      </w:r>
      <w:r w:rsidR="007E7FE1" w:rsidRPr="007E7FE1">
        <w:rPr>
          <w:noProof/>
        </w:rPr>
        <w:t>he Department's assessment identified risks</w:t>
      </w:r>
      <w:r>
        <w:rPr>
          <w:noProof/>
        </w:rPr>
        <w:t xml:space="preserve"> in the fisheres that often relate to </w:t>
      </w:r>
      <w:r w:rsidR="00525450" w:rsidRPr="007E7FE1">
        <w:rPr>
          <w:rFonts w:cs="Arial"/>
          <w:iCs/>
          <w:noProof/>
        </w:rPr>
        <w:t>the lack of information available</w:t>
      </w:r>
      <w:r>
        <w:rPr>
          <w:rFonts w:cs="Arial"/>
          <w:iCs/>
          <w:noProof/>
        </w:rPr>
        <w:t>. The Department has recommended conditions that will ensure a precautionary approach is taken to the management of these risks in the fisheries.</w:t>
      </w:r>
      <w:r w:rsidR="007E7FE1" w:rsidRPr="007E7FE1">
        <w:rPr>
          <w:rFonts w:cs="Arial"/>
          <w:noProof/>
        </w:rPr>
        <w:t xml:space="preserve"> </w:t>
      </w:r>
    </w:p>
    <w:p w14:paraId="60A05508" w14:textId="28400DEC" w:rsidR="00525450" w:rsidRDefault="00525450" w:rsidP="003E1B74">
      <w:pPr>
        <w:adjustRightInd w:val="0"/>
        <w:spacing w:line="276" w:lineRule="auto"/>
        <w:rPr>
          <w:rFonts w:cs="Arial"/>
          <w:iCs/>
          <w:noProof/>
        </w:rPr>
      </w:pPr>
      <w:bookmarkStart w:id="7" w:name="_Hlk58223535"/>
      <w:r w:rsidRPr="00525450">
        <w:rPr>
          <w:rFonts w:cs="Arial"/>
          <w:iCs/>
          <w:noProof/>
        </w:rPr>
        <w:t xml:space="preserve">The Department recommends that the </w:t>
      </w:r>
      <w:r w:rsidR="00A43FAB">
        <w:rPr>
          <w:rFonts w:cs="Arial"/>
          <w:iCs/>
          <w:noProof/>
        </w:rPr>
        <w:t>fisheries</w:t>
      </w:r>
      <w:r w:rsidRPr="00525450">
        <w:rPr>
          <w:rFonts w:cs="Arial"/>
          <w:iCs/>
          <w:noProof/>
        </w:rPr>
        <w:t xml:space="preserve"> be declared an approved </w:t>
      </w:r>
      <w:r w:rsidR="00424251">
        <w:rPr>
          <w:rFonts w:cs="Arial"/>
          <w:iCs/>
          <w:noProof/>
        </w:rPr>
        <w:t>WTO</w:t>
      </w:r>
      <w:r w:rsidRPr="00525450">
        <w:rPr>
          <w:rFonts w:cs="Arial"/>
          <w:iCs/>
          <w:noProof/>
        </w:rPr>
        <w:t xml:space="preserve"> for a period of three years </w:t>
      </w:r>
      <w:r w:rsidRPr="00112F09">
        <w:rPr>
          <w:rFonts w:cs="Arial"/>
          <w:iCs/>
          <w:noProof/>
        </w:rPr>
        <w:t xml:space="preserve">until </w:t>
      </w:r>
      <w:r w:rsidR="00981738">
        <w:rPr>
          <w:rFonts w:cs="Arial"/>
          <w:iCs/>
          <w:noProof/>
        </w:rPr>
        <w:t>30 November</w:t>
      </w:r>
      <w:r w:rsidRPr="00112F09">
        <w:rPr>
          <w:rFonts w:cs="Arial"/>
          <w:iCs/>
          <w:noProof/>
        </w:rPr>
        <w:t xml:space="preserve"> 2023</w:t>
      </w:r>
      <w:r w:rsidR="004B7DDE" w:rsidRPr="00112F09">
        <w:rPr>
          <w:rFonts w:cs="Arial"/>
          <w:iCs/>
          <w:noProof/>
        </w:rPr>
        <w:t xml:space="preserve"> subject</w:t>
      </w:r>
      <w:r w:rsidR="004B7DDE">
        <w:rPr>
          <w:rFonts w:cs="Arial"/>
          <w:iCs/>
          <w:noProof/>
        </w:rPr>
        <w:t xml:space="preserve"> to conditions and that the fisheries be included on the List of Exempt Native Specimens (LENS) while a WTO approval is in place. The Department also recommends that the management arrangements for the fisheries be accredited under Part 13 of the EPBC Act subject to a condition</w:t>
      </w:r>
      <w:r w:rsidRPr="00525450">
        <w:rPr>
          <w:rFonts w:cs="Arial"/>
          <w:iCs/>
          <w:noProof/>
        </w:rPr>
        <w:t xml:space="preserve">. Unless a specific timeframe is provided, each condition must be addressed within the period of the approved </w:t>
      </w:r>
      <w:r w:rsidR="002A7F56">
        <w:rPr>
          <w:rFonts w:cs="Arial"/>
          <w:iCs/>
          <w:noProof/>
        </w:rPr>
        <w:t>WTO</w:t>
      </w:r>
      <w:r w:rsidRPr="00525450">
        <w:rPr>
          <w:rFonts w:cs="Arial"/>
          <w:iCs/>
          <w:noProof/>
        </w:rPr>
        <w:t xml:space="preserve"> declaration for the fishery. </w:t>
      </w:r>
    </w:p>
    <w:bookmarkEnd w:id="7"/>
    <w:p w14:paraId="5B299803" w14:textId="77777777" w:rsidR="00937DA0" w:rsidRPr="00433FCA" w:rsidRDefault="00937DA0" w:rsidP="003E1B74">
      <w:pPr>
        <w:tabs>
          <w:tab w:val="left" w:pos="360"/>
        </w:tabs>
        <w:spacing w:line="276" w:lineRule="auto"/>
        <w:rPr>
          <w:rFonts w:cs="Arial"/>
        </w:rPr>
        <w:sectPr w:rsidR="00937DA0" w:rsidRPr="00433FCA" w:rsidSect="00937DA0">
          <w:footerReference w:type="default" r:id="rId21"/>
          <w:footerReference w:type="first" r:id="rId22"/>
          <w:type w:val="continuous"/>
          <w:pgSz w:w="11906" w:h="16838"/>
          <w:pgMar w:top="1418" w:right="1276" w:bottom="567" w:left="1418" w:header="425" w:footer="425" w:gutter="0"/>
          <w:pgNumType w:start="1"/>
          <w:cols w:space="708"/>
          <w:titlePg/>
          <w:docGrid w:linePitch="360"/>
        </w:sectPr>
      </w:pPr>
    </w:p>
    <w:p w14:paraId="647FA7A4" w14:textId="37315087" w:rsidR="00885298" w:rsidRPr="00433FCA" w:rsidRDefault="00134108" w:rsidP="003E1B74">
      <w:pPr>
        <w:pStyle w:val="Heading1"/>
        <w:spacing w:before="120" w:after="120"/>
        <w:rPr>
          <w:rFonts w:ascii="Arial" w:hAnsi="Arial"/>
          <w:u w:val="single"/>
        </w:rPr>
      </w:pPr>
      <w:bookmarkStart w:id="8" w:name="_Toc58928354"/>
      <w:bookmarkStart w:id="9" w:name="_Toc316301050"/>
      <w:r w:rsidRPr="00433FCA">
        <w:rPr>
          <w:rFonts w:ascii="Arial" w:hAnsi="Arial"/>
        </w:rPr>
        <w:lastRenderedPageBreak/>
        <w:t>Section</w:t>
      </w:r>
      <w:r w:rsidR="00885298" w:rsidRPr="00433FCA">
        <w:rPr>
          <w:rStyle w:val="Emphasis"/>
          <w:rFonts w:ascii="Arial" w:hAnsi="Arial"/>
          <w:i w:val="0"/>
          <w:iCs w:val="0"/>
        </w:rPr>
        <w:t xml:space="preserve"> </w:t>
      </w:r>
      <w:r w:rsidR="00BC5432" w:rsidRPr="00433FCA">
        <w:rPr>
          <w:rStyle w:val="Emphasis"/>
          <w:rFonts w:ascii="Arial" w:hAnsi="Arial"/>
          <w:i w:val="0"/>
          <w:iCs w:val="0"/>
        </w:rPr>
        <w:t>1</w:t>
      </w:r>
      <w:r w:rsidR="00885298" w:rsidRPr="00433FCA">
        <w:rPr>
          <w:rStyle w:val="Emphasis"/>
          <w:rFonts w:ascii="Arial" w:hAnsi="Arial"/>
          <w:i w:val="0"/>
          <w:iCs w:val="0"/>
        </w:rPr>
        <w:t xml:space="preserve">: </w:t>
      </w:r>
      <w:r w:rsidR="0080417B" w:rsidRPr="00433FCA">
        <w:rPr>
          <w:rStyle w:val="Emphasis"/>
          <w:rFonts w:ascii="Arial" w:hAnsi="Arial"/>
          <w:i w:val="0"/>
          <w:iCs w:val="0"/>
        </w:rPr>
        <w:t>A</w:t>
      </w:r>
      <w:r w:rsidRPr="00433FCA">
        <w:rPr>
          <w:rStyle w:val="Emphasis"/>
          <w:rFonts w:ascii="Arial" w:hAnsi="Arial"/>
          <w:i w:val="0"/>
          <w:iCs w:val="0"/>
        </w:rPr>
        <w:t>ssessment Summary</w:t>
      </w:r>
      <w:bookmarkEnd w:id="8"/>
      <w:r w:rsidRPr="00433FCA">
        <w:rPr>
          <w:rStyle w:val="Emphasis"/>
          <w:rFonts w:ascii="Arial" w:hAnsi="Arial"/>
          <w:i w:val="0"/>
          <w:iCs w:val="0"/>
        </w:rPr>
        <w:t xml:space="preserve"> </w:t>
      </w:r>
    </w:p>
    <w:tbl>
      <w:tblPr>
        <w:tblStyle w:val="TableGrid"/>
        <w:tblW w:w="5000" w:type="pct"/>
        <w:tblLook w:val="04A0" w:firstRow="1" w:lastRow="0" w:firstColumn="1" w:lastColumn="0" w:noHBand="0" w:noVBand="1"/>
      </w:tblPr>
      <w:tblGrid>
        <w:gridCol w:w="3115"/>
        <w:gridCol w:w="1556"/>
        <w:gridCol w:w="1556"/>
        <w:gridCol w:w="1556"/>
        <w:gridCol w:w="7003"/>
      </w:tblGrid>
      <w:tr w:rsidR="00AB194A" w:rsidRPr="00433FCA" w14:paraId="5241E59E" w14:textId="77777777" w:rsidTr="003F67DC">
        <w:trPr>
          <w:cnfStyle w:val="100000000000" w:firstRow="1" w:lastRow="0" w:firstColumn="0" w:lastColumn="0" w:oddVBand="0" w:evenVBand="0" w:oddHBand="0" w:evenHBand="0" w:firstRowFirstColumn="0" w:firstRowLastColumn="0" w:lastRowFirstColumn="0" w:lastRowLastColumn="0"/>
        </w:trPr>
        <w:tc>
          <w:tcPr>
            <w:tcW w:w="1053" w:type="pct"/>
            <w:vAlign w:val="center"/>
          </w:tcPr>
          <w:p w14:paraId="0B78829B" w14:textId="0ED9E9F2" w:rsidR="00AB194A" w:rsidRPr="00B949C0" w:rsidRDefault="00B97B40" w:rsidP="003E1B74">
            <w:pPr>
              <w:spacing w:line="276" w:lineRule="auto"/>
              <w:contextualSpacing/>
              <w:rPr>
                <w:rFonts w:cs="Arial"/>
                <w:b/>
              </w:rPr>
            </w:pPr>
            <w:r w:rsidRPr="00B949C0">
              <w:rPr>
                <w:rFonts w:cs="Arial"/>
                <w:b/>
              </w:rPr>
              <w:t xml:space="preserve">Guidelines assessment </w:t>
            </w:r>
          </w:p>
        </w:tc>
        <w:tc>
          <w:tcPr>
            <w:tcW w:w="526" w:type="pct"/>
            <w:tcBorders>
              <w:bottom w:val="single" w:sz="4" w:space="0" w:color="auto"/>
            </w:tcBorders>
            <w:shd w:val="clear" w:color="auto" w:fill="92D050"/>
            <w:vAlign w:val="center"/>
          </w:tcPr>
          <w:p w14:paraId="29372550" w14:textId="77777777" w:rsidR="00AB194A" w:rsidRPr="00B949C0" w:rsidRDefault="00AB194A" w:rsidP="003E1B74">
            <w:pPr>
              <w:spacing w:line="276" w:lineRule="auto"/>
              <w:contextualSpacing/>
              <w:rPr>
                <w:rFonts w:cs="Arial"/>
                <w:b/>
              </w:rPr>
            </w:pPr>
            <w:r w:rsidRPr="00B949C0">
              <w:rPr>
                <w:rFonts w:cs="Arial"/>
                <w:b/>
              </w:rPr>
              <w:t>Meets</w:t>
            </w:r>
          </w:p>
        </w:tc>
        <w:tc>
          <w:tcPr>
            <w:tcW w:w="526" w:type="pct"/>
            <w:shd w:val="clear" w:color="auto" w:fill="FFC000"/>
            <w:vAlign w:val="center"/>
          </w:tcPr>
          <w:p w14:paraId="439F3FF6" w14:textId="77777777" w:rsidR="00AB194A" w:rsidRPr="00B949C0" w:rsidRDefault="00AB194A" w:rsidP="003E1B74">
            <w:pPr>
              <w:spacing w:line="276" w:lineRule="auto"/>
              <w:contextualSpacing/>
              <w:rPr>
                <w:rFonts w:cs="Arial"/>
                <w:b/>
              </w:rPr>
            </w:pPr>
            <w:r w:rsidRPr="00B949C0">
              <w:rPr>
                <w:rFonts w:cs="Arial"/>
                <w:b/>
              </w:rPr>
              <w:t>Partially meets</w:t>
            </w:r>
          </w:p>
        </w:tc>
        <w:tc>
          <w:tcPr>
            <w:tcW w:w="526" w:type="pct"/>
            <w:tcBorders>
              <w:bottom w:val="single" w:sz="4" w:space="0" w:color="auto"/>
            </w:tcBorders>
            <w:shd w:val="clear" w:color="auto" w:fill="FF0000"/>
            <w:vAlign w:val="center"/>
          </w:tcPr>
          <w:p w14:paraId="4F65884C" w14:textId="77777777" w:rsidR="00AB194A" w:rsidRPr="00B949C0" w:rsidRDefault="00AB194A" w:rsidP="003E1B74">
            <w:pPr>
              <w:spacing w:line="276" w:lineRule="auto"/>
              <w:contextualSpacing/>
              <w:rPr>
                <w:rFonts w:cs="Arial"/>
                <w:b/>
              </w:rPr>
            </w:pPr>
            <w:r w:rsidRPr="00B949C0">
              <w:rPr>
                <w:rFonts w:cs="Arial"/>
                <w:b/>
              </w:rPr>
              <w:t>Does not meet</w:t>
            </w:r>
          </w:p>
        </w:tc>
        <w:tc>
          <w:tcPr>
            <w:tcW w:w="2368" w:type="pct"/>
            <w:vAlign w:val="center"/>
          </w:tcPr>
          <w:p w14:paraId="052AB3D7" w14:textId="77777777" w:rsidR="00AB194A" w:rsidRPr="00B949C0" w:rsidRDefault="00AB194A" w:rsidP="003E1B74">
            <w:pPr>
              <w:spacing w:line="276" w:lineRule="auto"/>
              <w:contextualSpacing/>
              <w:rPr>
                <w:rFonts w:cs="Arial"/>
                <w:b/>
              </w:rPr>
            </w:pPr>
            <w:r w:rsidRPr="00B949C0">
              <w:rPr>
                <w:rFonts w:cs="Arial"/>
                <w:b/>
              </w:rPr>
              <w:t>Details</w:t>
            </w:r>
          </w:p>
        </w:tc>
      </w:tr>
      <w:tr w:rsidR="00AB194A" w:rsidRPr="00433FCA" w14:paraId="1B656C43" w14:textId="77777777" w:rsidTr="003F67DC">
        <w:trPr>
          <w:cnfStyle w:val="000000100000" w:firstRow="0" w:lastRow="0" w:firstColumn="0" w:lastColumn="0" w:oddVBand="0" w:evenVBand="0" w:oddHBand="1" w:evenHBand="0" w:firstRowFirstColumn="0" w:firstRowLastColumn="0" w:lastRowFirstColumn="0" w:lastRowLastColumn="0"/>
        </w:trPr>
        <w:tc>
          <w:tcPr>
            <w:tcW w:w="1053" w:type="pct"/>
          </w:tcPr>
          <w:p w14:paraId="29382D6F" w14:textId="77777777" w:rsidR="00AB194A" w:rsidRPr="00B949C0" w:rsidRDefault="00AB194A" w:rsidP="003E1B74">
            <w:pPr>
              <w:spacing w:line="276" w:lineRule="auto"/>
              <w:contextualSpacing/>
              <w:rPr>
                <w:rFonts w:cs="Arial"/>
              </w:rPr>
            </w:pPr>
            <w:r w:rsidRPr="00B949C0">
              <w:rPr>
                <w:rFonts w:cs="Arial"/>
              </w:rPr>
              <w:t>Management regime</w:t>
            </w:r>
          </w:p>
        </w:tc>
        <w:tc>
          <w:tcPr>
            <w:tcW w:w="526" w:type="pct"/>
            <w:shd w:val="clear" w:color="auto" w:fill="auto"/>
          </w:tcPr>
          <w:p w14:paraId="6B33C294" w14:textId="77777777" w:rsidR="00AB194A" w:rsidRPr="00B949C0" w:rsidRDefault="00AB194A" w:rsidP="003E1B74">
            <w:pPr>
              <w:spacing w:line="276" w:lineRule="auto"/>
              <w:contextualSpacing/>
              <w:rPr>
                <w:rFonts w:cs="Arial"/>
              </w:rPr>
            </w:pPr>
          </w:p>
        </w:tc>
        <w:tc>
          <w:tcPr>
            <w:tcW w:w="526" w:type="pct"/>
            <w:shd w:val="clear" w:color="auto" w:fill="FFC000"/>
          </w:tcPr>
          <w:p w14:paraId="3BBC9E01" w14:textId="4915CA60" w:rsidR="00AB194A" w:rsidRPr="00B949C0" w:rsidRDefault="001D2BC1" w:rsidP="003E1B74">
            <w:pPr>
              <w:spacing w:line="276" w:lineRule="auto"/>
              <w:contextualSpacing/>
              <w:rPr>
                <w:rFonts w:cs="Arial"/>
              </w:rPr>
            </w:pPr>
            <w:r w:rsidRPr="003F67DC">
              <w:rPr>
                <w:rFonts w:cs="Arial"/>
              </w:rPr>
              <w:t>9/9</w:t>
            </w:r>
          </w:p>
        </w:tc>
        <w:tc>
          <w:tcPr>
            <w:tcW w:w="526" w:type="pct"/>
            <w:shd w:val="clear" w:color="auto" w:fill="auto"/>
          </w:tcPr>
          <w:p w14:paraId="4E06581E" w14:textId="77777777" w:rsidR="00AB194A" w:rsidRPr="00B949C0" w:rsidRDefault="00AB194A" w:rsidP="003E1B74">
            <w:pPr>
              <w:spacing w:line="276" w:lineRule="auto"/>
              <w:contextualSpacing/>
              <w:rPr>
                <w:rFonts w:cs="Arial"/>
              </w:rPr>
            </w:pPr>
          </w:p>
        </w:tc>
        <w:tc>
          <w:tcPr>
            <w:tcW w:w="2368" w:type="pct"/>
          </w:tcPr>
          <w:p w14:paraId="646F42E0" w14:textId="42022407" w:rsidR="00AB194A" w:rsidRPr="00B949C0" w:rsidRDefault="001D2BC1" w:rsidP="003E1B74">
            <w:pPr>
              <w:spacing w:line="276" w:lineRule="auto"/>
              <w:contextualSpacing/>
              <w:rPr>
                <w:rFonts w:cs="Arial"/>
              </w:rPr>
            </w:pPr>
            <w:r w:rsidRPr="003F67DC">
              <w:rPr>
                <w:rFonts w:cs="Arial"/>
              </w:rPr>
              <w:t>Some management arrangements appear to be</w:t>
            </w:r>
            <w:r w:rsidR="003F67DC" w:rsidRPr="003F67DC">
              <w:rPr>
                <w:rFonts w:cs="Arial"/>
              </w:rPr>
              <w:t xml:space="preserve"> </w:t>
            </w:r>
            <w:r w:rsidRPr="003F67DC">
              <w:rPr>
                <w:rFonts w:cs="Arial"/>
              </w:rPr>
              <w:t>out of date</w:t>
            </w:r>
            <w:r w:rsidR="003F67DC" w:rsidRPr="003F67DC">
              <w:rPr>
                <w:rFonts w:cs="Arial"/>
              </w:rPr>
              <w:t xml:space="preserve">. </w:t>
            </w:r>
            <w:r w:rsidRPr="003F67DC">
              <w:rPr>
                <w:rFonts w:cs="Arial"/>
              </w:rPr>
              <w:t xml:space="preserve">More specific, </w:t>
            </w:r>
            <w:proofErr w:type="gramStart"/>
            <w:r w:rsidRPr="003F67DC">
              <w:rPr>
                <w:rFonts w:cs="Arial"/>
              </w:rPr>
              <w:t>measurable</w:t>
            </w:r>
            <w:proofErr w:type="gramEnd"/>
            <w:r w:rsidRPr="003F67DC">
              <w:rPr>
                <w:rFonts w:cs="Arial"/>
              </w:rPr>
              <w:t xml:space="preserve"> and time-bound actions</w:t>
            </w:r>
            <w:r w:rsidR="003F67DC" w:rsidRPr="003F67DC">
              <w:rPr>
                <w:rFonts w:cs="Arial"/>
              </w:rPr>
              <w:t xml:space="preserve"> </w:t>
            </w:r>
            <w:r w:rsidRPr="003F67DC">
              <w:rPr>
                <w:rFonts w:cs="Arial"/>
              </w:rPr>
              <w:t>to the management regime would increase confidence to manage adverse impacts</w:t>
            </w:r>
            <w:r w:rsidR="003F67DC" w:rsidRPr="003F67DC">
              <w:rPr>
                <w:rFonts w:cs="Arial"/>
              </w:rPr>
              <w:t xml:space="preserve"> or changes in the fisheries</w:t>
            </w:r>
            <w:r w:rsidRPr="003F67DC">
              <w:rPr>
                <w:rFonts w:cs="Arial"/>
              </w:rPr>
              <w:t>.</w:t>
            </w:r>
          </w:p>
        </w:tc>
      </w:tr>
      <w:tr w:rsidR="00AB194A" w:rsidRPr="00433FCA" w14:paraId="56282922" w14:textId="77777777" w:rsidTr="0013412A">
        <w:trPr>
          <w:cnfStyle w:val="000000010000" w:firstRow="0" w:lastRow="0" w:firstColumn="0" w:lastColumn="0" w:oddVBand="0" w:evenVBand="0" w:oddHBand="0" w:evenHBand="1" w:firstRowFirstColumn="0" w:firstRowLastColumn="0" w:lastRowFirstColumn="0" w:lastRowLastColumn="0"/>
        </w:trPr>
        <w:tc>
          <w:tcPr>
            <w:tcW w:w="1053" w:type="pct"/>
          </w:tcPr>
          <w:p w14:paraId="3D57830E" w14:textId="77777777" w:rsidR="003F67DC" w:rsidRPr="003F67DC" w:rsidRDefault="00AB194A" w:rsidP="003E1B74">
            <w:pPr>
              <w:spacing w:line="276" w:lineRule="auto"/>
              <w:contextualSpacing/>
              <w:rPr>
                <w:rFonts w:cs="Arial"/>
              </w:rPr>
            </w:pPr>
            <w:r w:rsidRPr="00B949C0">
              <w:rPr>
                <w:rFonts w:cs="Arial"/>
              </w:rPr>
              <w:t>Principle 1 (target stocks)</w:t>
            </w:r>
            <w:r w:rsidR="003F67DC" w:rsidRPr="003F67DC">
              <w:rPr>
                <w:rFonts w:cs="Arial"/>
              </w:rPr>
              <w:t xml:space="preserve"> </w:t>
            </w:r>
          </w:p>
          <w:p w14:paraId="1CF6F480" w14:textId="7D63092A" w:rsidR="00AB194A" w:rsidRPr="00B949C0" w:rsidRDefault="003F67DC" w:rsidP="003E1B74">
            <w:pPr>
              <w:spacing w:line="276" w:lineRule="auto"/>
              <w:contextualSpacing/>
              <w:rPr>
                <w:rFonts w:cs="Arial"/>
              </w:rPr>
            </w:pPr>
            <w:r w:rsidRPr="003F67DC">
              <w:rPr>
                <w:rFonts w:cs="Arial"/>
              </w:rPr>
              <w:t>2 of 11 N/A</w:t>
            </w:r>
          </w:p>
        </w:tc>
        <w:tc>
          <w:tcPr>
            <w:tcW w:w="526" w:type="pct"/>
            <w:shd w:val="clear" w:color="auto" w:fill="92D050"/>
          </w:tcPr>
          <w:p w14:paraId="16170F5F" w14:textId="6A53F46C" w:rsidR="003F67DC" w:rsidRPr="003F67DC" w:rsidRDefault="003F67DC" w:rsidP="003F67DC">
            <w:pPr>
              <w:spacing w:line="276" w:lineRule="auto"/>
              <w:contextualSpacing/>
              <w:rPr>
                <w:rFonts w:cs="Arial"/>
              </w:rPr>
            </w:pPr>
            <w:r w:rsidRPr="003F67DC">
              <w:rPr>
                <w:rFonts w:cs="Arial"/>
              </w:rPr>
              <w:t>4 of 11</w:t>
            </w:r>
          </w:p>
          <w:p w14:paraId="0DB57799" w14:textId="5B637B1B" w:rsidR="003F67DC" w:rsidRPr="003F67DC" w:rsidRDefault="003F67DC" w:rsidP="003F67DC">
            <w:pPr>
              <w:spacing w:line="276" w:lineRule="auto"/>
              <w:contextualSpacing/>
              <w:rPr>
                <w:rFonts w:cs="Arial"/>
              </w:rPr>
            </w:pPr>
          </w:p>
          <w:p w14:paraId="490E81C8" w14:textId="77777777" w:rsidR="00AB194A" w:rsidRPr="00B949C0" w:rsidRDefault="00AB194A" w:rsidP="003E1B74">
            <w:pPr>
              <w:spacing w:line="276" w:lineRule="auto"/>
              <w:contextualSpacing/>
              <w:rPr>
                <w:rFonts w:cs="Arial"/>
              </w:rPr>
            </w:pPr>
          </w:p>
        </w:tc>
        <w:tc>
          <w:tcPr>
            <w:tcW w:w="526" w:type="pct"/>
            <w:shd w:val="clear" w:color="auto" w:fill="FFC000"/>
          </w:tcPr>
          <w:p w14:paraId="4C95A0BC" w14:textId="6345B419" w:rsidR="00AB194A" w:rsidRPr="00B949C0" w:rsidRDefault="003F67DC" w:rsidP="003E1B74">
            <w:pPr>
              <w:spacing w:line="276" w:lineRule="auto"/>
              <w:contextualSpacing/>
              <w:rPr>
                <w:rFonts w:cs="Arial"/>
              </w:rPr>
            </w:pPr>
            <w:r w:rsidRPr="003F67DC">
              <w:rPr>
                <w:rFonts w:cs="Arial"/>
              </w:rPr>
              <w:t>4 of 11</w:t>
            </w:r>
          </w:p>
        </w:tc>
        <w:tc>
          <w:tcPr>
            <w:tcW w:w="526" w:type="pct"/>
            <w:tcBorders>
              <w:bottom w:val="single" w:sz="4" w:space="0" w:color="auto"/>
            </w:tcBorders>
            <w:shd w:val="clear" w:color="auto" w:fill="FF0000"/>
          </w:tcPr>
          <w:p w14:paraId="2344264A" w14:textId="784E47AD" w:rsidR="00AB194A" w:rsidRPr="00B949C0" w:rsidRDefault="003F67DC" w:rsidP="003E1B74">
            <w:pPr>
              <w:spacing w:line="276" w:lineRule="auto"/>
              <w:contextualSpacing/>
              <w:rPr>
                <w:rFonts w:cs="Arial"/>
              </w:rPr>
            </w:pPr>
            <w:r w:rsidRPr="003F67DC">
              <w:rPr>
                <w:rFonts w:cs="Arial"/>
              </w:rPr>
              <w:t>1 of 11</w:t>
            </w:r>
          </w:p>
        </w:tc>
        <w:tc>
          <w:tcPr>
            <w:tcW w:w="2368" w:type="pct"/>
          </w:tcPr>
          <w:p w14:paraId="087D9E22" w14:textId="56F45325" w:rsidR="00AB194A" w:rsidRPr="00B949C0" w:rsidRDefault="003F67DC" w:rsidP="003E1B74">
            <w:pPr>
              <w:spacing w:line="276" w:lineRule="auto"/>
              <w:contextualSpacing/>
              <w:rPr>
                <w:rFonts w:cs="Arial"/>
              </w:rPr>
            </w:pPr>
            <w:r w:rsidRPr="003F67DC">
              <w:rPr>
                <w:rFonts w:cs="Arial"/>
              </w:rPr>
              <w:t>Systems are available to collect fishery information but there is limited information and very little independent data collection. There are measures to manage stocks outlined in harvest strateg</w:t>
            </w:r>
            <w:r>
              <w:rPr>
                <w:rFonts w:cs="Arial"/>
              </w:rPr>
              <w:t>ies which should be strengthen</w:t>
            </w:r>
            <w:r w:rsidR="00CB2614">
              <w:rPr>
                <w:rFonts w:cs="Arial"/>
              </w:rPr>
              <w:t>ed</w:t>
            </w:r>
            <w:r>
              <w:rPr>
                <w:rFonts w:cs="Arial"/>
              </w:rPr>
              <w:t xml:space="preserve"> when reviewed under condition</w:t>
            </w:r>
            <w:r w:rsidR="00CB2614">
              <w:rPr>
                <w:rFonts w:cs="Arial"/>
              </w:rPr>
              <w:t xml:space="preserve"> 5</w:t>
            </w:r>
            <w:r w:rsidRPr="003F67DC">
              <w:rPr>
                <w:rFonts w:cs="Arial"/>
              </w:rPr>
              <w:t xml:space="preserve">. Fishing activity is currently </w:t>
            </w:r>
            <w:proofErr w:type="gramStart"/>
            <w:r w:rsidRPr="003F67DC">
              <w:rPr>
                <w:rFonts w:cs="Arial"/>
              </w:rPr>
              <w:t>low</w:t>
            </w:r>
            <w:proofErr w:type="gramEnd"/>
            <w:r w:rsidRPr="003F67DC">
              <w:rPr>
                <w:rFonts w:cs="Arial"/>
              </w:rPr>
              <w:t xml:space="preserve"> and no stocks are considered overfished or subject to overfishing.</w:t>
            </w:r>
          </w:p>
        </w:tc>
      </w:tr>
      <w:tr w:rsidR="00AB194A" w:rsidRPr="00433FCA" w14:paraId="4DB69FFC" w14:textId="77777777" w:rsidTr="005361AD">
        <w:trPr>
          <w:cnfStyle w:val="000000100000" w:firstRow="0" w:lastRow="0" w:firstColumn="0" w:lastColumn="0" w:oddVBand="0" w:evenVBand="0" w:oddHBand="1" w:evenHBand="0" w:firstRowFirstColumn="0" w:firstRowLastColumn="0" w:lastRowFirstColumn="0" w:lastRowLastColumn="0"/>
        </w:trPr>
        <w:tc>
          <w:tcPr>
            <w:tcW w:w="1053" w:type="pct"/>
          </w:tcPr>
          <w:p w14:paraId="59E62980" w14:textId="77777777" w:rsidR="00AB194A" w:rsidRDefault="00AB194A" w:rsidP="003E1B74">
            <w:pPr>
              <w:spacing w:line="276" w:lineRule="auto"/>
              <w:contextualSpacing/>
              <w:rPr>
                <w:rFonts w:cs="Arial"/>
              </w:rPr>
            </w:pPr>
            <w:r w:rsidRPr="00B949C0">
              <w:rPr>
                <w:rFonts w:cs="Arial"/>
              </w:rPr>
              <w:t>Principle 2 (bycatch and TEPS)</w:t>
            </w:r>
          </w:p>
          <w:p w14:paraId="5DBEF2B0" w14:textId="70FD110C" w:rsidR="00AB194A" w:rsidRPr="00B949C0" w:rsidRDefault="005967AD" w:rsidP="003E1B74">
            <w:pPr>
              <w:spacing w:line="276" w:lineRule="auto"/>
              <w:contextualSpacing/>
              <w:rPr>
                <w:rFonts w:cs="Arial"/>
              </w:rPr>
            </w:pPr>
            <w:r>
              <w:rPr>
                <w:rFonts w:cs="Arial"/>
              </w:rPr>
              <w:t>4</w:t>
            </w:r>
            <w:r w:rsidR="003F67DC">
              <w:rPr>
                <w:rFonts w:cs="Arial"/>
              </w:rPr>
              <w:t xml:space="preserve"> of 12 N/A</w:t>
            </w:r>
          </w:p>
        </w:tc>
        <w:tc>
          <w:tcPr>
            <w:tcW w:w="526" w:type="pct"/>
            <w:tcBorders>
              <w:bottom w:val="single" w:sz="4" w:space="0" w:color="auto"/>
            </w:tcBorders>
            <w:shd w:val="clear" w:color="auto" w:fill="92D050"/>
          </w:tcPr>
          <w:p w14:paraId="01713504" w14:textId="228433C2" w:rsidR="00AB194A" w:rsidRPr="00B949C0" w:rsidRDefault="005967AD" w:rsidP="003E1B74">
            <w:pPr>
              <w:spacing w:line="276" w:lineRule="auto"/>
              <w:contextualSpacing/>
              <w:rPr>
                <w:rFonts w:cs="Arial"/>
              </w:rPr>
            </w:pPr>
            <w:r>
              <w:rPr>
                <w:rFonts w:cs="Arial"/>
              </w:rPr>
              <w:t>4</w:t>
            </w:r>
            <w:r w:rsidR="0013412A">
              <w:rPr>
                <w:rFonts w:cs="Arial"/>
              </w:rPr>
              <w:t xml:space="preserve"> of 12</w:t>
            </w:r>
          </w:p>
        </w:tc>
        <w:tc>
          <w:tcPr>
            <w:tcW w:w="526" w:type="pct"/>
            <w:shd w:val="clear" w:color="auto" w:fill="FFC000"/>
          </w:tcPr>
          <w:p w14:paraId="6F0B7D38" w14:textId="23195A97" w:rsidR="00AB194A" w:rsidRPr="00B949C0" w:rsidRDefault="005967AD" w:rsidP="003E1B74">
            <w:pPr>
              <w:spacing w:line="276" w:lineRule="auto"/>
              <w:contextualSpacing/>
              <w:rPr>
                <w:rFonts w:cs="Arial"/>
              </w:rPr>
            </w:pPr>
            <w:r>
              <w:rPr>
                <w:rFonts w:cs="Arial"/>
              </w:rPr>
              <w:t>6</w:t>
            </w:r>
            <w:r w:rsidR="0013412A">
              <w:rPr>
                <w:rFonts w:cs="Arial"/>
              </w:rPr>
              <w:t xml:space="preserve"> of 12</w:t>
            </w:r>
          </w:p>
        </w:tc>
        <w:tc>
          <w:tcPr>
            <w:tcW w:w="526" w:type="pct"/>
            <w:tcBorders>
              <w:bottom w:val="single" w:sz="4" w:space="0" w:color="auto"/>
            </w:tcBorders>
            <w:shd w:val="clear" w:color="auto" w:fill="auto"/>
          </w:tcPr>
          <w:p w14:paraId="26CFB1FA" w14:textId="77777777" w:rsidR="00AB194A" w:rsidRPr="00B949C0" w:rsidRDefault="00AB194A" w:rsidP="003E1B74">
            <w:pPr>
              <w:spacing w:line="276" w:lineRule="auto"/>
              <w:contextualSpacing/>
              <w:rPr>
                <w:rFonts w:cs="Arial"/>
              </w:rPr>
            </w:pPr>
          </w:p>
        </w:tc>
        <w:tc>
          <w:tcPr>
            <w:tcW w:w="2368" w:type="pct"/>
          </w:tcPr>
          <w:p w14:paraId="08EB80BE" w14:textId="39D777F8" w:rsidR="00AB194A" w:rsidRPr="00B949C0" w:rsidRDefault="003F67DC" w:rsidP="003E1B74">
            <w:pPr>
              <w:spacing w:line="276" w:lineRule="auto"/>
              <w:contextualSpacing/>
              <w:rPr>
                <w:rFonts w:cs="Arial"/>
              </w:rPr>
            </w:pPr>
            <w:r w:rsidRPr="001B10BA">
              <w:rPr>
                <w:rFonts w:cs="Arial"/>
              </w:rPr>
              <w:t>The harvest strategy contains management triggers for bycatch species.</w:t>
            </w:r>
            <w:r>
              <w:rPr>
                <w:rFonts w:cs="Arial"/>
              </w:rPr>
              <w:t xml:space="preserve"> </w:t>
            </w:r>
            <w:r w:rsidR="0013412A">
              <w:rPr>
                <w:rFonts w:cs="Arial"/>
              </w:rPr>
              <w:t>M</w:t>
            </w:r>
            <w:r w:rsidR="0013412A" w:rsidRPr="0013412A">
              <w:rPr>
                <w:rFonts w:cs="Arial"/>
              </w:rPr>
              <w:t xml:space="preserve">easures to manage </w:t>
            </w:r>
            <w:r w:rsidR="0013412A">
              <w:rPr>
                <w:rFonts w:cs="Arial"/>
              </w:rPr>
              <w:t xml:space="preserve">bycatch </w:t>
            </w:r>
            <w:r w:rsidR="0013412A" w:rsidRPr="0013412A">
              <w:rPr>
                <w:rFonts w:cs="Arial"/>
              </w:rPr>
              <w:t>outlined in</w:t>
            </w:r>
            <w:r w:rsidR="00CB2614">
              <w:rPr>
                <w:rFonts w:cs="Arial"/>
              </w:rPr>
              <w:t xml:space="preserve"> the</w:t>
            </w:r>
            <w:r w:rsidR="0013412A" w:rsidRPr="0013412A">
              <w:rPr>
                <w:rFonts w:cs="Arial"/>
              </w:rPr>
              <w:t xml:space="preserve"> harvest strateg</w:t>
            </w:r>
            <w:r w:rsidR="00CB2614">
              <w:rPr>
                <w:rFonts w:cs="Arial"/>
              </w:rPr>
              <w:t>y are</w:t>
            </w:r>
            <w:r w:rsidR="0013412A" w:rsidRPr="0013412A">
              <w:rPr>
                <w:rFonts w:cs="Arial"/>
              </w:rPr>
              <w:t xml:space="preserve"> </w:t>
            </w:r>
            <w:r w:rsidR="0013412A">
              <w:rPr>
                <w:rFonts w:cs="Arial"/>
              </w:rPr>
              <w:t>to</w:t>
            </w:r>
            <w:r w:rsidR="0013412A" w:rsidRPr="0013412A">
              <w:rPr>
                <w:rFonts w:cs="Arial"/>
              </w:rPr>
              <w:t xml:space="preserve"> be strengthen</w:t>
            </w:r>
            <w:r w:rsidR="00E86BE6">
              <w:rPr>
                <w:rFonts w:cs="Arial"/>
              </w:rPr>
              <w:t>ed</w:t>
            </w:r>
            <w:r w:rsidR="0013412A" w:rsidRPr="0013412A">
              <w:rPr>
                <w:rFonts w:cs="Arial"/>
              </w:rPr>
              <w:t xml:space="preserve"> when reviewed under condition</w:t>
            </w:r>
            <w:r w:rsidR="00CB2614">
              <w:rPr>
                <w:rFonts w:cs="Arial"/>
              </w:rPr>
              <w:t xml:space="preserve"> 5</w:t>
            </w:r>
            <w:r w:rsidR="0013412A" w:rsidRPr="0013412A">
              <w:rPr>
                <w:rFonts w:cs="Arial"/>
              </w:rPr>
              <w:t xml:space="preserve">. </w:t>
            </w:r>
            <w:r>
              <w:rPr>
                <w:rFonts w:cs="Arial"/>
              </w:rPr>
              <w:t>N</w:t>
            </w:r>
            <w:r w:rsidRPr="001B10BA">
              <w:rPr>
                <w:rFonts w:cs="Arial"/>
              </w:rPr>
              <w:t xml:space="preserve">o </w:t>
            </w:r>
            <w:r w:rsidR="0013412A">
              <w:rPr>
                <w:rFonts w:cs="Arial"/>
              </w:rPr>
              <w:t xml:space="preserve">interactions with </w:t>
            </w:r>
            <w:r w:rsidRPr="001B10BA">
              <w:rPr>
                <w:rFonts w:cs="Arial"/>
              </w:rPr>
              <w:t xml:space="preserve">species listed under Part 13 of the EPBC Act </w:t>
            </w:r>
            <w:r w:rsidRPr="003F67DC">
              <w:rPr>
                <w:rFonts w:cs="Arial"/>
              </w:rPr>
              <w:t>have been reported in the fisheries</w:t>
            </w:r>
            <w:r w:rsidR="00E86BE6">
              <w:rPr>
                <w:rFonts w:cs="Arial"/>
              </w:rPr>
              <w:t xml:space="preserve"> although a condition to monitor impacts to protected species is recommended for the Part 13 and Part 13A approvals</w:t>
            </w:r>
            <w:r w:rsidRPr="003F67DC">
              <w:rPr>
                <w:rFonts w:cs="Arial"/>
              </w:rPr>
              <w:t>.</w:t>
            </w:r>
          </w:p>
        </w:tc>
      </w:tr>
      <w:tr w:rsidR="00AB194A" w:rsidRPr="00433FCA" w14:paraId="77A7913F" w14:textId="77777777" w:rsidTr="005361AD">
        <w:trPr>
          <w:cnfStyle w:val="000000010000" w:firstRow="0" w:lastRow="0" w:firstColumn="0" w:lastColumn="0" w:oddVBand="0" w:evenVBand="0" w:oddHBand="0" w:evenHBand="1" w:firstRowFirstColumn="0" w:firstRowLastColumn="0" w:lastRowFirstColumn="0" w:lastRowLastColumn="0"/>
        </w:trPr>
        <w:tc>
          <w:tcPr>
            <w:tcW w:w="1053" w:type="pct"/>
          </w:tcPr>
          <w:p w14:paraId="722471C4" w14:textId="54FA27FE" w:rsidR="00AB194A" w:rsidRPr="00B949C0" w:rsidRDefault="00AB194A" w:rsidP="003E1B74">
            <w:pPr>
              <w:spacing w:line="276" w:lineRule="auto"/>
              <w:contextualSpacing/>
              <w:rPr>
                <w:rFonts w:cs="Arial"/>
              </w:rPr>
            </w:pPr>
            <w:r w:rsidRPr="00B949C0">
              <w:rPr>
                <w:rFonts w:cs="Arial"/>
              </w:rPr>
              <w:t xml:space="preserve">Principle </w:t>
            </w:r>
            <w:r w:rsidR="00E62226">
              <w:rPr>
                <w:rFonts w:cs="Arial"/>
              </w:rPr>
              <w:t>3</w:t>
            </w:r>
            <w:r w:rsidRPr="00B949C0">
              <w:rPr>
                <w:rFonts w:cs="Arial"/>
              </w:rPr>
              <w:t xml:space="preserve"> (ecosystem impacts)</w:t>
            </w:r>
          </w:p>
        </w:tc>
        <w:tc>
          <w:tcPr>
            <w:tcW w:w="526" w:type="pct"/>
            <w:shd w:val="clear" w:color="auto" w:fill="92D050"/>
          </w:tcPr>
          <w:p w14:paraId="7B2D69A1" w14:textId="47D4642E" w:rsidR="00AB194A" w:rsidRPr="00B949C0" w:rsidRDefault="005361AD" w:rsidP="003E1B74">
            <w:pPr>
              <w:spacing w:line="276" w:lineRule="auto"/>
              <w:contextualSpacing/>
              <w:rPr>
                <w:rFonts w:cs="Arial"/>
              </w:rPr>
            </w:pPr>
            <w:r>
              <w:rPr>
                <w:rFonts w:cs="Arial"/>
              </w:rPr>
              <w:t>1 of 5</w:t>
            </w:r>
          </w:p>
        </w:tc>
        <w:tc>
          <w:tcPr>
            <w:tcW w:w="526" w:type="pct"/>
            <w:shd w:val="clear" w:color="auto" w:fill="FFC000"/>
          </w:tcPr>
          <w:p w14:paraId="183A4864" w14:textId="484E88DE" w:rsidR="00AB194A" w:rsidRPr="00B949C0" w:rsidRDefault="0013412A" w:rsidP="003E1B74">
            <w:pPr>
              <w:spacing w:line="276" w:lineRule="auto"/>
              <w:contextualSpacing/>
              <w:rPr>
                <w:rFonts w:cs="Arial"/>
              </w:rPr>
            </w:pPr>
            <w:r>
              <w:rPr>
                <w:rFonts w:cs="Arial"/>
              </w:rPr>
              <w:t xml:space="preserve">4 of 5 </w:t>
            </w:r>
          </w:p>
        </w:tc>
        <w:tc>
          <w:tcPr>
            <w:tcW w:w="526" w:type="pct"/>
            <w:shd w:val="clear" w:color="auto" w:fill="auto"/>
          </w:tcPr>
          <w:p w14:paraId="0EF7E465" w14:textId="3A141D44" w:rsidR="00AB194A" w:rsidRPr="00B949C0" w:rsidRDefault="00AB194A" w:rsidP="003E1B74">
            <w:pPr>
              <w:spacing w:line="276" w:lineRule="auto"/>
              <w:contextualSpacing/>
              <w:rPr>
                <w:rFonts w:cs="Arial"/>
              </w:rPr>
            </w:pPr>
          </w:p>
        </w:tc>
        <w:tc>
          <w:tcPr>
            <w:tcW w:w="2368" w:type="pct"/>
          </w:tcPr>
          <w:p w14:paraId="5701B5C8" w14:textId="7F69247C" w:rsidR="00AB194A" w:rsidRPr="00B949C0" w:rsidRDefault="0013412A" w:rsidP="003E1B74">
            <w:pPr>
              <w:spacing w:line="276" w:lineRule="auto"/>
              <w:contextualSpacing/>
              <w:rPr>
                <w:rFonts w:cs="Arial"/>
              </w:rPr>
            </w:pPr>
            <w:r w:rsidRPr="0013412A">
              <w:rPr>
                <w:rFonts w:cs="Arial"/>
              </w:rPr>
              <w:t>Although there is little information available on the fisher</w:t>
            </w:r>
            <w:r>
              <w:rPr>
                <w:rFonts w:cs="Arial"/>
              </w:rPr>
              <w:t>ies ecosystems</w:t>
            </w:r>
            <w:r w:rsidRPr="0013412A">
              <w:rPr>
                <w:rFonts w:cs="Arial"/>
              </w:rPr>
              <w:t xml:space="preserve">, the low fishing effort means that ecosystem impacts are likely to be low. Existing management is likely to be sufficient while fishing effort remains low but may be inadequate </w:t>
            </w:r>
            <w:r>
              <w:rPr>
                <w:rFonts w:cs="Arial"/>
              </w:rPr>
              <w:t xml:space="preserve">to manage </w:t>
            </w:r>
            <w:r w:rsidR="00CB2614">
              <w:rPr>
                <w:rFonts w:cs="Arial"/>
              </w:rPr>
              <w:t xml:space="preserve">any changes to fishing </w:t>
            </w:r>
            <w:r>
              <w:rPr>
                <w:rFonts w:cs="Arial"/>
              </w:rPr>
              <w:t xml:space="preserve">effort </w:t>
            </w:r>
            <w:r w:rsidRPr="0013412A">
              <w:rPr>
                <w:rFonts w:cs="Arial"/>
              </w:rPr>
              <w:t>in the fisher</w:t>
            </w:r>
            <w:r>
              <w:rPr>
                <w:rFonts w:cs="Arial"/>
              </w:rPr>
              <w:t>ies</w:t>
            </w:r>
            <w:r w:rsidRPr="0013412A">
              <w:rPr>
                <w:rFonts w:cs="Arial"/>
              </w:rPr>
              <w:t>.</w:t>
            </w:r>
          </w:p>
        </w:tc>
      </w:tr>
      <w:tr w:rsidR="00B97B40" w:rsidRPr="00433FCA" w14:paraId="14FFCC4D" w14:textId="77777777" w:rsidTr="000F3BAC">
        <w:trPr>
          <w:cnfStyle w:val="000000100000" w:firstRow="0" w:lastRow="0" w:firstColumn="0" w:lastColumn="0" w:oddVBand="0" w:evenVBand="0" w:oddHBand="1" w:evenHBand="0" w:firstRowFirstColumn="0" w:firstRowLastColumn="0" w:lastRowFirstColumn="0" w:lastRowLastColumn="0"/>
        </w:trPr>
        <w:tc>
          <w:tcPr>
            <w:tcW w:w="1053" w:type="pct"/>
            <w:vAlign w:val="center"/>
          </w:tcPr>
          <w:p w14:paraId="4D7DC563" w14:textId="67470506" w:rsidR="00B97B40" w:rsidRPr="00B949C0" w:rsidRDefault="00B97B40" w:rsidP="003E1B74">
            <w:pPr>
              <w:spacing w:line="276" w:lineRule="auto"/>
              <w:contextualSpacing/>
              <w:rPr>
                <w:rFonts w:cs="Arial"/>
                <w:b/>
              </w:rPr>
            </w:pPr>
            <w:r w:rsidRPr="00B949C0">
              <w:rPr>
                <w:rFonts w:cs="Arial"/>
                <w:b/>
              </w:rPr>
              <w:t>EPBC requirements</w:t>
            </w:r>
          </w:p>
        </w:tc>
        <w:tc>
          <w:tcPr>
            <w:tcW w:w="526" w:type="pct"/>
            <w:shd w:val="clear" w:color="auto" w:fill="92D050"/>
            <w:vAlign w:val="center"/>
          </w:tcPr>
          <w:p w14:paraId="6D0A4838" w14:textId="77777777" w:rsidR="00B97B40" w:rsidRPr="00B949C0" w:rsidRDefault="00B97B40" w:rsidP="003E1B74">
            <w:pPr>
              <w:spacing w:line="276" w:lineRule="auto"/>
              <w:contextualSpacing/>
              <w:rPr>
                <w:rFonts w:cs="Arial"/>
                <w:b/>
              </w:rPr>
            </w:pPr>
            <w:r w:rsidRPr="00B949C0">
              <w:rPr>
                <w:rFonts w:cs="Arial"/>
                <w:b/>
              </w:rPr>
              <w:t>Meets</w:t>
            </w:r>
          </w:p>
        </w:tc>
        <w:tc>
          <w:tcPr>
            <w:tcW w:w="526" w:type="pct"/>
            <w:tcBorders>
              <w:bottom w:val="single" w:sz="4" w:space="0" w:color="auto"/>
            </w:tcBorders>
            <w:shd w:val="clear" w:color="auto" w:fill="FFC000"/>
            <w:vAlign w:val="center"/>
          </w:tcPr>
          <w:p w14:paraId="3E8183B4" w14:textId="77777777" w:rsidR="00B97B40" w:rsidRPr="00B949C0" w:rsidRDefault="00B97B40" w:rsidP="003E1B74">
            <w:pPr>
              <w:spacing w:line="276" w:lineRule="auto"/>
              <w:contextualSpacing/>
              <w:rPr>
                <w:rFonts w:cs="Arial"/>
                <w:b/>
              </w:rPr>
            </w:pPr>
            <w:r w:rsidRPr="00B949C0">
              <w:rPr>
                <w:rFonts w:cs="Arial"/>
                <w:b/>
              </w:rPr>
              <w:t>Partially meets</w:t>
            </w:r>
          </w:p>
        </w:tc>
        <w:tc>
          <w:tcPr>
            <w:tcW w:w="526" w:type="pct"/>
            <w:tcBorders>
              <w:bottom w:val="single" w:sz="4" w:space="0" w:color="auto"/>
            </w:tcBorders>
            <w:shd w:val="clear" w:color="auto" w:fill="FF0000"/>
            <w:vAlign w:val="center"/>
          </w:tcPr>
          <w:p w14:paraId="09A677DF" w14:textId="77777777" w:rsidR="00B97B40" w:rsidRPr="00B949C0" w:rsidRDefault="00B97B40" w:rsidP="003E1B74">
            <w:pPr>
              <w:spacing w:line="276" w:lineRule="auto"/>
              <w:contextualSpacing/>
              <w:rPr>
                <w:rFonts w:cs="Arial"/>
                <w:b/>
              </w:rPr>
            </w:pPr>
            <w:r w:rsidRPr="00B949C0">
              <w:rPr>
                <w:rFonts w:cs="Arial"/>
                <w:b/>
              </w:rPr>
              <w:t>Does not meet</w:t>
            </w:r>
          </w:p>
        </w:tc>
        <w:tc>
          <w:tcPr>
            <w:tcW w:w="2368" w:type="pct"/>
            <w:vAlign w:val="center"/>
          </w:tcPr>
          <w:p w14:paraId="52515391" w14:textId="77777777" w:rsidR="00B97B40" w:rsidRPr="00B949C0" w:rsidRDefault="00B97B40" w:rsidP="003E1B74">
            <w:pPr>
              <w:spacing w:line="276" w:lineRule="auto"/>
              <w:contextualSpacing/>
              <w:rPr>
                <w:rFonts w:cs="Arial"/>
                <w:b/>
              </w:rPr>
            </w:pPr>
            <w:r w:rsidRPr="00B949C0">
              <w:rPr>
                <w:rFonts w:cs="Arial"/>
                <w:b/>
              </w:rPr>
              <w:t>Details</w:t>
            </w:r>
          </w:p>
        </w:tc>
      </w:tr>
      <w:tr w:rsidR="00AB194A" w:rsidRPr="00433FCA" w14:paraId="288C0458" w14:textId="77777777" w:rsidTr="004F7AB5">
        <w:trPr>
          <w:cnfStyle w:val="000000010000" w:firstRow="0" w:lastRow="0" w:firstColumn="0" w:lastColumn="0" w:oddVBand="0" w:evenVBand="0" w:oddHBand="0" w:evenHBand="1" w:firstRowFirstColumn="0" w:firstRowLastColumn="0" w:lastRowFirstColumn="0" w:lastRowLastColumn="0"/>
        </w:trPr>
        <w:tc>
          <w:tcPr>
            <w:tcW w:w="1053" w:type="pct"/>
          </w:tcPr>
          <w:p w14:paraId="3A69EF13" w14:textId="77777777" w:rsidR="00AB194A" w:rsidRPr="00B949C0" w:rsidRDefault="00AB194A" w:rsidP="003E1B74">
            <w:pPr>
              <w:spacing w:line="276" w:lineRule="auto"/>
              <w:contextualSpacing/>
              <w:rPr>
                <w:rFonts w:cs="Arial"/>
              </w:rPr>
            </w:pPr>
            <w:r w:rsidRPr="00B949C0">
              <w:rPr>
                <w:rFonts w:cs="Arial"/>
              </w:rPr>
              <w:t>Part 12</w:t>
            </w:r>
          </w:p>
        </w:tc>
        <w:tc>
          <w:tcPr>
            <w:tcW w:w="526" w:type="pct"/>
            <w:shd w:val="clear" w:color="auto" w:fill="92D050"/>
          </w:tcPr>
          <w:p w14:paraId="0D057530" w14:textId="1263F995" w:rsidR="00AB194A" w:rsidRPr="000F3BAC" w:rsidRDefault="000F3BAC" w:rsidP="003E1B74">
            <w:pPr>
              <w:spacing w:line="276" w:lineRule="auto"/>
              <w:contextualSpacing/>
              <w:rPr>
                <w:rFonts w:cs="Arial"/>
                <w:b/>
              </w:rPr>
            </w:pPr>
            <w:r w:rsidRPr="000F3BAC">
              <w:rPr>
                <w:rFonts w:cs="Arial"/>
                <w:b/>
                <w:bCs/>
              </w:rPr>
              <w:t>Meets</w:t>
            </w:r>
          </w:p>
        </w:tc>
        <w:tc>
          <w:tcPr>
            <w:tcW w:w="526" w:type="pct"/>
            <w:tcBorders>
              <w:bottom w:val="single" w:sz="4" w:space="0" w:color="auto"/>
            </w:tcBorders>
            <w:shd w:val="clear" w:color="auto" w:fill="auto"/>
          </w:tcPr>
          <w:p w14:paraId="256D5847" w14:textId="77777777" w:rsidR="00AB194A" w:rsidRPr="00B949C0" w:rsidRDefault="00AB194A" w:rsidP="003E1B74">
            <w:pPr>
              <w:spacing w:line="276" w:lineRule="auto"/>
              <w:contextualSpacing/>
              <w:rPr>
                <w:rFonts w:cs="Arial"/>
              </w:rPr>
            </w:pPr>
          </w:p>
        </w:tc>
        <w:tc>
          <w:tcPr>
            <w:tcW w:w="526" w:type="pct"/>
            <w:tcBorders>
              <w:bottom w:val="single" w:sz="4" w:space="0" w:color="auto"/>
            </w:tcBorders>
            <w:shd w:val="clear" w:color="auto" w:fill="auto"/>
          </w:tcPr>
          <w:p w14:paraId="6EE06B37" w14:textId="77777777" w:rsidR="00AB194A" w:rsidRPr="00B949C0" w:rsidRDefault="00AB194A" w:rsidP="003E1B74">
            <w:pPr>
              <w:spacing w:line="276" w:lineRule="auto"/>
              <w:contextualSpacing/>
              <w:rPr>
                <w:rFonts w:cs="Arial"/>
              </w:rPr>
            </w:pPr>
          </w:p>
        </w:tc>
        <w:tc>
          <w:tcPr>
            <w:tcW w:w="2368" w:type="pct"/>
          </w:tcPr>
          <w:p w14:paraId="327E0B80" w14:textId="135D1025" w:rsidR="00AB194A" w:rsidRPr="00B949C0" w:rsidRDefault="000F3BAC" w:rsidP="003E1B74">
            <w:pPr>
              <w:spacing w:line="276" w:lineRule="auto"/>
              <w:contextualSpacing/>
              <w:rPr>
                <w:rFonts w:cs="Arial"/>
              </w:rPr>
            </w:pPr>
            <w:r w:rsidRPr="000F3BAC">
              <w:rPr>
                <w:rFonts w:cs="Arial"/>
              </w:rPr>
              <w:t xml:space="preserve">The North-west and the South-west Marine Bioregions are relevant to parts of these fisheries. The Marine Bioregional Plans for these areas identify </w:t>
            </w:r>
            <w:proofErr w:type="gramStart"/>
            <w:r w:rsidRPr="000F3BAC">
              <w:rPr>
                <w:rFonts w:cs="Arial"/>
              </w:rPr>
              <w:t>a number of</w:t>
            </w:r>
            <w:proofErr w:type="gramEnd"/>
            <w:r w:rsidRPr="000F3BAC">
              <w:rPr>
                <w:rFonts w:cs="Arial"/>
              </w:rPr>
              <w:t xml:space="preserve"> pressures of concern or potential concern to key ecological features. Current arrangements are considered sufficient to manage relevant pressures.</w:t>
            </w:r>
          </w:p>
        </w:tc>
      </w:tr>
      <w:tr w:rsidR="00AB194A" w:rsidRPr="00433FCA" w14:paraId="506B6990" w14:textId="77777777" w:rsidTr="004F7AB5">
        <w:trPr>
          <w:cnfStyle w:val="000000100000" w:firstRow="0" w:lastRow="0" w:firstColumn="0" w:lastColumn="0" w:oddVBand="0" w:evenVBand="0" w:oddHBand="1" w:evenHBand="0" w:firstRowFirstColumn="0" w:firstRowLastColumn="0" w:lastRowFirstColumn="0" w:lastRowLastColumn="0"/>
        </w:trPr>
        <w:tc>
          <w:tcPr>
            <w:tcW w:w="1053" w:type="pct"/>
          </w:tcPr>
          <w:p w14:paraId="1E8F6B74" w14:textId="77777777" w:rsidR="00AB194A" w:rsidRPr="00B949C0" w:rsidRDefault="00AB194A" w:rsidP="003E1B74">
            <w:pPr>
              <w:spacing w:line="276" w:lineRule="auto"/>
              <w:contextualSpacing/>
              <w:rPr>
                <w:rFonts w:cs="Arial"/>
              </w:rPr>
            </w:pPr>
            <w:r w:rsidRPr="00B949C0">
              <w:rPr>
                <w:rFonts w:cs="Arial"/>
              </w:rPr>
              <w:lastRenderedPageBreak/>
              <w:t>Part 13</w:t>
            </w:r>
          </w:p>
        </w:tc>
        <w:tc>
          <w:tcPr>
            <w:tcW w:w="526" w:type="pct"/>
            <w:shd w:val="clear" w:color="auto" w:fill="92D050"/>
          </w:tcPr>
          <w:p w14:paraId="7F19FF8D" w14:textId="29A378EE" w:rsidR="00AB194A" w:rsidRPr="00233116" w:rsidRDefault="00233116" w:rsidP="003E1B74">
            <w:pPr>
              <w:spacing w:line="276" w:lineRule="auto"/>
              <w:contextualSpacing/>
              <w:rPr>
                <w:rFonts w:cs="Arial"/>
                <w:b/>
              </w:rPr>
            </w:pPr>
            <w:r w:rsidRPr="00233116">
              <w:rPr>
                <w:rFonts w:cs="Arial"/>
                <w:b/>
                <w:bCs/>
              </w:rPr>
              <w:t>Meets</w:t>
            </w:r>
          </w:p>
        </w:tc>
        <w:tc>
          <w:tcPr>
            <w:tcW w:w="526" w:type="pct"/>
            <w:tcBorders>
              <w:bottom w:val="single" w:sz="4" w:space="0" w:color="auto"/>
            </w:tcBorders>
            <w:shd w:val="clear" w:color="auto" w:fill="auto"/>
          </w:tcPr>
          <w:p w14:paraId="236DD031" w14:textId="77777777" w:rsidR="00AB194A" w:rsidRPr="00B949C0" w:rsidRDefault="00AB194A" w:rsidP="003E1B74">
            <w:pPr>
              <w:spacing w:line="276" w:lineRule="auto"/>
              <w:contextualSpacing/>
              <w:rPr>
                <w:rFonts w:cs="Arial"/>
              </w:rPr>
            </w:pPr>
          </w:p>
        </w:tc>
        <w:tc>
          <w:tcPr>
            <w:tcW w:w="526" w:type="pct"/>
            <w:tcBorders>
              <w:bottom w:val="single" w:sz="4" w:space="0" w:color="auto"/>
            </w:tcBorders>
            <w:shd w:val="clear" w:color="auto" w:fill="auto"/>
          </w:tcPr>
          <w:p w14:paraId="46D8A6F7" w14:textId="77777777" w:rsidR="00AB194A" w:rsidRPr="00B949C0" w:rsidRDefault="00AB194A" w:rsidP="003E1B74">
            <w:pPr>
              <w:spacing w:line="276" w:lineRule="auto"/>
              <w:contextualSpacing/>
              <w:rPr>
                <w:rFonts w:cs="Arial"/>
              </w:rPr>
            </w:pPr>
          </w:p>
        </w:tc>
        <w:tc>
          <w:tcPr>
            <w:tcW w:w="2368" w:type="pct"/>
          </w:tcPr>
          <w:p w14:paraId="008A304B" w14:textId="7984334D" w:rsidR="00AB194A" w:rsidRPr="00B949C0" w:rsidRDefault="00C14F8C" w:rsidP="003E1B74">
            <w:pPr>
              <w:spacing w:line="276" w:lineRule="auto"/>
              <w:contextualSpacing/>
              <w:rPr>
                <w:rFonts w:cs="Arial"/>
              </w:rPr>
            </w:pPr>
            <w:r>
              <w:rPr>
                <w:rFonts w:cs="Arial"/>
              </w:rPr>
              <w:t>There have been no reported interactions with protected species. The ERAs (2007, 2008, 2009) do not identify any protected species at high risk from the fisheries.</w:t>
            </w:r>
          </w:p>
        </w:tc>
      </w:tr>
      <w:tr w:rsidR="00AB194A" w:rsidRPr="00433FCA" w14:paraId="22B413FF" w14:textId="77777777" w:rsidTr="00233116">
        <w:trPr>
          <w:cnfStyle w:val="000000010000" w:firstRow="0" w:lastRow="0" w:firstColumn="0" w:lastColumn="0" w:oddVBand="0" w:evenVBand="0" w:oddHBand="0" w:evenHBand="1" w:firstRowFirstColumn="0" w:firstRowLastColumn="0" w:lastRowFirstColumn="0" w:lastRowLastColumn="0"/>
        </w:trPr>
        <w:tc>
          <w:tcPr>
            <w:tcW w:w="1053" w:type="pct"/>
          </w:tcPr>
          <w:p w14:paraId="43BD9B9F" w14:textId="77777777" w:rsidR="00AB194A" w:rsidRPr="00B949C0" w:rsidRDefault="00AB194A" w:rsidP="003E1B74">
            <w:pPr>
              <w:spacing w:line="276" w:lineRule="auto"/>
              <w:contextualSpacing/>
              <w:rPr>
                <w:rFonts w:cs="Arial"/>
              </w:rPr>
            </w:pPr>
            <w:r w:rsidRPr="00B949C0">
              <w:rPr>
                <w:rFonts w:cs="Arial"/>
              </w:rPr>
              <w:t>Part 13A</w:t>
            </w:r>
          </w:p>
        </w:tc>
        <w:tc>
          <w:tcPr>
            <w:tcW w:w="526" w:type="pct"/>
            <w:tcBorders>
              <w:bottom w:val="single" w:sz="4" w:space="0" w:color="auto"/>
            </w:tcBorders>
            <w:shd w:val="clear" w:color="auto" w:fill="92D050"/>
          </w:tcPr>
          <w:p w14:paraId="5C07EDB0" w14:textId="7891C5AF" w:rsidR="00AB194A" w:rsidRPr="00233116" w:rsidRDefault="00233116" w:rsidP="003E1B74">
            <w:pPr>
              <w:spacing w:line="276" w:lineRule="auto"/>
              <w:contextualSpacing/>
              <w:rPr>
                <w:rFonts w:cs="Arial"/>
                <w:b/>
              </w:rPr>
            </w:pPr>
            <w:r w:rsidRPr="00233116">
              <w:rPr>
                <w:rFonts w:cs="Arial"/>
                <w:b/>
                <w:bCs/>
              </w:rPr>
              <w:t>Meets</w:t>
            </w:r>
          </w:p>
        </w:tc>
        <w:tc>
          <w:tcPr>
            <w:tcW w:w="526" w:type="pct"/>
            <w:shd w:val="clear" w:color="auto" w:fill="auto"/>
          </w:tcPr>
          <w:p w14:paraId="37366B5B" w14:textId="77777777" w:rsidR="00AB194A" w:rsidRPr="00B949C0" w:rsidRDefault="00AB194A" w:rsidP="003E1B74">
            <w:pPr>
              <w:spacing w:line="276" w:lineRule="auto"/>
              <w:contextualSpacing/>
              <w:rPr>
                <w:rFonts w:cs="Arial"/>
              </w:rPr>
            </w:pPr>
          </w:p>
        </w:tc>
        <w:tc>
          <w:tcPr>
            <w:tcW w:w="526" w:type="pct"/>
            <w:tcBorders>
              <w:bottom w:val="single" w:sz="4" w:space="0" w:color="auto"/>
            </w:tcBorders>
            <w:shd w:val="clear" w:color="auto" w:fill="auto"/>
          </w:tcPr>
          <w:p w14:paraId="3DC1438C" w14:textId="77777777" w:rsidR="00AB194A" w:rsidRPr="00B949C0" w:rsidRDefault="00AB194A" w:rsidP="003E1B74">
            <w:pPr>
              <w:spacing w:line="276" w:lineRule="auto"/>
              <w:contextualSpacing/>
              <w:rPr>
                <w:rFonts w:cs="Arial"/>
              </w:rPr>
            </w:pPr>
          </w:p>
        </w:tc>
        <w:tc>
          <w:tcPr>
            <w:tcW w:w="2368" w:type="pct"/>
          </w:tcPr>
          <w:p w14:paraId="3A492242" w14:textId="27815D09" w:rsidR="00AB194A" w:rsidRPr="00B949C0" w:rsidRDefault="00233116" w:rsidP="003E1B74">
            <w:pPr>
              <w:spacing w:line="276" w:lineRule="auto"/>
              <w:contextualSpacing/>
              <w:rPr>
                <w:rFonts w:cs="Arial"/>
              </w:rPr>
            </w:pPr>
            <w:r w:rsidRPr="00233116">
              <w:rPr>
                <w:rFonts w:cs="Arial"/>
              </w:rPr>
              <w:t>The fisher</w:t>
            </w:r>
            <w:r w:rsidR="00C444A0">
              <w:rPr>
                <w:rFonts w:cs="Arial"/>
              </w:rPr>
              <w:t>ies are</w:t>
            </w:r>
            <w:r w:rsidRPr="00233116">
              <w:rPr>
                <w:rFonts w:cs="Arial"/>
              </w:rPr>
              <w:t xml:space="preserve"> operating consistent with the Objects of Part 13A. Declaration of the fishery as a </w:t>
            </w:r>
            <w:r w:rsidR="00C444A0">
              <w:rPr>
                <w:rFonts w:cs="Arial"/>
              </w:rPr>
              <w:t>WTO</w:t>
            </w:r>
            <w:r w:rsidRPr="00233116">
              <w:rPr>
                <w:rFonts w:cs="Arial"/>
              </w:rPr>
              <w:t xml:space="preserve"> for three years, until </w:t>
            </w:r>
            <w:r w:rsidR="00981738">
              <w:rPr>
                <w:rFonts w:cs="Arial"/>
              </w:rPr>
              <w:br/>
              <w:t>30 November</w:t>
            </w:r>
            <w:r>
              <w:rPr>
                <w:rFonts w:cs="Arial"/>
              </w:rPr>
              <w:t xml:space="preserve"> 2023</w:t>
            </w:r>
            <w:r w:rsidRPr="00233116">
              <w:rPr>
                <w:rFonts w:cs="Arial"/>
              </w:rPr>
              <w:t xml:space="preserve"> is recommended, subject to conditions detailed in Section </w:t>
            </w:r>
            <w:r>
              <w:rPr>
                <w:rFonts w:cs="Arial"/>
              </w:rPr>
              <w:t>2</w:t>
            </w:r>
            <w:r w:rsidRPr="00233116">
              <w:rPr>
                <w:rFonts w:cs="Arial"/>
              </w:rPr>
              <w:t xml:space="preserve"> of this report.</w:t>
            </w:r>
          </w:p>
        </w:tc>
      </w:tr>
      <w:tr w:rsidR="00AB194A" w:rsidRPr="00433FCA" w14:paraId="3E17CDF2" w14:textId="77777777" w:rsidTr="00233116">
        <w:trPr>
          <w:cnfStyle w:val="000000100000" w:firstRow="0" w:lastRow="0" w:firstColumn="0" w:lastColumn="0" w:oddVBand="0" w:evenVBand="0" w:oddHBand="1" w:evenHBand="0" w:firstRowFirstColumn="0" w:firstRowLastColumn="0" w:lastRowFirstColumn="0" w:lastRowLastColumn="0"/>
        </w:trPr>
        <w:tc>
          <w:tcPr>
            <w:tcW w:w="1053" w:type="pct"/>
          </w:tcPr>
          <w:p w14:paraId="716FE531" w14:textId="77777777" w:rsidR="00AB194A" w:rsidRPr="00B949C0" w:rsidRDefault="00AB194A" w:rsidP="003E1B74">
            <w:pPr>
              <w:spacing w:line="276" w:lineRule="auto"/>
              <w:contextualSpacing/>
              <w:rPr>
                <w:rFonts w:cs="Arial"/>
              </w:rPr>
            </w:pPr>
            <w:r w:rsidRPr="00B949C0">
              <w:rPr>
                <w:rFonts w:cs="Arial"/>
              </w:rPr>
              <w:t>Part 16</w:t>
            </w:r>
          </w:p>
        </w:tc>
        <w:tc>
          <w:tcPr>
            <w:tcW w:w="526" w:type="pct"/>
            <w:shd w:val="clear" w:color="auto" w:fill="auto"/>
          </w:tcPr>
          <w:p w14:paraId="6CB8748C" w14:textId="77777777" w:rsidR="00AB194A" w:rsidRPr="00233116" w:rsidRDefault="00AB194A" w:rsidP="003E1B74">
            <w:pPr>
              <w:spacing w:line="276" w:lineRule="auto"/>
              <w:contextualSpacing/>
              <w:rPr>
                <w:rFonts w:cs="Arial"/>
                <w:b/>
              </w:rPr>
            </w:pPr>
          </w:p>
        </w:tc>
        <w:tc>
          <w:tcPr>
            <w:tcW w:w="526" w:type="pct"/>
            <w:shd w:val="clear" w:color="auto" w:fill="FFC000"/>
          </w:tcPr>
          <w:p w14:paraId="7B5C007D" w14:textId="62AD4F44" w:rsidR="00AB194A" w:rsidRPr="00B949C0" w:rsidRDefault="00233116" w:rsidP="003E1B74">
            <w:pPr>
              <w:spacing w:line="276" w:lineRule="auto"/>
              <w:contextualSpacing/>
              <w:rPr>
                <w:rFonts w:cs="Arial"/>
              </w:rPr>
            </w:pPr>
            <w:r>
              <w:rPr>
                <w:rFonts w:cs="Arial"/>
                <w:b/>
                <w:bCs/>
              </w:rPr>
              <w:t xml:space="preserve">Partially </w:t>
            </w:r>
            <w:r w:rsidRPr="00233116">
              <w:rPr>
                <w:rFonts w:cs="Arial"/>
                <w:b/>
                <w:bCs/>
              </w:rPr>
              <w:t>Meets</w:t>
            </w:r>
          </w:p>
        </w:tc>
        <w:tc>
          <w:tcPr>
            <w:tcW w:w="526" w:type="pct"/>
            <w:shd w:val="clear" w:color="auto" w:fill="auto"/>
          </w:tcPr>
          <w:p w14:paraId="138BAF54" w14:textId="77777777" w:rsidR="00AB194A" w:rsidRPr="00B949C0" w:rsidRDefault="00AB194A" w:rsidP="003E1B74">
            <w:pPr>
              <w:spacing w:line="276" w:lineRule="auto"/>
              <w:contextualSpacing/>
              <w:rPr>
                <w:rFonts w:cs="Arial"/>
              </w:rPr>
            </w:pPr>
          </w:p>
        </w:tc>
        <w:tc>
          <w:tcPr>
            <w:tcW w:w="2368" w:type="pct"/>
          </w:tcPr>
          <w:p w14:paraId="70D1DCFD" w14:textId="3D79E1AB" w:rsidR="00AB194A" w:rsidRPr="00B949C0" w:rsidRDefault="00106C02" w:rsidP="003E1B74">
            <w:pPr>
              <w:spacing w:line="276" w:lineRule="auto"/>
              <w:contextualSpacing/>
              <w:rPr>
                <w:rFonts w:cs="Arial"/>
              </w:rPr>
            </w:pPr>
            <w:r>
              <w:rPr>
                <w:rFonts w:cs="Arial"/>
              </w:rPr>
              <w:t>While fishing effort is low in the fisheries, the Department considers that the management arrangements are not precautionary enough to manage any increases to the fishing effort that may occur in the fisheries.</w:t>
            </w:r>
          </w:p>
        </w:tc>
      </w:tr>
    </w:tbl>
    <w:p w14:paraId="32449674" w14:textId="77777777" w:rsidR="00AB194A" w:rsidRPr="00FC2EBF" w:rsidRDefault="00AB194A" w:rsidP="003E1B74">
      <w:pPr>
        <w:spacing w:line="276" w:lineRule="auto"/>
      </w:pPr>
    </w:p>
    <w:p w14:paraId="60D3588F" w14:textId="4437DDE3" w:rsidR="00417DFC" w:rsidRDefault="00417DFC" w:rsidP="003E1B74">
      <w:pPr>
        <w:spacing w:line="276" w:lineRule="auto"/>
      </w:pPr>
      <w:r>
        <w:br w:type="page"/>
      </w:r>
    </w:p>
    <w:p w14:paraId="1F77DFC3" w14:textId="6588338A" w:rsidR="00417DFC" w:rsidRPr="00B949C0" w:rsidRDefault="00417DFC" w:rsidP="003E1B74">
      <w:pPr>
        <w:pStyle w:val="Heading1"/>
        <w:spacing w:before="120" w:after="120"/>
        <w:rPr>
          <w:rFonts w:ascii="Arial" w:hAnsi="Arial"/>
        </w:rPr>
      </w:pPr>
      <w:bookmarkStart w:id="10" w:name="_Toc58928355"/>
      <w:r w:rsidRPr="00B949C0">
        <w:rPr>
          <w:rFonts w:ascii="Arial" w:hAnsi="Arial"/>
        </w:rPr>
        <w:lastRenderedPageBreak/>
        <w:t>Section 2: Summary of Issues Requiring Conditions</w:t>
      </w:r>
      <w:bookmarkEnd w:id="10"/>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417DFC" w:rsidRPr="00887241" w14:paraId="10B2CAE0" w14:textId="77777777" w:rsidTr="00B949C0">
        <w:trPr>
          <w:tblHeader/>
        </w:trPr>
        <w:tc>
          <w:tcPr>
            <w:tcW w:w="2500" w:type="pct"/>
            <w:shd w:val="clear" w:color="auto" w:fill="D9D9D9"/>
            <w:vAlign w:val="center"/>
          </w:tcPr>
          <w:p w14:paraId="54D004F8" w14:textId="680B4A0B" w:rsidR="00417DFC" w:rsidRPr="00B949C0" w:rsidRDefault="00C74B73" w:rsidP="00B949C0">
            <w:pPr>
              <w:spacing w:line="276" w:lineRule="auto"/>
              <w:contextualSpacing/>
              <w:rPr>
                <w:rFonts w:cs="Arial"/>
                <w:b/>
              </w:rPr>
            </w:pPr>
            <w:r>
              <w:rPr>
                <w:rFonts w:cs="Arial"/>
                <w:b/>
              </w:rPr>
              <w:t xml:space="preserve">Part 13A - </w:t>
            </w:r>
            <w:r w:rsidR="00417DFC" w:rsidRPr="00B949C0">
              <w:rPr>
                <w:rFonts w:cs="Arial"/>
                <w:b/>
              </w:rPr>
              <w:t>Issue</w:t>
            </w:r>
          </w:p>
        </w:tc>
        <w:tc>
          <w:tcPr>
            <w:tcW w:w="2500" w:type="pct"/>
            <w:shd w:val="clear" w:color="auto" w:fill="D9D9D9"/>
            <w:vAlign w:val="center"/>
          </w:tcPr>
          <w:p w14:paraId="4B5B82B9" w14:textId="0CEEA53A" w:rsidR="00417DFC" w:rsidRPr="00B949C0" w:rsidRDefault="00C74B73" w:rsidP="00B949C0">
            <w:pPr>
              <w:spacing w:line="276" w:lineRule="auto"/>
              <w:contextualSpacing/>
              <w:rPr>
                <w:rFonts w:cs="Arial"/>
                <w:b/>
              </w:rPr>
            </w:pPr>
            <w:r>
              <w:rPr>
                <w:rFonts w:cs="Arial"/>
                <w:b/>
              </w:rPr>
              <w:t>Proposed Part 13A c</w:t>
            </w:r>
            <w:r w:rsidR="00417DFC" w:rsidRPr="00B949C0">
              <w:rPr>
                <w:rFonts w:cs="Arial"/>
                <w:b/>
              </w:rPr>
              <w:t xml:space="preserve">ondition </w:t>
            </w:r>
          </w:p>
        </w:tc>
      </w:tr>
      <w:tr w:rsidR="000324B0" w:rsidRPr="00887241" w14:paraId="50EAB394" w14:textId="77777777" w:rsidTr="00B949C0">
        <w:tc>
          <w:tcPr>
            <w:tcW w:w="2500" w:type="pct"/>
          </w:tcPr>
          <w:p w14:paraId="63AC1B07" w14:textId="77777777" w:rsidR="000324B0" w:rsidRPr="00B949C0" w:rsidRDefault="000324B0" w:rsidP="00B949C0">
            <w:pPr>
              <w:spacing w:line="276" w:lineRule="auto"/>
              <w:contextualSpacing/>
              <w:rPr>
                <w:rFonts w:cs="Arial"/>
                <w:b/>
                <w:u w:val="single"/>
              </w:rPr>
            </w:pPr>
            <w:r w:rsidRPr="00B949C0">
              <w:rPr>
                <w:rFonts w:cs="Arial"/>
                <w:b/>
                <w:u w:val="single"/>
              </w:rPr>
              <w:t>General Management</w:t>
            </w:r>
          </w:p>
          <w:p w14:paraId="0B1B86F5" w14:textId="5C95D321" w:rsidR="000324B0" w:rsidRPr="00B949C0" w:rsidRDefault="000324B0" w:rsidP="00B949C0">
            <w:pPr>
              <w:spacing w:line="276" w:lineRule="auto"/>
              <w:contextualSpacing/>
              <w:rPr>
                <w:rFonts w:cs="Arial"/>
              </w:rPr>
            </w:pPr>
            <w:r w:rsidRPr="00B949C0">
              <w:rPr>
                <w:rFonts w:cs="Arial"/>
              </w:rPr>
              <w:t xml:space="preserve">Export decisions relate to the management arrangements in force at the time of any decision(s) made under the </w:t>
            </w:r>
            <w:r w:rsidRPr="00B949C0">
              <w:rPr>
                <w:rFonts w:cs="Arial"/>
                <w:i/>
                <w:iCs/>
              </w:rPr>
              <w:t>Environment Protection and Biodiversity Conservation Act 1999 (</w:t>
            </w:r>
            <w:r w:rsidRPr="00B949C0">
              <w:rPr>
                <w:rFonts w:cs="Arial"/>
              </w:rPr>
              <w:t xml:space="preserve">EPBC Act). To ensure that the decision(s) remain valid and export approval continues uninterrupted, the Department of Agriculture, Water and the Environment (the Department) needs to be advised of any changes that are made to the management regime and make an assessment that the new arrangements are equivalent or better, in terms of ecological sustainability, than those in place at the time of the original decision(s). This includes operational and legislated amendments that may affect the sustainability of the target species or negatively impact on </w:t>
            </w:r>
            <w:proofErr w:type="spellStart"/>
            <w:r w:rsidRPr="00B949C0">
              <w:rPr>
                <w:rFonts w:cs="Arial"/>
              </w:rPr>
              <w:t>byproduct</w:t>
            </w:r>
            <w:proofErr w:type="spellEnd"/>
            <w:r w:rsidRPr="00B949C0">
              <w:rPr>
                <w:rFonts w:cs="Arial"/>
              </w:rPr>
              <w:t xml:space="preserve">, bycatch, EPBC Act protected species or the ecosystem. </w:t>
            </w:r>
          </w:p>
        </w:tc>
        <w:tc>
          <w:tcPr>
            <w:tcW w:w="2500" w:type="pct"/>
          </w:tcPr>
          <w:p w14:paraId="4F998769" w14:textId="77777777" w:rsidR="000324B0" w:rsidRPr="00B949C0" w:rsidRDefault="000324B0" w:rsidP="00B949C0">
            <w:pPr>
              <w:spacing w:line="276" w:lineRule="auto"/>
              <w:contextualSpacing/>
              <w:rPr>
                <w:rFonts w:cs="Arial"/>
                <w:b/>
              </w:rPr>
            </w:pPr>
            <w:bookmarkStart w:id="11" w:name="_Hlk58424775"/>
            <w:r w:rsidRPr="00B949C0">
              <w:rPr>
                <w:rFonts w:cs="Arial"/>
                <w:b/>
              </w:rPr>
              <w:t>Condition 1:</w:t>
            </w:r>
          </w:p>
          <w:p w14:paraId="4FECB729" w14:textId="44B325E2" w:rsidR="000324B0" w:rsidRPr="00B949C0" w:rsidRDefault="000324B0" w:rsidP="00B949C0">
            <w:pPr>
              <w:spacing w:line="276" w:lineRule="auto"/>
              <w:contextualSpacing/>
              <w:rPr>
                <w:rFonts w:cs="Arial"/>
              </w:rPr>
            </w:pPr>
            <w:r w:rsidRPr="00B949C0">
              <w:rPr>
                <w:rFonts w:cs="Arial"/>
              </w:rPr>
              <w:t xml:space="preserve">The Australian Fisheries Management Authority must ensure that operation of the </w:t>
            </w:r>
            <w:r w:rsidRPr="00B949C0">
              <w:rPr>
                <w:rFonts w:cs="Arial"/>
                <w:noProof/>
              </w:rPr>
              <w:t xml:space="preserve">North West Slope and Western Deepwater Trawl fisheries </w:t>
            </w:r>
            <w:r w:rsidRPr="00B949C0">
              <w:rPr>
                <w:rFonts w:cs="Arial"/>
              </w:rPr>
              <w:t xml:space="preserve">is carried out in accordance with management arrangements defined in the </w:t>
            </w:r>
            <w:r w:rsidRPr="00B949C0">
              <w:rPr>
                <w:rFonts w:cs="Arial"/>
                <w:i/>
                <w:iCs/>
              </w:rPr>
              <w:t>Fisheries Management Act 1991</w:t>
            </w:r>
            <w:r w:rsidRPr="00B949C0">
              <w:rPr>
                <w:rFonts w:cs="Arial"/>
              </w:rPr>
              <w:t xml:space="preserve">, the Fisheries Management Regulations 2019, and the Western Trawl Fisheries Statement of Management Arrangements 2012. </w:t>
            </w:r>
          </w:p>
          <w:p w14:paraId="473B8EF0" w14:textId="77777777" w:rsidR="000324B0" w:rsidRPr="00B949C0" w:rsidRDefault="000324B0" w:rsidP="00B949C0">
            <w:pPr>
              <w:spacing w:line="276" w:lineRule="auto"/>
              <w:contextualSpacing/>
              <w:rPr>
                <w:rFonts w:cs="Arial"/>
                <w:b/>
              </w:rPr>
            </w:pPr>
          </w:p>
          <w:p w14:paraId="52E76E5E" w14:textId="77777777" w:rsidR="000324B0" w:rsidRPr="00B949C0" w:rsidRDefault="000324B0" w:rsidP="00B949C0">
            <w:pPr>
              <w:spacing w:line="276" w:lineRule="auto"/>
              <w:contextualSpacing/>
              <w:rPr>
                <w:rFonts w:cs="Arial"/>
              </w:rPr>
            </w:pPr>
            <w:r w:rsidRPr="00B949C0">
              <w:rPr>
                <w:rFonts w:cs="Arial"/>
                <w:b/>
              </w:rPr>
              <w:t>Condition 2</w:t>
            </w:r>
            <w:r w:rsidRPr="00B949C0">
              <w:rPr>
                <w:rFonts w:cs="Arial"/>
              </w:rPr>
              <w:t>:</w:t>
            </w:r>
          </w:p>
          <w:p w14:paraId="1381FC8B" w14:textId="77777777" w:rsidR="000324B0" w:rsidRPr="00B949C0" w:rsidRDefault="000324B0" w:rsidP="00B949C0">
            <w:pPr>
              <w:spacing w:line="276" w:lineRule="auto"/>
              <w:contextualSpacing/>
              <w:rPr>
                <w:rFonts w:cs="Arial"/>
              </w:rPr>
            </w:pPr>
            <w:r w:rsidRPr="00B949C0">
              <w:rPr>
                <w:rFonts w:cs="Arial"/>
              </w:rPr>
              <w:t>The Australian Fisheries Management Authority must inform the Department of Agriculture, Water and the Environment of any intended material changes to the</w:t>
            </w:r>
            <w:r>
              <w:t xml:space="preserve"> </w:t>
            </w:r>
            <w:r w:rsidRPr="00B949C0">
              <w:rPr>
                <w:rFonts w:cs="Arial"/>
                <w:noProof/>
              </w:rPr>
              <w:t xml:space="preserve">North West Slope and Western Deepwater Trawl Fisheries </w:t>
            </w:r>
            <w:r w:rsidRPr="00B949C0">
              <w:rPr>
                <w:rFonts w:cs="Arial"/>
              </w:rPr>
              <w:t xml:space="preserve">management arrangements that may affect the assessment against which </w:t>
            </w:r>
            <w:r w:rsidRPr="00B949C0">
              <w:rPr>
                <w:rFonts w:cs="Arial"/>
                <w:i/>
                <w:iCs/>
              </w:rPr>
              <w:t>Environment Protection and Biodiversity Conservation Act 1999</w:t>
            </w:r>
            <w:r w:rsidRPr="00B949C0">
              <w:rPr>
                <w:rFonts w:cs="Arial"/>
              </w:rPr>
              <w:t xml:space="preserve"> decisions are made.</w:t>
            </w:r>
          </w:p>
          <w:p w14:paraId="7CC225A7" w14:textId="77777777" w:rsidR="000324B0" w:rsidRPr="00B949C0" w:rsidRDefault="000324B0" w:rsidP="00B949C0">
            <w:pPr>
              <w:spacing w:line="276" w:lineRule="auto"/>
              <w:contextualSpacing/>
              <w:rPr>
                <w:rFonts w:cs="Arial"/>
                <w:b/>
                <w:color w:val="3366FF"/>
              </w:rPr>
            </w:pPr>
          </w:p>
          <w:p w14:paraId="3F2B6A9C" w14:textId="77777777" w:rsidR="000324B0" w:rsidRPr="00B949C0" w:rsidRDefault="000324B0" w:rsidP="00B949C0">
            <w:pPr>
              <w:spacing w:line="276" w:lineRule="auto"/>
              <w:contextualSpacing/>
              <w:rPr>
                <w:rFonts w:cs="Arial"/>
                <w:b/>
              </w:rPr>
            </w:pPr>
            <w:r w:rsidRPr="00B949C0">
              <w:rPr>
                <w:rFonts w:cs="Arial"/>
                <w:b/>
              </w:rPr>
              <w:t>Condition 3</w:t>
            </w:r>
          </w:p>
          <w:p w14:paraId="7FA5AEB8" w14:textId="77777777" w:rsidR="000324B0" w:rsidRPr="00B949C0" w:rsidRDefault="000324B0" w:rsidP="00B949C0">
            <w:pPr>
              <w:spacing w:line="276" w:lineRule="auto"/>
              <w:contextualSpacing/>
              <w:rPr>
                <w:rFonts w:cs="Arial"/>
              </w:rPr>
            </w:pPr>
            <w:r w:rsidRPr="00B949C0">
              <w:rPr>
                <w:rFonts w:cs="Arial"/>
              </w:rPr>
              <w:t xml:space="preserve">The Australian Fisheries Management Authority must inform the Department of Agriculture, </w:t>
            </w:r>
            <w:proofErr w:type="gramStart"/>
            <w:r w:rsidRPr="00B949C0">
              <w:rPr>
                <w:rFonts w:cs="Arial"/>
              </w:rPr>
              <w:t>Water</w:t>
            </w:r>
            <w:proofErr w:type="gramEnd"/>
            <w:r w:rsidRPr="00B949C0">
              <w:rPr>
                <w:rFonts w:cs="Arial"/>
              </w:rPr>
              <w:t xml:space="preserve"> and the Environment of any intended changes to fisheries legislation that may affect the legislative instruments relevant to this approval.</w:t>
            </w:r>
          </w:p>
          <w:bookmarkEnd w:id="11"/>
          <w:p w14:paraId="33C969C0" w14:textId="7AD16EEE" w:rsidR="000324B0" w:rsidRPr="00B949C0" w:rsidRDefault="000324B0" w:rsidP="00B949C0">
            <w:pPr>
              <w:spacing w:line="276" w:lineRule="auto"/>
              <w:contextualSpacing/>
              <w:rPr>
                <w:rFonts w:cs="Arial"/>
                <w:b/>
                <w:color w:val="3366FF"/>
              </w:rPr>
            </w:pPr>
          </w:p>
        </w:tc>
      </w:tr>
      <w:tr w:rsidR="000324B0" w:rsidRPr="00887241" w14:paraId="6EB4CB05" w14:textId="77777777" w:rsidTr="00B949C0">
        <w:tc>
          <w:tcPr>
            <w:tcW w:w="2500" w:type="pct"/>
          </w:tcPr>
          <w:p w14:paraId="122CD710" w14:textId="77777777" w:rsidR="000324B0" w:rsidRPr="00B949C0" w:rsidRDefault="000324B0" w:rsidP="00B949C0">
            <w:pPr>
              <w:spacing w:line="276" w:lineRule="auto"/>
              <w:contextualSpacing/>
              <w:rPr>
                <w:rFonts w:cs="Arial"/>
                <w:b/>
              </w:rPr>
            </w:pPr>
            <w:r w:rsidRPr="00B949C0">
              <w:rPr>
                <w:rFonts w:cs="Arial"/>
                <w:b/>
                <w:u w:val="single"/>
              </w:rPr>
              <w:t>Annual Reporting</w:t>
            </w:r>
            <w:r w:rsidRPr="00B949C0">
              <w:rPr>
                <w:rFonts w:cs="Arial"/>
                <w:b/>
              </w:rPr>
              <w:t xml:space="preserve"> </w:t>
            </w:r>
          </w:p>
          <w:p w14:paraId="0422EC86" w14:textId="5D432AFF" w:rsidR="000324B0" w:rsidRPr="00B949C0" w:rsidRDefault="000324B0" w:rsidP="00B949C0">
            <w:pPr>
              <w:spacing w:line="276" w:lineRule="auto"/>
              <w:contextualSpacing/>
              <w:rPr>
                <w:rFonts w:cs="Arial"/>
                <w:highlight w:val="yellow"/>
              </w:rPr>
            </w:pPr>
            <w:r w:rsidRPr="00B949C0">
              <w:rPr>
                <w:rFonts w:cs="Arial"/>
              </w:rPr>
              <w:t xml:space="preserve">It is important that the Australian Fisheries Management Authority produce and present reports to the Department annually in order for the performance of the fishery and progress in implementing the conditions described in this report and other managerial commitments to be monitored and assessed throughout the life of the export approval. Annual reports should follow Appendix B to the </w:t>
            </w:r>
            <w:r w:rsidRPr="00B949C0">
              <w:rPr>
                <w:rFonts w:cs="Arial"/>
                <w:i/>
                <w:iCs/>
              </w:rPr>
              <w:t>Guidelines for the Ecologically Sustainable Management of Fisheries - 2nd Edition</w:t>
            </w:r>
            <w:r w:rsidRPr="00B949C0">
              <w:rPr>
                <w:rFonts w:cs="Arial"/>
              </w:rPr>
              <w:t xml:space="preserve"> and </w:t>
            </w:r>
            <w:r w:rsidRPr="00B949C0">
              <w:rPr>
                <w:rFonts w:cs="Arial"/>
              </w:rPr>
              <w:lastRenderedPageBreak/>
              <w:t xml:space="preserve">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described in the previous assessment for the fishery. Electronic copies of the guidelines are available from the Department’s website at </w:t>
            </w:r>
            <w:hyperlink r:id="rId23" w:history="1">
              <w:r w:rsidRPr="00B949C0">
                <w:rPr>
                  <w:rStyle w:val="Hyperlink"/>
                  <w:rFonts w:cs="Arial"/>
                </w:rPr>
                <w:t>http://www.environment.gov.au/resource/guidelines-ecologically-sustainable-management-fisheries</w:t>
              </w:r>
            </w:hyperlink>
            <w:r w:rsidRPr="00B949C0">
              <w:rPr>
                <w:rFonts w:cs="Arial"/>
              </w:rPr>
              <w:t xml:space="preserve">. </w:t>
            </w:r>
          </w:p>
        </w:tc>
        <w:tc>
          <w:tcPr>
            <w:tcW w:w="2500" w:type="pct"/>
          </w:tcPr>
          <w:p w14:paraId="74D55C97" w14:textId="77777777" w:rsidR="000324B0" w:rsidRPr="00B949C0" w:rsidRDefault="000324B0" w:rsidP="00B949C0">
            <w:pPr>
              <w:spacing w:line="276" w:lineRule="auto"/>
              <w:contextualSpacing/>
              <w:rPr>
                <w:rFonts w:cs="Arial"/>
                <w:b/>
              </w:rPr>
            </w:pPr>
            <w:bookmarkStart w:id="12" w:name="_Hlk58424784"/>
            <w:r w:rsidRPr="00B949C0">
              <w:rPr>
                <w:rFonts w:cs="Arial"/>
                <w:b/>
                <w:bCs/>
              </w:rPr>
              <w:lastRenderedPageBreak/>
              <w:t>Condition 4</w:t>
            </w:r>
            <w:r w:rsidRPr="00B949C0">
              <w:rPr>
                <w:rFonts w:cs="Arial"/>
                <w:b/>
              </w:rPr>
              <w:t>:</w:t>
            </w:r>
          </w:p>
          <w:p w14:paraId="5B769166" w14:textId="384DF289" w:rsidR="000324B0" w:rsidRPr="00B949C0" w:rsidRDefault="000324B0" w:rsidP="00B949C0">
            <w:pPr>
              <w:spacing w:line="276" w:lineRule="auto"/>
              <w:contextualSpacing/>
              <w:rPr>
                <w:rFonts w:cs="Arial"/>
                <w:iCs/>
              </w:rPr>
            </w:pPr>
            <w:r w:rsidRPr="00B949C0">
              <w:rPr>
                <w:rFonts w:cs="Arial"/>
              </w:rPr>
              <w:t xml:space="preserve">The Australian Fisheries Management Authority must provide reports to the Department of Agriculture, </w:t>
            </w:r>
            <w:proofErr w:type="gramStart"/>
            <w:r w:rsidRPr="00B949C0">
              <w:rPr>
                <w:rFonts w:cs="Arial"/>
              </w:rPr>
              <w:t>Water</w:t>
            </w:r>
            <w:proofErr w:type="gramEnd"/>
            <w:r w:rsidRPr="00B949C0">
              <w:rPr>
                <w:rFonts w:cs="Arial"/>
              </w:rPr>
              <w:t xml:space="preserve"> and the Environment annually as per Appendix B of the </w:t>
            </w:r>
            <w:r w:rsidRPr="00B949C0">
              <w:rPr>
                <w:rFonts w:cs="Arial"/>
                <w:i/>
                <w:iCs/>
              </w:rPr>
              <w:t>Guidelines for the Ecologically Sustainable Management of Fisheries - 2nd Edition.</w:t>
            </w:r>
            <w:bookmarkEnd w:id="12"/>
          </w:p>
        </w:tc>
      </w:tr>
      <w:tr w:rsidR="000324B0" w:rsidRPr="00887241" w14:paraId="3CDE6E04" w14:textId="77777777" w:rsidTr="00B949C0">
        <w:tc>
          <w:tcPr>
            <w:tcW w:w="2500" w:type="pct"/>
          </w:tcPr>
          <w:p w14:paraId="215E37FB" w14:textId="77777777" w:rsidR="000324B0" w:rsidRPr="00B949C0" w:rsidRDefault="000324B0" w:rsidP="00B949C0">
            <w:pPr>
              <w:spacing w:line="276" w:lineRule="auto"/>
              <w:rPr>
                <w:rFonts w:cs="Arial"/>
                <w:b/>
                <w:bCs/>
                <w:u w:val="single"/>
              </w:rPr>
            </w:pPr>
            <w:r w:rsidRPr="00B949C0">
              <w:rPr>
                <w:rFonts w:cs="Arial"/>
                <w:b/>
                <w:bCs/>
                <w:u w:val="single"/>
              </w:rPr>
              <w:t>Harvest and other management strategies</w:t>
            </w:r>
          </w:p>
          <w:p w14:paraId="3696533A" w14:textId="77777777" w:rsidR="000324B0" w:rsidRPr="00B949C0" w:rsidRDefault="000324B0" w:rsidP="00B949C0">
            <w:pPr>
              <w:spacing w:line="276" w:lineRule="auto"/>
              <w:rPr>
                <w:rFonts w:cs="Arial"/>
              </w:rPr>
            </w:pPr>
            <w:r w:rsidRPr="00B949C0">
              <w:rPr>
                <w:rFonts w:cs="Arial"/>
              </w:rPr>
              <w:t xml:space="preserve">Effective harvest controls are necessary to manage the ecological effects of fishing. </w:t>
            </w:r>
          </w:p>
          <w:p w14:paraId="4003B701" w14:textId="77777777" w:rsidR="000324B0" w:rsidRPr="00B949C0" w:rsidRDefault="000324B0" w:rsidP="00B949C0">
            <w:pPr>
              <w:spacing w:line="276" w:lineRule="auto"/>
              <w:rPr>
                <w:rFonts w:cs="Arial"/>
              </w:rPr>
            </w:pPr>
            <w:r w:rsidRPr="00B949C0">
              <w:rPr>
                <w:rFonts w:cs="Arial"/>
              </w:rPr>
              <w:t>Harvest and other management strategies usually contain triggers and limits, which provide a clear framework for monitoring and responding to changes in the fisheries.</w:t>
            </w:r>
          </w:p>
          <w:p w14:paraId="69908085" w14:textId="235C9FB2" w:rsidR="000324B0" w:rsidRPr="00B949C0" w:rsidRDefault="000324B0" w:rsidP="00B949C0">
            <w:pPr>
              <w:spacing w:line="276" w:lineRule="auto"/>
              <w:rPr>
                <w:rFonts w:cs="Arial"/>
              </w:rPr>
            </w:pPr>
            <w:r w:rsidRPr="00B949C0">
              <w:rPr>
                <w:rFonts w:cs="Arial"/>
              </w:rPr>
              <w:t>The harvest strategy in place for the North West Slope and Western Deepwater Trawl fisheries includes objectives and performance criteria, but these are not specific, measurable or timebound. They also do not appear to be monitored, and triggered management responses have not been undertaken.</w:t>
            </w:r>
          </w:p>
          <w:p w14:paraId="679F6261" w14:textId="77777777" w:rsidR="000324B0" w:rsidRPr="00B949C0" w:rsidRDefault="000324B0" w:rsidP="00B949C0">
            <w:pPr>
              <w:spacing w:line="276" w:lineRule="auto"/>
              <w:rPr>
                <w:rFonts w:cs="Arial"/>
              </w:rPr>
            </w:pPr>
            <w:r w:rsidRPr="00B949C0">
              <w:rPr>
                <w:rFonts w:cs="Arial"/>
              </w:rPr>
              <w:t>This can result in significant delays in detecting and responding to issues and managing risk.</w:t>
            </w:r>
          </w:p>
          <w:p w14:paraId="688E0AF0" w14:textId="77777777" w:rsidR="000324B0" w:rsidRPr="00B949C0" w:rsidRDefault="000324B0" w:rsidP="00B949C0">
            <w:pPr>
              <w:spacing w:line="276" w:lineRule="auto"/>
              <w:rPr>
                <w:rFonts w:cs="Arial"/>
              </w:rPr>
            </w:pPr>
            <w:r w:rsidRPr="00B949C0">
              <w:rPr>
                <w:rFonts w:cs="Arial"/>
              </w:rPr>
              <w:t>Given the lack of information available in these fisheries, and the susceptibility of some species to overfishing, some arrangements also do not appear sufficiently precautionary.</w:t>
            </w:r>
          </w:p>
          <w:p w14:paraId="24CCEC3E" w14:textId="77777777" w:rsidR="000324B0" w:rsidRDefault="000324B0" w:rsidP="00B949C0">
            <w:pPr>
              <w:spacing w:line="276" w:lineRule="auto"/>
              <w:contextualSpacing/>
              <w:rPr>
                <w:rFonts w:cs="Arial"/>
              </w:rPr>
            </w:pPr>
            <w:r w:rsidRPr="00B949C0">
              <w:rPr>
                <w:rFonts w:cs="Arial"/>
              </w:rPr>
              <w:t xml:space="preserve">The Australian Fisheries Management Authority (AFMA) committed to review the harvest strategies by 2020, however this did not occur. AFMA has stated in the 2020 application that they intend to undertake the review by 2021.  </w:t>
            </w:r>
          </w:p>
          <w:p w14:paraId="2DC49BD0" w14:textId="4FE87B3E" w:rsidR="009941F8" w:rsidRPr="00B949C0" w:rsidRDefault="009941F8" w:rsidP="00B949C0">
            <w:pPr>
              <w:spacing w:line="276" w:lineRule="auto"/>
              <w:contextualSpacing/>
              <w:rPr>
                <w:rFonts w:cs="Arial"/>
                <w:b/>
                <w:u w:val="single"/>
              </w:rPr>
            </w:pPr>
          </w:p>
        </w:tc>
        <w:tc>
          <w:tcPr>
            <w:tcW w:w="2500" w:type="pct"/>
          </w:tcPr>
          <w:p w14:paraId="27F68B5A" w14:textId="77777777" w:rsidR="000324B0" w:rsidRDefault="000324B0" w:rsidP="00B949C0">
            <w:pPr>
              <w:spacing w:line="276" w:lineRule="auto"/>
            </w:pPr>
            <w:bookmarkStart w:id="13" w:name="_Hlk58231792"/>
            <w:r>
              <w:rPr>
                <w:b/>
              </w:rPr>
              <w:t>Condition 5</w:t>
            </w:r>
            <w:r>
              <w:t>:</w:t>
            </w:r>
          </w:p>
          <w:p w14:paraId="384CC281" w14:textId="27C1274B" w:rsidR="000324B0" w:rsidRPr="00B949C0" w:rsidRDefault="000324B0" w:rsidP="00B949C0">
            <w:pPr>
              <w:spacing w:line="276" w:lineRule="auto"/>
              <w:rPr>
                <w:rFonts w:cs="Arial"/>
              </w:rPr>
            </w:pPr>
            <w:r w:rsidRPr="00B949C0">
              <w:rPr>
                <w:rFonts w:cs="Arial"/>
              </w:rPr>
              <w:t>Australian Fisheries Management Authority must</w:t>
            </w:r>
            <w:r w:rsidR="004D32A6" w:rsidRPr="00B949C0">
              <w:rPr>
                <w:rFonts w:cs="Arial"/>
              </w:rPr>
              <w:t>:</w:t>
            </w:r>
          </w:p>
          <w:p w14:paraId="73CE9B4A" w14:textId="0AD559C6" w:rsidR="000324B0" w:rsidRPr="00B949C0" w:rsidRDefault="00E06E72" w:rsidP="00B949C0">
            <w:pPr>
              <w:pStyle w:val="ListNumber"/>
              <w:numPr>
                <w:ilvl w:val="0"/>
                <w:numId w:val="48"/>
              </w:numPr>
              <w:tabs>
                <w:tab w:val="clear" w:pos="1021"/>
              </w:tabs>
              <w:spacing w:before="120" w:after="120"/>
              <w:contextualSpacing w:val="0"/>
              <w:rPr>
                <w:sz w:val="22"/>
                <w:szCs w:val="22"/>
              </w:rPr>
            </w:pPr>
            <w:r>
              <w:rPr>
                <w:sz w:val="22"/>
                <w:szCs w:val="22"/>
              </w:rPr>
              <w:t>p</w:t>
            </w:r>
            <w:r w:rsidR="004D32A6" w:rsidRPr="00B949C0">
              <w:rPr>
                <w:sz w:val="22"/>
                <w:szCs w:val="22"/>
              </w:rPr>
              <w:t>rovide the Department of Agriculture Water and the Environment with revised</w:t>
            </w:r>
            <w:r w:rsidR="000324B0" w:rsidRPr="00B949C0">
              <w:rPr>
                <w:sz w:val="22"/>
                <w:szCs w:val="22"/>
              </w:rPr>
              <w:t xml:space="preserve"> </w:t>
            </w:r>
            <w:r w:rsidR="006325E2">
              <w:rPr>
                <w:sz w:val="22"/>
                <w:szCs w:val="22"/>
              </w:rPr>
              <w:t xml:space="preserve">a </w:t>
            </w:r>
            <w:r w:rsidR="000324B0" w:rsidRPr="00B949C0">
              <w:rPr>
                <w:sz w:val="22"/>
                <w:szCs w:val="22"/>
              </w:rPr>
              <w:t>harvest strateg</w:t>
            </w:r>
            <w:r w:rsidR="006325E2">
              <w:rPr>
                <w:sz w:val="22"/>
                <w:szCs w:val="22"/>
              </w:rPr>
              <w:t>y</w:t>
            </w:r>
            <w:r w:rsidR="000324B0" w:rsidRPr="00B949C0">
              <w:rPr>
                <w:sz w:val="22"/>
                <w:szCs w:val="22"/>
              </w:rPr>
              <w:t xml:space="preserve"> for the North West Slope and Western Deepwater Trawl fisheries by 3</w:t>
            </w:r>
            <w:r w:rsidR="009941F8">
              <w:rPr>
                <w:sz w:val="22"/>
                <w:szCs w:val="22"/>
              </w:rPr>
              <w:t>0</w:t>
            </w:r>
            <w:r w:rsidR="000324B0" w:rsidRPr="00B949C0">
              <w:rPr>
                <w:sz w:val="22"/>
                <w:szCs w:val="22"/>
              </w:rPr>
              <w:t xml:space="preserve"> </w:t>
            </w:r>
            <w:r w:rsidR="009941F8">
              <w:rPr>
                <w:sz w:val="22"/>
                <w:szCs w:val="22"/>
              </w:rPr>
              <w:t xml:space="preserve">June </w:t>
            </w:r>
            <w:r w:rsidR="000324B0" w:rsidRPr="00B949C0">
              <w:rPr>
                <w:sz w:val="22"/>
                <w:szCs w:val="22"/>
              </w:rPr>
              <w:t>202</w:t>
            </w:r>
            <w:r w:rsidR="009941F8">
              <w:rPr>
                <w:sz w:val="22"/>
                <w:szCs w:val="22"/>
              </w:rPr>
              <w:t>2</w:t>
            </w:r>
            <w:r w:rsidR="000324B0" w:rsidRPr="00B949C0">
              <w:rPr>
                <w:sz w:val="22"/>
                <w:szCs w:val="22"/>
              </w:rPr>
              <w:t>.</w:t>
            </w:r>
            <w:r w:rsidR="00661000" w:rsidRPr="00B949C0">
              <w:rPr>
                <w:sz w:val="22"/>
                <w:szCs w:val="22"/>
              </w:rPr>
              <w:t xml:space="preserve"> The harvest strategy must include measurable and timebound management actions</w:t>
            </w:r>
            <w:r w:rsidR="00214450">
              <w:rPr>
                <w:sz w:val="22"/>
                <w:szCs w:val="22"/>
              </w:rPr>
              <w:t>; and</w:t>
            </w:r>
          </w:p>
          <w:p w14:paraId="58284A36" w14:textId="16D35390" w:rsidR="000324B0" w:rsidRPr="00B949C0" w:rsidRDefault="00E06E72" w:rsidP="00B949C0">
            <w:pPr>
              <w:pStyle w:val="ListNumber"/>
              <w:numPr>
                <w:ilvl w:val="0"/>
                <w:numId w:val="48"/>
              </w:numPr>
              <w:tabs>
                <w:tab w:val="clear" w:pos="1021"/>
              </w:tabs>
              <w:spacing w:before="120" w:after="120"/>
              <w:contextualSpacing w:val="0"/>
              <w:rPr>
                <w:sz w:val="22"/>
                <w:szCs w:val="22"/>
              </w:rPr>
            </w:pPr>
            <w:r>
              <w:rPr>
                <w:sz w:val="22"/>
                <w:szCs w:val="22"/>
              </w:rPr>
              <w:t>e</w:t>
            </w:r>
            <w:r w:rsidR="004D32A6" w:rsidRPr="00B949C0">
              <w:rPr>
                <w:sz w:val="22"/>
                <w:szCs w:val="22"/>
              </w:rPr>
              <w:t xml:space="preserve">nsure </w:t>
            </w:r>
            <w:r w:rsidR="000324B0" w:rsidRPr="00B949C0">
              <w:rPr>
                <w:sz w:val="22"/>
                <w:szCs w:val="22"/>
              </w:rPr>
              <w:t xml:space="preserve">that the fisheries’ triggers and management actions </w:t>
            </w:r>
            <w:r w:rsidR="004D32A6" w:rsidRPr="00B949C0">
              <w:rPr>
                <w:sz w:val="22"/>
                <w:szCs w:val="22"/>
              </w:rPr>
              <w:t xml:space="preserve">identified in </w:t>
            </w:r>
            <w:r w:rsidR="000324B0" w:rsidRPr="00B949C0">
              <w:rPr>
                <w:sz w:val="22"/>
                <w:szCs w:val="22"/>
              </w:rPr>
              <w:t xml:space="preserve">the harvest strategy are implemented by </w:t>
            </w:r>
            <w:r w:rsidR="009941F8" w:rsidRPr="00B949C0">
              <w:rPr>
                <w:sz w:val="22"/>
                <w:szCs w:val="22"/>
              </w:rPr>
              <w:t>3</w:t>
            </w:r>
            <w:r w:rsidR="009941F8">
              <w:rPr>
                <w:sz w:val="22"/>
                <w:szCs w:val="22"/>
              </w:rPr>
              <w:t>0</w:t>
            </w:r>
            <w:r w:rsidR="009941F8" w:rsidRPr="00B949C0">
              <w:rPr>
                <w:sz w:val="22"/>
                <w:szCs w:val="22"/>
              </w:rPr>
              <w:t xml:space="preserve"> </w:t>
            </w:r>
            <w:r w:rsidR="009941F8">
              <w:rPr>
                <w:sz w:val="22"/>
                <w:szCs w:val="22"/>
              </w:rPr>
              <w:t xml:space="preserve">June </w:t>
            </w:r>
            <w:r w:rsidR="009941F8" w:rsidRPr="00B949C0">
              <w:rPr>
                <w:sz w:val="22"/>
                <w:szCs w:val="22"/>
              </w:rPr>
              <w:t>202</w:t>
            </w:r>
            <w:r w:rsidR="009941F8">
              <w:rPr>
                <w:sz w:val="22"/>
                <w:szCs w:val="22"/>
              </w:rPr>
              <w:t>3</w:t>
            </w:r>
            <w:r w:rsidR="000324B0" w:rsidRPr="00B949C0">
              <w:rPr>
                <w:sz w:val="22"/>
                <w:szCs w:val="22"/>
              </w:rPr>
              <w:t>.</w:t>
            </w:r>
          </w:p>
          <w:p w14:paraId="6B72E082" w14:textId="7A190616" w:rsidR="00E06E72" w:rsidRDefault="00E06E72" w:rsidP="00B949C0">
            <w:pPr>
              <w:spacing w:line="276" w:lineRule="auto"/>
              <w:contextualSpacing/>
              <w:rPr>
                <w:rFonts w:cs="Arial"/>
              </w:rPr>
            </w:pPr>
            <w:r>
              <w:rPr>
                <w:rFonts w:cs="Arial"/>
              </w:rPr>
              <w:t>In the case of increased fishing effort (twice the historic high), the harvest strategy must be reviewed immediately.</w:t>
            </w:r>
          </w:p>
          <w:p w14:paraId="2D0B7553" w14:textId="77777777" w:rsidR="00E06E72" w:rsidRDefault="00E06E72" w:rsidP="00B949C0">
            <w:pPr>
              <w:spacing w:line="276" w:lineRule="auto"/>
              <w:contextualSpacing/>
              <w:rPr>
                <w:rFonts w:cs="Arial"/>
              </w:rPr>
            </w:pPr>
          </w:p>
          <w:p w14:paraId="6A9A4F3B" w14:textId="4439760E" w:rsidR="000324B0" w:rsidRPr="00B949C0" w:rsidRDefault="000324B0" w:rsidP="00B949C0">
            <w:pPr>
              <w:spacing w:line="276" w:lineRule="auto"/>
              <w:contextualSpacing/>
              <w:rPr>
                <w:rFonts w:cs="Arial"/>
                <w:bCs/>
              </w:rPr>
            </w:pPr>
            <w:r w:rsidRPr="00B949C0">
              <w:rPr>
                <w:rFonts w:cs="Arial"/>
              </w:rPr>
              <w:t xml:space="preserve">Harvest strategy performance </w:t>
            </w:r>
            <w:r w:rsidR="00EA362B" w:rsidRPr="00B949C0">
              <w:rPr>
                <w:rFonts w:cs="Arial"/>
              </w:rPr>
              <w:t xml:space="preserve">must </w:t>
            </w:r>
            <w:r w:rsidRPr="00B949C0">
              <w:rPr>
                <w:rFonts w:cs="Arial"/>
              </w:rPr>
              <w:t>be reported as part of the requirements specified in Condition 4 above.</w:t>
            </w:r>
            <w:bookmarkEnd w:id="13"/>
          </w:p>
        </w:tc>
      </w:tr>
      <w:tr w:rsidR="000324B0" w:rsidRPr="00887241" w14:paraId="1D4744E8" w14:textId="77777777" w:rsidTr="00B949C0">
        <w:tc>
          <w:tcPr>
            <w:tcW w:w="2500" w:type="pct"/>
          </w:tcPr>
          <w:p w14:paraId="296DB544" w14:textId="77777777" w:rsidR="000324B0" w:rsidRPr="00B949C0" w:rsidRDefault="000324B0" w:rsidP="009941F8">
            <w:pPr>
              <w:keepNext/>
              <w:spacing w:line="276" w:lineRule="auto"/>
              <w:contextualSpacing/>
              <w:rPr>
                <w:rFonts w:cs="Arial"/>
                <w:b/>
                <w:u w:val="single"/>
              </w:rPr>
            </w:pPr>
            <w:r w:rsidRPr="00B949C0">
              <w:rPr>
                <w:rFonts w:cs="Arial"/>
                <w:b/>
                <w:u w:val="single"/>
              </w:rPr>
              <w:lastRenderedPageBreak/>
              <w:t>Ongoing monitoring for protected species</w:t>
            </w:r>
          </w:p>
          <w:p w14:paraId="6B340E08" w14:textId="77777777" w:rsidR="000324B0" w:rsidRPr="00B949C0" w:rsidRDefault="000324B0" w:rsidP="00B949C0">
            <w:pPr>
              <w:spacing w:line="276" w:lineRule="auto"/>
              <w:contextualSpacing/>
              <w:rPr>
                <w:rFonts w:cs="Arial"/>
              </w:rPr>
            </w:pPr>
          </w:p>
          <w:p w14:paraId="470B46B6" w14:textId="1D06A17E" w:rsidR="000324B0" w:rsidRPr="00B949C0" w:rsidRDefault="000324B0" w:rsidP="00B949C0">
            <w:pPr>
              <w:spacing w:line="276" w:lineRule="auto"/>
              <w:contextualSpacing/>
              <w:rPr>
                <w:rFonts w:cs="Arial"/>
              </w:rPr>
            </w:pPr>
            <w:r w:rsidRPr="00B949C0">
              <w:rPr>
                <w:rFonts w:cs="Arial"/>
              </w:rPr>
              <w:t>According to AFMA’s protected species interaction reports, the fisheries ha</w:t>
            </w:r>
            <w:r w:rsidR="009941F8">
              <w:rPr>
                <w:rFonts w:cs="Arial"/>
              </w:rPr>
              <w:t>ve</w:t>
            </w:r>
            <w:r w:rsidRPr="00B949C0">
              <w:rPr>
                <w:rFonts w:cs="Arial"/>
              </w:rPr>
              <w:t xml:space="preserve"> reported no interactions with protected species. However, there have been interactions, </w:t>
            </w:r>
            <w:r w:rsidR="00214450">
              <w:rPr>
                <w:rFonts w:cs="Arial"/>
              </w:rPr>
              <w:t>including</w:t>
            </w:r>
            <w:r w:rsidRPr="00B949C0">
              <w:rPr>
                <w:rFonts w:cs="Arial"/>
              </w:rPr>
              <w:t xml:space="preserve"> with potential EPBC Act listed sea birds, recorded by AFMA onboard observers</w:t>
            </w:r>
            <w:r w:rsidR="009941F8">
              <w:rPr>
                <w:rFonts w:cs="Arial"/>
              </w:rPr>
              <w:t xml:space="preserve"> but not recorded to species level. </w:t>
            </w:r>
          </w:p>
          <w:p w14:paraId="16A48D0F" w14:textId="77777777" w:rsidR="000324B0" w:rsidRPr="00B949C0" w:rsidRDefault="000324B0" w:rsidP="00B949C0">
            <w:pPr>
              <w:spacing w:line="276" w:lineRule="auto"/>
              <w:contextualSpacing/>
              <w:rPr>
                <w:rFonts w:cs="Arial"/>
              </w:rPr>
            </w:pPr>
          </w:p>
          <w:p w14:paraId="41C4433A" w14:textId="1867854A" w:rsidR="000324B0" w:rsidRDefault="000324B0" w:rsidP="00B949C0">
            <w:pPr>
              <w:spacing w:line="276" w:lineRule="auto"/>
              <w:contextualSpacing/>
              <w:rPr>
                <w:rFonts w:cs="Arial"/>
              </w:rPr>
            </w:pPr>
            <w:r w:rsidRPr="00B949C0">
              <w:rPr>
                <w:rFonts w:cs="Arial"/>
              </w:rPr>
              <w:t xml:space="preserve">The Department recommends that AFMA’s onboard observers continue to be utilised at the minimum requirement (calculated based on the number of days observed over the overall effort days each year), introduce updated protected species guides for the fisheries, as well as providing appropriate identification training to ensure all observed catch can be reported at appropriate species levels. </w:t>
            </w:r>
          </w:p>
          <w:p w14:paraId="56712EB0" w14:textId="77777777" w:rsidR="009941F8" w:rsidRPr="00B949C0" w:rsidRDefault="009941F8" w:rsidP="00B949C0">
            <w:pPr>
              <w:spacing w:line="276" w:lineRule="auto"/>
              <w:contextualSpacing/>
              <w:rPr>
                <w:rFonts w:cs="Arial"/>
              </w:rPr>
            </w:pPr>
          </w:p>
          <w:p w14:paraId="0C781AF2" w14:textId="2153EC8D" w:rsidR="000324B0" w:rsidRPr="00B949C0" w:rsidRDefault="000324B0" w:rsidP="00B949C0">
            <w:pPr>
              <w:spacing w:line="276" w:lineRule="auto"/>
              <w:contextualSpacing/>
              <w:rPr>
                <w:rFonts w:cs="Arial"/>
                <w:b/>
                <w:u w:val="single"/>
              </w:rPr>
            </w:pPr>
            <w:r w:rsidRPr="00B949C0">
              <w:rPr>
                <w:rFonts w:cs="Arial"/>
              </w:rPr>
              <w:t>Therefore, it is appropriate that continued export approval is subject to a condition that AFMA continue to monitor and report potential protected species interactions at appropriate levels.</w:t>
            </w:r>
          </w:p>
        </w:tc>
        <w:tc>
          <w:tcPr>
            <w:tcW w:w="2500" w:type="pct"/>
          </w:tcPr>
          <w:p w14:paraId="2BA6A6F4" w14:textId="77777777" w:rsidR="000324B0" w:rsidRPr="00B949C0" w:rsidRDefault="000324B0" w:rsidP="00B949C0">
            <w:pPr>
              <w:spacing w:line="276" w:lineRule="auto"/>
              <w:contextualSpacing/>
              <w:rPr>
                <w:rFonts w:cs="Arial"/>
              </w:rPr>
            </w:pPr>
          </w:p>
          <w:p w14:paraId="335FAE4A" w14:textId="2B811F3F" w:rsidR="000324B0" w:rsidRPr="004D2E40" w:rsidRDefault="000324B0" w:rsidP="00B949C0">
            <w:pPr>
              <w:spacing w:line="276" w:lineRule="auto"/>
              <w:rPr>
                <w:b/>
              </w:rPr>
            </w:pPr>
            <w:bookmarkStart w:id="14" w:name="_Hlk58424865"/>
            <w:r w:rsidRPr="004D2E40">
              <w:rPr>
                <w:b/>
              </w:rPr>
              <w:t xml:space="preserve">Condition </w:t>
            </w:r>
            <w:r w:rsidR="008C3BF9">
              <w:rPr>
                <w:b/>
              </w:rPr>
              <w:t>6</w:t>
            </w:r>
            <w:r w:rsidRPr="004D2E40">
              <w:rPr>
                <w:b/>
              </w:rPr>
              <w:t xml:space="preserve">: </w:t>
            </w:r>
          </w:p>
          <w:p w14:paraId="78AE29F1" w14:textId="77777777" w:rsidR="000324B0" w:rsidRPr="004D2E40" w:rsidRDefault="000324B0" w:rsidP="00B949C0">
            <w:pPr>
              <w:spacing w:line="276" w:lineRule="auto"/>
            </w:pPr>
            <w:r w:rsidRPr="004D2E40">
              <w:t xml:space="preserve">The Australian Fisheries Management Authority </w:t>
            </w:r>
            <w:r>
              <w:t>must</w:t>
            </w:r>
            <w:r w:rsidRPr="004D2E40">
              <w:t xml:space="preserve"> ensure there is sufficient ongoing monitoring (electronic or human) to evaluate the nature and level of impacts of fishing on EPBC Act protected species.</w:t>
            </w:r>
          </w:p>
          <w:bookmarkEnd w:id="14"/>
          <w:p w14:paraId="4C8BF351" w14:textId="77777777" w:rsidR="000324B0" w:rsidRPr="00B949C0" w:rsidRDefault="000324B0" w:rsidP="00B949C0">
            <w:pPr>
              <w:spacing w:line="276" w:lineRule="auto"/>
              <w:contextualSpacing/>
              <w:rPr>
                <w:rFonts w:cs="Arial"/>
              </w:rPr>
            </w:pPr>
          </w:p>
          <w:p w14:paraId="76AE718E" w14:textId="3AD7DDCF" w:rsidR="000324B0" w:rsidRPr="00B949C0" w:rsidRDefault="00582BFF" w:rsidP="00B949C0">
            <w:pPr>
              <w:spacing w:line="276" w:lineRule="auto"/>
              <w:contextualSpacing/>
              <w:rPr>
                <w:rFonts w:cs="Arial"/>
                <w:bCs/>
              </w:rPr>
            </w:pPr>
            <w:r w:rsidRPr="004D2E40">
              <w:t xml:space="preserve">The Australian Fisheries Management Authority </w:t>
            </w:r>
            <w:r>
              <w:t xml:space="preserve">must provide the Department of Agriculture, </w:t>
            </w:r>
            <w:proofErr w:type="gramStart"/>
            <w:r>
              <w:t>Water</w:t>
            </w:r>
            <w:proofErr w:type="gramEnd"/>
            <w:r>
              <w:t xml:space="preserve"> and the Environment, as part of the annual reporting at </w:t>
            </w:r>
            <w:r w:rsidR="00D216F7">
              <w:t>C</w:t>
            </w:r>
            <w:r>
              <w:t xml:space="preserve">ondition </w:t>
            </w:r>
            <w:r w:rsidR="00D216F7">
              <w:t>4</w:t>
            </w:r>
            <w:r>
              <w:t>, a report outlining all monitoring of protected species that was undertaken. The report must include how the results of the monitoring will inform the ongoing management of the fisheries</w:t>
            </w:r>
            <w:proofErr w:type="gramStart"/>
            <w:r>
              <w:t>, in particular, an</w:t>
            </w:r>
            <w:proofErr w:type="gramEnd"/>
            <w:r>
              <w:t xml:space="preserve"> observer program for the fisheries. </w:t>
            </w:r>
          </w:p>
        </w:tc>
      </w:tr>
      <w:tr w:rsidR="00C74B73" w:rsidRPr="00887241" w14:paraId="43854E71" w14:textId="77777777" w:rsidTr="00C74B73">
        <w:tc>
          <w:tcPr>
            <w:tcW w:w="2500" w:type="pct"/>
            <w:shd w:val="clear" w:color="auto" w:fill="D9D9D9" w:themeFill="background1" w:themeFillShade="D9"/>
          </w:tcPr>
          <w:p w14:paraId="7C705F69" w14:textId="68922091" w:rsidR="00C74B73" w:rsidRPr="00C74B73" w:rsidRDefault="00C74B73" w:rsidP="009941F8">
            <w:pPr>
              <w:keepNext/>
              <w:spacing w:line="276" w:lineRule="auto"/>
              <w:contextualSpacing/>
              <w:rPr>
                <w:rFonts w:cs="Arial"/>
                <w:b/>
              </w:rPr>
            </w:pPr>
            <w:r w:rsidRPr="00C74B73">
              <w:rPr>
                <w:rFonts w:cs="Arial"/>
                <w:b/>
              </w:rPr>
              <w:t>Part 13 - Issue</w:t>
            </w:r>
          </w:p>
        </w:tc>
        <w:tc>
          <w:tcPr>
            <w:tcW w:w="2500" w:type="pct"/>
            <w:shd w:val="clear" w:color="auto" w:fill="D9D9D9" w:themeFill="background1" w:themeFillShade="D9"/>
          </w:tcPr>
          <w:p w14:paraId="7E093D65" w14:textId="7340A3CB" w:rsidR="00C74B73" w:rsidRPr="00C74B73" w:rsidRDefault="00C74B73" w:rsidP="00B949C0">
            <w:pPr>
              <w:spacing w:line="276" w:lineRule="auto"/>
              <w:contextualSpacing/>
              <w:rPr>
                <w:rFonts w:cs="Arial"/>
                <w:b/>
                <w:bCs/>
              </w:rPr>
            </w:pPr>
            <w:r w:rsidRPr="00C74B73">
              <w:rPr>
                <w:rFonts w:cs="Arial"/>
                <w:b/>
                <w:bCs/>
              </w:rPr>
              <w:t>Proposed Part 13 condition</w:t>
            </w:r>
          </w:p>
        </w:tc>
      </w:tr>
      <w:tr w:rsidR="00274999" w:rsidRPr="00887241" w14:paraId="6940914C" w14:textId="77777777" w:rsidTr="00B949C0">
        <w:tc>
          <w:tcPr>
            <w:tcW w:w="2500" w:type="pct"/>
          </w:tcPr>
          <w:p w14:paraId="0CC81B61" w14:textId="0779E8B2" w:rsidR="00274999" w:rsidRPr="00C74B73" w:rsidRDefault="00C74B73" w:rsidP="009941F8">
            <w:pPr>
              <w:keepNext/>
              <w:spacing w:line="276" w:lineRule="auto"/>
              <w:contextualSpacing/>
              <w:rPr>
                <w:rFonts w:cs="Arial"/>
                <w:bCs/>
              </w:rPr>
            </w:pPr>
            <w:r w:rsidRPr="00C74B73">
              <w:rPr>
                <w:rFonts w:cs="Arial"/>
                <w:bCs/>
              </w:rPr>
              <w:t>There are</w:t>
            </w:r>
            <w:r>
              <w:rPr>
                <w:rFonts w:cs="Arial"/>
                <w:bCs/>
              </w:rPr>
              <w:t xml:space="preserve"> have been no reported interactions with protected species in the fisheries however the Department considers it appropriate that AFMA must continue to monitor and evaluate the impacts the fisheries are having on protected species.</w:t>
            </w:r>
            <w:r w:rsidRPr="00C74B73">
              <w:rPr>
                <w:rFonts w:cs="Arial"/>
                <w:bCs/>
              </w:rPr>
              <w:t xml:space="preserve"> </w:t>
            </w:r>
          </w:p>
        </w:tc>
        <w:tc>
          <w:tcPr>
            <w:tcW w:w="2500" w:type="pct"/>
          </w:tcPr>
          <w:p w14:paraId="6AF38E97" w14:textId="2F7A3F60" w:rsidR="00274999" w:rsidRPr="00274999" w:rsidRDefault="00274999" w:rsidP="00274999">
            <w:pPr>
              <w:spacing w:line="276" w:lineRule="auto"/>
              <w:rPr>
                <w:b/>
                <w:bCs/>
              </w:rPr>
            </w:pPr>
            <w:r w:rsidRPr="00274999">
              <w:rPr>
                <w:b/>
                <w:bCs/>
              </w:rPr>
              <w:t>C</w:t>
            </w:r>
            <w:r>
              <w:rPr>
                <w:b/>
                <w:bCs/>
              </w:rPr>
              <w:t>o</w:t>
            </w:r>
            <w:r w:rsidRPr="00274999">
              <w:rPr>
                <w:b/>
                <w:bCs/>
              </w:rPr>
              <w:t>ndition 1:</w:t>
            </w:r>
          </w:p>
          <w:p w14:paraId="0F6D4DC1" w14:textId="6F4CA8C5" w:rsidR="00274999" w:rsidRPr="004D2E40" w:rsidRDefault="00274999" w:rsidP="00274999">
            <w:pPr>
              <w:spacing w:line="276" w:lineRule="auto"/>
            </w:pPr>
            <w:r w:rsidRPr="004D2E40">
              <w:t xml:space="preserve">The Australian Fisheries Management Authority </w:t>
            </w:r>
            <w:r>
              <w:t>must</w:t>
            </w:r>
            <w:r w:rsidRPr="004D2E40">
              <w:t xml:space="preserve"> ensure there is sufficient ongoing monitoring (electronic or human) to evaluate the nature and level of impacts of fishing on EPBC Act protected species.</w:t>
            </w:r>
          </w:p>
          <w:p w14:paraId="73CF0D5D" w14:textId="73674629" w:rsidR="00274999" w:rsidRPr="00B949C0" w:rsidRDefault="00582BFF" w:rsidP="00B949C0">
            <w:pPr>
              <w:spacing w:line="276" w:lineRule="auto"/>
              <w:contextualSpacing/>
              <w:rPr>
                <w:rFonts w:cs="Arial"/>
              </w:rPr>
            </w:pPr>
            <w:r w:rsidRPr="004D2E40">
              <w:t xml:space="preserve">The Australian Fisheries Management Authority </w:t>
            </w:r>
            <w:r>
              <w:t xml:space="preserve">must provide the Department of Agriculture, </w:t>
            </w:r>
            <w:proofErr w:type="gramStart"/>
            <w:r>
              <w:t>Water</w:t>
            </w:r>
            <w:proofErr w:type="gramEnd"/>
            <w:r>
              <w:t xml:space="preserve"> and the Environment, as part of the annual reporting at </w:t>
            </w:r>
            <w:r w:rsidR="00D216F7">
              <w:t>C</w:t>
            </w:r>
            <w:r>
              <w:t xml:space="preserve">ondition </w:t>
            </w:r>
            <w:r w:rsidR="00D216F7">
              <w:t>4</w:t>
            </w:r>
            <w:r>
              <w:t>, a report outlining all monitoring of protected species that was undertaken. The report must include how the results of the monitoring will inform the ongoing management of the fisheries</w:t>
            </w:r>
            <w:proofErr w:type="gramStart"/>
            <w:r>
              <w:t>, in particular, an</w:t>
            </w:r>
            <w:proofErr w:type="gramEnd"/>
            <w:r>
              <w:t xml:space="preserve"> observer program for the fisheries.</w:t>
            </w:r>
          </w:p>
        </w:tc>
      </w:tr>
    </w:tbl>
    <w:p w14:paraId="058987D4" w14:textId="193683B4" w:rsidR="00227603" w:rsidRPr="00FC2EBF" w:rsidRDefault="00B949C0" w:rsidP="003E1B74">
      <w:pPr>
        <w:spacing w:line="276" w:lineRule="auto"/>
        <w:sectPr w:rsidR="00227603" w:rsidRPr="00FC2EBF" w:rsidSect="001955CD">
          <w:footerReference w:type="default" r:id="rId24"/>
          <w:footerReference w:type="first" r:id="rId25"/>
          <w:pgSz w:w="16838" w:h="11906" w:orient="landscape"/>
          <w:pgMar w:top="1021" w:right="1021" w:bottom="1021" w:left="1021" w:header="709" w:footer="709" w:gutter="0"/>
          <w:cols w:space="708"/>
          <w:docGrid w:linePitch="360"/>
        </w:sectPr>
      </w:pPr>
      <w:r>
        <w:br w:type="textWrapping" w:clear="all"/>
      </w:r>
    </w:p>
    <w:p w14:paraId="2603AB87" w14:textId="2876F38A" w:rsidR="003E43F8" w:rsidRPr="003E43F8" w:rsidRDefault="003E43F8" w:rsidP="003E1B74">
      <w:pPr>
        <w:spacing w:line="276" w:lineRule="auto"/>
        <w:rPr>
          <w:rFonts w:cs="Arial"/>
          <w:b/>
        </w:rPr>
      </w:pPr>
      <w:r w:rsidRPr="003E43F8">
        <w:rPr>
          <w:rFonts w:cs="Arial"/>
          <w:b/>
        </w:rPr>
        <w:lastRenderedPageBreak/>
        <w:t xml:space="preserve">Assessment history: </w:t>
      </w:r>
      <w:r w:rsidRPr="003E43F8">
        <w:rPr>
          <w:rFonts w:cs="Arial"/>
          <w:b/>
        </w:rPr>
        <w:br/>
      </w:r>
      <w:r w:rsidRPr="003E43F8">
        <w:rPr>
          <w:rFonts w:cs="Arial"/>
        </w:rPr>
        <w:t>1</w:t>
      </w:r>
      <w:r w:rsidRPr="003E43F8">
        <w:rPr>
          <w:rFonts w:cs="Arial"/>
          <w:vertAlign w:val="superscript"/>
        </w:rPr>
        <w:t>st</w:t>
      </w:r>
      <w:r w:rsidRPr="003E43F8">
        <w:rPr>
          <w:rFonts w:cs="Arial"/>
        </w:rPr>
        <w:t xml:space="preserve"> assessment finalised 2004 – 3 conditions, 10 recommendations.</w:t>
      </w:r>
    </w:p>
    <w:p w14:paraId="75D81D40" w14:textId="77777777" w:rsidR="003E43F8" w:rsidRPr="003E43F8" w:rsidRDefault="003E43F8" w:rsidP="003E1B74">
      <w:pPr>
        <w:spacing w:line="276" w:lineRule="auto"/>
        <w:rPr>
          <w:rFonts w:cs="Arial"/>
        </w:rPr>
      </w:pPr>
      <w:r w:rsidRPr="003E43F8">
        <w:rPr>
          <w:rFonts w:cs="Arial"/>
        </w:rPr>
        <w:t>2</w:t>
      </w:r>
      <w:r w:rsidRPr="003E43F8">
        <w:rPr>
          <w:rFonts w:cs="Arial"/>
          <w:vertAlign w:val="superscript"/>
        </w:rPr>
        <w:t>nd</w:t>
      </w:r>
      <w:r w:rsidRPr="003E43F8">
        <w:rPr>
          <w:rFonts w:cs="Arial"/>
        </w:rPr>
        <w:t xml:space="preserve"> assessment finalised 2007 – 5 conditions, 1 recommendation.</w:t>
      </w:r>
    </w:p>
    <w:p w14:paraId="7EE71DD4" w14:textId="0F248B30" w:rsidR="003E43F8" w:rsidRDefault="003E43F8" w:rsidP="003E1B74">
      <w:pPr>
        <w:spacing w:line="276" w:lineRule="auto"/>
        <w:rPr>
          <w:rFonts w:cs="Arial"/>
        </w:rPr>
      </w:pPr>
      <w:r w:rsidRPr="003E43F8">
        <w:rPr>
          <w:rFonts w:cs="Arial"/>
        </w:rPr>
        <w:t>3</w:t>
      </w:r>
      <w:r w:rsidRPr="003E43F8">
        <w:rPr>
          <w:rFonts w:cs="Arial"/>
          <w:vertAlign w:val="superscript"/>
        </w:rPr>
        <w:t>rd</w:t>
      </w:r>
      <w:r w:rsidRPr="003E43F8">
        <w:rPr>
          <w:rFonts w:cs="Arial"/>
        </w:rPr>
        <w:t xml:space="preserve"> assessment finalised 2012 – </w:t>
      </w:r>
      <w:bookmarkStart w:id="15" w:name="_Hlk56683429"/>
      <w:r w:rsidRPr="003E43F8">
        <w:rPr>
          <w:rFonts w:cs="Arial"/>
        </w:rPr>
        <w:t>4 conditions, 2 recommendations.</w:t>
      </w:r>
      <w:bookmarkEnd w:id="15"/>
    </w:p>
    <w:p w14:paraId="07FC572E" w14:textId="6170A393" w:rsidR="003E43F8" w:rsidRPr="003E43F8" w:rsidRDefault="003E43F8" w:rsidP="003E1B74">
      <w:pPr>
        <w:spacing w:line="276" w:lineRule="auto"/>
        <w:rPr>
          <w:rFonts w:cs="Arial"/>
        </w:rPr>
      </w:pPr>
      <w:r w:rsidRPr="00845FB4">
        <w:rPr>
          <w:rFonts w:cs="Arial"/>
        </w:rPr>
        <w:t>4</w:t>
      </w:r>
      <w:r w:rsidRPr="00845FB4">
        <w:rPr>
          <w:rFonts w:cs="Arial"/>
          <w:vertAlign w:val="superscript"/>
        </w:rPr>
        <w:t>th</w:t>
      </w:r>
      <w:r w:rsidRPr="00845FB4">
        <w:rPr>
          <w:rFonts w:cs="Arial"/>
        </w:rPr>
        <w:t xml:space="preserve"> assessment finalised 2017 - </w:t>
      </w:r>
      <w:r w:rsidR="00845FB4" w:rsidRPr="00845FB4">
        <w:rPr>
          <w:rFonts w:cs="Arial"/>
        </w:rPr>
        <w:t>5</w:t>
      </w:r>
      <w:r w:rsidRPr="00845FB4">
        <w:rPr>
          <w:rFonts w:cs="Arial"/>
        </w:rPr>
        <w:t xml:space="preserve"> conditions.</w:t>
      </w:r>
    </w:p>
    <w:p w14:paraId="03703858" w14:textId="77777777" w:rsidR="003E43F8" w:rsidRPr="003E43F8" w:rsidRDefault="003E43F8" w:rsidP="003E1B74">
      <w:pPr>
        <w:spacing w:line="276" w:lineRule="auto"/>
        <w:rPr>
          <w:rFonts w:cs="Arial"/>
          <w:b/>
          <w:sz w:val="18"/>
          <w:szCs w:val="18"/>
          <w:u w:val="single"/>
        </w:rPr>
      </w:pPr>
    </w:p>
    <w:p w14:paraId="032E31DC" w14:textId="77777777" w:rsidR="003E43F8" w:rsidRPr="003E43F8" w:rsidRDefault="003E43F8" w:rsidP="003E1B74">
      <w:pPr>
        <w:spacing w:line="276" w:lineRule="auto"/>
        <w:rPr>
          <w:rFonts w:cs="Arial"/>
          <w:b/>
        </w:rPr>
      </w:pPr>
      <w:r w:rsidRPr="003E43F8">
        <w:rPr>
          <w:rFonts w:cs="Arial"/>
          <w:b/>
        </w:rPr>
        <w:t xml:space="preserve">Fishery reporting: </w:t>
      </w:r>
      <w:r w:rsidRPr="003E43F8">
        <w:rPr>
          <w:rFonts w:cs="Arial"/>
        </w:rPr>
        <w:t>No annual reports received.</w:t>
      </w:r>
    </w:p>
    <w:p w14:paraId="1E3B66A4" w14:textId="77777777" w:rsidR="003E43F8" w:rsidRPr="003E43F8" w:rsidRDefault="003E43F8" w:rsidP="003E1B74">
      <w:pPr>
        <w:spacing w:line="276" w:lineRule="auto"/>
        <w:rPr>
          <w:rFonts w:cs="Arial"/>
          <w:b/>
          <w:sz w:val="18"/>
          <w:szCs w:val="18"/>
        </w:rPr>
      </w:pPr>
    </w:p>
    <w:p w14:paraId="67DD7161" w14:textId="77777777" w:rsidR="003E43F8" w:rsidRPr="003E43F8" w:rsidRDefault="003E43F8" w:rsidP="003E1B74">
      <w:pPr>
        <w:spacing w:line="276" w:lineRule="auto"/>
        <w:rPr>
          <w:rFonts w:cs="Arial"/>
          <w:b/>
        </w:rPr>
      </w:pPr>
      <w:r w:rsidRPr="003E43F8">
        <w:rPr>
          <w:rFonts w:cs="Arial"/>
          <w:b/>
        </w:rPr>
        <w:t xml:space="preserve">Key links: </w:t>
      </w:r>
    </w:p>
    <w:p w14:paraId="355371E0" w14:textId="77777777" w:rsidR="003E43F8" w:rsidRPr="003E43F8" w:rsidRDefault="003E43F8" w:rsidP="003E1B74">
      <w:pPr>
        <w:spacing w:line="276" w:lineRule="auto"/>
      </w:pPr>
      <w:r w:rsidRPr="003E43F8">
        <w:rPr>
          <w:rFonts w:cs="Arial"/>
        </w:rPr>
        <w:t xml:space="preserve">Fishery information page on agency website: </w:t>
      </w:r>
    </w:p>
    <w:p w14:paraId="5D447DD5" w14:textId="77777777" w:rsidR="003E43F8" w:rsidRPr="003E43F8" w:rsidRDefault="00432206" w:rsidP="003E1B74">
      <w:pPr>
        <w:numPr>
          <w:ilvl w:val="0"/>
          <w:numId w:val="27"/>
        </w:numPr>
        <w:tabs>
          <w:tab w:val="clear" w:pos="360"/>
          <w:tab w:val="num" w:pos="720"/>
        </w:tabs>
        <w:spacing w:line="276" w:lineRule="auto"/>
        <w:ind w:left="369" w:hanging="369"/>
      </w:pPr>
      <w:hyperlink r:id="rId26" w:tooltip="Western Deepwater Trawl Fishery" w:history="1">
        <w:r w:rsidR="003E43F8" w:rsidRPr="003E43F8">
          <w:rPr>
            <w:color w:val="0000FF"/>
            <w:u w:val="single"/>
          </w:rPr>
          <w:t>Western Deepwater Trawl Fishery</w:t>
        </w:r>
      </w:hyperlink>
    </w:p>
    <w:p w14:paraId="279C3DF4" w14:textId="77777777" w:rsidR="003E43F8" w:rsidRPr="003E43F8" w:rsidRDefault="00432206" w:rsidP="003E1B74">
      <w:pPr>
        <w:numPr>
          <w:ilvl w:val="0"/>
          <w:numId w:val="27"/>
        </w:numPr>
        <w:tabs>
          <w:tab w:val="clear" w:pos="360"/>
          <w:tab w:val="num" w:pos="720"/>
        </w:tabs>
        <w:spacing w:line="276" w:lineRule="auto"/>
        <w:ind w:left="369" w:hanging="369"/>
        <w:rPr>
          <w:color w:val="0000FF"/>
          <w:u w:val="single"/>
        </w:rPr>
      </w:pPr>
      <w:hyperlink r:id="rId27" w:tooltip="North West Slope Trawl Fishery" w:history="1">
        <w:r w:rsidR="003E43F8" w:rsidRPr="003E43F8">
          <w:rPr>
            <w:color w:val="0000FF"/>
            <w:u w:val="single"/>
          </w:rPr>
          <w:t>North West Slope Trawl Fishery</w:t>
        </w:r>
      </w:hyperlink>
    </w:p>
    <w:p w14:paraId="471F0BE2" w14:textId="77777777" w:rsidR="003E43F8" w:rsidRPr="003E43F8" w:rsidRDefault="003E43F8" w:rsidP="003E1B74">
      <w:pPr>
        <w:adjustRightInd w:val="0"/>
        <w:spacing w:line="276" w:lineRule="auto"/>
        <w:rPr>
          <w:color w:val="000000"/>
          <w:lang w:val="en-US"/>
        </w:rPr>
      </w:pPr>
      <w:r w:rsidRPr="003E43F8">
        <w:rPr>
          <w:color w:val="000000"/>
          <w:lang w:val="en-US"/>
        </w:rPr>
        <w:t xml:space="preserve">Enforcing legislation: </w:t>
      </w:r>
    </w:p>
    <w:p w14:paraId="0D17AD47" w14:textId="77777777" w:rsidR="003E43F8" w:rsidRPr="003E43F8" w:rsidRDefault="00432206" w:rsidP="003E1B74">
      <w:pPr>
        <w:numPr>
          <w:ilvl w:val="0"/>
          <w:numId w:val="27"/>
        </w:numPr>
        <w:tabs>
          <w:tab w:val="clear" w:pos="360"/>
          <w:tab w:val="num" w:pos="720"/>
        </w:tabs>
        <w:spacing w:line="276" w:lineRule="auto"/>
        <w:ind w:left="369" w:hanging="369"/>
        <w:rPr>
          <w:i/>
          <w:color w:val="0000FF"/>
          <w:u w:val="single"/>
        </w:rPr>
      </w:pPr>
      <w:hyperlink r:id="rId28" w:history="1">
        <w:r w:rsidR="003E43F8" w:rsidRPr="003E43F8">
          <w:rPr>
            <w:i/>
            <w:color w:val="0000FF"/>
            <w:u w:val="single"/>
          </w:rPr>
          <w:t>Commonwealth Fisheries Management Act 1991</w:t>
        </w:r>
      </w:hyperlink>
    </w:p>
    <w:p w14:paraId="605F3DE7" w14:textId="77777777" w:rsidR="003E43F8" w:rsidRPr="003E43F8" w:rsidRDefault="00432206" w:rsidP="003E1B74">
      <w:pPr>
        <w:numPr>
          <w:ilvl w:val="0"/>
          <w:numId w:val="27"/>
        </w:numPr>
        <w:tabs>
          <w:tab w:val="clear" w:pos="360"/>
          <w:tab w:val="num" w:pos="720"/>
        </w:tabs>
        <w:spacing w:line="276" w:lineRule="auto"/>
        <w:ind w:left="369" w:hanging="369"/>
        <w:rPr>
          <w:color w:val="0000FF"/>
          <w:u w:val="single"/>
        </w:rPr>
      </w:pPr>
      <w:hyperlink r:id="rId29" w:history="1">
        <w:r w:rsidR="003E43F8" w:rsidRPr="003E43F8">
          <w:rPr>
            <w:color w:val="0000FF"/>
            <w:u w:val="single"/>
          </w:rPr>
          <w:t>Commonwealth Fisheries Management Regulations 1992</w:t>
        </w:r>
      </w:hyperlink>
    </w:p>
    <w:p w14:paraId="40D6C134" w14:textId="6FF5DE17" w:rsidR="003E43F8" w:rsidRPr="003E43F8" w:rsidRDefault="00432206" w:rsidP="003E1B74">
      <w:pPr>
        <w:numPr>
          <w:ilvl w:val="0"/>
          <w:numId w:val="27"/>
        </w:numPr>
        <w:tabs>
          <w:tab w:val="clear" w:pos="360"/>
          <w:tab w:val="num" w:pos="720"/>
        </w:tabs>
        <w:spacing w:line="276" w:lineRule="auto"/>
        <w:ind w:left="369" w:hanging="369"/>
        <w:rPr>
          <w:color w:val="0000FF"/>
          <w:u w:val="single"/>
        </w:rPr>
      </w:pPr>
      <w:hyperlink r:id="rId30" w:history="1">
        <w:r w:rsidR="003E43F8" w:rsidRPr="003E43F8">
          <w:rPr>
            <w:color w:val="0000FF"/>
            <w:u w:val="single"/>
          </w:rPr>
          <w:t>Amendment of arrangement between the Commonwealth of Australia and the state of Western Australia in relation to defining the area of the Western Deepwater Trawl Fishery and the North West Shelf Trawl Fishery</w:t>
        </w:r>
      </w:hyperlink>
    </w:p>
    <w:p w14:paraId="09BEAC27" w14:textId="3F918ECF" w:rsidR="003E43F8" w:rsidRPr="003E43F8" w:rsidRDefault="00432206" w:rsidP="003E1B74">
      <w:pPr>
        <w:numPr>
          <w:ilvl w:val="0"/>
          <w:numId w:val="27"/>
        </w:numPr>
        <w:tabs>
          <w:tab w:val="clear" w:pos="360"/>
          <w:tab w:val="num" w:pos="720"/>
        </w:tabs>
        <w:spacing w:line="276" w:lineRule="auto"/>
        <w:ind w:left="369" w:hanging="369"/>
        <w:rPr>
          <w:rFonts w:cs="Arial"/>
          <w:color w:val="3366FF"/>
        </w:rPr>
      </w:pPr>
      <w:hyperlink r:id="rId31" w:history="1">
        <w:r w:rsidR="003E43F8" w:rsidRPr="00BE5EB2">
          <w:rPr>
            <w:rStyle w:val="Hyperlink"/>
            <w:rFonts w:cs="Arial"/>
          </w:rPr>
          <w:t>North West Slope Trawl Fishery and Western Deepwater Trawl Fishery Statement of Management Arrangements September 2012</w:t>
        </w:r>
      </w:hyperlink>
    </w:p>
    <w:p w14:paraId="73EF972F" w14:textId="77777777" w:rsidR="003E43F8" w:rsidRPr="003E43F8" w:rsidRDefault="003E43F8" w:rsidP="003E1B74">
      <w:pPr>
        <w:adjustRightInd w:val="0"/>
        <w:spacing w:line="276" w:lineRule="auto"/>
        <w:rPr>
          <w:color w:val="000000"/>
          <w:lang w:val="en-US"/>
        </w:rPr>
      </w:pPr>
      <w:r w:rsidRPr="003E43F8">
        <w:rPr>
          <w:color w:val="000000"/>
          <w:lang w:val="en-US"/>
        </w:rPr>
        <w:t>Harvest strategy:</w:t>
      </w:r>
    </w:p>
    <w:p w14:paraId="4987E1EE" w14:textId="4574049E" w:rsidR="003E43F8" w:rsidRPr="003E43F8" w:rsidRDefault="00432206" w:rsidP="003E1B74">
      <w:pPr>
        <w:numPr>
          <w:ilvl w:val="0"/>
          <w:numId w:val="27"/>
        </w:numPr>
        <w:tabs>
          <w:tab w:val="clear" w:pos="360"/>
          <w:tab w:val="num" w:pos="720"/>
        </w:tabs>
        <w:spacing w:line="276" w:lineRule="auto"/>
        <w:ind w:left="369" w:hanging="369"/>
        <w:rPr>
          <w:color w:val="0000FF"/>
          <w:u w:val="single"/>
          <w:lang w:val="en-US"/>
        </w:rPr>
      </w:pPr>
      <w:hyperlink r:id="rId32" w:history="1">
        <w:r w:rsidR="003E43F8" w:rsidRPr="00BE5EB2">
          <w:rPr>
            <w:rStyle w:val="Hyperlink"/>
            <w:lang w:val="en-US"/>
          </w:rPr>
          <w:t>Harvest strategy for the Western Deepwater Trawl Fishery and North West Slope Trawl Fishery 2011</w:t>
        </w:r>
      </w:hyperlink>
    </w:p>
    <w:p w14:paraId="7CF34B0A" w14:textId="5D9BA4C5" w:rsidR="003E43F8" w:rsidRPr="003E43F8" w:rsidRDefault="00432206" w:rsidP="003E1B74">
      <w:pPr>
        <w:numPr>
          <w:ilvl w:val="0"/>
          <w:numId w:val="27"/>
        </w:numPr>
        <w:tabs>
          <w:tab w:val="clear" w:pos="360"/>
          <w:tab w:val="num" w:pos="720"/>
        </w:tabs>
        <w:spacing w:line="276" w:lineRule="auto"/>
        <w:ind w:left="369" w:hanging="369"/>
        <w:rPr>
          <w:rFonts w:cs="Arial"/>
          <w:color w:val="3366FF"/>
        </w:rPr>
      </w:pPr>
      <w:hyperlink r:id="rId33" w:history="1">
        <w:r w:rsidR="003E43F8" w:rsidRPr="00BE5EB2">
          <w:rPr>
            <w:rStyle w:val="Hyperlink"/>
            <w:lang w:val="en-US"/>
          </w:rPr>
          <w:t>Reducing Uncertainty in Stock Status: Harvest Strategy Testing, Evaluation, and Development.</w:t>
        </w:r>
      </w:hyperlink>
    </w:p>
    <w:p w14:paraId="413D711E" w14:textId="77777777" w:rsidR="003E43F8" w:rsidRPr="003E43F8" w:rsidRDefault="003E43F8" w:rsidP="003E1B74">
      <w:pPr>
        <w:adjustRightInd w:val="0"/>
        <w:spacing w:line="276" w:lineRule="auto"/>
        <w:rPr>
          <w:color w:val="000000"/>
          <w:lang w:val="en-US"/>
        </w:rPr>
      </w:pPr>
      <w:r w:rsidRPr="003E43F8">
        <w:rPr>
          <w:color w:val="000000"/>
          <w:lang w:val="en-US"/>
        </w:rPr>
        <w:t>Bycatch and discarding:</w:t>
      </w:r>
    </w:p>
    <w:p w14:paraId="6D296476" w14:textId="77777777" w:rsidR="003E43F8" w:rsidRPr="003E43F8" w:rsidRDefault="00432206" w:rsidP="003E1B74">
      <w:pPr>
        <w:numPr>
          <w:ilvl w:val="0"/>
          <w:numId w:val="27"/>
        </w:numPr>
        <w:tabs>
          <w:tab w:val="clear" w:pos="360"/>
          <w:tab w:val="num" w:pos="720"/>
        </w:tabs>
        <w:spacing w:line="276" w:lineRule="auto"/>
        <w:ind w:left="369" w:hanging="369"/>
        <w:rPr>
          <w:color w:val="0000FF"/>
          <w:u w:val="single"/>
          <w:lang w:val="en-US"/>
        </w:rPr>
      </w:pPr>
      <w:hyperlink r:id="rId34" w:history="1">
        <w:r w:rsidR="003E43F8" w:rsidRPr="003E43F8">
          <w:rPr>
            <w:rFonts w:cs="Arial"/>
            <w:snapToGrid w:val="0"/>
            <w:color w:val="0000FF"/>
            <w:u w:val="single"/>
          </w:rPr>
          <w:t>Bycatch Handling and Treatment Guide 2016/17</w:t>
        </w:r>
      </w:hyperlink>
    </w:p>
    <w:p w14:paraId="67FFF787" w14:textId="6D4F097D" w:rsidR="003E43F8" w:rsidRPr="003E43F8" w:rsidRDefault="00432206" w:rsidP="003E1B74">
      <w:pPr>
        <w:numPr>
          <w:ilvl w:val="0"/>
          <w:numId w:val="27"/>
        </w:numPr>
        <w:tabs>
          <w:tab w:val="clear" w:pos="360"/>
          <w:tab w:val="num" w:pos="720"/>
        </w:tabs>
        <w:spacing w:line="276" w:lineRule="auto"/>
        <w:ind w:left="369" w:hanging="369"/>
        <w:rPr>
          <w:color w:val="0000FF"/>
          <w:u w:val="single"/>
          <w:lang w:val="en-US"/>
        </w:rPr>
      </w:pPr>
      <w:hyperlink r:id="rId35" w:history="1">
        <w:r w:rsidR="003E43F8" w:rsidRPr="00BE5EB2">
          <w:rPr>
            <w:rStyle w:val="Hyperlink"/>
            <w:lang w:val="en-US"/>
          </w:rPr>
          <w:t>North West Slope Trawl Fishery bycatch and discarding work plan October 1, 2010 – SEPTEMBER 30, 2012</w:t>
        </w:r>
      </w:hyperlink>
    </w:p>
    <w:p w14:paraId="61C7EF33" w14:textId="6211BCDA" w:rsidR="003E43F8" w:rsidRPr="003E43F8" w:rsidRDefault="00432206" w:rsidP="003E1B74">
      <w:pPr>
        <w:numPr>
          <w:ilvl w:val="0"/>
          <w:numId w:val="27"/>
        </w:numPr>
        <w:tabs>
          <w:tab w:val="clear" w:pos="360"/>
          <w:tab w:val="num" w:pos="720"/>
        </w:tabs>
        <w:spacing w:line="276" w:lineRule="auto"/>
        <w:ind w:left="369" w:hanging="369"/>
        <w:rPr>
          <w:rFonts w:cs="Arial"/>
          <w:color w:val="3366FF"/>
        </w:rPr>
      </w:pPr>
      <w:hyperlink r:id="rId36" w:history="1">
        <w:r w:rsidR="003E43F8" w:rsidRPr="00714B01">
          <w:rPr>
            <w:rStyle w:val="Hyperlink"/>
            <w:lang w:val="en-US"/>
          </w:rPr>
          <w:t>Western Deepwater Trawl Fishery bycatch and discarding work plan November 1, 2010 – October 31, 2012</w:t>
        </w:r>
      </w:hyperlink>
    </w:p>
    <w:p w14:paraId="32C7859E" w14:textId="77777777" w:rsidR="003E43F8" w:rsidRPr="003E43F8" w:rsidRDefault="003E43F8" w:rsidP="003E1B74">
      <w:pPr>
        <w:adjustRightInd w:val="0"/>
        <w:spacing w:line="276" w:lineRule="auto"/>
        <w:rPr>
          <w:rFonts w:cs="Arial"/>
          <w:color w:val="3366FF"/>
        </w:rPr>
      </w:pPr>
      <w:r w:rsidRPr="003E43F8">
        <w:rPr>
          <w:color w:val="000000"/>
          <w:lang w:val="en-US"/>
        </w:rPr>
        <w:t xml:space="preserve">Ecological Risk Reports - </w:t>
      </w:r>
      <w:bookmarkStart w:id="16" w:name="_Hlk58597905"/>
      <w:r w:rsidRPr="003E43F8">
        <w:rPr>
          <w:color w:val="000000"/>
          <w:lang w:val="en-US"/>
        </w:rPr>
        <w:t xml:space="preserve">North West Slope Trawl </w:t>
      </w:r>
      <w:bookmarkEnd w:id="16"/>
      <w:r w:rsidRPr="003E43F8">
        <w:rPr>
          <w:color w:val="000000"/>
          <w:lang w:val="en-US"/>
        </w:rPr>
        <w:t>Fishery:</w:t>
      </w:r>
    </w:p>
    <w:p w14:paraId="2B5DCFC6" w14:textId="03608077" w:rsidR="003E43F8" w:rsidRPr="003E43F8" w:rsidRDefault="00432206" w:rsidP="003E1B74">
      <w:pPr>
        <w:numPr>
          <w:ilvl w:val="0"/>
          <w:numId w:val="27"/>
        </w:numPr>
        <w:tabs>
          <w:tab w:val="clear" w:pos="360"/>
          <w:tab w:val="num" w:pos="720"/>
        </w:tabs>
        <w:spacing w:line="276" w:lineRule="auto"/>
        <w:ind w:left="369" w:hanging="369"/>
        <w:rPr>
          <w:color w:val="000000"/>
          <w:lang w:val="en-US"/>
        </w:rPr>
      </w:pPr>
      <w:hyperlink r:id="rId37" w:history="1">
        <w:r w:rsidR="003E43F8" w:rsidRPr="00C33239">
          <w:rPr>
            <w:rStyle w:val="Hyperlink"/>
            <w:lang w:val="en-US"/>
          </w:rPr>
          <w:t xml:space="preserve">Ecological risk assessment for effects of fishing report for the </w:t>
        </w:r>
        <w:r w:rsidR="00A8207D" w:rsidRPr="00C33239">
          <w:rPr>
            <w:rStyle w:val="Hyperlink"/>
            <w:lang w:val="en-US"/>
          </w:rPr>
          <w:t xml:space="preserve">North West Slope </w:t>
        </w:r>
        <w:r w:rsidR="003E43F8" w:rsidRPr="00C33239">
          <w:rPr>
            <w:rStyle w:val="Hyperlink"/>
            <w:lang w:val="en-US"/>
          </w:rPr>
          <w:t>Trawl Fishery</w:t>
        </w:r>
      </w:hyperlink>
      <w:r w:rsidR="003E0674">
        <w:rPr>
          <w:rStyle w:val="Hyperlink"/>
          <w:lang w:val="en-US"/>
        </w:rPr>
        <w:t xml:space="preserve"> 2007</w:t>
      </w:r>
    </w:p>
    <w:p w14:paraId="48F89C72" w14:textId="2AC9687A" w:rsidR="003E43F8" w:rsidRPr="008A4820" w:rsidRDefault="00432206" w:rsidP="008A4820">
      <w:pPr>
        <w:numPr>
          <w:ilvl w:val="0"/>
          <w:numId w:val="27"/>
        </w:numPr>
        <w:tabs>
          <w:tab w:val="clear" w:pos="360"/>
          <w:tab w:val="num" w:pos="720"/>
        </w:tabs>
        <w:spacing w:line="276" w:lineRule="auto"/>
        <w:ind w:left="369" w:hanging="369"/>
        <w:rPr>
          <w:color w:val="0000FF"/>
          <w:u w:val="single"/>
        </w:rPr>
      </w:pPr>
      <w:hyperlink r:id="rId38" w:history="1">
        <w:r w:rsidR="008A4820" w:rsidRPr="008A4820">
          <w:rPr>
            <w:rStyle w:val="Hyperlink"/>
          </w:rPr>
          <w:t>Residual risk assessment of the level 2 ecological risk assessment species results report for the North West Slope Trawl Fishery August 2008</w:t>
        </w:r>
      </w:hyperlink>
    </w:p>
    <w:p w14:paraId="0496A021" w14:textId="759AD445" w:rsidR="003E43F8" w:rsidRPr="003E43F8" w:rsidRDefault="00432206" w:rsidP="003E1B74">
      <w:pPr>
        <w:numPr>
          <w:ilvl w:val="0"/>
          <w:numId w:val="27"/>
        </w:numPr>
        <w:tabs>
          <w:tab w:val="clear" w:pos="360"/>
          <w:tab w:val="num" w:pos="720"/>
        </w:tabs>
        <w:spacing w:line="276" w:lineRule="auto"/>
        <w:ind w:left="369" w:hanging="369"/>
        <w:rPr>
          <w:color w:val="000000"/>
          <w:lang w:val="en-US"/>
        </w:rPr>
      </w:pPr>
      <w:hyperlink r:id="rId39" w:history="1">
        <w:r w:rsidR="003E43F8" w:rsidRPr="008A4820">
          <w:rPr>
            <w:rStyle w:val="Hyperlink"/>
            <w:lang w:val="en-US"/>
          </w:rPr>
          <w:t>Rapid quantitative risk assessment for fish species in seven Commonwealth fisheries</w:t>
        </w:r>
      </w:hyperlink>
      <w:r w:rsidR="003E0674">
        <w:rPr>
          <w:rStyle w:val="Hyperlink"/>
          <w:lang w:val="en-US"/>
        </w:rPr>
        <w:t xml:space="preserve"> 2009</w:t>
      </w:r>
    </w:p>
    <w:p w14:paraId="2189B5E2" w14:textId="44751C62" w:rsidR="003E43F8" w:rsidRPr="008A4820" w:rsidRDefault="00432206" w:rsidP="008A4820">
      <w:pPr>
        <w:pStyle w:val="ListBullet"/>
        <w:rPr>
          <w:rFonts w:cs="Times New Roman"/>
          <w:color w:val="0000FF"/>
          <w:sz w:val="22"/>
          <w:szCs w:val="22"/>
          <w:u w:val="single"/>
          <w:lang w:val="en-US"/>
        </w:rPr>
      </w:pPr>
      <w:hyperlink r:id="rId40" w:history="1">
        <w:r w:rsidR="00C33239" w:rsidRPr="008A4820">
          <w:rPr>
            <w:rStyle w:val="Hyperlink"/>
            <w:rFonts w:cs="Times New Roman"/>
            <w:sz w:val="22"/>
            <w:szCs w:val="22"/>
            <w:lang w:val="en-US"/>
          </w:rPr>
          <w:t>Ecological risk management report for the North West Slope Fishery April 2010</w:t>
        </w:r>
      </w:hyperlink>
    </w:p>
    <w:p w14:paraId="6F5C690C" w14:textId="77777777" w:rsidR="003E43F8" w:rsidRPr="003E43F8" w:rsidRDefault="003E43F8" w:rsidP="003E1B74">
      <w:pPr>
        <w:adjustRightInd w:val="0"/>
        <w:spacing w:line="276" w:lineRule="auto"/>
        <w:rPr>
          <w:rFonts w:cs="Arial"/>
          <w:color w:val="3366FF"/>
        </w:rPr>
      </w:pPr>
      <w:r w:rsidRPr="003E43F8">
        <w:rPr>
          <w:color w:val="000000"/>
          <w:lang w:val="en-US"/>
        </w:rPr>
        <w:t>Ecological Risk Reports – Western Deepwater Trawl Fishery:</w:t>
      </w:r>
    </w:p>
    <w:p w14:paraId="4736E4C0" w14:textId="0753DBC7" w:rsidR="003E43F8" w:rsidRPr="00A8207D" w:rsidRDefault="00A8207D" w:rsidP="003E1B74">
      <w:pPr>
        <w:numPr>
          <w:ilvl w:val="0"/>
          <w:numId w:val="27"/>
        </w:numPr>
        <w:tabs>
          <w:tab w:val="clear" w:pos="360"/>
          <w:tab w:val="num" w:pos="720"/>
        </w:tabs>
        <w:spacing w:line="276" w:lineRule="auto"/>
        <w:ind w:left="369" w:hanging="369"/>
        <w:rPr>
          <w:rStyle w:val="Hyperlink"/>
        </w:rPr>
      </w:pPr>
      <w:r>
        <w:rPr>
          <w:color w:val="0000FF"/>
          <w:u w:val="single"/>
        </w:rPr>
        <w:lastRenderedPageBreak/>
        <w:fldChar w:fldCharType="begin"/>
      </w:r>
      <w:r>
        <w:rPr>
          <w:color w:val="0000FF"/>
          <w:u w:val="single"/>
        </w:rPr>
        <w:instrText xml:space="preserve"> HYPERLINK "https://www.afma.gov.au/sites/default/files/uploads/2014/11/ERA-Western-Deepwater-Trawl-2007.pdf" </w:instrText>
      </w:r>
      <w:r>
        <w:rPr>
          <w:color w:val="0000FF"/>
          <w:u w:val="single"/>
        </w:rPr>
        <w:fldChar w:fldCharType="separate"/>
      </w:r>
      <w:r w:rsidR="003E43F8" w:rsidRPr="00A8207D">
        <w:rPr>
          <w:rStyle w:val="Hyperlink"/>
        </w:rPr>
        <w:t xml:space="preserve">Ecological risk assessment for effects of fishing report for the </w:t>
      </w:r>
      <w:r w:rsidRPr="00A8207D">
        <w:rPr>
          <w:rStyle w:val="Hyperlink"/>
        </w:rPr>
        <w:t xml:space="preserve">Western Deepwater </w:t>
      </w:r>
      <w:r w:rsidR="003E43F8" w:rsidRPr="00A8207D">
        <w:rPr>
          <w:rStyle w:val="Hyperlink"/>
        </w:rPr>
        <w:t>Trawl Fishery</w:t>
      </w:r>
      <w:r w:rsidR="003E0674">
        <w:rPr>
          <w:rStyle w:val="Hyperlink"/>
        </w:rPr>
        <w:t xml:space="preserve"> 2007</w:t>
      </w:r>
    </w:p>
    <w:p w14:paraId="1FF2691A" w14:textId="6A957C5E" w:rsidR="003E43F8" w:rsidRPr="003E43F8" w:rsidRDefault="00A8207D" w:rsidP="003E1B74">
      <w:pPr>
        <w:numPr>
          <w:ilvl w:val="0"/>
          <w:numId w:val="27"/>
        </w:numPr>
        <w:tabs>
          <w:tab w:val="clear" w:pos="360"/>
          <w:tab w:val="num" w:pos="720"/>
        </w:tabs>
        <w:spacing w:line="276" w:lineRule="auto"/>
        <w:ind w:left="369" w:hanging="369"/>
        <w:rPr>
          <w:color w:val="0000FF"/>
          <w:u w:val="single"/>
        </w:rPr>
      </w:pPr>
      <w:r>
        <w:rPr>
          <w:color w:val="0000FF"/>
          <w:u w:val="single"/>
        </w:rPr>
        <w:fldChar w:fldCharType="end"/>
      </w:r>
      <w:hyperlink r:id="rId41" w:history="1">
        <w:r w:rsidR="008A4820" w:rsidRPr="005219F5">
          <w:rPr>
            <w:rStyle w:val="Hyperlink"/>
            <w:lang w:val="en-US"/>
          </w:rPr>
          <w:t>Residual risk assessment of the level 2 ecological risk assessment species results report for the Western Deepwater Trawl Fishery August 2008</w:t>
        </w:r>
      </w:hyperlink>
    </w:p>
    <w:p w14:paraId="31B6CBA2" w14:textId="613A3186" w:rsidR="003E43F8" w:rsidRPr="003E43F8" w:rsidRDefault="00432206" w:rsidP="003E1B74">
      <w:pPr>
        <w:numPr>
          <w:ilvl w:val="0"/>
          <w:numId w:val="27"/>
        </w:numPr>
        <w:tabs>
          <w:tab w:val="clear" w:pos="360"/>
          <w:tab w:val="num" w:pos="720"/>
        </w:tabs>
        <w:spacing w:line="276" w:lineRule="auto"/>
        <w:ind w:left="369" w:hanging="369"/>
        <w:rPr>
          <w:color w:val="0000FF"/>
          <w:u w:val="single"/>
        </w:rPr>
      </w:pPr>
      <w:hyperlink r:id="rId42" w:history="1">
        <w:r w:rsidR="003E43F8" w:rsidRPr="008A4820">
          <w:rPr>
            <w:rStyle w:val="Hyperlink"/>
            <w:lang w:val="en-US"/>
          </w:rPr>
          <w:t>Rapid quantitative risk assessment for fish species in seven Commonwealth fisheries</w:t>
        </w:r>
      </w:hyperlink>
      <w:r w:rsidR="003E0674">
        <w:rPr>
          <w:rStyle w:val="Hyperlink"/>
          <w:lang w:val="en-US"/>
        </w:rPr>
        <w:t xml:space="preserve"> 2009</w:t>
      </w:r>
    </w:p>
    <w:p w14:paraId="4CAEE0BD" w14:textId="7D4692B4" w:rsidR="003E43F8" w:rsidRPr="003E43F8" w:rsidRDefault="00432206" w:rsidP="003E1B74">
      <w:pPr>
        <w:numPr>
          <w:ilvl w:val="0"/>
          <w:numId w:val="27"/>
        </w:numPr>
        <w:tabs>
          <w:tab w:val="clear" w:pos="360"/>
          <w:tab w:val="num" w:pos="720"/>
        </w:tabs>
        <w:spacing w:line="276" w:lineRule="auto"/>
        <w:ind w:left="369" w:hanging="369"/>
        <w:rPr>
          <w:color w:val="0000FF"/>
          <w:u w:val="single"/>
        </w:rPr>
      </w:pPr>
      <w:hyperlink r:id="rId43" w:history="1">
        <w:r w:rsidR="00C33239" w:rsidRPr="00714B01">
          <w:rPr>
            <w:rStyle w:val="Hyperlink"/>
          </w:rPr>
          <w:t>Ecological risk management report for the Western Deepwater Trawl Fishery August 2008</w:t>
        </w:r>
      </w:hyperlink>
    </w:p>
    <w:p w14:paraId="6BF09929" w14:textId="77777777" w:rsidR="003E43F8" w:rsidRPr="003E43F8" w:rsidRDefault="003E43F8" w:rsidP="003E1B74">
      <w:pPr>
        <w:adjustRightInd w:val="0"/>
        <w:spacing w:line="276" w:lineRule="auto"/>
        <w:rPr>
          <w:color w:val="000000"/>
          <w:lang w:val="en-US"/>
        </w:rPr>
      </w:pPr>
      <w:r w:rsidRPr="003E43F8">
        <w:rPr>
          <w:color w:val="000000"/>
          <w:lang w:val="en-US"/>
        </w:rPr>
        <w:t>Other documents relevant to the management of the fisheries:</w:t>
      </w:r>
    </w:p>
    <w:p w14:paraId="0830A652" w14:textId="7BD72D2E" w:rsidR="003E43F8" w:rsidRPr="003E43F8" w:rsidRDefault="00432206" w:rsidP="003E1B74">
      <w:pPr>
        <w:numPr>
          <w:ilvl w:val="0"/>
          <w:numId w:val="27"/>
        </w:numPr>
        <w:tabs>
          <w:tab w:val="clear" w:pos="360"/>
          <w:tab w:val="num" w:pos="720"/>
        </w:tabs>
        <w:spacing w:line="276" w:lineRule="auto"/>
        <w:ind w:left="369" w:hanging="369"/>
        <w:rPr>
          <w:color w:val="000000"/>
          <w:lang w:val="en-US"/>
        </w:rPr>
      </w:pPr>
      <w:hyperlink r:id="rId44" w:history="1">
        <w:r w:rsidR="003E43F8" w:rsidRPr="008A4820">
          <w:rPr>
            <w:rStyle w:val="Hyperlink"/>
            <w:lang w:val="en-US"/>
          </w:rPr>
          <w:t>Implications of current spatial management measures for AFMA ERAs for habitats — FRDC Project No 2014/204.</w:t>
        </w:r>
      </w:hyperlink>
    </w:p>
    <w:p w14:paraId="4D6944F8" w14:textId="77777777" w:rsidR="003E43F8" w:rsidRPr="003E43F8" w:rsidRDefault="00432206" w:rsidP="003E1B74">
      <w:pPr>
        <w:numPr>
          <w:ilvl w:val="0"/>
          <w:numId w:val="27"/>
        </w:numPr>
        <w:tabs>
          <w:tab w:val="clear" w:pos="360"/>
          <w:tab w:val="num" w:pos="720"/>
        </w:tabs>
        <w:spacing w:line="276" w:lineRule="auto"/>
        <w:ind w:left="369" w:hanging="369"/>
        <w:rPr>
          <w:color w:val="000000"/>
          <w:lang w:val="en-US"/>
        </w:rPr>
      </w:pPr>
      <w:hyperlink r:id="rId45" w:history="1">
        <w:r w:rsidR="003E43F8" w:rsidRPr="003E43F8">
          <w:rPr>
            <w:color w:val="0000FF"/>
            <w:u w:val="single"/>
            <w:lang w:val="en-US"/>
          </w:rPr>
          <w:t>Marine bioregional plan for the North-west Marine Region</w:t>
        </w:r>
      </w:hyperlink>
    </w:p>
    <w:p w14:paraId="5A87CC3D" w14:textId="77777777" w:rsidR="003E43F8" w:rsidRPr="003E43F8" w:rsidRDefault="00432206" w:rsidP="003E1B74">
      <w:pPr>
        <w:numPr>
          <w:ilvl w:val="0"/>
          <w:numId w:val="27"/>
        </w:numPr>
        <w:tabs>
          <w:tab w:val="clear" w:pos="360"/>
          <w:tab w:val="num" w:pos="720"/>
        </w:tabs>
        <w:spacing w:line="276" w:lineRule="auto"/>
        <w:ind w:left="369" w:hanging="369"/>
        <w:rPr>
          <w:color w:val="000000"/>
          <w:lang w:val="en-US"/>
        </w:rPr>
      </w:pPr>
      <w:hyperlink r:id="rId46" w:history="1">
        <w:r w:rsidR="003E43F8" w:rsidRPr="003E43F8">
          <w:rPr>
            <w:color w:val="0000FF"/>
            <w:u w:val="single"/>
            <w:lang w:val="en-US"/>
          </w:rPr>
          <w:t>Marine bioregional plan for the South-west Marine Region</w:t>
        </w:r>
      </w:hyperlink>
    </w:p>
    <w:p w14:paraId="26B31A73" w14:textId="3F3F7A0F" w:rsidR="003E43F8" w:rsidRPr="003E43F8" w:rsidRDefault="00432206" w:rsidP="003E1B74">
      <w:pPr>
        <w:numPr>
          <w:ilvl w:val="0"/>
          <w:numId w:val="27"/>
        </w:numPr>
        <w:tabs>
          <w:tab w:val="clear" w:pos="360"/>
          <w:tab w:val="num" w:pos="720"/>
        </w:tabs>
        <w:spacing w:line="276" w:lineRule="auto"/>
        <w:ind w:left="369" w:hanging="369"/>
        <w:rPr>
          <w:color w:val="000000"/>
          <w:lang w:val="en-US"/>
        </w:rPr>
      </w:pPr>
      <w:hyperlink r:id="rId47" w:history="1">
        <w:r w:rsidR="003E43F8" w:rsidRPr="008A4820">
          <w:rPr>
            <w:rStyle w:val="Hyperlink"/>
            <w:lang w:val="en-US"/>
          </w:rPr>
          <w:t>North West Slope Fishery General Conditions 2014-19 season</w:t>
        </w:r>
      </w:hyperlink>
    </w:p>
    <w:p w14:paraId="400A82E5" w14:textId="05C90850" w:rsidR="003E43F8" w:rsidRPr="003E43F8" w:rsidRDefault="00432206" w:rsidP="003E1B74">
      <w:pPr>
        <w:numPr>
          <w:ilvl w:val="0"/>
          <w:numId w:val="27"/>
        </w:numPr>
        <w:tabs>
          <w:tab w:val="clear" w:pos="360"/>
          <w:tab w:val="num" w:pos="720"/>
        </w:tabs>
        <w:spacing w:line="276" w:lineRule="auto"/>
        <w:ind w:left="369" w:hanging="369"/>
        <w:rPr>
          <w:rFonts w:cs="Arial"/>
          <w:i/>
        </w:rPr>
      </w:pPr>
      <w:hyperlink r:id="rId48" w:history="1">
        <w:r w:rsidR="003E43F8" w:rsidRPr="008A4820">
          <w:rPr>
            <w:rStyle w:val="Hyperlink"/>
            <w:lang w:val="en-US"/>
          </w:rPr>
          <w:t>Western Deepwater Trawl Fishery General Conditions 2014-19 season</w:t>
        </w:r>
      </w:hyperlink>
    </w:p>
    <w:p w14:paraId="6E4C7237" w14:textId="4F432D22" w:rsidR="003E43F8" w:rsidRPr="003E43F8" w:rsidRDefault="00432206" w:rsidP="003E1B74">
      <w:pPr>
        <w:numPr>
          <w:ilvl w:val="0"/>
          <w:numId w:val="27"/>
        </w:numPr>
        <w:tabs>
          <w:tab w:val="clear" w:pos="360"/>
          <w:tab w:val="num" w:pos="720"/>
        </w:tabs>
        <w:spacing w:line="276" w:lineRule="auto"/>
        <w:ind w:left="369" w:hanging="369"/>
        <w:rPr>
          <w:rFonts w:cs="Arial"/>
          <w:i/>
        </w:rPr>
      </w:pPr>
      <w:hyperlink r:id="rId49" w:history="1">
        <w:r w:rsidR="003E43F8" w:rsidRPr="003E43F8">
          <w:rPr>
            <w:color w:val="0000FF"/>
            <w:u w:val="single"/>
            <w:lang w:val="en-US"/>
          </w:rPr>
          <w:t>Area of the Western Deepwater Trawl Fishery and the North West Shelf Trawl Fishery.</w:t>
        </w:r>
      </w:hyperlink>
    </w:p>
    <w:p w14:paraId="05C69ED2" w14:textId="77777777" w:rsidR="003E43F8" w:rsidRPr="003E43F8" w:rsidRDefault="003E43F8" w:rsidP="003E1B74">
      <w:pPr>
        <w:spacing w:line="276" w:lineRule="auto"/>
        <w:rPr>
          <w:rFonts w:cs="Arial"/>
          <w:sz w:val="18"/>
          <w:szCs w:val="18"/>
        </w:rPr>
      </w:pPr>
    </w:p>
    <w:p w14:paraId="2FC79510" w14:textId="77777777" w:rsidR="003E43F8" w:rsidRPr="003E43F8" w:rsidRDefault="00432206" w:rsidP="003E1B74">
      <w:pPr>
        <w:adjustRightInd w:val="0"/>
        <w:spacing w:line="276" w:lineRule="auto"/>
        <w:rPr>
          <w:color w:val="000000"/>
          <w:lang w:val="en-US"/>
        </w:rPr>
      </w:pPr>
      <w:hyperlink r:id="rId50" w:history="1">
        <w:r w:rsidR="003E43F8" w:rsidRPr="003E43F8">
          <w:rPr>
            <w:color w:val="000000"/>
            <w:lang w:val="en-US"/>
          </w:rPr>
          <w:t>Australian Bureau of Resource Economics and Sciences, Fishery Status Reports:</w:t>
        </w:r>
      </w:hyperlink>
    </w:p>
    <w:p w14:paraId="16AE5830" w14:textId="7231EEF6" w:rsidR="003E43F8" w:rsidRPr="003E43F8" w:rsidRDefault="003E43F8" w:rsidP="003E1B74">
      <w:pPr>
        <w:numPr>
          <w:ilvl w:val="0"/>
          <w:numId w:val="27"/>
        </w:numPr>
        <w:tabs>
          <w:tab w:val="clear" w:pos="360"/>
          <w:tab w:val="num" w:pos="720"/>
        </w:tabs>
        <w:spacing w:line="276" w:lineRule="auto"/>
        <w:ind w:left="369" w:hanging="369"/>
        <w:rPr>
          <w:color w:val="0000FF"/>
          <w:u w:val="single"/>
          <w:lang w:val="en-US"/>
        </w:rPr>
      </w:pPr>
      <w:r w:rsidRPr="003E43F8">
        <w:rPr>
          <w:lang w:val="en-US"/>
        </w:rPr>
        <w:t xml:space="preserve">North West Slope Trawl Fishery: </w:t>
      </w:r>
      <w:hyperlink r:id="rId51" w:history="1">
        <w:r w:rsidRPr="003E43F8">
          <w:rPr>
            <w:color w:val="0000FF"/>
            <w:u w:val="single"/>
          </w:rPr>
          <w:t>2016</w:t>
        </w:r>
      </w:hyperlink>
      <w:r w:rsidRPr="003E43F8">
        <w:t xml:space="preserve">; </w:t>
      </w:r>
      <w:hyperlink r:id="rId52" w:history="1">
        <w:r w:rsidRPr="003E43F8">
          <w:rPr>
            <w:color w:val="0000FF"/>
            <w:u w:val="single"/>
          </w:rPr>
          <w:t>2017</w:t>
        </w:r>
      </w:hyperlink>
      <w:r w:rsidR="00C33239">
        <w:rPr>
          <w:color w:val="0000FF"/>
          <w:u w:val="single"/>
        </w:rPr>
        <w:t xml:space="preserve"> </w:t>
      </w:r>
      <w:r w:rsidR="00C33239" w:rsidRPr="00C33239">
        <w:t xml:space="preserve">and </w:t>
      </w:r>
      <w:r w:rsidR="00C33239" w:rsidRPr="00C33239">
        <w:rPr>
          <w:color w:val="0000FF"/>
        </w:rPr>
        <w:t xml:space="preserve"> </w:t>
      </w:r>
      <w:hyperlink r:id="rId53" w:history="1">
        <w:r w:rsidR="00C33239" w:rsidRPr="008A4820">
          <w:rPr>
            <w:rStyle w:val="Hyperlink"/>
          </w:rPr>
          <w:t>2019</w:t>
        </w:r>
      </w:hyperlink>
    </w:p>
    <w:p w14:paraId="3979E6F4" w14:textId="5FCBD53D" w:rsidR="003E43F8" w:rsidRPr="003E43F8" w:rsidRDefault="003E43F8" w:rsidP="003E1B74">
      <w:pPr>
        <w:numPr>
          <w:ilvl w:val="0"/>
          <w:numId w:val="27"/>
        </w:numPr>
        <w:tabs>
          <w:tab w:val="clear" w:pos="360"/>
          <w:tab w:val="num" w:pos="720"/>
        </w:tabs>
        <w:spacing w:line="276" w:lineRule="auto"/>
        <w:ind w:left="369" w:hanging="369"/>
        <w:rPr>
          <w:rFonts w:cs="Arial"/>
        </w:rPr>
      </w:pPr>
      <w:r w:rsidRPr="003E43F8">
        <w:rPr>
          <w:lang w:val="en-US"/>
        </w:rPr>
        <w:t xml:space="preserve">Western Deepwater Trawl Fishery: </w:t>
      </w:r>
      <w:hyperlink r:id="rId54" w:history="1">
        <w:r w:rsidRPr="003E43F8">
          <w:rPr>
            <w:color w:val="0000FF"/>
            <w:u w:val="single"/>
          </w:rPr>
          <w:t>2016</w:t>
        </w:r>
      </w:hyperlink>
      <w:r w:rsidRPr="003E43F8">
        <w:t xml:space="preserve">; </w:t>
      </w:r>
      <w:hyperlink r:id="rId55" w:history="1">
        <w:r w:rsidR="00C33239" w:rsidRPr="008A4820">
          <w:rPr>
            <w:rStyle w:val="Hyperlink"/>
          </w:rPr>
          <w:t>2017</w:t>
        </w:r>
      </w:hyperlink>
      <w:r w:rsidR="00C33239" w:rsidRPr="00C33239">
        <w:t xml:space="preserve"> and </w:t>
      </w:r>
      <w:hyperlink r:id="rId56" w:history="1">
        <w:r w:rsidR="00C33239" w:rsidRPr="008A4820">
          <w:rPr>
            <w:rStyle w:val="Hyperlink"/>
          </w:rPr>
          <w:t>2019</w:t>
        </w:r>
      </w:hyperlink>
    </w:p>
    <w:p w14:paraId="149DFD5A" w14:textId="77777777" w:rsidR="003E43F8" w:rsidRPr="003E43F8" w:rsidRDefault="003E43F8" w:rsidP="003E1B74">
      <w:pPr>
        <w:spacing w:line="276" w:lineRule="auto"/>
        <w:rPr>
          <w:rFonts w:cs="Arial"/>
          <w:b/>
          <w:caps/>
        </w:rPr>
      </w:pPr>
      <w:r w:rsidRPr="003E43F8">
        <w:br w:type="page"/>
      </w:r>
    </w:p>
    <w:p w14:paraId="0DDCEFD3" w14:textId="77777777" w:rsidR="00227603" w:rsidRPr="00433FCA" w:rsidRDefault="00227603" w:rsidP="003E1B74">
      <w:pPr>
        <w:spacing w:line="276" w:lineRule="auto"/>
        <w:sectPr w:rsidR="00227603" w:rsidRPr="00433FCA" w:rsidSect="00227603">
          <w:pgSz w:w="11906" w:h="16838"/>
          <w:pgMar w:top="1021" w:right="1021" w:bottom="1021" w:left="1021" w:header="709" w:footer="709" w:gutter="0"/>
          <w:cols w:space="708"/>
          <w:docGrid w:linePitch="360"/>
        </w:sectPr>
      </w:pPr>
    </w:p>
    <w:p w14:paraId="1E535582" w14:textId="5544F457" w:rsidR="00E22A97" w:rsidRPr="00B949C0" w:rsidRDefault="0027415B" w:rsidP="00B949C0">
      <w:pPr>
        <w:pStyle w:val="Heading1"/>
        <w:spacing w:before="120" w:after="120"/>
        <w:rPr>
          <w:rFonts w:ascii="Arial" w:hAnsi="Arial"/>
        </w:rPr>
      </w:pPr>
      <w:bookmarkStart w:id="17" w:name="_Toc58928356"/>
      <w:r w:rsidRPr="00433FCA">
        <w:rPr>
          <w:rFonts w:ascii="Arial" w:hAnsi="Arial"/>
        </w:rPr>
        <w:lastRenderedPageBreak/>
        <w:t>Section</w:t>
      </w:r>
      <w:r w:rsidR="0027138D" w:rsidRPr="00433FCA">
        <w:rPr>
          <w:rFonts w:ascii="Arial" w:hAnsi="Arial"/>
        </w:rPr>
        <w:t xml:space="preserve"> </w:t>
      </w:r>
      <w:r w:rsidR="00417DFC">
        <w:rPr>
          <w:rFonts w:ascii="Arial" w:hAnsi="Arial"/>
        </w:rPr>
        <w:t>3</w:t>
      </w:r>
      <w:r w:rsidR="0027138D" w:rsidRPr="00433FCA">
        <w:rPr>
          <w:rFonts w:ascii="Arial" w:hAnsi="Arial"/>
        </w:rPr>
        <w:t xml:space="preserve">: </w:t>
      </w:r>
      <w:r w:rsidRPr="00433FCA">
        <w:rPr>
          <w:rFonts w:ascii="Arial" w:hAnsi="Arial"/>
        </w:rPr>
        <w:t>Detailed Analysis Against the Guidelines</w:t>
      </w:r>
      <w:bookmarkEnd w:id="17"/>
      <w:r w:rsidRPr="00433FCA">
        <w:rPr>
          <w:rFonts w:ascii="Arial" w:hAnsi="Aria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433FCA" w14:paraId="48EAFFFA" w14:textId="77777777" w:rsidTr="002F0C8B">
        <w:trPr>
          <w:cantSplit/>
        </w:trPr>
        <w:tc>
          <w:tcPr>
            <w:tcW w:w="1500" w:type="pct"/>
            <w:shd w:val="clear" w:color="auto" w:fill="auto"/>
            <w:vAlign w:val="center"/>
          </w:tcPr>
          <w:p w14:paraId="48317278" w14:textId="53334678" w:rsidR="00E22A97" w:rsidRPr="0029556B" w:rsidRDefault="00885298" w:rsidP="003E1B74">
            <w:pPr>
              <w:spacing w:line="276" w:lineRule="auto"/>
              <w:contextualSpacing/>
              <w:rPr>
                <w:rFonts w:cs="Arial"/>
                <w:b/>
              </w:rPr>
            </w:pPr>
            <w:r w:rsidRPr="0029556B">
              <w:rPr>
                <w:rFonts w:cs="Arial"/>
                <w:lang w:eastAsia="en-AU"/>
              </w:rPr>
              <w:br w:type="page"/>
            </w:r>
            <w:r w:rsidRPr="0029556B">
              <w:rPr>
                <w:rFonts w:cs="Arial"/>
                <w:b/>
              </w:rPr>
              <w:t>Guidelines</w:t>
            </w:r>
            <w:r w:rsidR="0027415B" w:rsidRPr="0029556B">
              <w:rPr>
                <w:rFonts w:cs="Arial"/>
                <w:b/>
              </w:rPr>
              <w:t xml:space="preserve"> criteria</w:t>
            </w:r>
          </w:p>
        </w:tc>
        <w:tc>
          <w:tcPr>
            <w:tcW w:w="3500" w:type="pct"/>
            <w:shd w:val="clear" w:color="auto" w:fill="FFFFFF"/>
            <w:vAlign w:val="center"/>
          </w:tcPr>
          <w:p w14:paraId="2C014CC6" w14:textId="77777777" w:rsidR="00885298" w:rsidRPr="0029556B" w:rsidRDefault="00885298" w:rsidP="003E1B74">
            <w:pPr>
              <w:spacing w:line="276" w:lineRule="auto"/>
              <w:contextualSpacing/>
              <w:rPr>
                <w:rFonts w:cs="Arial"/>
                <w:b/>
              </w:rPr>
            </w:pPr>
            <w:r w:rsidRPr="0029556B">
              <w:rPr>
                <w:rFonts w:cs="Arial"/>
                <w:b/>
              </w:rPr>
              <w:t>Comment</w:t>
            </w:r>
          </w:p>
        </w:tc>
      </w:tr>
      <w:tr w:rsidR="00885298" w:rsidRPr="00433FCA" w14:paraId="734EF4DC" w14:textId="77777777" w:rsidTr="002F0C8B">
        <w:trPr>
          <w:cantSplit/>
        </w:trPr>
        <w:tc>
          <w:tcPr>
            <w:tcW w:w="5000" w:type="pct"/>
            <w:gridSpan w:val="2"/>
            <w:shd w:val="clear" w:color="auto" w:fill="FFFF66"/>
          </w:tcPr>
          <w:p w14:paraId="7A6AEE90" w14:textId="77777777" w:rsidR="00885298" w:rsidRPr="0029556B" w:rsidRDefault="00885298" w:rsidP="003E1B74">
            <w:pPr>
              <w:spacing w:line="276" w:lineRule="auto"/>
              <w:contextualSpacing/>
              <w:rPr>
                <w:rFonts w:cs="Arial"/>
                <w:b/>
              </w:rPr>
            </w:pPr>
            <w:r w:rsidRPr="0029556B">
              <w:rPr>
                <w:rFonts w:cs="Arial"/>
                <w:b/>
              </w:rPr>
              <w:t>THE MANAGEMENT REGIME</w:t>
            </w:r>
          </w:p>
        </w:tc>
      </w:tr>
      <w:tr w:rsidR="00885298" w:rsidRPr="00433FCA" w14:paraId="28AB77EE" w14:textId="77777777" w:rsidTr="002F0C8B">
        <w:trPr>
          <w:cantSplit/>
        </w:trPr>
        <w:tc>
          <w:tcPr>
            <w:tcW w:w="5000" w:type="pct"/>
            <w:gridSpan w:val="2"/>
            <w:shd w:val="clear" w:color="auto" w:fill="FFFF99"/>
          </w:tcPr>
          <w:p w14:paraId="37148127" w14:textId="77777777" w:rsidR="00885298" w:rsidRPr="0029556B" w:rsidRDefault="00885298" w:rsidP="003E1B74">
            <w:pPr>
              <w:spacing w:line="276" w:lineRule="auto"/>
              <w:contextualSpacing/>
              <w:rPr>
                <w:rFonts w:cs="Arial"/>
                <w:b/>
              </w:rPr>
            </w:pPr>
            <w:r w:rsidRPr="0029556B">
              <w:rPr>
                <w:rFonts w:cs="Arial"/>
              </w:rPr>
              <w:t xml:space="preserve">The management regime does not have to be a formal statutory fishery management plan as </w:t>
            </w:r>
            <w:proofErr w:type="gramStart"/>
            <w:r w:rsidRPr="0029556B">
              <w:rPr>
                <w:rFonts w:cs="Arial"/>
              </w:rPr>
              <w:t>such, and</w:t>
            </w:r>
            <w:proofErr w:type="gramEnd"/>
            <w:r w:rsidRPr="0029556B">
              <w:rPr>
                <w:rFonts w:cs="Arial"/>
              </w:rPr>
              <w:t xml:space="preserve"> may include non-statutory management arrangements or management policies and programs. The regime should:</w:t>
            </w:r>
          </w:p>
        </w:tc>
      </w:tr>
      <w:tr w:rsidR="00885298" w:rsidRPr="00433FCA" w14:paraId="72AABFAD" w14:textId="77777777" w:rsidTr="004A6451">
        <w:trPr>
          <w:cantSplit/>
        </w:trPr>
        <w:tc>
          <w:tcPr>
            <w:tcW w:w="1500" w:type="pct"/>
            <w:shd w:val="clear" w:color="auto" w:fill="FFC000"/>
          </w:tcPr>
          <w:p w14:paraId="5A32CC79" w14:textId="77777777" w:rsidR="00885298" w:rsidRPr="0029556B" w:rsidRDefault="00885298" w:rsidP="003E1B74">
            <w:pPr>
              <w:spacing w:line="276" w:lineRule="auto"/>
              <w:contextualSpacing/>
              <w:rPr>
                <w:rFonts w:cs="Arial"/>
              </w:rPr>
            </w:pPr>
            <w:r w:rsidRPr="0029556B">
              <w:rPr>
                <w:rFonts w:cs="Arial"/>
              </w:rPr>
              <w:t>Be documented, publicly available and transparent</w:t>
            </w:r>
            <w:r w:rsidR="006B6EF9" w:rsidRPr="0029556B">
              <w:rPr>
                <w:rFonts w:cs="Arial"/>
              </w:rPr>
              <w:t>.</w:t>
            </w:r>
          </w:p>
          <w:p w14:paraId="5524B93B" w14:textId="5700D540" w:rsidR="004649FA" w:rsidRPr="0029556B" w:rsidRDefault="004649FA" w:rsidP="003E1B74">
            <w:pPr>
              <w:spacing w:line="276" w:lineRule="auto"/>
              <w:contextualSpacing/>
              <w:rPr>
                <w:rFonts w:cs="Arial"/>
              </w:rPr>
            </w:pPr>
          </w:p>
        </w:tc>
        <w:tc>
          <w:tcPr>
            <w:tcW w:w="3500" w:type="pct"/>
            <w:shd w:val="clear" w:color="auto" w:fill="auto"/>
          </w:tcPr>
          <w:p w14:paraId="7D9187DC" w14:textId="238ACF8C" w:rsidR="00B949C0" w:rsidRDefault="00F8472A" w:rsidP="00B949C0">
            <w:pPr>
              <w:spacing w:line="276" w:lineRule="auto"/>
              <w:contextualSpacing/>
              <w:rPr>
                <w:rFonts w:cs="Arial"/>
                <w:bCs/>
              </w:rPr>
            </w:pPr>
            <w:r w:rsidRPr="0029556B">
              <w:rPr>
                <w:rFonts w:cs="Arial"/>
                <w:b/>
              </w:rPr>
              <w:t>Partially meets</w:t>
            </w:r>
            <w:r w:rsidRPr="0029556B">
              <w:rPr>
                <w:rFonts w:cs="Arial"/>
                <w:bCs/>
              </w:rPr>
              <w:t xml:space="preserve"> </w:t>
            </w:r>
            <w:r w:rsidR="00636969" w:rsidRPr="0029556B">
              <w:rPr>
                <w:rFonts w:cs="Arial"/>
                <w:bCs/>
              </w:rPr>
              <w:t xml:space="preserve">– </w:t>
            </w:r>
            <w:r w:rsidR="00392C36" w:rsidRPr="00B949C0">
              <w:rPr>
                <w:rFonts w:cs="Arial"/>
                <w:b/>
              </w:rPr>
              <w:t>Some management documents are available</w:t>
            </w:r>
            <w:r w:rsidR="00B949C0" w:rsidRPr="00B949C0">
              <w:rPr>
                <w:rFonts w:cs="Arial"/>
                <w:b/>
              </w:rPr>
              <w:t>.</w:t>
            </w:r>
            <w:r w:rsidR="00392C36" w:rsidRPr="0029556B">
              <w:rPr>
                <w:rFonts w:cs="Arial"/>
                <w:bCs/>
              </w:rPr>
              <w:t xml:space="preserve"> </w:t>
            </w:r>
          </w:p>
          <w:p w14:paraId="28161830" w14:textId="5693FE66" w:rsidR="005869AD" w:rsidRPr="0029556B" w:rsidRDefault="00DB2C28" w:rsidP="00B949C0">
            <w:pPr>
              <w:spacing w:line="276" w:lineRule="auto"/>
              <w:contextualSpacing/>
              <w:rPr>
                <w:rFonts w:cs="Arial"/>
                <w:bCs/>
              </w:rPr>
            </w:pPr>
            <w:r w:rsidRPr="0029556B">
              <w:rPr>
                <w:rFonts w:cs="Arial"/>
                <w:bCs/>
              </w:rPr>
              <w:t>Management documents are publicly available via AFMA’s website. However</w:t>
            </w:r>
            <w:r w:rsidR="00B949C0">
              <w:rPr>
                <w:rFonts w:cs="Arial"/>
                <w:bCs/>
              </w:rPr>
              <w:t>,</w:t>
            </w:r>
            <w:r w:rsidRPr="0029556B">
              <w:rPr>
                <w:rFonts w:cs="Arial"/>
                <w:bCs/>
              </w:rPr>
              <w:t xml:space="preserve"> some management arrangements appear to be over 10 years old (</w:t>
            </w:r>
            <w:r w:rsidRPr="003E0674">
              <w:rPr>
                <w:rFonts w:cs="Arial"/>
                <w:bCs/>
              </w:rPr>
              <w:t xml:space="preserve">Bycatch and </w:t>
            </w:r>
            <w:r w:rsidR="00B949C0" w:rsidRPr="003E0674">
              <w:rPr>
                <w:rFonts w:cs="Arial"/>
                <w:bCs/>
              </w:rPr>
              <w:t>D</w:t>
            </w:r>
            <w:r w:rsidRPr="003E0674">
              <w:rPr>
                <w:rFonts w:cs="Arial"/>
                <w:bCs/>
              </w:rPr>
              <w:t xml:space="preserve">iscard </w:t>
            </w:r>
            <w:r w:rsidR="00B949C0" w:rsidRPr="003E0674">
              <w:rPr>
                <w:rFonts w:cs="Arial"/>
                <w:bCs/>
              </w:rPr>
              <w:t>W</w:t>
            </w:r>
            <w:r w:rsidRPr="003E0674">
              <w:rPr>
                <w:rFonts w:cs="Arial"/>
                <w:bCs/>
              </w:rPr>
              <w:t>orkplan 2010–2012</w:t>
            </w:r>
            <w:r w:rsidRPr="0029556B">
              <w:rPr>
                <w:rFonts w:cs="Arial"/>
                <w:bCs/>
              </w:rPr>
              <w:t>), out of date (</w:t>
            </w:r>
            <w:r w:rsidR="00B949C0">
              <w:rPr>
                <w:rFonts w:cs="Arial"/>
                <w:bCs/>
              </w:rPr>
              <w:t>S</w:t>
            </w:r>
            <w:r w:rsidRPr="0029556B">
              <w:rPr>
                <w:rFonts w:cs="Arial"/>
                <w:bCs/>
              </w:rPr>
              <w:t xml:space="preserve">tatement of </w:t>
            </w:r>
            <w:r w:rsidR="00B949C0">
              <w:rPr>
                <w:rFonts w:cs="Arial"/>
                <w:bCs/>
              </w:rPr>
              <w:t>M</w:t>
            </w:r>
            <w:r w:rsidRPr="0029556B">
              <w:rPr>
                <w:rFonts w:cs="Arial"/>
                <w:bCs/>
              </w:rPr>
              <w:t xml:space="preserve">anagement </w:t>
            </w:r>
            <w:r w:rsidR="00B949C0">
              <w:rPr>
                <w:rFonts w:cs="Arial"/>
                <w:bCs/>
              </w:rPr>
              <w:t>A</w:t>
            </w:r>
            <w:r w:rsidRPr="0029556B">
              <w:rPr>
                <w:rFonts w:cs="Arial"/>
                <w:bCs/>
              </w:rPr>
              <w:t>rrangements</w:t>
            </w:r>
            <w:r w:rsidR="00B949C0">
              <w:rPr>
                <w:rFonts w:cs="Arial"/>
                <w:bCs/>
              </w:rPr>
              <w:t xml:space="preserve"> 2012</w:t>
            </w:r>
            <w:r w:rsidRPr="0029556B">
              <w:rPr>
                <w:rFonts w:cs="Arial"/>
                <w:bCs/>
              </w:rPr>
              <w:t>)</w:t>
            </w:r>
            <w:r w:rsidRPr="0055369B">
              <w:rPr>
                <w:rFonts w:cs="Arial"/>
                <w:bCs/>
              </w:rPr>
              <w:t>, or not completed and published as required (e.g. reviews and reports under the harvest strategy).</w:t>
            </w:r>
            <w:r w:rsidRPr="0029556B">
              <w:rPr>
                <w:rFonts w:cs="Arial"/>
                <w:bCs/>
              </w:rPr>
              <w:t xml:space="preserve"> </w:t>
            </w:r>
          </w:p>
        </w:tc>
      </w:tr>
      <w:tr w:rsidR="00885298" w:rsidRPr="00433FCA" w14:paraId="4513BEBB" w14:textId="77777777" w:rsidTr="00D14C77">
        <w:trPr>
          <w:cantSplit/>
        </w:trPr>
        <w:tc>
          <w:tcPr>
            <w:tcW w:w="1500" w:type="pct"/>
            <w:shd w:val="clear" w:color="auto" w:fill="FFC000"/>
          </w:tcPr>
          <w:p w14:paraId="69DB1911" w14:textId="77777777" w:rsidR="00885298" w:rsidRPr="0029556B" w:rsidRDefault="00885298" w:rsidP="003E1B74">
            <w:pPr>
              <w:spacing w:line="276" w:lineRule="auto"/>
              <w:contextualSpacing/>
              <w:rPr>
                <w:rFonts w:cs="Arial"/>
              </w:rPr>
            </w:pPr>
            <w:r w:rsidRPr="0029556B">
              <w:rPr>
                <w:rFonts w:cs="Arial"/>
              </w:rPr>
              <w:t xml:space="preserve">Be developed through a consultative process providing opportunity to all interested and affected parties, including the </w:t>
            </w:r>
            <w:proofErr w:type="gramStart"/>
            <w:r w:rsidRPr="0029556B">
              <w:rPr>
                <w:rFonts w:cs="Arial"/>
              </w:rPr>
              <w:t>general public</w:t>
            </w:r>
            <w:proofErr w:type="gramEnd"/>
            <w:r w:rsidR="006B6EF9" w:rsidRPr="0029556B">
              <w:rPr>
                <w:rFonts w:cs="Arial"/>
              </w:rPr>
              <w:t>.</w:t>
            </w:r>
          </w:p>
          <w:p w14:paraId="1B8852AD" w14:textId="345FBAC7" w:rsidR="004649FA" w:rsidRPr="0029556B" w:rsidRDefault="004649FA" w:rsidP="003E1B74">
            <w:pPr>
              <w:spacing w:line="276" w:lineRule="auto"/>
              <w:contextualSpacing/>
              <w:rPr>
                <w:rFonts w:cs="Arial"/>
              </w:rPr>
            </w:pPr>
          </w:p>
        </w:tc>
        <w:tc>
          <w:tcPr>
            <w:tcW w:w="3500" w:type="pct"/>
            <w:shd w:val="clear" w:color="auto" w:fill="auto"/>
          </w:tcPr>
          <w:p w14:paraId="6209F5DC" w14:textId="26481165" w:rsidR="00636969" w:rsidRPr="0029556B" w:rsidRDefault="00F8472A" w:rsidP="003E1B74">
            <w:pPr>
              <w:spacing w:line="276" w:lineRule="auto"/>
              <w:contextualSpacing/>
              <w:rPr>
                <w:rFonts w:cs="Arial"/>
                <w:bCs/>
              </w:rPr>
            </w:pPr>
            <w:r w:rsidRPr="0029556B">
              <w:rPr>
                <w:rFonts w:cs="Arial"/>
                <w:b/>
              </w:rPr>
              <w:t>Partially meets</w:t>
            </w:r>
            <w:r w:rsidRPr="0029556B">
              <w:rPr>
                <w:rFonts w:cs="Arial"/>
                <w:bCs/>
              </w:rPr>
              <w:t xml:space="preserve"> </w:t>
            </w:r>
            <w:r w:rsidR="00636969" w:rsidRPr="00D14C77">
              <w:rPr>
                <w:rFonts w:cs="Arial"/>
                <w:b/>
              </w:rPr>
              <w:t xml:space="preserve">– Consultative, but not open to </w:t>
            </w:r>
            <w:r w:rsidR="00D14C77" w:rsidRPr="00D14C77">
              <w:rPr>
                <w:rFonts w:cs="Arial"/>
                <w:b/>
              </w:rPr>
              <w:t xml:space="preserve">the </w:t>
            </w:r>
            <w:proofErr w:type="gramStart"/>
            <w:r w:rsidR="00636969" w:rsidRPr="00D14C77">
              <w:rPr>
                <w:rFonts w:cs="Arial"/>
                <w:b/>
              </w:rPr>
              <w:t>general public</w:t>
            </w:r>
            <w:proofErr w:type="gramEnd"/>
            <w:r w:rsidR="00D14C77" w:rsidRPr="00D14C77">
              <w:rPr>
                <w:rFonts w:cs="Arial"/>
                <w:b/>
              </w:rPr>
              <w:t>.</w:t>
            </w:r>
          </w:p>
          <w:p w14:paraId="59042AEE" w14:textId="59DF7EFC" w:rsidR="00636969" w:rsidRPr="0029556B" w:rsidRDefault="004A6451" w:rsidP="003E1B74">
            <w:pPr>
              <w:spacing w:line="276" w:lineRule="auto"/>
              <w:contextualSpacing/>
              <w:rPr>
                <w:rFonts w:cs="Arial"/>
                <w:bCs/>
              </w:rPr>
            </w:pPr>
            <w:r w:rsidRPr="0029556B">
              <w:rPr>
                <w:rFonts w:cs="Arial"/>
              </w:rPr>
              <w:t>No information is readily available on consultation undertaken by AFMA with interested and affected parties to develop management arrangements.</w:t>
            </w:r>
          </w:p>
          <w:p w14:paraId="254E39FF" w14:textId="02D910F5" w:rsidR="00885298" w:rsidRPr="0029556B" w:rsidRDefault="00885298" w:rsidP="003E1B74">
            <w:pPr>
              <w:spacing w:line="276" w:lineRule="auto"/>
              <w:contextualSpacing/>
              <w:rPr>
                <w:rFonts w:cs="Arial"/>
                <w:bCs/>
              </w:rPr>
            </w:pPr>
          </w:p>
        </w:tc>
      </w:tr>
      <w:tr w:rsidR="00885298" w:rsidRPr="00433FCA" w14:paraId="064DC322" w14:textId="77777777" w:rsidTr="00D14C77">
        <w:trPr>
          <w:cantSplit/>
        </w:trPr>
        <w:tc>
          <w:tcPr>
            <w:tcW w:w="1500" w:type="pct"/>
            <w:shd w:val="clear" w:color="auto" w:fill="FFC000"/>
          </w:tcPr>
          <w:p w14:paraId="155D9C96" w14:textId="3A9D7BF0" w:rsidR="00885298" w:rsidRPr="0029556B" w:rsidRDefault="00885298" w:rsidP="003E1B74">
            <w:pPr>
              <w:spacing w:line="276" w:lineRule="auto"/>
              <w:contextualSpacing/>
              <w:rPr>
                <w:rFonts w:cs="Arial"/>
              </w:rPr>
            </w:pPr>
            <w:r w:rsidRPr="0029556B">
              <w:rPr>
                <w:rFonts w:cs="Arial"/>
              </w:rPr>
              <w:t>Ensure that a range of expertise and community interests are involved in individual fishery management committees and during the stock assessment process</w:t>
            </w:r>
            <w:r w:rsidR="006B6EF9" w:rsidRPr="0029556B">
              <w:rPr>
                <w:rFonts w:cs="Arial"/>
              </w:rPr>
              <w:t>.</w:t>
            </w:r>
          </w:p>
          <w:p w14:paraId="2188F6A2" w14:textId="1B938CBC" w:rsidR="004649FA" w:rsidRPr="0029556B" w:rsidRDefault="004649FA" w:rsidP="003E1B74">
            <w:pPr>
              <w:spacing w:line="276" w:lineRule="auto"/>
              <w:contextualSpacing/>
              <w:rPr>
                <w:rFonts w:cs="Arial"/>
              </w:rPr>
            </w:pPr>
          </w:p>
        </w:tc>
        <w:tc>
          <w:tcPr>
            <w:tcW w:w="3500" w:type="pct"/>
            <w:shd w:val="clear" w:color="auto" w:fill="auto"/>
          </w:tcPr>
          <w:p w14:paraId="33ACDCEF" w14:textId="3AD07C63" w:rsidR="00636969" w:rsidRPr="0029556B" w:rsidRDefault="00F8472A" w:rsidP="003E1B74">
            <w:pPr>
              <w:spacing w:line="276" w:lineRule="auto"/>
              <w:contextualSpacing/>
              <w:rPr>
                <w:rFonts w:cs="Arial"/>
                <w:bCs/>
              </w:rPr>
            </w:pPr>
            <w:r w:rsidRPr="0029556B">
              <w:rPr>
                <w:rFonts w:cs="Arial"/>
                <w:b/>
              </w:rPr>
              <w:t>Partially meets</w:t>
            </w:r>
            <w:r w:rsidR="00636969" w:rsidRPr="0029556B">
              <w:rPr>
                <w:rFonts w:cs="Arial"/>
                <w:bCs/>
              </w:rPr>
              <w:t xml:space="preserve"> </w:t>
            </w:r>
            <w:r w:rsidR="00636969" w:rsidRPr="00D14C77">
              <w:rPr>
                <w:rFonts w:cs="Arial"/>
                <w:b/>
              </w:rPr>
              <w:t>– Limited expertise and public interest involved</w:t>
            </w:r>
            <w:r w:rsidR="00D14C77" w:rsidRPr="00D14C77">
              <w:rPr>
                <w:rFonts w:cs="Arial"/>
                <w:b/>
              </w:rPr>
              <w:t>.</w:t>
            </w:r>
          </w:p>
          <w:p w14:paraId="3432EB19" w14:textId="3367448F" w:rsidR="0029556B" w:rsidRPr="0029556B" w:rsidRDefault="004A6451" w:rsidP="003E1B74">
            <w:pPr>
              <w:spacing w:line="276" w:lineRule="auto"/>
              <w:contextualSpacing/>
              <w:rPr>
                <w:rFonts w:cs="Arial"/>
                <w:bCs/>
              </w:rPr>
            </w:pPr>
            <w:r w:rsidRPr="0029556B">
              <w:rPr>
                <w:rFonts w:cs="Arial"/>
                <w:bCs/>
              </w:rPr>
              <w:t>In 2009 the Management Advisory Committee (</w:t>
            </w:r>
            <w:proofErr w:type="spellStart"/>
            <w:r w:rsidRPr="0029556B">
              <w:rPr>
                <w:rFonts w:cs="Arial"/>
                <w:bCs/>
              </w:rPr>
              <w:t>WestMAC</w:t>
            </w:r>
            <w:proofErr w:type="spellEnd"/>
            <w:r w:rsidRPr="0029556B">
              <w:rPr>
                <w:rFonts w:cs="Arial"/>
                <w:bCs/>
              </w:rPr>
              <w:t xml:space="preserve">) was replaced by a consultative panel consisting of permit holders from the two fisheries. Stakeholders, such as the Western Australian Department of Fisheries and Western Australian Fishing Industry Committee, are involved in consultative panel meetings as necessary. </w:t>
            </w:r>
            <w:r w:rsidR="00D14C77" w:rsidRPr="0029556B">
              <w:rPr>
                <w:rFonts w:cs="Arial"/>
                <w:bCs/>
              </w:rPr>
              <w:t>The consultative panel is convened as necessary to discuss key management issues, but meetings do not occur every year and meeting records are not published.</w:t>
            </w:r>
          </w:p>
          <w:p w14:paraId="14A7D973" w14:textId="61493360" w:rsidR="00885298" w:rsidRPr="0029556B" w:rsidRDefault="004A6451" w:rsidP="003E1B74">
            <w:pPr>
              <w:spacing w:line="276" w:lineRule="auto"/>
              <w:contextualSpacing/>
              <w:rPr>
                <w:rFonts w:cs="Arial"/>
                <w:bCs/>
              </w:rPr>
            </w:pPr>
            <w:r w:rsidRPr="0029556B">
              <w:rPr>
                <w:rFonts w:cs="Arial"/>
                <w:bCs/>
              </w:rPr>
              <w:t>There is no Resource Advisory Group for the fisheries and no other broader stakeholder for</w:t>
            </w:r>
            <w:r w:rsidR="006768BC">
              <w:rPr>
                <w:rFonts w:cs="Arial"/>
                <w:bCs/>
              </w:rPr>
              <w:t>um</w:t>
            </w:r>
            <w:r w:rsidRPr="0029556B">
              <w:rPr>
                <w:rFonts w:cs="Arial"/>
                <w:bCs/>
              </w:rPr>
              <w:t>.</w:t>
            </w:r>
          </w:p>
        </w:tc>
      </w:tr>
      <w:tr w:rsidR="00885298" w:rsidRPr="00433FCA" w14:paraId="434A9161" w14:textId="77777777" w:rsidTr="0023477C">
        <w:trPr>
          <w:cantSplit/>
        </w:trPr>
        <w:tc>
          <w:tcPr>
            <w:tcW w:w="1500" w:type="pct"/>
            <w:tcBorders>
              <w:bottom w:val="single" w:sz="4" w:space="0" w:color="auto"/>
            </w:tcBorders>
            <w:shd w:val="clear" w:color="auto" w:fill="FFC000"/>
          </w:tcPr>
          <w:p w14:paraId="434CE030" w14:textId="77777777" w:rsidR="00885298" w:rsidRPr="0029556B" w:rsidRDefault="00885298" w:rsidP="003E1B74">
            <w:pPr>
              <w:spacing w:line="276" w:lineRule="auto"/>
              <w:contextualSpacing/>
              <w:rPr>
                <w:rFonts w:cs="Arial"/>
              </w:rPr>
            </w:pPr>
            <w:r w:rsidRPr="0029556B">
              <w:rPr>
                <w:rFonts w:cs="Arial"/>
              </w:rPr>
              <w:t xml:space="preserve">Be strategic, containing objectives and performance criteria by which the effectiveness of the management arrangements </w:t>
            </w:r>
            <w:proofErr w:type="gramStart"/>
            <w:r w:rsidRPr="0029556B">
              <w:rPr>
                <w:rFonts w:cs="Arial"/>
              </w:rPr>
              <w:t>are</w:t>
            </w:r>
            <w:proofErr w:type="gramEnd"/>
            <w:r w:rsidRPr="0029556B">
              <w:rPr>
                <w:rFonts w:cs="Arial"/>
              </w:rPr>
              <w:t xml:space="preserve"> measured</w:t>
            </w:r>
            <w:r w:rsidR="006B6EF9" w:rsidRPr="0029556B">
              <w:rPr>
                <w:rFonts w:cs="Arial"/>
              </w:rPr>
              <w:t>.</w:t>
            </w:r>
          </w:p>
          <w:p w14:paraId="7043B0B9" w14:textId="6802F625" w:rsidR="004649FA" w:rsidRPr="0029556B" w:rsidRDefault="004649FA" w:rsidP="003E1B74">
            <w:pPr>
              <w:spacing w:line="276" w:lineRule="auto"/>
              <w:contextualSpacing/>
              <w:rPr>
                <w:rFonts w:cs="Arial"/>
              </w:rPr>
            </w:pPr>
          </w:p>
        </w:tc>
        <w:tc>
          <w:tcPr>
            <w:tcW w:w="3500" w:type="pct"/>
            <w:shd w:val="clear" w:color="auto" w:fill="auto"/>
          </w:tcPr>
          <w:p w14:paraId="0660C770" w14:textId="05B7BFA2" w:rsidR="005869AD" w:rsidRPr="00D14C77" w:rsidRDefault="00F8472A" w:rsidP="003E1B74">
            <w:pPr>
              <w:spacing w:line="276" w:lineRule="auto"/>
              <w:contextualSpacing/>
              <w:rPr>
                <w:rFonts w:cs="Arial"/>
                <w:b/>
              </w:rPr>
            </w:pPr>
            <w:r w:rsidRPr="00D14C77">
              <w:rPr>
                <w:rFonts w:cs="Arial"/>
                <w:b/>
              </w:rPr>
              <w:t xml:space="preserve">Partially meets </w:t>
            </w:r>
            <w:r w:rsidR="00D14C77" w:rsidRPr="00D14C77">
              <w:rPr>
                <w:rFonts w:cs="Arial"/>
                <w:b/>
              </w:rPr>
              <w:t>–</w:t>
            </w:r>
            <w:r w:rsidR="005869AD" w:rsidRPr="00D14C77">
              <w:rPr>
                <w:rFonts w:cs="Arial"/>
                <w:b/>
              </w:rPr>
              <w:t xml:space="preserve"> </w:t>
            </w:r>
            <w:r w:rsidR="00D14C77" w:rsidRPr="00D14C77">
              <w:rPr>
                <w:rFonts w:cs="Arial"/>
                <w:b/>
              </w:rPr>
              <w:t>the management arrangements include</w:t>
            </w:r>
            <w:r w:rsidR="005869AD" w:rsidRPr="00D14C77">
              <w:rPr>
                <w:rFonts w:cs="Arial"/>
                <w:b/>
              </w:rPr>
              <w:t xml:space="preserve"> general objectives and performance criteria</w:t>
            </w:r>
            <w:r w:rsidR="00D14C77" w:rsidRPr="00D14C77">
              <w:rPr>
                <w:rFonts w:cs="Arial"/>
                <w:b/>
              </w:rPr>
              <w:t xml:space="preserve"> however it has not been demonstrated that they are</w:t>
            </w:r>
            <w:r w:rsidR="005869AD" w:rsidRPr="00D14C77">
              <w:rPr>
                <w:rFonts w:cs="Arial"/>
                <w:b/>
              </w:rPr>
              <w:t xml:space="preserve"> regularly used to assess effectiveness</w:t>
            </w:r>
            <w:r w:rsidR="00D14C77" w:rsidRPr="00D14C77">
              <w:rPr>
                <w:rFonts w:cs="Arial"/>
                <w:b/>
              </w:rPr>
              <w:t>.</w:t>
            </w:r>
          </w:p>
          <w:p w14:paraId="1DAE5048" w14:textId="5044C5BD" w:rsidR="00885298" w:rsidRPr="0029556B" w:rsidRDefault="000432D9" w:rsidP="003E1B74">
            <w:pPr>
              <w:pStyle w:val="BodyText1"/>
              <w:spacing w:line="276" w:lineRule="auto"/>
              <w:contextualSpacing/>
              <w:jc w:val="left"/>
              <w:rPr>
                <w:rFonts w:cs="Arial"/>
                <w:bCs/>
                <w:szCs w:val="22"/>
              </w:rPr>
            </w:pPr>
            <w:r w:rsidRPr="0029556B">
              <w:rPr>
                <w:rFonts w:cs="Arial"/>
                <w:szCs w:val="22"/>
              </w:rPr>
              <w:t>Objectives and performance criteria are included in management documents such as the harvest strateg</w:t>
            </w:r>
            <w:r w:rsidR="005D0FC2">
              <w:rPr>
                <w:rFonts w:cs="Arial"/>
                <w:szCs w:val="22"/>
              </w:rPr>
              <w:t>ies</w:t>
            </w:r>
            <w:r w:rsidRPr="0029556B">
              <w:rPr>
                <w:rFonts w:cs="Arial"/>
                <w:szCs w:val="22"/>
              </w:rPr>
              <w:t xml:space="preserve"> and to some extent in the bycatch and discard workplan</w:t>
            </w:r>
            <w:r w:rsidR="00D14C77">
              <w:rPr>
                <w:rFonts w:cs="Arial"/>
                <w:szCs w:val="22"/>
              </w:rPr>
              <w:t>s</w:t>
            </w:r>
            <w:r w:rsidR="0023477C">
              <w:rPr>
                <w:rFonts w:cs="Arial"/>
                <w:szCs w:val="22"/>
              </w:rPr>
              <w:t>. H</w:t>
            </w:r>
            <w:r w:rsidRPr="0029556B">
              <w:rPr>
                <w:rFonts w:cs="Arial"/>
                <w:szCs w:val="22"/>
              </w:rPr>
              <w:t>owever</w:t>
            </w:r>
            <w:r w:rsidR="0023477C">
              <w:rPr>
                <w:rFonts w:cs="Arial"/>
                <w:szCs w:val="22"/>
              </w:rPr>
              <w:t>,</w:t>
            </w:r>
            <w:r w:rsidRPr="0029556B">
              <w:rPr>
                <w:rFonts w:cs="Arial"/>
                <w:szCs w:val="22"/>
              </w:rPr>
              <w:t xml:space="preserve"> the objectives and performance criteria are not specific, measurable or timebound. They also do not appear to be monitored and triggered management actions have not been undertaken.</w:t>
            </w:r>
          </w:p>
        </w:tc>
      </w:tr>
      <w:tr w:rsidR="00885298" w:rsidRPr="00433FCA" w14:paraId="73791D4D" w14:textId="77777777" w:rsidTr="00AA38A6">
        <w:trPr>
          <w:cantSplit/>
        </w:trPr>
        <w:tc>
          <w:tcPr>
            <w:tcW w:w="1500" w:type="pct"/>
            <w:shd w:val="clear" w:color="auto" w:fill="FFC000"/>
          </w:tcPr>
          <w:p w14:paraId="77416607" w14:textId="77777777" w:rsidR="00885298" w:rsidRPr="0029556B" w:rsidRDefault="00885298" w:rsidP="003E1B74">
            <w:pPr>
              <w:spacing w:line="276" w:lineRule="auto"/>
              <w:contextualSpacing/>
              <w:rPr>
                <w:rFonts w:cs="Arial"/>
              </w:rPr>
            </w:pPr>
            <w:r w:rsidRPr="0029556B">
              <w:rPr>
                <w:rFonts w:cs="Arial"/>
              </w:rPr>
              <w:lastRenderedPageBreak/>
              <w:t>Be capable of controlling the level of harvest in the fishery using input and/or output controls</w:t>
            </w:r>
            <w:r w:rsidR="006B6EF9" w:rsidRPr="0029556B">
              <w:rPr>
                <w:rFonts w:cs="Arial"/>
              </w:rPr>
              <w:t>.</w:t>
            </w:r>
          </w:p>
          <w:p w14:paraId="1EB80B0F" w14:textId="42B1B36D" w:rsidR="004649FA" w:rsidRPr="0029556B" w:rsidRDefault="004649FA" w:rsidP="003E1B74">
            <w:pPr>
              <w:spacing w:line="276" w:lineRule="auto"/>
              <w:contextualSpacing/>
              <w:rPr>
                <w:rFonts w:cs="Arial"/>
              </w:rPr>
            </w:pPr>
          </w:p>
        </w:tc>
        <w:tc>
          <w:tcPr>
            <w:tcW w:w="3500" w:type="pct"/>
            <w:shd w:val="clear" w:color="auto" w:fill="auto"/>
          </w:tcPr>
          <w:p w14:paraId="65875137" w14:textId="1D8CD2ED" w:rsidR="005869AD" w:rsidRPr="0029556B" w:rsidRDefault="00F8472A" w:rsidP="003E1B74">
            <w:pPr>
              <w:spacing w:line="276" w:lineRule="auto"/>
              <w:contextualSpacing/>
              <w:rPr>
                <w:rFonts w:cs="Arial"/>
                <w:bCs/>
              </w:rPr>
            </w:pPr>
            <w:r w:rsidRPr="0029556B">
              <w:rPr>
                <w:rFonts w:cs="Arial"/>
                <w:b/>
              </w:rPr>
              <w:t>Partially meets</w:t>
            </w:r>
            <w:r w:rsidRPr="0029556B">
              <w:rPr>
                <w:rFonts w:cs="Arial"/>
                <w:bCs/>
              </w:rPr>
              <w:t xml:space="preserve"> </w:t>
            </w:r>
            <w:r w:rsidR="00636969" w:rsidRPr="00D14C77">
              <w:rPr>
                <w:rFonts w:cs="Arial"/>
                <w:b/>
              </w:rPr>
              <w:t xml:space="preserve">– </w:t>
            </w:r>
            <w:r w:rsidR="005869AD" w:rsidRPr="00D14C77">
              <w:rPr>
                <w:rFonts w:cs="Arial"/>
                <w:b/>
              </w:rPr>
              <w:t>Controls have some capacity to limit harvest</w:t>
            </w:r>
            <w:r w:rsidR="00D14C77" w:rsidRPr="00D14C77">
              <w:rPr>
                <w:rFonts w:cs="Arial"/>
                <w:b/>
              </w:rPr>
              <w:t>.</w:t>
            </w:r>
          </w:p>
          <w:p w14:paraId="0FD82E69" w14:textId="5553AD48" w:rsidR="00885298" w:rsidRPr="007C2016" w:rsidRDefault="000432D9" w:rsidP="003E1B74">
            <w:pPr>
              <w:spacing w:line="276" w:lineRule="auto"/>
              <w:contextualSpacing/>
              <w:rPr>
                <w:rFonts w:cs="Arial"/>
              </w:rPr>
            </w:pPr>
            <w:r w:rsidRPr="0029556B">
              <w:rPr>
                <w:rFonts w:cs="Arial"/>
              </w:rPr>
              <w:t>The fishery is managed through input controls (limited number of permits) and catch triggers under the harvest strateg</w:t>
            </w:r>
            <w:r w:rsidR="0029556B">
              <w:rPr>
                <w:rFonts w:cs="Arial"/>
              </w:rPr>
              <w:t>ies</w:t>
            </w:r>
            <w:r w:rsidRPr="0029556B">
              <w:rPr>
                <w:rFonts w:cs="Arial"/>
              </w:rPr>
              <w:t xml:space="preserve">. </w:t>
            </w:r>
            <w:r w:rsidR="009D2CFF">
              <w:rPr>
                <w:rFonts w:cs="Arial"/>
              </w:rPr>
              <w:t xml:space="preserve">Other controls </w:t>
            </w:r>
            <w:r w:rsidR="0023477C">
              <w:rPr>
                <w:rFonts w:cs="Arial"/>
              </w:rPr>
              <w:t>include p</w:t>
            </w:r>
            <w:r w:rsidR="008D1125" w:rsidRPr="008D1125">
              <w:rPr>
                <w:rFonts w:cs="Arial"/>
                <w:spacing w:val="-1"/>
              </w:rPr>
              <w:t>ermit conditions</w:t>
            </w:r>
            <w:r w:rsidR="0023477C">
              <w:rPr>
                <w:rFonts w:cs="Arial"/>
                <w:spacing w:val="-1"/>
              </w:rPr>
              <w:t>, g</w:t>
            </w:r>
            <w:r w:rsidR="009D2CFF">
              <w:rPr>
                <w:rFonts w:cs="Arial"/>
              </w:rPr>
              <w:t xml:space="preserve">ear </w:t>
            </w:r>
            <w:r w:rsidR="008D1125">
              <w:rPr>
                <w:rFonts w:cs="Arial"/>
              </w:rPr>
              <w:t>requirements</w:t>
            </w:r>
            <w:r w:rsidR="009D2CFF">
              <w:rPr>
                <w:rFonts w:cs="Arial"/>
              </w:rPr>
              <w:t xml:space="preserve"> </w:t>
            </w:r>
            <w:r w:rsidR="0023477C">
              <w:rPr>
                <w:rFonts w:cs="Arial"/>
              </w:rPr>
              <w:t>(c</w:t>
            </w:r>
            <w:r w:rsidR="009D2CFF" w:rsidRPr="009D2CFF">
              <w:rPr>
                <w:rFonts w:cs="Arial"/>
              </w:rPr>
              <w:t>ontrols on cod end mesh size)</w:t>
            </w:r>
            <w:r w:rsidR="008D1125">
              <w:rPr>
                <w:rFonts w:cs="Arial"/>
              </w:rPr>
              <w:t xml:space="preserve"> and </w:t>
            </w:r>
            <w:r w:rsidR="0023477C">
              <w:rPr>
                <w:rFonts w:cs="Arial"/>
              </w:rPr>
              <w:t>v</w:t>
            </w:r>
            <w:r w:rsidR="009D2CFF" w:rsidRPr="009D2CFF">
              <w:rPr>
                <w:rFonts w:cs="Arial"/>
              </w:rPr>
              <w:t xml:space="preserve">essel move on provisions </w:t>
            </w:r>
            <w:r w:rsidR="009D2CFF">
              <w:rPr>
                <w:rFonts w:cs="Arial"/>
              </w:rPr>
              <w:t xml:space="preserve">(if </w:t>
            </w:r>
            <w:r w:rsidR="009D2CFF" w:rsidRPr="009D2CFF">
              <w:rPr>
                <w:rFonts w:cs="Arial"/>
              </w:rPr>
              <w:t>coral or sponge are caught</w:t>
            </w:r>
            <w:r w:rsidR="008D1125">
              <w:rPr>
                <w:rFonts w:cs="Arial"/>
              </w:rPr>
              <w:t>)</w:t>
            </w:r>
            <w:r w:rsidR="0023477C">
              <w:rPr>
                <w:rFonts w:cs="Arial"/>
              </w:rPr>
              <w:t>.</w:t>
            </w:r>
          </w:p>
        </w:tc>
      </w:tr>
      <w:tr w:rsidR="00885298" w:rsidRPr="00433FCA" w14:paraId="1E480671" w14:textId="77777777" w:rsidTr="00AA38A6">
        <w:trPr>
          <w:cantSplit/>
        </w:trPr>
        <w:tc>
          <w:tcPr>
            <w:tcW w:w="1500" w:type="pct"/>
            <w:tcBorders>
              <w:bottom w:val="single" w:sz="4" w:space="0" w:color="auto"/>
            </w:tcBorders>
            <w:shd w:val="clear" w:color="auto" w:fill="FFC000"/>
          </w:tcPr>
          <w:p w14:paraId="22F41D85" w14:textId="77777777" w:rsidR="00885298" w:rsidRPr="0029556B" w:rsidRDefault="00885298" w:rsidP="003E1B74">
            <w:pPr>
              <w:spacing w:line="276" w:lineRule="auto"/>
              <w:contextualSpacing/>
              <w:rPr>
                <w:rFonts w:cs="Arial"/>
              </w:rPr>
            </w:pPr>
            <w:r w:rsidRPr="0029556B">
              <w:rPr>
                <w:rFonts w:cs="Arial"/>
              </w:rPr>
              <w:t>Contain the means of enforcing critical aspects of the management arrangements</w:t>
            </w:r>
            <w:r w:rsidR="006B6EF9" w:rsidRPr="0029556B">
              <w:rPr>
                <w:rFonts w:cs="Arial"/>
              </w:rPr>
              <w:t>.</w:t>
            </w:r>
          </w:p>
          <w:p w14:paraId="086604CB" w14:textId="2B986CD8" w:rsidR="004649FA" w:rsidRPr="0029556B" w:rsidRDefault="004649FA" w:rsidP="003E1B74">
            <w:pPr>
              <w:spacing w:line="276" w:lineRule="auto"/>
              <w:contextualSpacing/>
              <w:rPr>
                <w:rFonts w:cs="Arial"/>
              </w:rPr>
            </w:pPr>
          </w:p>
        </w:tc>
        <w:tc>
          <w:tcPr>
            <w:tcW w:w="3500" w:type="pct"/>
            <w:shd w:val="clear" w:color="auto" w:fill="auto"/>
          </w:tcPr>
          <w:p w14:paraId="3B7FF213" w14:textId="2D93E8E3" w:rsidR="005869AD" w:rsidRPr="0029556B" w:rsidRDefault="005869AD" w:rsidP="003E1B74">
            <w:pPr>
              <w:spacing w:line="276" w:lineRule="auto"/>
              <w:contextualSpacing/>
              <w:rPr>
                <w:rFonts w:cs="Arial"/>
                <w:bCs/>
                <w:i/>
              </w:rPr>
            </w:pPr>
            <w:r w:rsidRPr="0029556B">
              <w:rPr>
                <w:rFonts w:cs="Arial"/>
                <w:b/>
              </w:rPr>
              <w:t>Partially meets</w:t>
            </w:r>
            <w:r w:rsidRPr="0029556B">
              <w:rPr>
                <w:rFonts w:cs="Arial"/>
                <w:bCs/>
              </w:rPr>
              <w:t xml:space="preserve"> </w:t>
            </w:r>
            <w:r w:rsidR="00636969" w:rsidRPr="00EC7F4D">
              <w:rPr>
                <w:rFonts w:cs="Arial"/>
                <w:b/>
              </w:rPr>
              <w:t>–</w:t>
            </w:r>
            <w:r w:rsidRPr="00EC7F4D">
              <w:rPr>
                <w:rFonts w:cs="Arial"/>
                <w:b/>
              </w:rPr>
              <w:t xml:space="preserve"> </w:t>
            </w:r>
            <w:r w:rsidRPr="00EC7F4D">
              <w:rPr>
                <w:rFonts w:cs="Arial"/>
                <w:b/>
                <w:iCs/>
              </w:rPr>
              <w:t>Limited enforcement capability</w:t>
            </w:r>
            <w:r w:rsidR="00EC7F4D">
              <w:rPr>
                <w:rFonts w:cs="Arial"/>
                <w:b/>
                <w:iCs/>
              </w:rPr>
              <w:t>.</w:t>
            </w:r>
          </w:p>
          <w:p w14:paraId="44E84912" w14:textId="7C741723" w:rsidR="00885298" w:rsidRPr="0023477C" w:rsidRDefault="00233A9B" w:rsidP="003E1B74">
            <w:pPr>
              <w:spacing w:line="276" w:lineRule="auto"/>
              <w:rPr>
                <w:rFonts w:cs="Arial"/>
              </w:rPr>
            </w:pPr>
            <w:r w:rsidRPr="0029556B">
              <w:rPr>
                <w:rFonts w:cs="Arial"/>
              </w:rPr>
              <w:t xml:space="preserve">AFMA’s compliance and enforcement activities across Commonwealth fisheries are prioritised based on risk. All boats in the two fisheries </w:t>
            </w:r>
            <w:r w:rsidRPr="003E0674">
              <w:rPr>
                <w:rFonts w:cs="Arial"/>
              </w:rPr>
              <w:t>are required to operate vessel monitoring systems which regularly report the boats location to AFMA.</w:t>
            </w:r>
            <w:r w:rsidR="0023477C" w:rsidRPr="003E0674">
              <w:rPr>
                <w:rFonts w:cs="Arial"/>
              </w:rPr>
              <w:t xml:space="preserve"> B</w:t>
            </w:r>
            <w:r w:rsidRPr="003E0674">
              <w:rPr>
                <w:rFonts w:cs="Arial"/>
              </w:rPr>
              <w:t xml:space="preserve">oats are not required to unload their catch to an AFMA authorised fish receiver or complete catch disposal records, and there </w:t>
            </w:r>
            <w:r w:rsidR="00F60932" w:rsidRPr="003E0674">
              <w:rPr>
                <w:rFonts w:cs="Arial"/>
              </w:rPr>
              <w:t xml:space="preserve">are </w:t>
            </w:r>
            <w:r w:rsidRPr="003E0674">
              <w:rPr>
                <w:rFonts w:cs="Arial"/>
              </w:rPr>
              <w:t xml:space="preserve">no electronic logbook records </w:t>
            </w:r>
            <w:r w:rsidR="00AA38A6" w:rsidRPr="003E0674">
              <w:rPr>
                <w:rFonts w:cs="Arial"/>
              </w:rPr>
              <w:t>at this time</w:t>
            </w:r>
            <w:r w:rsidRPr="003E0674">
              <w:rPr>
                <w:rFonts w:cs="Arial"/>
              </w:rPr>
              <w:t>.</w:t>
            </w:r>
            <w:r w:rsidR="00D14C77" w:rsidRPr="003E0674">
              <w:rPr>
                <w:rFonts w:cs="Arial"/>
              </w:rPr>
              <w:t xml:space="preserve"> In addition, AFMA manage these fisheries as low risk and are unlikely to prioritise compliance effort in these fisheries.</w:t>
            </w:r>
          </w:p>
        </w:tc>
      </w:tr>
      <w:tr w:rsidR="00885298" w:rsidRPr="00433FCA" w14:paraId="050DB205" w14:textId="77777777" w:rsidTr="00AA38A6">
        <w:trPr>
          <w:cantSplit/>
        </w:trPr>
        <w:tc>
          <w:tcPr>
            <w:tcW w:w="1500" w:type="pct"/>
            <w:shd w:val="clear" w:color="auto" w:fill="FFC000"/>
          </w:tcPr>
          <w:p w14:paraId="0A1D3E47" w14:textId="77777777" w:rsidR="00885298" w:rsidRPr="00AA38A6" w:rsidRDefault="00885298" w:rsidP="003E1B74">
            <w:pPr>
              <w:spacing w:line="276" w:lineRule="auto"/>
              <w:contextualSpacing/>
              <w:rPr>
                <w:rFonts w:cs="Arial"/>
              </w:rPr>
            </w:pPr>
            <w:r w:rsidRPr="00AA38A6">
              <w:rPr>
                <w:rFonts w:cs="Arial"/>
              </w:rPr>
              <w:t xml:space="preserve">Provide for the periodic review of the performance of the fishery management arrangements and the management strategies, </w:t>
            </w:r>
            <w:proofErr w:type="gramStart"/>
            <w:r w:rsidRPr="00AA38A6">
              <w:rPr>
                <w:rFonts w:cs="Arial"/>
              </w:rPr>
              <w:t>objectives</w:t>
            </w:r>
            <w:proofErr w:type="gramEnd"/>
            <w:r w:rsidRPr="00AA38A6">
              <w:rPr>
                <w:rFonts w:cs="Arial"/>
              </w:rPr>
              <w:t xml:space="preserve"> and criteria</w:t>
            </w:r>
            <w:r w:rsidR="006B6EF9" w:rsidRPr="00AA38A6">
              <w:rPr>
                <w:rFonts w:cs="Arial"/>
              </w:rPr>
              <w:t>.</w:t>
            </w:r>
          </w:p>
          <w:p w14:paraId="4C2BDACB" w14:textId="0F524F03" w:rsidR="004649FA" w:rsidRPr="00AA38A6" w:rsidRDefault="004649FA" w:rsidP="003E1B74">
            <w:pPr>
              <w:spacing w:line="276" w:lineRule="auto"/>
              <w:contextualSpacing/>
              <w:rPr>
                <w:rFonts w:cs="Arial"/>
              </w:rPr>
            </w:pPr>
          </w:p>
        </w:tc>
        <w:tc>
          <w:tcPr>
            <w:tcW w:w="3500" w:type="pct"/>
            <w:shd w:val="clear" w:color="auto" w:fill="auto"/>
          </w:tcPr>
          <w:p w14:paraId="7507FCC1" w14:textId="70786414" w:rsidR="005869AD" w:rsidRPr="00AA38A6" w:rsidRDefault="00F8472A" w:rsidP="003E1B74">
            <w:pPr>
              <w:spacing w:line="276" w:lineRule="auto"/>
              <w:contextualSpacing/>
              <w:rPr>
                <w:rFonts w:cs="Arial"/>
                <w:bCs/>
              </w:rPr>
            </w:pPr>
            <w:r w:rsidRPr="00AA38A6">
              <w:rPr>
                <w:rFonts w:cs="Arial"/>
                <w:b/>
              </w:rPr>
              <w:t xml:space="preserve">Partially </w:t>
            </w:r>
            <w:r w:rsidRPr="00AB5FD9">
              <w:rPr>
                <w:rFonts w:cs="Arial"/>
                <w:b/>
              </w:rPr>
              <w:t xml:space="preserve">meets </w:t>
            </w:r>
            <w:r w:rsidR="005869AD" w:rsidRPr="00AB5FD9">
              <w:rPr>
                <w:rFonts w:cs="Arial"/>
                <w:b/>
              </w:rPr>
              <w:t>– Performance reviews</w:t>
            </w:r>
            <w:r w:rsidR="00AB5FD9" w:rsidRPr="00AB5FD9">
              <w:rPr>
                <w:rFonts w:cs="Arial"/>
                <w:b/>
              </w:rPr>
              <w:t xml:space="preserve"> are</w:t>
            </w:r>
            <w:r w:rsidR="005869AD" w:rsidRPr="00AB5FD9">
              <w:rPr>
                <w:rFonts w:cs="Arial"/>
                <w:b/>
              </w:rPr>
              <w:t xml:space="preserve"> provided for but </w:t>
            </w:r>
            <w:r w:rsidR="00AB5FD9" w:rsidRPr="00AB5FD9">
              <w:rPr>
                <w:rFonts w:cs="Arial"/>
                <w:b/>
              </w:rPr>
              <w:t xml:space="preserve">are </w:t>
            </w:r>
            <w:r w:rsidR="005869AD" w:rsidRPr="00AB5FD9">
              <w:rPr>
                <w:rFonts w:cs="Arial"/>
                <w:b/>
              </w:rPr>
              <w:t xml:space="preserve">not on </w:t>
            </w:r>
            <w:r w:rsidR="00AB5FD9" w:rsidRPr="00AB5FD9">
              <w:rPr>
                <w:rFonts w:cs="Arial"/>
                <w:b/>
              </w:rPr>
              <w:t xml:space="preserve">a </w:t>
            </w:r>
            <w:r w:rsidR="005869AD" w:rsidRPr="00AB5FD9">
              <w:rPr>
                <w:rFonts w:cs="Arial"/>
                <w:b/>
              </w:rPr>
              <w:t>regular timeframe</w:t>
            </w:r>
            <w:r w:rsidR="00AB5FD9" w:rsidRPr="00AB5FD9">
              <w:rPr>
                <w:rFonts w:cs="Arial"/>
                <w:b/>
              </w:rPr>
              <w:t>.</w:t>
            </w:r>
          </w:p>
          <w:p w14:paraId="5E8386E2" w14:textId="0D7B7FF1" w:rsidR="00AA38A6" w:rsidRDefault="00233A9B" w:rsidP="003E1B74">
            <w:pPr>
              <w:spacing w:line="276" w:lineRule="auto"/>
              <w:contextualSpacing/>
              <w:rPr>
                <w:rFonts w:cs="Arial"/>
              </w:rPr>
            </w:pPr>
            <w:r w:rsidRPr="00AA38A6">
              <w:rPr>
                <w:rFonts w:cs="Arial"/>
              </w:rPr>
              <w:t xml:space="preserve">Review timeframes are built into management arrangements such as the harvest strategy and bycatch and discard workplans. </w:t>
            </w:r>
            <w:r w:rsidR="00AA38A6">
              <w:rPr>
                <w:rFonts w:cs="Arial"/>
              </w:rPr>
              <w:t>However, r</w:t>
            </w:r>
            <w:r w:rsidRPr="00AA38A6">
              <w:rPr>
                <w:rFonts w:cs="Arial"/>
              </w:rPr>
              <w:t xml:space="preserve">eviews are not undertaken </w:t>
            </w:r>
            <w:r w:rsidR="00AA38A6">
              <w:rPr>
                <w:rFonts w:cs="Arial"/>
              </w:rPr>
              <w:t xml:space="preserve">as </w:t>
            </w:r>
            <w:r w:rsidRPr="00AA38A6">
              <w:rPr>
                <w:rFonts w:cs="Arial"/>
              </w:rPr>
              <w:t>regularly</w:t>
            </w:r>
            <w:r w:rsidR="00AA38A6">
              <w:rPr>
                <w:rFonts w:cs="Arial"/>
              </w:rPr>
              <w:t xml:space="preserve"> as planned</w:t>
            </w:r>
            <w:r w:rsidRPr="00AA38A6">
              <w:rPr>
                <w:rFonts w:cs="Arial"/>
              </w:rPr>
              <w:t>.</w:t>
            </w:r>
          </w:p>
          <w:p w14:paraId="7381E845" w14:textId="1460CFB6" w:rsidR="00AA38A6" w:rsidRDefault="00AA38A6" w:rsidP="003E1B74">
            <w:pPr>
              <w:spacing w:line="276" w:lineRule="auto"/>
              <w:contextualSpacing/>
              <w:rPr>
                <w:rFonts w:cs="Arial"/>
              </w:rPr>
            </w:pPr>
            <w:r w:rsidRPr="00AA38A6">
              <w:rPr>
                <w:rFonts w:cs="Arial"/>
              </w:rPr>
              <w:t xml:space="preserve">The harvest </w:t>
            </w:r>
            <w:r w:rsidRPr="0055369B">
              <w:rPr>
                <w:rFonts w:cs="Arial"/>
              </w:rPr>
              <w:t xml:space="preserve">strategies </w:t>
            </w:r>
            <w:r w:rsidR="00AB5FD9" w:rsidRPr="0055369B">
              <w:rPr>
                <w:rFonts w:cs="Arial"/>
              </w:rPr>
              <w:t xml:space="preserve">and ERAs </w:t>
            </w:r>
            <w:r w:rsidRPr="0055369B">
              <w:rPr>
                <w:rFonts w:cs="Arial"/>
              </w:rPr>
              <w:t>for</w:t>
            </w:r>
            <w:r w:rsidRPr="00AA38A6">
              <w:rPr>
                <w:rFonts w:cs="Arial"/>
              </w:rPr>
              <w:t xml:space="preserve"> the fisheries were expected to be reviewed and revised by 2020</w:t>
            </w:r>
            <w:r>
              <w:rPr>
                <w:rFonts w:cs="Arial"/>
              </w:rPr>
              <w:t>.</w:t>
            </w:r>
          </w:p>
          <w:p w14:paraId="38969CE4" w14:textId="5ED21949" w:rsidR="00885298" w:rsidRPr="00AA38A6" w:rsidRDefault="00233A9B" w:rsidP="0023477C">
            <w:pPr>
              <w:spacing w:line="276" w:lineRule="auto"/>
              <w:contextualSpacing/>
              <w:rPr>
                <w:rFonts w:cs="Arial"/>
                <w:bCs/>
              </w:rPr>
            </w:pPr>
            <w:r w:rsidRPr="00AA38A6">
              <w:rPr>
                <w:rFonts w:cs="Arial"/>
              </w:rPr>
              <w:t xml:space="preserve">AFMA </w:t>
            </w:r>
            <w:r w:rsidR="00AB5FD9">
              <w:rPr>
                <w:rFonts w:cs="Arial"/>
              </w:rPr>
              <w:t xml:space="preserve">now </w:t>
            </w:r>
            <w:r w:rsidRPr="00AA38A6">
              <w:rPr>
                <w:rFonts w:cs="Arial"/>
              </w:rPr>
              <w:t>proposes to review the harvest strategy by 202</w:t>
            </w:r>
            <w:r w:rsidR="00953AF1">
              <w:rPr>
                <w:rFonts w:cs="Arial"/>
              </w:rPr>
              <w:t>2</w:t>
            </w:r>
            <w:r w:rsidRPr="00AA38A6">
              <w:rPr>
                <w:rFonts w:cs="Arial"/>
              </w:rPr>
              <w:t>.</w:t>
            </w:r>
            <w:r w:rsidR="00AA38A6">
              <w:rPr>
                <w:rFonts w:cs="Arial"/>
              </w:rPr>
              <w:t xml:space="preserve"> The Department </w:t>
            </w:r>
            <w:r w:rsidR="0023477C">
              <w:rPr>
                <w:rFonts w:cs="Arial"/>
              </w:rPr>
              <w:t xml:space="preserve">recommends a condition that ensures </w:t>
            </w:r>
            <w:r w:rsidR="00AA38A6">
              <w:rPr>
                <w:rFonts w:cs="Arial"/>
              </w:rPr>
              <w:t xml:space="preserve">the </w:t>
            </w:r>
            <w:r w:rsidR="00AA38A6" w:rsidRPr="00AA38A6">
              <w:rPr>
                <w:rFonts w:cs="Arial"/>
              </w:rPr>
              <w:t>harvest strategies</w:t>
            </w:r>
            <w:r w:rsidR="00AA38A6">
              <w:rPr>
                <w:rFonts w:cs="Arial"/>
              </w:rPr>
              <w:t xml:space="preserve"> </w:t>
            </w:r>
            <w:r w:rsidR="0023477C">
              <w:rPr>
                <w:rFonts w:cs="Arial"/>
              </w:rPr>
              <w:t xml:space="preserve">is </w:t>
            </w:r>
            <w:r w:rsidR="00AA38A6">
              <w:rPr>
                <w:rFonts w:cs="Arial"/>
              </w:rPr>
              <w:t>review</w:t>
            </w:r>
            <w:r w:rsidR="0023477C">
              <w:rPr>
                <w:rFonts w:cs="Arial"/>
              </w:rPr>
              <w:t xml:space="preserve">ed and implemented by </w:t>
            </w:r>
            <w:r w:rsidR="00953AF1">
              <w:rPr>
                <w:rFonts w:cs="Arial"/>
              </w:rPr>
              <w:t>July</w:t>
            </w:r>
            <w:r w:rsidR="0023477C">
              <w:rPr>
                <w:rFonts w:cs="Arial"/>
              </w:rPr>
              <w:t xml:space="preserve"> 202</w:t>
            </w:r>
            <w:r w:rsidR="00953AF1">
              <w:rPr>
                <w:rFonts w:cs="Arial"/>
              </w:rPr>
              <w:t>3</w:t>
            </w:r>
            <w:r w:rsidR="0023477C">
              <w:rPr>
                <w:rFonts w:cs="Arial"/>
              </w:rPr>
              <w:t>.</w:t>
            </w:r>
            <w:r w:rsidR="0023477C" w:rsidRPr="00AA38A6">
              <w:rPr>
                <w:rFonts w:cs="Arial"/>
                <w:bCs/>
              </w:rPr>
              <w:t xml:space="preserve"> </w:t>
            </w:r>
          </w:p>
        </w:tc>
      </w:tr>
      <w:tr w:rsidR="00885298" w:rsidRPr="00433FCA" w14:paraId="7F16FB15" w14:textId="77777777" w:rsidTr="00AA38A6">
        <w:trPr>
          <w:cantSplit/>
        </w:trPr>
        <w:tc>
          <w:tcPr>
            <w:tcW w:w="1500" w:type="pct"/>
            <w:tcBorders>
              <w:bottom w:val="single" w:sz="4" w:space="0" w:color="auto"/>
            </w:tcBorders>
            <w:shd w:val="clear" w:color="auto" w:fill="FFC000"/>
          </w:tcPr>
          <w:p w14:paraId="1EEADDCC" w14:textId="77777777" w:rsidR="00885298" w:rsidRPr="00AA38A6" w:rsidRDefault="00885298" w:rsidP="003E1B74">
            <w:pPr>
              <w:spacing w:line="276" w:lineRule="auto"/>
              <w:contextualSpacing/>
              <w:rPr>
                <w:rFonts w:cs="Arial"/>
              </w:rPr>
            </w:pPr>
            <w:r w:rsidRPr="00AA38A6">
              <w:rPr>
                <w:rFonts w:cs="Arial"/>
              </w:rPr>
              <w:t xml:space="preserve">Be capable of assessing, monitoring and avoiding, remedying or mitigating any adverse impacts on the wider marine ecosystem in which the target species </w:t>
            </w:r>
            <w:proofErr w:type="gramStart"/>
            <w:r w:rsidRPr="00AA38A6">
              <w:rPr>
                <w:rFonts w:cs="Arial"/>
              </w:rPr>
              <w:t>lives</w:t>
            </w:r>
            <w:proofErr w:type="gramEnd"/>
            <w:r w:rsidRPr="00AA38A6">
              <w:rPr>
                <w:rFonts w:cs="Arial"/>
              </w:rPr>
              <w:t xml:space="preserve"> and the fishery operates</w:t>
            </w:r>
            <w:r w:rsidR="006B6EF9" w:rsidRPr="00AA38A6">
              <w:rPr>
                <w:rFonts w:cs="Arial"/>
              </w:rPr>
              <w:t>.</w:t>
            </w:r>
          </w:p>
          <w:p w14:paraId="79731F76" w14:textId="63F0A939" w:rsidR="004649FA" w:rsidRPr="00AA38A6" w:rsidRDefault="004649FA" w:rsidP="003E1B74">
            <w:pPr>
              <w:spacing w:line="276" w:lineRule="auto"/>
              <w:contextualSpacing/>
              <w:rPr>
                <w:rFonts w:cs="Arial"/>
              </w:rPr>
            </w:pPr>
          </w:p>
        </w:tc>
        <w:tc>
          <w:tcPr>
            <w:tcW w:w="3500" w:type="pct"/>
            <w:shd w:val="clear" w:color="auto" w:fill="auto"/>
          </w:tcPr>
          <w:p w14:paraId="0062BCDF" w14:textId="02358E48" w:rsidR="005869AD" w:rsidRPr="00AA38A6" w:rsidRDefault="00F8472A" w:rsidP="003E1B74">
            <w:pPr>
              <w:spacing w:line="276" w:lineRule="auto"/>
              <w:contextualSpacing/>
              <w:rPr>
                <w:rFonts w:cs="Arial"/>
                <w:bCs/>
              </w:rPr>
            </w:pPr>
            <w:r w:rsidRPr="00AA38A6">
              <w:rPr>
                <w:rFonts w:cs="Arial"/>
                <w:b/>
              </w:rPr>
              <w:t xml:space="preserve">Partially </w:t>
            </w:r>
            <w:r w:rsidRPr="00AB5FD9">
              <w:rPr>
                <w:rFonts w:cs="Arial"/>
                <w:b/>
              </w:rPr>
              <w:t xml:space="preserve">meets </w:t>
            </w:r>
            <w:r w:rsidR="005869AD" w:rsidRPr="00AB5FD9">
              <w:rPr>
                <w:rFonts w:cs="Arial"/>
                <w:b/>
              </w:rPr>
              <w:t xml:space="preserve">– Limited capability to manage impacts </w:t>
            </w:r>
            <w:r w:rsidR="00AB5FD9" w:rsidRPr="00AB5FD9">
              <w:rPr>
                <w:rFonts w:cs="Arial"/>
                <w:b/>
              </w:rPr>
              <w:t>on the</w:t>
            </w:r>
            <w:r w:rsidR="005869AD" w:rsidRPr="00AB5FD9">
              <w:rPr>
                <w:rFonts w:cs="Arial"/>
                <w:b/>
              </w:rPr>
              <w:t xml:space="preserve"> wider marine ecosystem</w:t>
            </w:r>
            <w:r w:rsidR="00AB5FD9" w:rsidRPr="00AB5FD9">
              <w:rPr>
                <w:rFonts w:cs="Arial"/>
                <w:b/>
              </w:rPr>
              <w:t>.</w:t>
            </w:r>
          </w:p>
          <w:p w14:paraId="0CA90D72" w14:textId="358F4B45" w:rsidR="00B675D7" w:rsidRPr="00AA38A6" w:rsidRDefault="00AA38A6" w:rsidP="003E1B74">
            <w:pPr>
              <w:spacing w:line="276" w:lineRule="auto"/>
              <w:rPr>
                <w:rFonts w:cs="Arial"/>
              </w:rPr>
            </w:pPr>
            <w:r w:rsidRPr="00AA38A6">
              <w:rPr>
                <w:rFonts w:cs="Arial"/>
              </w:rPr>
              <w:t xml:space="preserve">ERAs </w:t>
            </w:r>
            <w:r w:rsidR="00B675D7" w:rsidRPr="00AA38A6">
              <w:rPr>
                <w:rFonts w:cs="Arial"/>
              </w:rPr>
              <w:t xml:space="preserve">have been completed </w:t>
            </w:r>
            <w:r w:rsidR="00AB5FD9" w:rsidRPr="00C24FFC">
              <w:rPr>
                <w:rFonts w:cs="Arial"/>
              </w:rPr>
              <w:t>(2007, 2008, 2009)</w:t>
            </w:r>
            <w:r w:rsidR="00AB5FD9">
              <w:rPr>
                <w:rFonts w:cs="Arial"/>
              </w:rPr>
              <w:t xml:space="preserve"> </w:t>
            </w:r>
            <w:r w:rsidR="00B675D7" w:rsidRPr="00AA38A6">
              <w:rPr>
                <w:rFonts w:cs="Arial"/>
              </w:rPr>
              <w:t xml:space="preserve">and the management regime appears capable of assessing, </w:t>
            </w:r>
            <w:proofErr w:type="gramStart"/>
            <w:r w:rsidR="00B675D7" w:rsidRPr="00AA38A6">
              <w:rPr>
                <w:rFonts w:cs="Arial"/>
              </w:rPr>
              <w:t>monitoring</w:t>
            </w:r>
            <w:proofErr w:type="gramEnd"/>
            <w:r w:rsidR="00B675D7" w:rsidRPr="00AA38A6">
              <w:rPr>
                <w:rFonts w:cs="Arial"/>
              </w:rPr>
              <w:t xml:space="preserve"> and managing adverse impacts on the marine environment. More specific, measurable and time bound actions, and evidence of greater adherence to the management regime would increase confidence in the fisheries’ capacity to mitigate adverse impacts.</w:t>
            </w:r>
          </w:p>
          <w:p w14:paraId="6955A285" w14:textId="0C13699D" w:rsidR="00BE70C4" w:rsidRDefault="00BE70C4" w:rsidP="00BE70C4">
            <w:pPr>
              <w:spacing w:line="276" w:lineRule="auto"/>
              <w:rPr>
                <w:rFonts w:eastAsia="Arial" w:cs="Arial"/>
                <w:spacing w:val="-1"/>
              </w:rPr>
            </w:pPr>
            <w:r w:rsidRPr="003E0674">
              <w:rPr>
                <w:rFonts w:cs="Arial"/>
              </w:rPr>
              <w:t>In the NWS</w:t>
            </w:r>
            <w:r w:rsidR="009F0E00">
              <w:rPr>
                <w:rFonts w:cs="Arial"/>
              </w:rPr>
              <w:t>T</w:t>
            </w:r>
            <w:r w:rsidRPr="003E0674">
              <w:rPr>
                <w:rFonts w:cs="Arial"/>
              </w:rPr>
              <w:t xml:space="preserve">F, permit conditions require </w:t>
            </w:r>
            <w:r w:rsidRPr="003E0674">
              <w:rPr>
                <w:rFonts w:eastAsia="Arial" w:cs="Arial"/>
                <w:spacing w:val="-1"/>
              </w:rPr>
              <w:t>10</w:t>
            </w:r>
            <w:r w:rsidRPr="003E0674">
              <w:rPr>
                <w:rFonts w:eastAsia="Arial" w:cs="Arial"/>
              </w:rPr>
              <w:t>0</w:t>
            </w:r>
            <w:r w:rsidRPr="003E0674">
              <w:rPr>
                <w:rFonts w:eastAsia="Arial" w:cs="Arial"/>
                <w:spacing w:val="1"/>
              </w:rPr>
              <w:t xml:space="preserve"> </w:t>
            </w:r>
            <w:r w:rsidRPr="003E0674">
              <w:rPr>
                <w:rFonts w:eastAsia="Arial" w:cs="Arial"/>
                <w:spacing w:val="-1"/>
              </w:rPr>
              <w:t>pe</w:t>
            </w:r>
            <w:r w:rsidRPr="003E0674">
              <w:rPr>
                <w:rFonts w:eastAsia="Arial" w:cs="Arial"/>
              </w:rPr>
              <w:t>r c</w:t>
            </w:r>
            <w:r w:rsidRPr="003E0674">
              <w:rPr>
                <w:rFonts w:eastAsia="Arial" w:cs="Arial"/>
                <w:spacing w:val="-1"/>
              </w:rPr>
              <w:t>en</w:t>
            </w:r>
            <w:r w:rsidRPr="003E0674">
              <w:rPr>
                <w:rFonts w:eastAsia="Arial" w:cs="Arial"/>
              </w:rPr>
              <w:t xml:space="preserve">t </w:t>
            </w:r>
            <w:r w:rsidRPr="003E0674">
              <w:rPr>
                <w:rFonts w:eastAsia="Arial" w:cs="Arial"/>
                <w:spacing w:val="-1"/>
              </w:rPr>
              <w:t>ob</w:t>
            </w:r>
            <w:r w:rsidRPr="003E0674">
              <w:rPr>
                <w:rFonts w:eastAsia="Arial" w:cs="Arial"/>
              </w:rPr>
              <w:t>s</w:t>
            </w:r>
            <w:r w:rsidRPr="003E0674">
              <w:rPr>
                <w:rFonts w:eastAsia="Arial" w:cs="Arial"/>
                <w:spacing w:val="-3"/>
              </w:rPr>
              <w:t>e</w:t>
            </w:r>
            <w:r w:rsidRPr="003E0674">
              <w:rPr>
                <w:rFonts w:eastAsia="Arial" w:cs="Arial"/>
              </w:rPr>
              <w:t>r</w:t>
            </w:r>
            <w:r w:rsidRPr="003E0674">
              <w:rPr>
                <w:rFonts w:eastAsia="Arial" w:cs="Arial"/>
                <w:spacing w:val="-3"/>
              </w:rPr>
              <w:t>v</w:t>
            </w:r>
            <w:r w:rsidRPr="003E0674">
              <w:rPr>
                <w:rFonts w:eastAsia="Arial" w:cs="Arial"/>
                <w:spacing w:val="-1"/>
              </w:rPr>
              <w:t>e</w:t>
            </w:r>
            <w:r w:rsidRPr="003E0674">
              <w:rPr>
                <w:rFonts w:eastAsia="Arial" w:cs="Arial"/>
              </w:rPr>
              <w:t>r</w:t>
            </w:r>
            <w:r w:rsidRPr="003E0674">
              <w:rPr>
                <w:rFonts w:eastAsia="Arial" w:cs="Arial"/>
                <w:spacing w:val="2"/>
              </w:rPr>
              <w:t xml:space="preserve"> </w:t>
            </w:r>
            <w:r w:rsidRPr="003E0674">
              <w:rPr>
                <w:rFonts w:eastAsia="Arial" w:cs="Arial"/>
              </w:rPr>
              <w:t>c</w:t>
            </w:r>
            <w:r w:rsidRPr="003E0674">
              <w:rPr>
                <w:rFonts w:eastAsia="Arial" w:cs="Arial"/>
                <w:spacing w:val="-3"/>
              </w:rPr>
              <w:t>ov</w:t>
            </w:r>
            <w:r w:rsidRPr="003E0674">
              <w:rPr>
                <w:rFonts w:eastAsia="Arial" w:cs="Arial"/>
                <w:spacing w:val="-1"/>
              </w:rPr>
              <w:t>e</w:t>
            </w:r>
            <w:r w:rsidRPr="003E0674">
              <w:rPr>
                <w:rFonts w:eastAsia="Arial" w:cs="Arial"/>
              </w:rPr>
              <w:t>r</w:t>
            </w:r>
            <w:r w:rsidRPr="003E0674">
              <w:rPr>
                <w:rFonts w:eastAsia="Arial" w:cs="Arial"/>
                <w:spacing w:val="-1"/>
              </w:rPr>
              <w:t>a</w:t>
            </w:r>
            <w:r w:rsidRPr="003E0674">
              <w:rPr>
                <w:rFonts w:eastAsia="Arial" w:cs="Arial"/>
                <w:spacing w:val="2"/>
              </w:rPr>
              <w:t>g</w:t>
            </w:r>
            <w:r w:rsidRPr="003E0674">
              <w:rPr>
                <w:rFonts w:eastAsia="Arial" w:cs="Arial"/>
                <w:spacing w:val="-1"/>
              </w:rPr>
              <w:t>e</w:t>
            </w:r>
            <w:r w:rsidRPr="003E0674">
              <w:rPr>
                <w:rFonts w:cs="Arial"/>
              </w:rPr>
              <w:t xml:space="preserve"> </w:t>
            </w:r>
            <w:r w:rsidRPr="003E0674">
              <w:rPr>
                <w:rFonts w:eastAsia="Arial" w:cs="Arial"/>
                <w:spacing w:val="-2"/>
              </w:rPr>
              <w:t>i</w:t>
            </w:r>
            <w:r w:rsidRPr="003E0674">
              <w:rPr>
                <w:rFonts w:eastAsia="Arial" w:cs="Arial"/>
              </w:rPr>
              <w:t xml:space="preserve">n </w:t>
            </w:r>
            <w:r w:rsidRPr="003E0674">
              <w:rPr>
                <w:rFonts w:eastAsia="Arial" w:cs="Arial"/>
                <w:spacing w:val="-4"/>
              </w:rPr>
              <w:t>w</w:t>
            </w:r>
            <w:r w:rsidRPr="003E0674">
              <w:rPr>
                <w:rFonts w:eastAsia="Arial" w:cs="Arial"/>
                <w:spacing w:val="-1"/>
              </w:rPr>
              <w:t>a</w:t>
            </w:r>
            <w:r w:rsidRPr="003E0674">
              <w:rPr>
                <w:rFonts w:eastAsia="Arial" w:cs="Arial"/>
                <w:spacing w:val="1"/>
              </w:rPr>
              <w:t>t</w:t>
            </w:r>
            <w:r w:rsidRPr="003E0674">
              <w:rPr>
                <w:rFonts w:eastAsia="Arial" w:cs="Arial"/>
                <w:spacing w:val="-1"/>
              </w:rPr>
              <w:t>e</w:t>
            </w:r>
            <w:r w:rsidRPr="003E0674">
              <w:rPr>
                <w:rFonts w:eastAsia="Arial" w:cs="Arial"/>
              </w:rPr>
              <w:t>rs</w:t>
            </w:r>
            <w:r w:rsidRPr="003E0674">
              <w:rPr>
                <w:rFonts w:eastAsia="Arial" w:cs="Arial"/>
                <w:spacing w:val="1"/>
              </w:rPr>
              <w:t xml:space="preserve"> </w:t>
            </w:r>
            <w:r w:rsidRPr="003E0674">
              <w:rPr>
                <w:rFonts w:eastAsia="Arial" w:cs="Arial"/>
              </w:rPr>
              <w:t>s</w:t>
            </w:r>
            <w:r w:rsidRPr="003E0674">
              <w:rPr>
                <w:rFonts w:eastAsia="Arial" w:cs="Arial"/>
                <w:spacing w:val="-1"/>
              </w:rPr>
              <w:t>ha</w:t>
            </w:r>
            <w:r w:rsidRPr="003E0674">
              <w:rPr>
                <w:rFonts w:eastAsia="Arial" w:cs="Arial"/>
                <w:spacing w:val="-2"/>
              </w:rPr>
              <w:t>ll</w:t>
            </w:r>
            <w:r w:rsidRPr="003E0674">
              <w:rPr>
                <w:rFonts w:eastAsia="Arial" w:cs="Arial"/>
                <w:spacing w:val="-1"/>
              </w:rPr>
              <w:t>o</w:t>
            </w:r>
            <w:r w:rsidRPr="003E0674">
              <w:rPr>
                <w:rFonts w:eastAsia="Arial" w:cs="Arial"/>
                <w:spacing w:val="-4"/>
              </w:rPr>
              <w:t>w</w:t>
            </w:r>
            <w:r w:rsidRPr="003E0674">
              <w:rPr>
                <w:rFonts w:eastAsia="Arial" w:cs="Arial"/>
                <w:spacing w:val="-1"/>
              </w:rPr>
              <w:t>e</w:t>
            </w:r>
            <w:r w:rsidRPr="003E0674">
              <w:rPr>
                <w:rFonts w:eastAsia="Arial" w:cs="Arial"/>
              </w:rPr>
              <w:t>r</w:t>
            </w:r>
            <w:r>
              <w:rPr>
                <w:rFonts w:eastAsia="Arial" w:cs="Arial"/>
                <w:spacing w:val="2"/>
              </w:rPr>
              <w:t xml:space="preserve"> </w:t>
            </w:r>
            <w:r>
              <w:rPr>
                <w:rFonts w:eastAsia="Arial" w:cs="Arial"/>
                <w:spacing w:val="1"/>
              </w:rPr>
              <w:t>t</w:t>
            </w:r>
            <w:r>
              <w:rPr>
                <w:rFonts w:eastAsia="Arial" w:cs="Arial"/>
                <w:spacing w:val="-1"/>
              </w:rPr>
              <w:t>ha</w:t>
            </w:r>
            <w:r>
              <w:rPr>
                <w:rFonts w:eastAsia="Arial" w:cs="Arial"/>
              </w:rPr>
              <w:t xml:space="preserve">n </w:t>
            </w:r>
            <w:r>
              <w:rPr>
                <w:rFonts w:eastAsia="Arial" w:cs="Arial"/>
                <w:spacing w:val="-1"/>
              </w:rPr>
              <w:t>20</w:t>
            </w:r>
            <w:r>
              <w:rPr>
                <w:rFonts w:eastAsia="Arial" w:cs="Arial"/>
              </w:rPr>
              <w:t>0</w:t>
            </w:r>
            <w:r>
              <w:rPr>
                <w:rFonts w:eastAsia="Arial" w:cs="Arial"/>
                <w:spacing w:val="-2"/>
              </w:rPr>
              <w:t xml:space="preserve"> </w:t>
            </w:r>
            <w:r>
              <w:rPr>
                <w:rFonts w:eastAsia="Arial" w:cs="Arial"/>
              </w:rPr>
              <w:t>m</w:t>
            </w:r>
            <w:r>
              <w:rPr>
                <w:rFonts w:eastAsia="Arial" w:cs="Arial"/>
                <w:spacing w:val="-3"/>
              </w:rPr>
              <w:t>e</w:t>
            </w:r>
            <w:r>
              <w:rPr>
                <w:rFonts w:eastAsia="Arial" w:cs="Arial"/>
                <w:spacing w:val="1"/>
              </w:rPr>
              <w:t>t</w:t>
            </w:r>
            <w:r>
              <w:rPr>
                <w:rFonts w:eastAsia="Arial" w:cs="Arial"/>
              </w:rPr>
              <w:t>r</w:t>
            </w:r>
            <w:r>
              <w:rPr>
                <w:rFonts w:eastAsia="Arial" w:cs="Arial"/>
                <w:spacing w:val="-1"/>
              </w:rPr>
              <w:t>es, due to the fishing method’s pot</w:t>
            </w:r>
            <w:r w:rsidRPr="009D2CFF">
              <w:rPr>
                <w:rFonts w:eastAsia="Arial" w:cs="Arial"/>
                <w:spacing w:val="-1"/>
              </w:rPr>
              <w:t>ential to cause significant impacts on the seafloor</w:t>
            </w:r>
            <w:r>
              <w:rPr>
                <w:rFonts w:eastAsia="Arial" w:cs="Arial"/>
                <w:spacing w:val="-1"/>
              </w:rPr>
              <w:t xml:space="preserve">’ </w:t>
            </w:r>
            <w:r w:rsidRPr="009D2CFF">
              <w:rPr>
                <w:rFonts w:eastAsia="Arial" w:cs="Arial"/>
                <w:spacing w:val="-1"/>
              </w:rPr>
              <w:t>benthic environment.</w:t>
            </w:r>
          </w:p>
          <w:p w14:paraId="4EB133A4" w14:textId="45D4263F" w:rsidR="00885298" w:rsidRPr="00AA38A6" w:rsidRDefault="00B675D7" w:rsidP="003E1B74">
            <w:pPr>
              <w:pStyle w:val="BodyText1"/>
              <w:spacing w:line="276" w:lineRule="auto"/>
              <w:contextualSpacing/>
              <w:jc w:val="left"/>
              <w:rPr>
                <w:rFonts w:cs="Arial"/>
                <w:bCs/>
                <w:szCs w:val="22"/>
              </w:rPr>
            </w:pPr>
            <w:r w:rsidRPr="00AA38A6">
              <w:rPr>
                <w:rFonts w:cs="Arial"/>
                <w:szCs w:val="22"/>
              </w:rPr>
              <w:t xml:space="preserve">The </w:t>
            </w:r>
            <w:r w:rsidR="00AA38A6" w:rsidRPr="00AA38A6">
              <w:rPr>
                <w:rFonts w:cs="Arial"/>
                <w:szCs w:val="22"/>
              </w:rPr>
              <w:t>ERAs</w:t>
            </w:r>
            <w:r w:rsidRPr="00AA38A6">
              <w:rPr>
                <w:rFonts w:cs="Arial"/>
                <w:szCs w:val="22"/>
              </w:rPr>
              <w:t xml:space="preserve"> for the fisheries </w:t>
            </w:r>
            <w:r w:rsidR="00D949A5" w:rsidRPr="00AA38A6">
              <w:rPr>
                <w:rFonts w:cs="Arial"/>
                <w:szCs w:val="22"/>
              </w:rPr>
              <w:t xml:space="preserve">were </w:t>
            </w:r>
            <w:r w:rsidRPr="00AA38A6">
              <w:rPr>
                <w:rFonts w:cs="Arial"/>
                <w:szCs w:val="22"/>
              </w:rPr>
              <w:t xml:space="preserve">expected to be reviewed and revised by 2020. </w:t>
            </w:r>
            <w:r w:rsidR="00D949A5" w:rsidRPr="00AA38A6">
              <w:rPr>
                <w:rFonts w:cs="Arial"/>
                <w:szCs w:val="22"/>
              </w:rPr>
              <w:t xml:space="preserve">However, </w:t>
            </w:r>
            <w:r w:rsidR="00EC7F4D">
              <w:rPr>
                <w:rFonts w:cs="Arial"/>
                <w:szCs w:val="22"/>
              </w:rPr>
              <w:t>they have</w:t>
            </w:r>
            <w:r w:rsidR="00D949A5" w:rsidRPr="00AA38A6">
              <w:rPr>
                <w:rFonts w:cs="Arial"/>
                <w:szCs w:val="22"/>
              </w:rPr>
              <w:t xml:space="preserve"> been </w:t>
            </w:r>
            <w:r w:rsidR="00D949A5" w:rsidRPr="0055369B">
              <w:rPr>
                <w:rFonts w:cs="Arial"/>
                <w:szCs w:val="22"/>
              </w:rPr>
              <w:t>delayed to 202</w:t>
            </w:r>
            <w:r w:rsidR="00AA38A6" w:rsidRPr="0055369B">
              <w:rPr>
                <w:rFonts w:cs="Arial"/>
                <w:szCs w:val="22"/>
              </w:rPr>
              <w:t>4</w:t>
            </w:r>
            <w:r w:rsidR="00D949A5" w:rsidRPr="0055369B">
              <w:rPr>
                <w:rFonts w:cs="Arial"/>
                <w:szCs w:val="22"/>
              </w:rPr>
              <w:t>.</w:t>
            </w:r>
            <w:r w:rsidR="00AB5FD9" w:rsidRPr="0055369B">
              <w:rPr>
                <w:rFonts w:cs="Arial"/>
                <w:szCs w:val="22"/>
              </w:rPr>
              <w:t xml:space="preserve"> </w:t>
            </w:r>
            <w:r w:rsidR="00EC7F4D" w:rsidRPr="0055369B">
              <w:rPr>
                <w:rFonts w:cs="Arial"/>
                <w:szCs w:val="22"/>
              </w:rPr>
              <w:t>D</w:t>
            </w:r>
            <w:r w:rsidR="0055369B">
              <w:rPr>
                <w:rFonts w:cs="Arial"/>
                <w:szCs w:val="22"/>
              </w:rPr>
              <w:t>u</w:t>
            </w:r>
            <w:r w:rsidR="00EC7F4D" w:rsidRPr="0055369B">
              <w:rPr>
                <w:rFonts w:cs="Arial"/>
                <w:szCs w:val="22"/>
              </w:rPr>
              <w:t>e</w:t>
            </w:r>
            <w:r w:rsidR="00EC7F4D">
              <w:rPr>
                <w:rFonts w:cs="Arial"/>
                <w:szCs w:val="22"/>
              </w:rPr>
              <w:t xml:space="preserve"> to the</w:t>
            </w:r>
            <w:r w:rsidR="00AB5FD9">
              <w:rPr>
                <w:rFonts w:cs="Arial"/>
                <w:szCs w:val="22"/>
              </w:rPr>
              <w:t xml:space="preserve"> </w:t>
            </w:r>
            <w:r w:rsidR="00EC7F4D">
              <w:rPr>
                <w:rFonts w:cs="Arial"/>
                <w:szCs w:val="22"/>
              </w:rPr>
              <w:t xml:space="preserve">low fishing effort in the fisheries, the current management arrangements are </w:t>
            </w:r>
            <w:r w:rsidR="009F0E00">
              <w:rPr>
                <w:rFonts w:cs="Arial"/>
                <w:szCs w:val="22"/>
              </w:rPr>
              <w:t>likely to be capable of managing risks to the wider marine environment.</w:t>
            </w:r>
          </w:p>
        </w:tc>
      </w:tr>
      <w:tr w:rsidR="00885298" w:rsidRPr="00433FCA" w14:paraId="257A30C9" w14:textId="77777777" w:rsidTr="00AA38A6">
        <w:trPr>
          <w:cantSplit/>
        </w:trPr>
        <w:tc>
          <w:tcPr>
            <w:tcW w:w="1500" w:type="pct"/>
            <w:shd w:val="clear" w:color="auto" w:fill="FFC000"/>
          </w:tcPr>
          <w:p w14:paraId="2FAB5309" w14:textId="7B37A684" w:rsidR="004649FA" w:rsidRPr="00AA38A6" w:rsidRDefault="00885298" w:rsidP="003E1B74">
            <w:pPr>
              <w:spacing w:line="276" w:lineRule="auto"/>
              <w:contextualSpacing/>
              <w:rPr>
                <w:rFonts w:cs="Arial"/>
              </w:rPr>
            </w:pPr>
            <w:r w:rsidRPr="00AA38A6">
              <w:rPr>
                <w:rFonts w:cs="Arial"/>
              </w:rPr>
              <w:lastRenderedPageBreak/>
              <w:t>Requires compliance with relevant threat abatement plans, recovery plans, the National Policy on Fisheries Bycatch, and bycatch action strategies developed under the policy</w:t>
            </w:r>
            <w:r w:rsidR="006B6EF9" w:rsidRPr="00AA38A6">
              <w:rPr>
                <w:rFonts w:cs="Arial"/>
              </w:rPr>
              <w:t>.</w:t>
            </w:r>
          </w:p>
        </w:tc>
        <w:tc>
          <w:tcPr>
            <w:tcW w:w="3500" w:type="pct"/>
            <w:shd w:val="clear" w:color="auto" w:fill="auto"/>
          </w:tcPr>
          <w:p w14:paraId="5C77B676" w14:textId="20FBFCFB" w:rsidR="005869AD" w:rsidRPr="0023477C" w:rsidRDefault="00F8472A" w:rsidP="003E1B74">
            <w:pPr>
              <w:spacing w:line="276" w:lineRule="auto"/>
              <w:contextualSpacing/>
              <w:rPr>
                <w:rFonts w:cs="Arial"/>
                <w:bCs/>
              </w:rPr>
            </w:pPr>
            <w:r w:rsidRPr="0023477C">
              <w:rPr>
                <w:rFonts w:cs="Arial"/>
                <w:b/>
              </w:rPr>
              <w:t>Partially meets</w:t>
            </w:r>
            <w:r w:rsidRPr="0023477C">
              <w:rPr>
                <w:rFonts w:cs="Arial"/>
                <w:bCs/>
              </w:rPr>
              <w:t xml:space="preserve"> </w:t>
            </w:r>
            <w:r w:rsidR="005869AD" w:rsidRPr="00AB5FD9">
              <w:rPr>
                <w:rFonts w:cs="Arial"/>
                <w:b/>
              </w:rPr>
              <w:t>– Partially compliant with relevant plans</w:t>
            </w:r>
            <w:r w:rsidR="00AB5FD9" w:rsidRPr="00AB5FD9">
              <w:rPr>
                <w:rFonts w:cs="Arial"/>
                <w:b/>
              </w:rPr>
              <w:t>.</w:t>
            </w:r>
          </w:p>
          <w:p w14:paraId="5E4F5B9B" w14:textId="7A413AD8" w:rsidR="00885298" w:rsidRPr="00AB5FD9" w:rsidRDefault="00B675D7" w:rsidP="003E1B74">
            <w:pPr>
              <w:spacing w:line="276" w:lineRule="auto"/>
              <w:contextualSpacing/>
              <w:rPr>
                <w:rFonts w:cs="Arial"/>
              </w:rPr>
            </w:pPr>
            <w:r w:rsidRPr="0023477C">
              <w:rPr>
                <w:rFonts w:cs="Arial"/>
              </w:rPr>
              <w:t>Management is consistent with relevant plans and strategies.</w:t>
            </w:r>
            <w:r w:rsidR="007C2016">
              <w:rPr>
                <w:rFonts w:cs="Arial"/>
              </w:rPr>
              <w:t xml:space="preserve"> </w:t>
            </w:r>
            <w:r w:rsidR="00191F1E">
              <w:rPr>
                <w:rFonts w:cs="Arial"/>
              </w:rPr>
              <w:t xml:space="preserve">The fisheries have bycatch </w:t>
            </w:r>
            <w:r w:rsidR="00AB5FD9">
              <w:rPr>
                <w:rFonts w:cs="Arial"/>
              </w:rPr>
              <w:t xml:space="preserve">and discard </w:t>
            </w:r>
            <w:r w:rsidR="00191F1E">
              <w:rPr>
                <w:rFonts w:cs="Arial"/>
              </w:rPr>
              <w:t xml:space="preserve">workplans </w:t>
            </w:r>
            <w:r w:rsidR="00AB5FD9">
              <w:rPr>
                <w:rFonts w:cs="Arial"/>
              </w:rPr>
              <w:t xml:space="preserve">(2010-2012) </w:t>
            </w:r>
            <w:r w:rsidR="00191F1E">
              <w:rPr>
                <w:rFonts w:cs="Arial"/>
              </w:rPr>
              <w:t xml:space="preserve">that are in accordance with the </w:t>
            </w:r>
            <w:r w:rsidR="00191F1E">
              <w:rPr>
                <w:rFonts w:cs="Arial"/>
                <w:lang w:eastAsia="en-AU"/>
              </w:rPr>
              <w:t xml:space="preserve">Australian Government’s </w:t>
            </w:r>
            <w:r w:rsidR="00191F1E">
              <w:rPr>
                <w:rFonts w:cs="Arial"/>
                <w:i/>
                <w:iCs/>
                <w:lang w:eastAsia="en-AU"/>
              </w:rPr>
              <w:t>Commonwealth Policy on Fisheries Bycatch</w:t>
            </w:r>
            <w:r w:rsidR="00AB5FD9">
              <w:rPr>
                <w:rFonts w:cs="Arial"/>
                <w:i/>
                <w:iCs/>
                <w:lang w:eastAsia="en-AU"/>
              </w:rPr>
              <w:t>.</w:t>
            </w:r>
            <w:r w:rsidR="00AB5FD9">
              <w:rPr>
                <w:rFonts w:cs="Arial"/>
                <w:lang w:eastAsia="en-AU"/>
              </w:rPr>
              <w:t xml:space="preserve"> </w:t>
            </w:r>
            <w:r w:rsidR="000A56D4">
              <w:rPr>
                <w:rFonts w:cs="Arial"/>
                <w:lang w:eastAsia="en-AU"/>
              </w:rPr>
              <w:t xml:space="preserve">While the Bycatch and Discard Workplan 2010-2012 is out of date, the management actions still apply and AFMA intend to review the plans in 2021 as part of the Harvest Strategy. The Department recommends condition 5 to ensure the </w:t>
            </w:r>
            <w:r w:rsidR="00C24FFC">
              <w:rPr>
                <w:rFonts w:cs="Arial"/>
                <w:lang w:eastAsia="en-AU"/>
              </w:rPr>
              <w:t>h</w:t>
            </w:r>
            <w:r w:rsidR="000A56D4">
              <w:rPr>
                <w:rFonts w:cs="Arial"/>
                <w:lang w:eastAsia="en-AU"/>
              </w:rPr>
              <w:t xml:space="preserve">arvest </w:t>
            </w:r>
            <w:r w:rsidR="00C24FFC">
              <w:rPr>
                <w:rFonts w:cs="Arial"/>
                <w:lang w:eastAsia="en-AU"/>
              </w:rPr>
              <w:t>s</w:t>
            </w:r>
            <w:r w:rsidR="000A56D4">
              <w:rPr>
                <w:rFonts w:cs="Arial"/>
                <w:lang w:eastAsia="en-AU"/>
              </w:rPr>
              <w:t xml:space="preserve">trategy is implemented by </w:t>
            </w:r>
            <w:r w:rsidR="00953AF1">
              <w:rPr>
                <w:rFonts w:cs="Arial"/>
                <w:lang w:eastAsia="en-AU"/>
              </w:rPr>
              <w:t>July</w:t>
            </w:r>
            <w:r w:rsidR="000A56D4">
              <w:rPr>
                <w:rFonts w:cs="Arial"/>
                <w:lang w:eastAsia="en-AU"/>
              </w:rPr>
              <w:t xml:space="preserve"> 202</w:t>
            </w:r>
            <w:r w:rsidR="009F0E00">
              <w:rPr>
                <w:rFonts w:cs="Arial"/>
                <w:lang w:eastAsia="en-AU"/>
              </w:rPr>
              <w:t>3</w:t>
            </w:r>
            <w:r w:rsidR="000A56D4">
              <w:rPr>
                <w:rFonts w:cs="Arial"/>
                <w:lang w:eastAsia="en-AU"/>
              </w:rPr>
              <w:t>.</w:t>
            </w:r>
          </w:p>
        </w:tc>
      </w:tr>
      <w:tr w:rsidR="00885298" w:rsidRPr="00433FCA" w14:paraId="4C167BCF" w14:textId="77777777" w:rsidTr="002F0C8B">
        <w:trPr>
          <w:cantSplit/>
        </w:trPr>
        <w:tc>
          <w:tcPr>
            <w:tcW w:w="5000" w:type="pct"/>
            <w:gridSpan w:val="2"/>
            <w:shd w:val="clear" w:color="auto" w:fill="92CDDC"/>
          </w:tcPr>
          <w:p w14:paraId="5BAE62F0" w14:textId="77777777" w:rsidR="00885298" w:rsidRPr="00837A53" w:rsidRDefault="00885298" w:rsidP="003E1B74">
            <w:pPr>
              <w:keepNext/>
              <w:autoSpaceDE w:val="0"/>
              <w:autoSpaceDN w:val="0"/>
              <w:adjustRightInd w:val="0"/>
              <w:spacing w:line="276" w:lineRule="auto"/>
              <w:contextualSpacing/>
              <w:rPr>
                <w:rFonts w:cs="Arial"/>
                <w:b/>
                <w:bCs/>
              </w:rPr>
            </w:pPr>
            <w:r w:rsidRPr="00837A53">
              <w:rPr>
                <w:rFonts w:cs="Arial"/>
                <w:b/>
                <w:bCs/>
              </w:rPr>
              <w:t xml:space="preserve">PRINCIPLE 1 - </w:t>
            </w:r>
            <w:r w:rsidRPr="00837A53">
              <w:rPr>
                <w:rFonts w:cs="Arial"/>
              </w:rPr>
              <w:t>A fishery must be conducted in a manner that does not lead to over-fishing, or for those stocks that are over-fished, the fishery must be conducted such that there is a high degree of probability the stock(s) will recover</w:t>
            </w:r>
            <w:r w:rsidRPr="00837A53">
              <w:rPr>
                <w:rFonts w:cs="Arial"/>
                <w:b/>
                <w:bCs/>
              </w:rPr>
              <w:t xml:space="preserve">. </w:t>
            </w:r>
          </w:p>
        </w:tc>
      </w:tr>
      <w:tr w:rsidR="00885298" w:rsidRPr="00433FCA" w14:paraId="1B4867E2" w14:textId="77777777" w:rsidTr="002F0C8B">
        <w:trPr>
          <w:cantSplit/>
        </w:trPr>
        <w:tc>
          <w:tcPr>
            <w:tcW w:w="5000" w:type="pct"/>
            <w:gridSpan w:val="2"/>
            <w:shd w:val="clear" w:color="auto" w:fill="B6DDE8"/>
          </w:tcPr>
          <w:p w14:paraId="1598A040" w14:textId="0115D611" w:rsidR="00885298" w:rsidRPr="00837A53" w:rsidRDefault="00885298" w:rsidP="003E1B74">
            <w:pPr>
              <w:keepNext/>
              <w:spacing w:line="276" w:lineRule="auto"/>
              <w:contextualSpacing/>
              <w:rPr>
                <w:rFonts w:cs="Arial"/>
                <w:b/>
                <w:bCs/>
              </w:rPr>
            </w:pPr>
            <w:r w:rsidRPr="00837A53">
              <w:rPr>
                <w:rFonts w:cs="Arial"/>
                <w:b/>
                <w:bCs/>
              </w:rPr>
              <w:t xml:space="preserve">Objective 1 - </w:t>
            </w:r>
            <w:r w:rsidRPr="00837A53">
              <w:rPr>
                <w:rFonts w:cs="Arial"/>
              </w:rPr>
              <w:t>The fishery shall be conducted at catch levels that maintain ecologically viable stock levels at an agreed point or range, with ac</w:t>
            </w:r>
            <w:r w:rsidR="006B6EF9" w:rsidRPr="00837A53">
              <w:rPr>
                <w:rFonts w:cs="Arial"/>
              </w:rPr>
              <w:t>ceptable levels of probability.</w:t>
            </w:r>
          </w:p>
        </w:tc>
      </w:tr>
      <w:tr w:rsidR="00885298" w:rsidRPr="00433FCA" w14:paraId="1CCDF312" w14:textId="77777777" w:rsidTr="002F0C8B">
        <w:trPr>
          <w:cantSplit/>
        </w:trPr>
        <w:tc>
          <w:tcPr>
            <w:tcW w:w="5000" w:type="pct"/>
            <w:gridSpan w:val="2"/>
            <w:shd w:val="clear" w:color="auto" w:fill="DAEEF3"/>
          </w:tcPr>
          <w:p w14:paraId="43C5F828" w14:textId="77777777" w:rsidR="00885298" w:rsidRPr="00837A53" w:rsidRDefault="00885298" w:rsidP="003E1B74">
            <w:pPr>
              <w:keepNext/>
              <w:spacing w:line="276" w:lineRule="auto"/>
              <w:contextualSpacing/>
              <w:rPr>
                <w:rFonts w:cs="Arial"/>
                <w:b/>
                <w:bCs/>
                <w:i/>
                <w:iCs/>
              </w:rPr>
            </w:pPr>
            <w:r w:rsidRPr="00837A53">
              <w:rPr>
                <w:rFonts w:cs="Arial"/>
                <w:b/>
                <w:bCs/>
                <w:i/>
                <w:iCs/>
              </w:rPr>
              <w:t xml:space="preserve">Information requirements </w:t>
            </w:r>
          </w:p>
        </w:tc>
      </w:tr>
      <w:tr w:rsidR="00885298" w:rsidRPr="00433FCA" w14:paraId="40E94611" w14:textId="77777777" w:rsidTr="00837A53">
        <w:trPr>
          <w:cantSplit/>
        </w:trPr>
        <w:tc>
          <w:tcPr>
            <w:tcW w:w="1500" w:type="pct"/>
            <w:shd w:val="clear" w:color="auto" w:fill="FFC000"/>
          </w:tcPr>
          <w:p w14:paraId="144AC722" w14:textId="626FE5E9" w:rsidR="00A0129B" w:rsidRPr="00837A53" w:rsidRDefault="00885298" w:rsidP="003E1B74">
            <w:pPr>
              <w:spacing w:line="276" w:lineRule="auto"/>
              <w:contextualSpacing/>
              <w:rPr>
                <w:rFonts w:cs="Arial"/>
              </w:rPr>
            </w:pPr>
            <w:r w:rsidRPr="00837A53">
              <w:rPr>
                <w:rFonts w:cs="Arial"/>
                <w:b/>
                <w:bCs/>
                <w:i/>
                <w:iCs/>
              </w:rPr>
              <w:t xml:space="preserve">1.1.1 </w:t>
            </w:r>
            <w:r w:rsidRPr="00837A53">
              <w:rPr>
                <w:rFonts w:cs="Arial"/>
              </w:rPr>
              <w:t>There is a reliable information collection system in place appropriate to the scale of the fishery. The level of data collection should be based upon an appropriate mix of fishery independent and dep</w:t>
            </w:r>
            <w:r w:rsidR="006B6EF9" w:rsidRPr="00837A53">
              <w:rPr>
                <w:rFonts w:cs="Arial"/>
              </w:rPr>
              <w:t>endent research and monitoring.</w:t>
            </w:r>
          </w:p>
          <w:p w14:paraId="31C44E87" w14:textId="67073DC3" w:rsidR="00A0129B" w:rsidRPr="00837A53" w:rsidRDefault="00A0129B" w:rsidP="003E1B74">
            <w:pPr>
              <w:spacing w:line="276" w:lineRule="auto"/>
              <w:contextualSpacing/>
              <w:rPr>
                <w:rFonts w:cs="Arial"/>
              </w:rPr>
            </w:pPr>
          </w:p>
        </w:tc>
        <w:tc>
          <w:tcPr>
            <w:tcW w:w="3500" w:type="pct"/>
            <w:shd w:val="clear" w:color="auto" w:fill="auto"/>
          </w:tcPr>
          <w:p w14:paraId="27876F50" w14:textId="7E3C3779" w:rsidR="005869AD" w:rsidRPr="00837A53" w:rsidRDefault="00F8472A" w:rsidP="003E1B74">
            <w:pPr>
              <w:spacing w:line="276" w:lineRule="auto"/>
              <w:contextualSpacing/>
              <w:rPr>
                <w:rFonts w:cs="Arial"/>
                <w:b/>
              </w:rPr>
            </w:pPr>
            <w:r w:rsidRPr="0042722C">
              <w:rPr>
                <w:rFonts w:cs="Arial"/>
                <w:b/>
              </w:rPr>
              <w:t xml:space="preserve">Partially meets </w:t>
            </w:r>
            <w:r w:rsidR="005869AD" w:rsidRPr="0042722C">
              <w:rPr>
                <w:rFonts w:cs="Arial"/>
                <w:b/>
              </w:rPr>
              <w:t>–</w:t>
            </w:r>
            <w:r w:rsidR="005869AD" w:rsidRPr="00837A53">
              <w:rPr>
                <w:rFonts w:cs="Arial"/>
                <w:b/>
              </w:rPr>
              <w:t xml:space="preserve"> </w:t>
            </w:r>
            <w:r w:rsidR="00F642B9">
              <w:rPr>
                <w:rFonts w:cs="Arial"/>
                <w:b/>
              </w:rPr>
              <w:t>logbooks are required but there is not data validation.</w:t>
            </w:r>
          </w:p>
          <w:p w14:paraId="108D90F8" w14:textId="1BB207F4" w:rsidR="00D949A5" w:rsidRPr="00837A53" w:rsidRDefault="00D949A5" w:rsidP="003E1B74">
            <w:pPr>
              <w:spacing w:line="276" w:lineRule="auto"/>
              <w:rPr>
                <w:rFonts w:cs="Arial"/>
              </w:rPr>
            </w:pPr>
            <w:r w:rsidRPr="00837A53">
              <w:rPr>
                <w:rFonts w:cs="Arial"/>
              </w:rPr>
              <w:t xml:space="preserve">Logbooks </w:t>
            </w:r>
            <w:r w:rsidR="004C008D">
              <w:rPr>
                <w:rFonts w:cs="Arial"/>
              </w:rPr>
              <w:t xml:space="preserve">which include estimates of catch </w:t>
            </w:r>
            <w:r w:rsidRPr="00837A53">
              <w:rPr>
                <w:rFonts w:cs="Arial"/>
              </w:rPr>
              <w:t xml:space="preserve">are required to be completed for all fishing activities. There is </w:t>
            </w:r>
            <w:r w:rsidRPr="0042722C">
              <w:rPr>
                <w:rFonts w:cs="Arial"/>
              </w:rPr>
              <w:t>no system to validate these logbook records</w:t>
            </w:r>
            <w:r w:rsidR="00837A53" w:rsidRPr="0042722C">
              <w:rPr>
                <w:rFonts w:cs="Arial"/>
              </w:rPr>
              <w:t xml:space="preserve"> as c</w:t>
            </w:r>
            <w:r w:rsidRPr="0042722C">
              <w:rPr>
                <w:rFonts w:cs="Arial"/>
              </w:rPr>
              <w:t>atches are not landed to authorised fish receivers, catch disposal records are not used</w:t>
            </w:r>
            <w:r w:rsidR="00B40400" w:rsidRPr="0042722C">
              <w:rPr>
                <w:rFonts w:cs="Arial"/>
              </w:rPr>
              <w:t xml:space="preserve"> and</w:t>
            </w:r>
            <w:r w:rsidR="0042722C" w:rsidRPr="0042722C">
              <w:rPr>
                <w:rFonts w:cs="Arial"/>
              </w:rPr>
              <w:t xml:space="preserve"> </w:t>
            </w:r>
            <w:r w:rsidRPr="0042722C">
              <w:rPr>
                <w:rFonts w:cs="Arial"/>
              </w:rPr>
              <w:t>there is no electronic monitoring program</w:t>
            </w:r>
            <w:r w:rsidR="00837A53" w:rsidRPr="0042722C">
              <w:rPr>
                <w:rFonts w:cs="Arial"/>
              </w:rPr>
              <w:t>.</w:t>
            </w:r>
            <w:r w:rsidR="0042722C" w:rsidRPr="0042722C">
              <w:rPr>
                <w:rFonts w:cs="Arial"/>
              </w:rPr>
              <w:t xml:space="preserve"> </w:t>
            </w:r>
            <w:r w:rsidR="00837A53" w:rsidRPr="0042722C">
              <w:rPr>
                <w:rFonts w:cs="Arial"/>
              </w:rPr>
              <w:t>O</w:t>
            </w:r>
            <w:r w:rsidRPr="0042722C">
              <w:rPr>
                <w:rFonts w:cs="Arial"/>
              </w:rPr>
              <w:t xml:space="preserve">nboard observer coverage is </w:t>
            </w:r>
            <w:r w:rsidR="00837A53" w:rsidRPr="0042722C">
              <w:rPr>
                <w:rFonts w:cs="Arial"/>
              </w:rPr>
              <w:t xml:space="preserve">low due to the low </w:t>
            </w:r>
            <w:r w:rsidR="00F642B9">
              <w:rPr>
                <w:rFonts w:cs="Arial"/>
              </w:rPr>
              <w:t xml:space="preserve">fishing </w:t>
            </w:r>
            <w:r w:rsidR="00837A53" w:rsidRPr="0042722C">
              <w:rPr>
                <w:rFonts w:cs="Arial"/>
              </w:rPr>
              <w:t>effort</w:t>
            </w:r>
            <w:r w:rsidRPr="0042722C">
              <w:rPr>
                <w:rFonts w:cs="Arial"/>
              </w:rPr>
              <w:t>.</w:t>
            </w:r>
          </w:p>
          <w:p w14:paraId="64A5212E" w14:textId="63059848" w:rsidR="00A83AEE" w:rsidRDefault="00A83AEE" w:rsidP="00A83AEE">
            <w:pPr>
              <w:spacing w:line="276" w:lineRule="auto"/>
              <w:contextualSpacing/>
              <w:rPr>
                <w:rFonts w:cs="Arial"/>
              </w:rPr>
            </w:pPr>
            <w:r>
              <w:rPr>
                <w:rFonts w:cs="Arial"/>
              </w:rPr>
              <w:t xml:space="preserve">The </w:t>
            </w:r>
            <w:r w:rsidR="009F0E00">
              <w:rPr>
                <w:rFonts w:cs="Arial"/>
              </w:rPr>
              <w:t>f</w:t>
            </w:r>
            <w:r>
              <w:rPr>
                <w:rFonts w:cs="Arial"/>
                <w:lang w:eastAsia="en-AU"/>
              </w:rPr>
              <w:t>isheries are generally considered to be underutilised. Reflecting this, the harvest strategy (2011) has been designed to allow for the sustainable development and exploitation of underutilised teleost and invertebrate resources whilst mitigating against any potential for overfishing from uncontrolled activation of latent effort.</w:t>
            </w:r>
          </w:p>
          <w:p w14:paraId="4D7948C3" w14:textId="1D2A7BB4" w:rsidR="00A83AEE" w:rsidRPr="00837A53" w:rsidRDefault="00A83AEE" w:rsidP="003E1B74">
            <w:pPr>
              <w:spacing w:line="276" w:lineRule="auto"/>
              <w:contextualSpacing/>
              <w:rPr>
                <w:rFonts w:cs="Arial"/>
              </w:rPr>
            </w:pPr>
          </w:p>
        </w:tc>
      </w:tr>
      <w:tr w:rsidR="00885298" w:rsidRPr="00433FCA" w14:paraId="24E6F4E0" w14:textId="77777777" w:rsidTr="002F0C8B">
        <w:trPr>
          <w:cantSplit/>
        </w:trPr>
        <w:tc>
          <w:tcPr>
            <w:tcW w:w="5000" w:type="pct"/>
            <w:gridSpan w:val="2"/>
            <w:shd w:val="clear" w:color="auto" w:fill="DAEEF3"/>
          </w:tcPr>
          <w:p w14:paraId="5031E339" w14:textId="77777777" w:rsidR="00885298" w:rsidRPr="00433FCA" w:rsidRDefault="00885298" w:rsidP="003E1B74">
            <w:pPr>
              <w:spacing w:line="276" w:lineRule="auto"/>
              <w:contextualSpacing/>
              <w:rPr>
                <w:rFonts w:cs="Arial"/>
                <w:b/>
                <w:bCs/>
                <w:i/>
                <w:iCs/>
                <w:sz w:val="20"/>
                <w:szCs w:val="20"/>
              </w:rPr>
            </w:pPr>
            <w:r w:rsidRPr="00433FCA">
              <w:rPr>
                <w:rFonts w:cs="Arial"/>
                <w:b/>
                <w:bCs/>
                <w:i/>
                <w:iCs/>
                <w:sz w:val="20"/>
                <w:szCs w:val="20"/>
              </w:rPr>
              <w:t xml:space="preserve">Assessment </w:t>
            </w:r>
          </w:p>
        </w:tc>
      </w:tr>
      <w:tr w:rsidR="00885298" w:rsidRPr="00433FCA" w14:paraId="4FB3EA8F" w14:textId="77777777" w:rsidTr="005C513D">
        <w:trPr>
          <w:cantSplit/>
        </w:trPr>
        <w:tc>
          <w:tcPr>
            <w:tcW w:w="1500" w:type="pct"/>
            <w:tcBorders>
              <w:bottom w:val="single" w:sz="4" w:space="0" w:color="auto"/>
            </w:tcBorders>
            <w:shd w:val="clear" w:color="auto" w:fill="FFC000"/>
          </w:tcPr>
          <w:p w14:paraId="2096A75F" w14:textId="77777777" w:rsidR="00885298" w:rsidRPr="000261BC" w:rsidRDefault="00885298" w:rsidP="003E1B74">
            <w:pPr>
              <w:spacing w:line="276" w:lineRule="auto"/>
              <w:contextualSpacing/>
              <w:rPr>
                <w:rFonts w:cs="Arial"/>
              </w:rPr>
            </w:pPr>
            <w:r w:rsidRPr="000261BC">
              <w:rPr>
                <w:rFonts w:cs="Arial"/>
                <w:b/>
                <w:bCs/>
                <w:i/>
                <w:iCs/>
              </w:rPr>
              <w:lastRenderedPageBreak/>
              <w:t xml:space="preserve">1.1.2 </w:t>
            </w:r>
            <w:r w:rsidRPr="000261BC">
              <w:rPr>
                <w:rFonts w:cs="Arial"/>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0261BC">
              <w:rPr>
                <w:rFonts w:cs="Arial"/>
              </w:rPr>
              <w:t xml:space="preserve"> but at least every three years.</w:t>
            </w:r>
          </w:p>
          <w:p w14:paraId="619918D7" w14:textId="4E9ECF2E" w:rsidR="004649FA" w:rsidRPr="000261BC" w:rsidRDefault="004649FA" w:rsidP="003E1B74">
            <w:pPr>
              <w:spacing w:line="276" w:lineRule="auto"/>
              <w:contextualSpacing/>
              <w:rPr>
                <w:rFonts w:cs="Arial"/>
              </w:rPr>
            </w:pPr>
          </w:p>
        </w:tc>
        <w:tc>
          <w:tcPr>
            <w:tcW w:w="3500" w:type="pct"/>
            <w:shd w:val="clear" w:color="auto" w:fill="auto"/>
          </w:tcPr>
          <w:p w14:paraId="42DD93FD" w14:textId="2D3B6528" w:rsidR="005869AD" w:rsidRPr="000261BC" w:rsidRDefault="00F8472A" w:rsidP="003E1B74">
            <w:pPr>
              <w:spacing w:line="276" w:lineRule="auto"/>
              <w:contextualSpacing/>
              <w:rPr>
                <w:rFonts w:cs="Arial"/>
                <w:b/>
              </w:rPr>
            </w:pPr>
            <w:r w:rsidRPr="000261BC">
              <w:rPr>
                <w:rFonts w:cs="Arial"/>
                <w:b/>
              </w:rPr>
              <w:t>Partially meets</w:t>
            </w:r>
            <w:r w:rsidR="005869AD" w:rsidRPr="000261BC">
              <w:rPr>
                <w:rFonts w:cs="Arial"/>
                <w:b/>
              </w:rPr>
              <w:t xml:space="preserve"> </w:t>
            </w:r>
            <w:r w:rsidR="00F642B9">
              <w:rPr>
                <w:rFonts w:cs="Arial"/>
                <w:b/>
              </w:rPr>
              <w:t>– ABARES stock reviews are undertaken annually.</w:t>
            </w:r>
          </w:p>
          <w:p w14:paraId="26629DC4" w14:textId="5F8F45B2" w:rsidR="005C513D" w:rsidRDefault="005C513D" w:rsidP="003E1B74">
            <w:pPr>
              <w:spacing w:line="276" w:lineRule="auto"/>
              <w:rPr>
                <w:rFonts w:cs="Arial"/>
              </w:rPr>
            </w:pPr>
            <w:r w:rsidRPr="00706AE9">
              <w:rPr>
                <w:rFonts w:cs="Arial"/>
              </w:rPr>
              <w:t xml:space="preserve">The Australian Bureau of Resource Economics and Sciences </w:t>
            </w:r>
            <w:r w:rsidR="00D325A2">
              <w:rPr>
                <w:rFonts w:cs="Arial"/>
              </w:rPr>
              <w:t xml:space="preserve">(ABARES) </w:t>
            </w:r>
            <w:r w:rsidRPr="00706AE9">
              <w:rPr>
                <w:rFonts w:cs="Arial"/>
              </w:rPr>
              <w:t>review available information on Commonwealth fisheries each year to determine whether they are overfished or subject to overfishing. In the Western Deepwater Trawl Fishery</w:t>
            </w:r>
            <w:r w:rsidR="00D325A2">
              <w:rPr>
                <w:rFonts w:cs="Arial"/>
              </w:rPr>
              <w:t>,</w:t>
            </w:r>
            <w:r w:rsidRPr="00706AE9">
              <w:rPr>
                <w:rFonts w:cs="Arial"/>
              </w:rPr>
              <w:t xml:space="preserve"> </w:t>
            </w:r>
            <w:r w:rsidR="00D325A2">
              <w:rPr>
                <w:rFonts w:cs="Arial"/>
              </w:rPr>
              <w:t>R</w:t>
            </w:r>
            <w:r w:rsidRPr="00706AE9">
              <w:rPr>
                <w:rFonts w:cs="Arial"/>
              </w:rPr>
              <w:t xml:space="preserve">uby </w:t>
            </w:r>
            <w:r w:rsidR="00D325A2">
              <w:rPr>
                <w:rFonts w:cs="Arial"/>
              </w:rPr>
              <w:t>S</w:t>
            </w:r>
            <w:r w:rsidRPr="00706AE9">
              <w:rPr>
                <w:rFonts w:cs="Arial"/>
              </w:rPr>
              <w:t xml:space="preserve">napper </w:t>
            </w:r>
            <w:r w:rsidR="00552A06">
              <w:rPr>
                <w:rFonts w:cs="Arial"/>
              </w:rPr>
              <w:t xml:space="preserve">and </w:t>
            </w:r>
            <w:proofErr w:type="spellStart"/>
            <w:r w:rsidR="00D325A2">
              <w:rPr>
                <w:rFonts w:cs="Arial"/>
              </w:rPr>
              <w:t>d</w:t>
            </w:r>
            <w:r w:rsidR="00552A06">
              <w:rPr>
                <w:rFonts w:cs="Arial"/>
              </w:rPr>
              <w:t>eepwater</w:t>
            </w:r>
            <w:proofErr w:type="spellEnd"/>
            <w:r w:rsidR="00552A06">
              <w:rPr>
                <w:rFonts w:cs="Arial"/>
              </w:rPr>
              <w:t xml:space="preserve"> </w:t>
            </w:r>
            <w:r w:rsidR="00D325A2">
              <w:rPr>
                <w:rFonts w:cs="Arial"/>
              </w:rPr>
              <w:t>b</w:t>
            </w:r>
            <w:r w:rsidR="00552A06">
              <w:rPr>
                <w:rFonts w:cs="Arial"/>
              </w:rPr>
              <w:t xml:space="preserve">ugs </w:t>
            </w:r>
            <w:r w:rsidRPr="00706AE9">
              <w:rPr>
                <w:rFonts w:cs="Arial"/>
              </w:rPr>
              <w:t xml:space="preserve">are classified as not subject to overfishing, </w:t>
            </w:r>
            <w:r w:rsidR="00552A06">
              <w:rPr>
                <w:rFonts w:cs="Arial"/>
              </w:rPr>
              <w:t xml:space="preserve">however there is uncertainty </w:t>
            </w:r>
            <w:r w:rsidR="00D325A2">
              <w:rPr>
                <w:rFonts w:cs="Arial"/>
              </w:rPr>
              <w:t>on</w:t>
            </w:r>
            <w:r w:rsidR="00552A06">
              <w:rPr>
                <w:rFonts w:cs="Arial"/>
              </w:rPr>
              <w:t xml:space="preserve"> the biomass of </w:t>
            </w:r>
            <w:proofErr w:type="spellStart"/>
            <w:r w:rsidRPr="00706AE9">
              <w:rPr>
                <w:rFonts w:cs="Arial"/>
              </w:rPr>
              <w:t>deepwater</w:t>
            </w:r>
            <w:proofErr w:type="spellEnd"/>
            <w:r w:rsidRPr="00706AE9">
              <w:rPr>
                <w:rFonts w:cs="Arial"/>
              </w:rPr>
              <w:t xml:space="preserve"> bugs (</w:t>
            </w:r>
            <w:hyperlink r:id="rId57" w:history="1">
              <w:r w:rsidRPr="00E720F0">
                <w:rPr>
                  <w:rStyle w:val="Hyperlink"/>
                </w:rPr>
                <w:t>Butler et al. 20</w:t>
              </w:r>
              <w:r w:rsidR="009C068E">
                <w:rPr>
                  <w:rStyle w:val="Hyperlink"/>
                </w:rPr>
                <w:t>20</w:t>
              </w:r>
              <w:r w:rsidRPr="00E720F0">
                <w:rPr>
                  <w:rStyle w:val="Hyperlink"/>
                </w:rPr>
                <w:t>a</w:t>
              </w:r>
            </w:hyperlink>
            <w:r w:rsidRPr="00932436">
              <w:rPr>
                <w:rFonts w:cs="Arial"/>
              </w:rPr>
              <w:t>).</w:t>
            </w:r>
            <w:r w:rsidRPr="00706AE9">
              <w:rPr>
                <w:rFonts w:cs="Arial"/>
              </w:rPr>
              <w:t xml:space="preserve"> Scampi in the North West Slope Trawl Fishery are classified not overfished or subject to overfishing (</w:t>
            </w:r>
            <w:hyperlink r:id="rId58" w:history="1">
              <w:r w:rsidRPr="00910D70">
                <w:rPr>
                  <w:rStyle w:val="Hyperlink"/>
                  <w:rFonts w:cs="Arial"/>
                </w:rPr>
                <w:t>Butler et al. 20</w:t>
              </w:r>
              <w:r w:rsidR="009C068E">
                <w:rPr>
                  <w:rStyle w:val="Hyperlink"/>
                  <w:rFonts w:cs="Arial"/>
                </w:rPr>
                <w:t>20</w:t>
              </w:r>
              <w:r w:rsidRPr="00910D70">
                <w:rPr>
                  <w:rStyle w:val="Hyperlink"/>
                  <w:rFonts w:cs="Arial"/>
                </w:rPr>
                <w:t>b</w:t>
              </w:r>
            </w:hyperlink>
            <w:r w:rsidRPr="00932436">
              <w:rPr>
                <w:rFonts w:cs="Arial"/>
              </w:rPr>
              <w:t>)</w:t>
            </w:r>
            <w:r w:rsidRPr="00706AE9">
              <w:rPr>
                <w:rFonts w:cs="Arial"/>
              </w:rPr>
              <w:t>.</w:t>
            </w:r>
          </w:p>
          <w:p w14:paraId="097B53B2" w14:textId="6773B04D" w:rsidR="00794F75" w:rsidRPr="00D325A2" w:rsidRDefault="00794F75" w:rsidP="003E1B74">
            <w:pPr>
              <w:spacing w:line="276" w:lineRule="auto"/>
              <w:rPr>
                <w:rFonts w:cs="Arial"/>
                <w:color w:val="000000"/>
                <w:u w:val="single"/>
                <w:lang w:val="en"/>
              </w:rPr>
            </w:pPr>
            <w:r w:rsidRPr="00D325A2">
              <w:rPr>
                <w:rFonts w:cs="Arial"/>
                <w:color w:val="000000"/>
                <w:u w:val="single"/>
                <w:lang w:val="en"/>
              </w:rPr>
              <w:t>Scampi</w:t>
            </w:r>
          </w:p>
          <w:p w14:paraId="3E2E1175" w14:textId="73131F4D" w:rsidR="00794F75" w:rsidRPr="00D325A2" w:rsidRDefault="00794F75" w:rsidP="003E1B74">
            <w:pPr>
              <w:spacing w:line="276" w:lineRule="auto"/>
              <w:rPr>
                <w:rFonts w:cs="Arial"/>
                <w:color w:val="000000"/>
                <w:lang w:val="en"/>
              </w:rPr>
            </w:pPr>
            <w:r w:rsidRPr="00D325A2">
              <w:rPr>
                <w:rFonts w:cs="Arial"/>
                <w:color w:val="000000"/>
                <w:lang w:val="en"/>
              </w:rPr>
              <w:t xml:space="preserve">In 2010, the scampi stock (predominantly </w:t>
            </w:r>
            <w:r w:rsidRPr="00D325A2">
              <w:rPr>
                <w:rStyle w:val="Emphasis"/>
                <w:rFonts w:cs="Arial"/>
                <w:color w:val="000000"/>
                <w:lang w:val="en"/>
              </w:rPr>
              <w:t>M. </w:t>
            </w:r>
            <w:proofErr w:type="spellStart"/>
            <w:r w:rsidRPr="00D325A2">
              <w:rPr>
                <w:rStyle w:val="Emphasis"/>
                <w:rFonts w:cs="Arial"/>
                <w:color w:val="000000"/>
                <w:lang w:val="en"/>
              </w:rPr>
              <w:t>australiensis</w:t>
            </w:r>
            <w:proofErr w:type="spellEnd"/>
            <w:r w:rsidRPr="00D325A2">
              <w:rPr>
                <w:rFonts w:cs="Arial"/>
                <w:color w:val="000000"/>
                <w:lang w:val="en"/>
              </w:rPr>
              <w:t>,</w:t>
            </w:r>
            <w:r w:rsidRPr="00D325A2">
              <w:rPr>
                <w:rStyle w:val="Emphasis"/>
                <w:rFonts w:cs="Arial"/>
                <w:color w:val="000000"/>
                <w:lang w:val="en"/>
              </w:rPr>
              <w:t xml:space="preserve"> M. </w:t>
            </w:r>
            <w:proofErr w:type="spellStart"/>
            <w:r w:rsidRPr="00D325A2">
              <w:rPr>
                <w:rStyle w:val="Emphasis"/>
                <w:rFonts w:cs="Arial"/>
                <w:color w:val="000000"/>
                <w:lang w:val="en"/>
              </w:rPr>
              <w:t>boschmai</w:t>
            </w:r>
            <w:proofErr w:type="spellEnd"/>
            <w:r w:rsidRPr="00D325A2">
              <w:rPr>
                <w:rStyle w:val="Emphasis"/>
                <w:rFonts w:cs="Arial"/>
                <w:color w:val="000000"/>
                <w:lang w:val="en"/>
              </w:rPr>
              <w:t xml:space="preserve"> </w:t>
            </w:r>
            <w:r w:rsidRPr="00D325A2">
              <w:rPr>
                <w:rFonts w:cs="Arial"/>
                <w:color w:val="000000"/>
                <w:lang w:val="en"/>
              </w:rPr>
              <w:t xml:space="preserve">and </w:t>
            </w:r>
            <w:r w:rsidRPr="00D325A2">
              <w:rPr>
                <w:rStyle w:val="Emphasis"/>
                <w:rFonts w:cs="Arial"/>
                <w:color w:val="000000"/>
                <w:lang w:val="en"/>
              </w:rPr>
              <w:t>M. </w:t>
            </w:r>
            <w:proofErr w:type="spellStart"/>
            <w:r w:rsidRPr="00D325A2">
              <w:rPr>
                <w:rStyle w:val="Emphasis"/>
                <w:rFonts w:cs="Arial"/>
                <w:color w:val="000000"/>
                <w:lang w:val="en"/>
              </w:rPr>
              <w:t>velutinus</w:t>
            </w:r>
            <w:proofErr w:type="spellEnd"/>
            <w:r w:rsidRPr="00D325A2">
              <w:rPr>
                <w:rFonts w:cs="Arial"/>
                <w:color w:val="000000"/>
                <w:lang w:val="en"/>
              </w:rPr>
              <w:t>) was assessed. This assessment indicated that scampi biomass at the end of 2008 was most likely between 65</w:t>
            </w:r>
            <w:r w:rsidR="004C008D">
              <w:rPr>
                <w:rFonts w:cs="Arial"/>
                <w:color w:val="000000"/>
                <w:lang w:val="en"/>
              </w:rPr>
              <w:t xml:space="preserve"> </w:t>
            </w:r>
            <w:r w:rsidR="00D1583C">
              <w:rPr>
                <w:rFonts w:cs="Arial"/>
                <w:color w:val="000000"/>
                <w:lang w:val="en"/>
              </w:rPr>
              <w:t>per cent</w:t>
            </w:r>
            <w:r w:rsidR="00D1583C" w:rsidRPr="00D325A2">
              <w:rPr>
                <w:rFonts w:cs="Arial"/>
                <w:color w:val="000000"/>
                <w:lang w:val="en"/>
              </w:rPr>
              <w:t xml:space="preserve"> </w:t>
            </w:r>
            <w:r w:rsidRPr="00D325A2">
              <w:rPr>
                <w:rFonts w:cs="Arial"/>
                <w:color w:val="000000"/>
                <w:lang w:val="en"/>
              </w:rPr>
              <w:t>and 85</w:t>
            </w:r>
            <w:r w:rsidR="00D1583C">
              <w:rPr>
                <w:rFonts w:cs="Arial"/>
                <w:color w:val="000000"/>
                <w:lang w:val="en"/>
              </w:rPr>
              <w:t xml:space="preserve"> per cent</w:t>
            </w:r>
            <w:r w:rsidR="00D1583C" w:rsidRPr="00D325A2">
              <w:rPr>
                <w:rFonts w:cs="Arial"/>
                <w:color w:val="000000"/>
                <w:lang w:val="en"/>
              </w:rPr>
              <w:t xml:space="preserve"> </w:t>
            </w:r>
            <w:r w:rsidRPr="00D325A2">
              <w:rPr>
                <w:rFonts w:cs="Arial"/>
                <w:color w:val="000000"/>
                <w:lang w:val="en"/>
              </w:rPr>
              <w:t>of unfished biomass. The fishing mortality rate was estimated to have been well below the rate that would achieve maximum sustainable yield. As a result, scampi in the NWS</w:t>
            </w:r>
            <w:r w:rsidR="009F0E00">
              <w:rPr>
                <w:rFonts w:cs="Arial"/>
                <w:color w:val="000000"/>
                <w:lang w:val="en"/>
              </w:rPr>
              <w:t>T</w:t>
            </w:r>
            <w:r w:rsidRPr="00D325A2">
              <w:rPr>
                <w:rFonts w:cs="Arial"/>
                <w:color w:val="000000"/>
                <w:lang w:val="en"/>
              </w:rPr>
              <w:t xml:space="preserve">F are classified as </w:t>
            </w:r>
            <w:r w:rsidRPr="000261BC">
              <w:rPr>
                <w:rStyle w:val="Strong"/>
                <w:rFonts w:cs="Arial"/>
                <w:b w:val="0"/>
                <w:bCs w:val="0"/>
                <w:color w:val="000000"/>
                <w:lang w:val="en"/>
              </w:rPr>
              <w:t xml:space="preserve">not overfished </w:t>
            </w:r>
            <w:r w:rsidRPr="000261BC">
              <w:rPr>
                <w:rFonts w:cs="Arial"/>
                <w:color w:val="000000"/>
                <w:lang w:val="en"/>
              </w:rPr>
              <w:t>and</w:t>
            </w:r>
            <w:r w:rsidRPr="000261BC">
              <w:rPr>
                <w:rFonts w:cs="Arial"/>
                <w:b/>
                <w:bCs/>
                <w:color w:val="000000"/>
                <w:lang w:val="en"/>
              </w:rPr>
              <w:t xml:space="preserve"> </w:t>
            </w:r>
            <w:r w:rsidRPr="000261BC">
              <w:rPr>
                <w:rStyle w:val="Strong"/>
                <w:rFonts w:cs="Arial"/>
                <w:b w:val="0"/>
                <w:bCs w:val="0"/>
                <w:color w:val="000000"/>
                <w:lang w:val="en"/>
              </w:rPr>
              <w:t>not subject to overfishing</w:t>
            </w:r>
            <w:r w:rsidRPr="000261BC">
              <w:rPr>
                <w:rFonts w:cs="Arial"/>
                <w:b/>
                <w:bCs/>
                <w:color w:val="000000"/>
                <w:lang w:val="en"/>
              </w:rPr>
              <w:t>.</w:t>
            </w:r>
          </w:p>
          <w:p w14:paraId="06A14BAB" w14:textId="76C8E214" w:rsidR="00794F75" w:rsidRPr="00D325A2" w:rsidRDefault="00794F75" w:rsidP="003E1B74">
            <w:pPr>
              <w:spacing w:line="276" w:lineRule="auto"/>
              <w:rPr>
                <w:rFonts w:cs="Arial"/>
                <w:color w:val="000000"/>
                <w:u w:val="single"/>
                <w:lang w:val="en"/>
              </w:rPr>
            </w:pPr>
            <w:r w:rsidRPr="00D325A2">
              <w:rPr>
                <w:rFonts w:cs="Arial"/>
                <w:color w:val="000000"/>
                <w:u w:val="single"/>
                <w:lang w:val="en"/>
              </w:rPr>
              <w:t>Deepwater bugs</w:t>
            </w:r>
          </w:p>
          <w:p w14:paraId="5764E179" w14:textId="2C3E38B0" w:rsidR="00794F75" w:rsidRPr="000261BC" w:rsidRDefault="00794F75" w:rsidP="003E1B74">
            <w:pPr>
              <w:spacing w:line="276" w:lineRule="auto"/>
              <w:rPr>
                <w:rFonts w:cs="Arial"/>
                <w:color w:val="000000"/>
                <w:lang w:val="en"/>
              </w:rPr>
            </w:pPr>
            <w:r w:rsidRPr="00D325A2">
              <w:rPr>
                <w:rFonts w:cs="Arial"/>
                <w:color w:val="000000"/>
                <w:lang w:val="en"/>
              </w:rPr>
              <w:t xml:space="preserve">The WDTF targets several species of </w:t>
            </w:r>
            <w:proofErr w:type="spellStart"/>
            <w:r w:rsidRPr="00D325A2">
              <w:rPr>
                <w:rFonts w:cs="Arial"/>
                <w:color w:val="000000"/>
                <w:lang w:val="en"/>
              </w:rPr>
              <w:t>deepwater</w:t>
            </w:r>
            <w:proofErr w:type="spellEnd"/>
            <w:r w:rsidRPr="00D325A2">
              <w:rPr>
                <w:rFonts w:cs="Arial"/>
                <w:color w:val="000000"/>
                <w:lang w:val="en"/>
              </w:rPr>
              <w:t xml:space="preserve"> bugs. Stock structure of these species is not known, and they are grouped into a single multispecies stock for determining stock status. No catch of </w:t>
            </w:r>
            <w:proofErr w:type="spellStart"/>
            <w:r w:rsidRPr="00D325A2">
              <w:rPr>
                <w:rFonts w:cs="Arial"/>
                <w:color w:val="000000"/>
                <w:lang w:val="en"/>
              </w:rPr>
              <w:t>deepwater</w:t>
            </w:r>
            <w:proofErr w:type="spellEnd"/>
            <w:r w:rsidRPr="00D325A2">
              <w:rPr>
                <w:rFonts w:cs="Arial"/>
                <w:color w:val="000000"/>
                <w:lang w:val="en"/>
              </w:rPr>
              <w:t xml:space="preserve"> bugs was reported in the WDTF in 2018–19. On this basis, the stock is </w:t>
            </w:r>
            <w:r w:rsidRPr="000261BC">
              <w:rPr>
                <w:rFonts w:cs="Arial"/>
                <w:color w:val="000000"/>
                <w:lang w:val="en"/>
              </w:rPr>
              <w:t xml:space="preserve">classified as </w:t>
            </w:r>
            <w:r w:rsidRPr="000261BC">
              <w:rPr>
                <w:rStyle w:val="Strong"/>
                <w:rFonts w:cs="Arial"/>
                <w:b w:val="0"/>
                <w:bCs w:val="0"/>
                <w:color w:val="000000"/>
                <w:lang w:val="en"/>
              </w:rPr>
              <w:t>not subject to overfishing</w:t>
            </w:r>
            <w:r w:rsidRPr="000261BC">
              <w:rPr>
                <w:rFonts w:cs="Arial"/>
                <w:color w:val="000000"/>
                <w:lang w:val="en"/>
              </w:rPr>
              <w:t>. Few empirical data are available to inform biomass status for this stock</w:t>
            </w:r>
            <w:r w:rsidR="00D1583C">
              <w:rPr>
                <w:rFonts w:cs="Arial"/>
                <w:color w:val="000000"/>
                <w:lang w:val="en"/>
              </w:rPr>
              <w:t xml:space="preserve"> and therefore</w:t>
            </w:r>
            <w:r w:rsidRPr="000261BC">
              <w:rPr>
                <w:rFonts w:cs="Arial"/>
                <w:color w:val="000000"/>
                <w:lang w:val="en"/>
              </w:rPr>
              <w:t>, the level of biomass of the stock is </w:t>
            </w:r>
            <w:r w:rsidRPr="000261BC">
              <w:rPr>
                <w:rStyle w:val="Strong"/>
                <w:rFonts w:cs="Arial"/>
                <w:b w:val="0"/>
                <w:bCs w:val="0"/>
                <w:color w:val="000000"/>
                <w:lang w:val="en"/>
              </w:rPr>
              <w:t>uncertain</w:t>
            </w:r>
            <w:r w:rsidRPr="000261BC">
              <w:rPr>
                <w:rFonts w:cs="Arial"/>
                <w:color w:val="000000"/>
                <w:lang w:val="en"/>
              </w:rPr>
              <w:t>.</w:t>
            </w:r>
          </w:p>
          <w:p w14:paraId="4D767648" w14:textId="4D3CB962" w:rsidR="00794F75" w:rsidRPr="00D325A2" w:rsidRDefault="00794F75" w:rsidP="003E1B74">
            <w:pPr>
              <w:spacing w:line="276" w:lineRule="auto"/>
              <w:rPr>
                <w:rFonts w:cs="Arial"/>
                <w:color w:val="000000"/>
                <w:u w:val="single"/>
                <w:lang w:val="en"/>
              </w:rPr>
            </w:pPr>
            <w:r w:rsidRPr="00D325A2">
              <w:rPr>
                <w:rFonts w:cs="Arial"/>
                <w:color w:val="000000"/>
                <w:u w:val="single"/>
                <w:lang w:val="en"/>
              </w:rPr>
              <w:t xml:space="preserve">Ruby </w:t>
            </w:r>
            <w:r w:rsidR="00D325A2" w:rsidRPr="00D325A2">
              <w:rPr>
                <w:rFonts w:cs="Arial"/>
                <w:color w:val="000000"/>
                <w:u w:val="single"/>
                <w:lang w:val="en"/>
              </w:rPr>
              <w:t>S</w:t>
            </w:r>
            <w:r w:rsidRPr="00D325A2">
              <w:rPr>
                <w:rFonts w:cs="Arial"/>
                <w:color w:val="000000"/>
                <w:u w:val="single"/>
                <w:lang w:val="en"/>
              </w:rPr>
              <w:t>napper</w:t>
            </w:r>
          </w:p>
          <w:p w14:paraId="42AE2109" w14:textId="2EAC6092" w:rsidR="00D325A2" w:rsidRDefault="00D325A2" w:rsidP="00D325A2">
            <w:pPr>
              <w:spacing w:line="276" w:lineRule="auto"/>
              <w:rPr>
                <w:rFonts w:ascii="Calibri" w:hAnsi="Calibri" w:cs="Calibri"/>
                <w:color w:val="000000"/>
                <w:sz w:val="21"/>
                <w:szCs w:val="21"/>
                <w:lang w:val="en"/>
              </w:rPr>
            </w:pPr>
            <w:r>
              <w:rPr>
                <w:rFonts w:cs="Arial"/>
                <w:color w:val="000000"/>
                <w:lang w:val="en"/>
              </w:rPr>
              <w:t xml:space="preserve">Ruby Snapper have been recorded as declining </w:t>
            </w:r>
            <w:r w:rsidR="004C008D">
              <w:rPr>
                <w:rFonts w:cs="Arial"/>
                <w:color w:val="000000"/>
                <w:lang w:val="en"/>
              </w:rPr>
              <w:t xml:space="preserve">throughout the Pacific </w:t>
            </w:r>
            <w:r>
              <w:rPr>
                <w:rFonts w:cs="Arial"/>
                <w:color w:val="000000"/>
                <w:lang w:val="en"/>
              </w:rPr>
              <w:t>in response to high fishing pressure. The species</w:t>
            </w:r>
            <w:r w:rsidR="006D10E8">
              <w:rPr>
                <w:rFonts w:cs="Arial"/>
                <w:color w:val="000000"/>
                <w:lang w:val="en"/>
              </w:rPr>
              <w:t xml:space="preserve"> has characteristics that potentially increase its vulnerability to overfishin</w:t>
            </w:r>
            <w:r w:rsidR="00D1583C">
              <w:rPr>
                <w:rFonts w:cs="Arial"/>
                <w:color w:val="000000"/>
                <w:lang w:val="en"/>
              </w:rPr>
              <w:t>g:</w:t>
            </w:r>
            <w:r w:rsidR="006D10E8">
              <w:rPr>
                <w:rFonts w:cs="Arial"/>
                <w:color w:val="000000"/>
                <w:lang w:val="en"/>
              </w:rPr>
              <w:t xml:space="preserve"> </w:t>
            </w:r>
            <w:r w:rsidR="006D10E8" w:rsidRPr="00932436">
              <w:rPr>
                <w:rFonts w:cs="Arial"/>
              </w:rPr>
              <w:t>the speci</w:t>
            </w:r>
            <w:r w:rsidR="006D10E8" w:rsidRPr="00706AE9">
              <w:rPr>
                <w:rFonts w:cs="Arial"/>
              </w:rPr>
              <w:t>es is relatively long lived</w:t>
            </w:r>
            <w:r w:rsidR="00D1583C">
              <w:rPr>
                <w:rFonts w:cs="Arial"/>
              </w:rPr>
              <w:t>;</w:t>
            </w:r>
            <w:r w:rsidR="006D10E8" w:rsidRPr="00706AE9">
              <w:rPr>
                <w:rFonts w:cs="Arial"/>
              </w:rPr>
              <w:t xml:space="preserve"> has a high age at maturity</w:t>
            </w:r>
            <w:r w:rsidR="00D1583C">
              <w:rPr>
                <w:rFonts w:cs="Arial"/>
              </w:rPr>
              <w:t>;</w:t>
            </w:r>
            <w:r w:rsidR="006D10E8" w:rsidRPr="00706AE9">
              <w:rPr>
                <w:rFonts w:cs="Arial"/>
              </w:rPr>
              <w:t xml:space="preserve"> a slow growth rate</w:t>
            </w:r>
            <w:r w:rsidR="00D1583C">
              <w:rPr>
                <w:rFonts w:cs="Arial"/>
              </w:rPr>
              <w:t>;</w:t>
            </w:r>
            <w:r w:rsidR="006D10E8" w:rsidRPr="00706AE9">
              <w:rPr>
                <w:rFonts w:cs="Arial"/>
              </w:rPr>
              <w:t xml:space="preserve"> and</w:t>
            </w:r>
            <w:r>
              <w:rPr>
                <w:rFonts w:cs="Arial"/>
                <w:color w:val="000000"/>
                <w:lang w:val="en"/>
              </w:rPr>
              <w:t xml:space="preserve"> know</w:t>
            </w:r>
            <w:r w:rsidRPr="006D10E8">
              <w:rPr>
                <w:rFonts w:cs="Arial"/>
                <w:lang w:val="en"/>
              </w:rPr>
              <w:t xml:space="preserve">n to form large spawning aggregations in the WDTF which increase the susceptibility of the species to trawling </w:t>
            </w:r>
            <w:r w:rsidRPr="006D10E8">
              <w:rPr>
                <w:rFonts w:cs="Arial"/>
                <w:lang w:eastAsia="en-AU"/>
              </w:rPr>
              <w:t>(</w:t>
            </w:r>
            <w:proofErr w:type="spellStart"/>
            <w:r w:rsidRPr="006D10E8">
              <w:rPr>
                <w:rFonts w:cs="Arial"/>
                <w:lang w:eastAsia="en-AU"/>
              </w:rPr>
              <w:t>Dichmont</w:t>
            </w:r>
            <w:proofErr w:type="spellEnd"/>
            <w:r w:rsidRPr="006D10E8">
              <w:rPr>
                <w:rFonts w:cs="Arial"/>
                <w:lang w:eastAsia="en-AU"/>
              </w:rPr>
              <w:t xml:space="preserve"> et al. 2002</w:t>
            </w:r>
            <w:r w:rsidR="006D10E8">
              <w:rPr>
                <w:rFonts w:cs="Arial"/>
                <w:lang w:eastAsia="en-AU"/>
              </w:rPr>
              <w:t>;</w:t>
            </w:r>
            <w:r w:rsidR="006D10E8" w:rsidRPr="00706AE9">
              <w:rPr>
                <w:rFonts w:cs="Arial"/>
              </w:rPr>
              <w:t xml:space="preserve"> </w:t>
            </w:r>
            <w:hyperlink r:id="rId59" w:history="1">
              <w:r w:rsidR="006D10E8" w:rsidRPr="00706AE9">
                <w:rPr>
                  <w:rStyle w:val="Hyperlink"/>
                  <w:rFonts w:cs="Arial"/>
                </w:rPr>
                <w:t>Patterson et al. 2017b</w:t>
              </w:r>
            </w:hyperlink>
            <w:r w:rsidRPr="006D10E8">
              <w:rPr>
                <w:rFonts w:cs="Arial"/>
                <w:lang w:eastAsia="en-AU"/>
              </w:rPr>
              <w:t>).</w:t>
            </w:r>
          </w:p>
          <w:p w14:paraId="1E79ECDA" w14:textId="26AAFAE5" w:rsidR="00794F75" w:rsidRPr="00D325A2" w:rsidRDefault="00794F75" w:rsidP="003E1B74">
            <w:pPr>
              <w:spacing w:line="276" w:lineRule="auto"/>
              <w:rPr>
                <w:rFonts w:cs="Arial"/>
                <w:color w:val="000000"/>
                <w:lang w:val="en"/>
              </w:rPr>
            </w:pPr>
            <w:r w:rsidRPr="00D325A2">
              <w:rPr>
                <w:rFonts w:cs="Arial"/>
                <w:color w:val="000000"/>
                <w:lang w:val="en"/>
              </w:rPr>
              <w:t xml:space="preserve">The WDTF overlaps with Western Australian state-managed demersal fisheries that also target ruby snapper. Therefore, it is highly likely that these fisheries are exploiting the same stock of ruby snapper. </w:t>
            </w:r>
            <w:r w:rsidR="00D325A2" w:rsidRPr="00D325A2">
              <w:rPr>
                <w:rFonts w:cs="Arial"/>
                <w:color w:val="000000"/>
                <w:lang w:val="en"/>
              </w:rPr>
              <w:t xml:space="preserve">Stock assessments </w:t>
            </w:r>
            <w:r w:rsidRPr="00D325A2">
              <w:rPr>
                <w:rFonts w:cs="Arial"/>
                <w:color w:val="000000"/>
                <w:lang w:val="en"/>
              </w:rPr>
              <w:t>indicated that in both 1997 and 2011 the stock was at approximately 60</w:t>
            </w:r>
            <w:r w:rsidR="00D1583C">
              <w:rPr>
                <w:rFonts w:cs="Arial"/>
                <w:color w:val="000000"/>
                <w:lang w:val="en"/>
              </w:rPr>
              <w:t xml:space="preserve"> per cent</w:t>
            </w:r>
            <w:r w:rsidR="00D1583C" w:rsidRPr="00D325A2">
              <w:rPr>
                <w:rFonts w:cs="Arial"/>
                <w:color w:val="000000"/>
                <w:lang w:val="en"/>
              </w:rPr>
              <w:t xml:space="preserve"> </w:t>
            </w:r>
            <w:r w:rsidRPr="00D325A2">
              <w:rPr>
                <w:rFonts w:cs="Arial"/>
                <w:color w:val="000000"/>
                <w:lang w:val="en"/>
              </w:rPr>
              <w:t xml:space="preserve">of the unfished biomass level. Fishing mortality rates were relatively low for 1997 (0.04) and 2011 (0.05) </w:t>
            </w:r>
            <w:r w:rsidRPr="00D325A2">
              <w:rPr>
                <w:rFonts w:cs="Arial"/>
                <w:color w:val="000000"/>
                <w:lang w:val="en"/>
              </w:rPr>
              <w:lastRenderedPageBreak/>
              <w:t>compared with the estimated natural mortality rate of 0.11 per year, which suggests that the stock was not subject to overfishing during those periods.</w:t>
            </w:r>
          </w:p>
          <w:p w14:paraId="331A03C7" w14:textId="4E3F2255" w:rsidR="00D20330" w:rsidRPr="00D325A2" w:rsidRDefault="00D20330" w:rsidP="003E1B74">
            <w:pPr>
              <w:spacing w:line="276" w:lineRule="auto"/>
              <w:rPr>
                <w:rFonts w:cs="Arial"/>
                <w:color w:val="000000"/>
                <w:lang w:val="en"/>
              </w:rPr>
            </w:pPr>
            <w:r w:rsidRPr="00D325A2">
              <w:rPr>
                <w:rFonts w:cs="Arial"/>
                <w:color w:val="000000"/>
                <w:lang w:val="en"/>
              </w:rPr>
              <w:t>Although catches for 2017–18 and 2018–19 were relatively large for the fishery, it is unlikely that these catches would be sufficient to drive the stock into an overfished state</w:t>
            </w:r>
            <w:r w:rsidR="00D325A2" w:rsidRPr="00D325A2">
              <w:rPr>
                <w:rFonts w:cs="Arial"/>
                <w:color w:val="000000"/>
                <w:lang w:val="en"/>
              </w:rPr>
              <w:t>.</w:t>
            </w:r>
          </w:p>
          <w:p w14:paraId="5ECF3F15" w14:textId="0ADF2E6E" w:rsidR="00885298" w:rsidRPr="006D10E8" w:rsidRDefault="006D10E8" w:rsidP="003E1B74">
            <w:pPr>
              <w:spacing w:line="276" w:lineRule="auto"/>
              <w:rPr>
                <w:rFonts w:cs="Arial"/>
              </w:rPr>
            </w:pPr>
            <w:r>
              <w:rPr>
                <w:rFonts w:cs="Arial"/>
              </w:rPr>
              <w:t>Annual ABARES stock</w:t>
            </w:r>
            <w:r w:rsidR="00C24FFC">
              <w:rPr>
                <w:rFonts w:cs="Arial"/>
              </w:rPr>
              <w:t xml:space="preserve"> </w:t>
            </w:r>
            <w:r>
              <w:rPr>
                <w:rFonts w:cs="Arial"/>
              </w:rPr>
              <w:t>reviews and review of the harvest strategy, required in recommended conditions (Section 2) should include a process to identify any changes in biological diversity in the fishery.</w:t>
            </w:r>
          </w:p>
        </w:tc>
      </w:tr>
      <w:tr w:rsidR="00885298" w:rsidRPr="00433FCA" w14:paraId="554D6C9D" w14:textId="77777777" w:rsidTr="00077F95">
        <w:trPr>
          <w:cantSplit/>
          <w:trHeight w:val="854"/>
        </w:trPr>
        <w:tc>
          <w:tcPr>
            <w:tcW w:w="1500" w:type="pct"/>
            <w:tcBorders>
              <w:bottom w:val="single" w:sz="4" w:space="0" w:color="auto"/>
            </w:tcBorders>
            <w:shd w:val="clear" w:color="auto" w:fill="FFC000"/>
          </w:tcPr>
          <w:p w14:paraId="4E9F9AB0" w14:textId="77777777" w:rsidR="00885298" w:rsidRPr="007E7FE1" w:rsidRDefault="00885298" w:rsidP="003E1B74">
            <w:pPr>
              <w:spacing w:line="276" w:lineRule="auto"/>
              <w:contextualSpacing/>
              <w:rPr>
                <w:rFonts w:cs="Arial"/>
                <w:i/>
                <w:iCs/>
              </w:rPr>
            </w:pPr>
            <w:r w:rsidRPr="007E7FE1">
              <w:rPr>
                <w:rFonts w:cs="Arial"/>
                <w:b/>
                <w:bCs/>
                <w:i/>
                <w:iCs/>
              </w:rPr>
              <w:lastRenderedPageBreak/>
              <w:t xml:space="preserve">1.1.3 </w:t>
            </w:r>
            <w:r w:rsidRPr="007E7FE1">
              <w:rPr>
                <w:rFonts w:cs="Arial"/>
              </w:rPr>
              <w:t>The distribution and spatial structure of the stock(s) has been established and factored into management responses</w:t>
            </w:r>
            <w:r w:rsidR="006B6EF9" w:rsidRPr="007E7FE1">
              <w:rPr>
                <w:rFonts w:cs="Arial"/>
                <w:i/>
                <w:iCs/>
              </w:rPr>
              <w:t>.</w:t>
            </w:r>
          </w:p>
          <w:p w14:paraId="0D80A14A" w14:textId="315FCA83" w:rsidR="004649FA" w:rsidRPr="007E7FE1" w:rsidRDefault="004649FA" w:rsidP="003E1B74">
            <w:pPr>
              <w:spacing w:line="276" w:lineRule="auto"/>
              <w:contextualSpacing/>
              <w:rPr>
                <w:rFonts w:cs="Arial"/>
                <w:i/>
                <w:iCs/>
              </w:rPr>
            </w:pPr>
          </w:p>
        </w:tc>
        <w:tc>
          <w:tcPr>
            <w:tcW w:w="3500" w:type="pct"/>
            <w:shd w:val="clear" w:color="auto" w:fill="auto"/>
          </w:tcPr>
          <w:p w14:paraId="665F1663" w14:textId="77777777" w:rsidR="007C2016" w:rsidRDefault="005869AD" w:rsidP="004C008D">
            <w:pPr>
              <w:spacing w:after="240" w:line="276" w:lineRule="auto"/>
              <w:contextualSpacing/>
              <w:rPr>
                <w:rFonts w:cs="Arial"/>
                <w:bCs/>
              </w:rPr>
            </w:pPr>
            <w:r w:rsidRPr="003E0674">
              <w:rPr>
                <w:rFonts w:cs="Arial"/>
                <w:b/>
              </w:rPr>
              <w:t xml:space="preserve">Partially meets – </w:t>
            </w:r>
            <w:r w:rsidR="00C74B33" w:rsidRPr="003E0674">
              <w:rPr>
                <w:rFonts w:cs="Arial"/>
                <w:bCs/>
              </w:rPr>
              <w:t>Spatial information</w:t>
            </w:r>
            <w:r w:rsidR="00C74B33" w:rsidRPr="007E7FE1">
              <w:rPr>
                <w:rFonts w:cs="Arial"/>
                <w:bCs/>
              </w:rPr>
              <w:t xml:space="preserve"> is collected </w:t>
            </w:r>
            <w:proofErr w:type="gramStart"/>
            <w:r w:rsidR="00C74B33" w:rsidRPr="007E7FE1">
              <w:rPr>
                <w:rFonts w:cs="Arial"/>
                <w:bCs/>
              </w:rPr>
              <w:t>but yet</w:t>
            </w:r>
            <w:proofErr w:type="gramEnd"/>
            <w:r w:rsidR="00C74B33" w:rsidRPr="007E7FE1">
              <w:rPr>
                <w:rFonts w:cs="Arial"/>
                <w:bCs/>
              </w:rPr>
              <w:t xml:space="preserve"> to be used.</w:t>
            </w:r>
          </w:p>
          <w:p w14:paraId="110BA7A1" w14:textId="77777777" w:rsidR="007C2016" w:rsidRDefault="007C2016" w:rsidP="004C008D">
            <w:pPr>
              <w:spacing w:after="240" w:line="276" w:lineRule="auto"/>
              <w:contextualSpacing/>
              <w:rPr>
                <w:rFonts w:cs="Arial"/>
                <w:bCs/>
                <w:color w:val="000000"/>
                <w:lang w:val="en"/>
              </w:rPr>
            </w:pPr>
          </w:p>
          <w:p w14:paraId="5BFB7805" w14:textId="5F09F8D6" w:rsidR="00F642B9" w:rsidRDefault="00552A06" w:rsidP="004C008D">
            <w:pPr>
              <w:spacing w:after="240" w:line="276" w:lineRule="auto"/>
              <w:contextualSpacing/>
              <w:rPr>
                <w:rFonts w:cs="Arial"/>
              </w:rPr>
            </w:pPr>
            <w:r w:rsidRPr="006D10E8">
              <w:rPr>
                <w:rFonts w:cs="Arial"/>
                <w:color w:val="000000"/>
                <w:lang w:val="en"/>
              </w:rPr>
              <w:t>The NWS</w:t>
            </w:r>
            <w:r w:rsidR="009F0E00">
              <w:rPr>
                <w:rFonts w:cs="Arial"/>
                <w:color w:val="000000"/>
                <w:lang w:val="en"/>
              </w:rPr>
              <w:t>T</w:t>
            </w:r>
            <w:r w:rsidRPr="006D10E8">
              <w:rPr>
                <w:rFonts w:cs="Arial"/>
                <w:color w:val="000000"/>
                <w:lang w:val="en"/>
              </w:rPr>
              <w:t xml:space="preserve">F targets several species of </w:t>
            </w:r>
            <w:r w:rsidR="00F642B9">
              <w:rPr>
                <w:rFonts w:cs="Arial"/>
                <w:color w:val="000000"/>
                <w:lang w:val="en"/>
              </w:rPr>
              <w:t>S</w:t>
            </w:r>
            <w:r w:rsidRPr="006D10E8">
              <w:rPr>
                <w:rFonts w:cs="Arial"/>
                <w:color w:val="000000"/>
                <w:lang w:val="en"/>
              </w:rPr>
              <w:t xml:space="preserve">campi. The stock structure of these species (predominantly </w:t>
            </w:r>
            <w:r w:rsidRPr="006D10E8">
              <w:rPr>
                <w:rStyle w:val="Emphasis"/>
                <w:rFonts w:cs="Arial"/>
                <w:color w:val="000000"/>
                <w:lang w:val="en"/>
              </w:rPr>
              <w:t>M. </w:t>
            </w:r>
            <w:proofErr w:type="spellStart"/>
            <w:r w:rsidRPr="006D10E8">
              <w:rPr>
                <w:rStyle w:val="Emphasis"/>
                <w:rFonts w:cs="Arial"/>
                <w:color w:val="000000"/>
                <w:lang w:val="en"/>
              </w:rPr>
              <w:t>australiensis</w:t>
            </w:r>
            <w:proofErr w:type="spellEnd"/>
            <w:r w:rsidRPr="006D10E8">
              <w:rPr>
                <w:rFonts w:cs="Arial"/>
                <w:color w:val="000000"/>
                <w:lang w:val="en"/>
              </w:rPr>
              <w:t xml:space="preserve">, </w:t>
            </w:r>
            <w:r w:rsidRPr="006D10E8">
              <w:rPr>
                <w:rStyle w:val="Emphasis"/>
                <w:rFonts w:cs="Arial"/>
                <w:color w:val="000000"/>
                <w:lang w:val="en"/>
              </w:rPr>
              <w:t>M. </w:t>
            </w:r>
            <w:proofErr w:type="spellStart"/>
            <w:r w:rsidRPr="006D10E8">
              <w:rPr>
                <w:rStyle w:val="Emphasis"/>
                <w:rFonts w:cs="Arial"/>
                <w:color w:val="000000"/>
                <w:lang w:val="en"/>
              </w:rPr>
              <w:t>boschmai</w:t>
            </w:r>
            <w:proofErr w:type="spellEnd"/>
            <w:r w:rsidRPr="006D10E8">
              <w:rPr>
                <w:rStyle w:val="Emphasis"/>
                <w:rFonts w:cs="Arial"/>
                <w:color w:val="000000"/>
                <w:lang w:val="en"/>
              </w:rPr>
              <w:t xml:space="preserve"> </w:t>
            </w:r>
            <w:r w:rsidRPr="006D10E8">
              <w:rPr>
                <w:rFonts w:cs="Arial"/>
                <w:color w:val="000000"/>
                <w:lang w:val="en"/>
              </w:rPr>
              <w:t xml:space="preserve">and </w:t>
            </w:r>
            <w:r w:rsidRPr="006D10E8">
              <w:rPr>
                <w:rStyle w:val="Emphasis"/>
                <w:rFonts w:cs="Arial"/>
                <w:color w:val="000000"/>
                <w:lang w:val="en"/>
              </w:rPr>
              <w:t>M. </w:t>
            </w:r>
            <w:proofErr w:type="spellStart"/>
            <w:r w:rsidRPr="006D10E8">
              <w:rPr>
                <w:rStyle w:val="Emphasis"/>
                <w:rFonts w:cs="Arial"/>
                <w:color w:val="000000"/>
                <w:lang w:val="en"/>
              </w:rPr>
              <w:t>velutinus</w:t>
            </w:r>
            <w:proofErr w:type="spellEnd"/>
            <w:r w:rsidRPr="006D10E8">
              <w:rPr>
                <w:rFonts w:cs="Arial"/>
                <w:color w:val="000000"/>
                <w:lang w:val="en"/>
              </w:rPr>
              <w:t>)</w:t>
            </w:r>
            <w:r w:rsidRPr="006D10E8">
              <w:rPr>
                <w:rStyle w:val="Emphasis"/>
                <w:rFonts w:cs="Arial"/>
                <w:color w:val="000000"/>
                <w:lang w:val="en"/>
              </w:rPr>
              <w:t xml:space="preserve"> </w:t>
            </w:r>
            <w:r w:rsidRPr="006D10E8">
              <w:rPr>
                <w:rFonts w:cs="Arial"/>
                <w:color w:val="000000"/>
                <w:lang w:val="en"/>
              </w:rPr>
              <w:t>is not known, and they are grouped into a multispecies stock for management and assessment purposes. Scampi in the NWS</w:t>
            </w:r>
            <w:r w:rsidR="009F0E00">
              <w:rPr>
                <w:rFonts w:cs="Arial"/>
                <w:color w:val="000000"/>
                <w:lang w:val="en"/>
              </w:rPr>
              <w:t>T</w:t>
            </w:r>
            <w:r w:rsidRPr="006D10E8">
              <w:rPr>
                <w:rFonts w:cs="Arial"/>
                <w:color w:val="000000"/>
                <w:lang w:val="en"/>
              </w:rPr>
              <w:t>F are therefore assessed as a single stock.</w:t>
            </w:r>
            <w:r w:rsidR="00794F75" w:rsidRPr="006D10E8">
              <w:rPr>
                <w:rFonts w:cs="Arial"/>
                <w:color w:val="000000"/>
                <w:lang w:val="en"/>
              </w:rPr>
              <w:t xml:space="preserve"> (</w:t>
            </w:r>
            <w:hyperlink r:id="rId60" w:history="1">
              <w:r w:rsidR="00C15AFB" w:rsidRPr="00910D70">
                <w:rPr>
                  <w:rStyle w:val="Hyperlink"/>
                  <w:rFonts w:cs="Arial"/>
                </w:rPr>
                <w:t>Butler et al. 20</w:t>
              </w:r>
              <w:r w:rsidR="009C068E">
                <w:rPr>
                  <w:rStyle w:val="Hyperlink"/>
                  <w:rFonts w:cs="Arial"/>
                </w:rPr>
                <w:t>20</w:t>
              </w:r>
              <w:r w:rsidR="00C15AFB" w:rsidRPr="00910D70">
                <w:rPr>
                  <w:rStyle w:val="Hyperlink"/>
                  <w:rFonts w:cs="Arial"/>
                </w:rPr>
                <w:t>b</w:t>
              </w:r>
            </w:hyperlink>
            <w:r w:rsidR="00794F75" w:rsidRPr="006D10E8">
              <w:rPr>
                <w:rFonts w:cs="Arial"/>
              </w:rPr>
              <w:t>)</w:t>
            </w:r>
            <w:r w:rsidR="00F642B9">
              <w:rPr>
                <w:rFonts w:cs="Arial"/>
              </w:rPr>
              <w:t xml:space="preserve">. </w:t>
            </w:r>
          </w:p>
          <w:p w14:paraId="1C9C048F" w14:textId="77777777" w:rsidR="004C008D" w:rsidRDefault="004C008D" w:rsidP="004C008D">
            <w:pPr>
              <w:spacing w:line="276" w:lineRule="auto"/>
              <w:contextualSpacing/>
              <w:rPr>
                <w:rFonts w:cs="Arial"/>
              </w:rPr>
            </w:pPr>
          </w:p>
          <w:p w14:paraId="18C4CF50" w14:textId="5DE417BA" w:rsidR="00D949A5" w:rsidRDefault="00D949A5" w:rsidP="004C008D">
            <w:pPr>
              <w:spacing w:after="240" w:line="276" w:lineRule="auto"/>
              <w:contextualSpacing/>
              <w:rPr>
                <w:rFonts w:cs="Arial"/>
              </w:rPr>
            </w:pPr>
            <w:r w:rsidRPr="007E7FE1">
              <w:rPr>
                <w:rFonts w:cs="Arial"/>
              </w:rPr>
              <w:t>Some target species are assessed in adjacent state-managed fisheries. Where appropriate, AFMA uses this information to inform man</w:t>
            </w:r>
            <w:r w:rsidRPr="003E0674">
              <w:rPr>
                <w:rFonts w:cs="Arial"/>
              </w:rPr>
              <w:t>agement.</w:t>
            </w:r>
            <w:r w:rsidR="00F642B9" w:rsidRPr="003E0674">
              <w:rPr>
                <w:rFonts w:cs="Arial"/>
              </w:rPr>
              <w:t xml:space="preserve"> </w:t>
            </w:r>
            <w:r w:rsidRPr="003E0674">
              <w:rPr>
                <w:rFonts w:cs="Arial"/>
              </w:rPr>
              <w:t xml:space="preserve">Catch limits for shared stocks, such as </w:t>
            </w:r>
            <w:proofErr w:type="spellStart"/>
            <w:r w:rsidR="005C4FC5" w:rsidRPr="003E0674">
              <w:rPr>
                <w:rFonts w:cs="Arial"/>
              </w:rPr>
              <w:t>G</w:t>
            </w:r>
            <w:r w:rsidRPr="003E0674">
              <w:rPr>
                <w:rFonts w:cs="Arial"/>
              </w:rPr>
              <w:t>oldband</w:t>
            </w:r>
            <w:proofErr w:type="spellEnd"/>
            <w:r w:rsidRPr="003E0674">
              <w:rPr>
                <w:rFonts w:cs="Arial"/>
              </w:rPr>
              <w:t xml:space="preserve"> </w:t>
            </w:r>
            <w:r w:rsidR="005C4FC5" w:rsidRPr="003E0674">
              <w:rPr>
                <w:rFonts w:cs="Arial"/>
              </w:rPr>
              <w:t>S</w:t>
            </w:r>
            <w:r w:rsidRPr="003E0674">
              <w:rPr>
                <w:rFonts w:cs="Arial"/>
              </w:rPr>
              <w:t xml:space="preserve">napper, </w:t>
            </w:r>
            <w:r w:rsidR="005C4FC5" w:rsidRPr="003E0674">
              <w:rPr>
                <w:rFonts w:cs="Arial"/>
              </w:rPr>
              <w:t>R</w:t>
            </w:r>
            <w:r w:rsidRPr="003E0674">
              <w:rPr>
                <w:rFonts w:cs="Arial"/>
              </w:rPr>
              <w:t xml:space="preserve">ed </w:t>
            </w:r>
            <w:r w:rsidR="005C4FC5" w:rsidRPr="003E0674">
              <w:rPr>
                <w:rFonts w:cs="Arial"/>
              </w:rPr>
              <w:t>E</w:t>
            </w:r>
            <w:r w:rsidRPr="003E0674">
              <w:rPr>
                <w:rFonts w:cs="Arial"/>
              </w:rPr>
              <w:t xml:space="preserve">mperor and </w:t>
            </w:r>
            <w:r w:rsidR="005C4FC5" w:rsidRPr="003E0674">
              <w:rPr>
                <w:rFonts w:cs="Arial"/>
              </w:rPr>
              <w:t>R</w:t>
            </w:r>
            <w:r w:rsidRPr="003E0674">
              <w:rPr>
                <w:rFonts w:cs="Arial"/>
              </w:rPr>
              <w:t xml:space="preserve">uby </w:t>
            </w:r>
            <w:r w:rsidR="005C4FC5" w:rsidRPr="003E0674">
              <w:rPr>
                <w:rFonts w:cs="Arial"/>
              </w:rPr>
              <w:t>S</w:t>
            </w:r>
            <w:r w:rsidRPr="003E0674">
              <w:rPr>
                <w:rFonts w:cs="Arial"/>
              </w:rPr>
              <w:t>napper have been developed in consultation with the Western Australian Department of Fisheries. Recent changes to the area of both North West Slope and Western Deepwater Trawl fisheries have been designed to minimise the likelihood of catching species targeted in state waters.</w:t>
            </w:r>
          </w:p>
          <w:p w14:paraId="126F33CF" w14:textId="77777777" w:rsidR="004C008D" w:rsidRPr="003E0674" w:rsidRDefault="004C008D" w:rsidP="004C008D">
            <w:pPr>
              <w:spacing w:after="240" w:line="276" w:lineRule="auto"/>
              <w:contextualSpacing/>
              <w:rPr>
                <w:rFonts w:cs="Arial"/>
                <w:b/>
              </w:rPr>
            </w:pPr>
          </w:p>
          <w:p w14:paraId="602A640F" w14:textId="143C551D" w:rsidR="00885298" w:rsidRPr="00F642B9" w:rsidRDefault="00D949A5" w:rsidP="004C008D">
            <w:pPr>
              <w:spacing w:after="240" w:line="276" w:lineRule="auto"/>
              <w:contextualSpacing/>
              <w:rPr>
                <w:rFonts w:cs="Arial"/>
              </w:rPr>
            </w:pPr>
            <w:r w:rsidRPr="003E0674">
              <w:rPr>
                <w:rFonts w:cs="Arial"/>
              </w:rPr>
              <w:t>AFMA anticipates</w:t>
            </w:r>
            <w:r w:rsidRPr="007E7FE1">
              <w:rPr>
                <w:rFonts w:cs="Arial"/>
              </w:rPr>
              <w:t xml:space="preserve"> that information relevant to the distribution and spatial structure of stocks will be considered in the review and revision of the harvest strategy for the fisheries</w:t>
            </w:r>
            <w:r w:rsidR="00355B86">
              <w:rPr>
                <w:rFonts w:cs="Arial"/>
              </w:rPr>
              <w:t xml:space="preserve">. The Department recommends a condition that will ensure harvest strategies for the fisheries are implemented by </w:t>
            </w:r>
            <w:r w:rsidR="00C24FFC">
              <w:rPr>
                <w:rFonts w:cs="Arial"/>
              </w:rPr>
              <w:t>June</w:t>
            </w:r>
            <w:r w:rsidR="00355B86">
              <w:rPr>
                <w:rFonts w:cs="Arial"/>
              </w:rPr>
              <w:t xml:space="preserve"> </w:t>
            </w:r>
            <w:r w:rsidR="00355B86" w:rsidRPr="006C28EC">
              <w:rPr>
                <w:rFonts w:cs="Arial"/>
              </w:rPr>
              <w:t>202</w:t>
            </w:r>
            <w:r w:rsidR="009F0E00" w:rsidRPr="006C28EC">
              <w:rPr>
                <w:rFonts w:cs="Arial"/>
              </w:rPr>
              <w:t>3</w:t>
            </w:r>
            <w:r w:rsidR="00355B86" w:rsidRPr="006C28EC">
              <w:rPr>
                <w:rFonts w:cs="Arial"/>
              </w:rPr>
              <w:t>.</w:t>
            </w:r>
          </w:p>
        </w:tc>
      </w:tr>
      <w:tr w:rsidR="00885298" w:rsidRPr="00433FCA" w14:paraId="3F52708C" w14:textId="77777777" w:rsidTr="003E0674">
        <w:trPr>
          <w:cantSplit/>
        </w:trPr>
        <w:tc>
          <w:tcPr>
            <w:tcW w:w="1500" w:type="pct"/>
            <w:tcBorders>
              <w:bottom w:val="single" w:sz="4" w:space="0" w:color="auto"/>
            </w:tcBorders>
            <w:shd w:val="clear" w:color="auto" w:fill="FFC000"/>
          </w:tcPr>
          <w:p w14:paraId="5BFE2E19" w14:textId="77777777" w:rsidR="00885298" w:rsidRPr="007E7FE1" w:rsidRDefault="00885298" w:rsidP="003E1B74">
            <w:pPr>
              <w:spacing w:line="276" w:lineRule="auto"/>
              <w:contextualSpacing/>
              <w:rPr>
                <w:rFonts w:cs="Arial"/>
              </w:rPr>
            </w:pPr>
            <w:r w:rsidRPr="007E7FE1">
              <w:rPr>
                <w:rFonts w:cs="Arial"/>
                <w:b/>
                <w:bCs/>
                <w:i/>
                <w:iCs/>
              </w:rPr>
              <w:lastRenderedPageBreak/>
              <w:t xml:space="preserve">1.1.4 </w:t>
            </w:r>
            <w:r w:rsidRPr="007E7FE1">
              <w:rPr>
                <w:rFonts w:cs="Arial"/>
              </w:rPr>
              <w:t>There are reliable estimates of all removals, including commercial (landings and discards), recreational and indigenous, from the fished stock. These estimates have been factored into stock assessments a</w:t>
            </w:r>
            <w:r w:rsidR="006B6EF9" w:rsidRPr="007E7FE1">
              <w:rPr>
                <w:rFonts w:cs="Arial"/>
              </w:rPr>
              <w:t>nd target species catch levels.</w:t>
            </w:r>
          </w:p>
          <w:p w14:paraId="150B44F6" w14:textId="33DE543E" w:rsidR="004E6C95" w:rsidRPr="007E7FE1" w:rsidRDefault="004E6C95" w:rsidP="003E1B74">
            <w:pPr>
              <w:spacing w:line="276" w:lineRule="auto"/>
              <w:contextualSpacing/>
              <w:rPr>
                <w:rFonts w:cs="Arial"/>
              </w:rPr>
            </w:pPr>
          </w:p>
        </w:tc>
        <w:tc>
          <w:tcPr>
            <w:tcW w:w="3500" w:type="pct"/>
            <w:shd w:val="clear" w:color="auto" w:fill="auto"/>
          </w:tcPr>
          <w:p w14:paraId="264CCC1E" w14:textId="0566C986" w:rsidR="00C74B33" w:rsidRPr="00233116" w:rsidRDefault="005869AD" w:rsidP="003E1B74">
            <w:pPr>
              <w:spacing w:line="276" w:lineRule="auto"/>
              <w:contextualSpacing/>
              <w:rPr>
                <w:rFonts w:cs="Arial"/>
                <w:b/>
              </w:rPr>
            </w:pPr>
            <w:r w:rsidRPr="00233116">
              <w:rPr>
                <w:rFonts w:cs="Arial"/>
                <w:b/>
              </w:rPr>
              <w:t xml:space="preserve">Partially meets </w:t>
            </w:r>
          </w:p>
          <w:p w14:paraId="0736FDE5" w14:textId="4AEB1ECE" w:rsidR="007E7FE1" w:rsidRPr="006C28EC" w:rsidRDefault="007E7FE1" w:rsidP="003E1B74">
            <w:pPr>
              <w:spacing w:line="276" w:lineRule="auto"/>
              <w:rPr>
                <w:rFonts w:cs="Arial"/>
              </w:rPr>
            </w:pPr>
            <w:r w:rsidRPr="007E7FE1">
              <w:rPr>
                <w:rFonts w:cs="Arial"/>
                <w:b/>
              </w:rPr>
              <w:br/>
            </w:r>
            <w:r w:rsidRPr="007E7FE1">
              <w:rPr>
                <w:rFonts w:cs="Arial"/>
              </w:rPr>
              <w:t xml:space="preserve">Logbooks </w:t>
            </w:r>
            <w:r w:rsidR="004C008D">
              <w:rPr>
                <w:rFonts w:cs="Arial"/>
              </w:rPr>
              <w:t xml:space="preserve">which include estimates of retained and discarded catch </w:t>
            </w:r>
            <w:r w:rsidRPr="007E7FE1">
              <w:rPr>
                <w:rFonts w:cs="Arial"/>
              </w:rPr>
              <w:t xml:space="preserve">are required to be completed for all fishing activities. </w:t>
            </w:r>
            <w:r w:rsidRPr="00F642B9">
              <w:rPr>
                <w:rFonts w:cs="Arial"/>
              </w:rPr>
              <w:t>There is no system to validate these records</w:t>
            </w:r>
            <w:r w:rsidR="00355B86" w:rsidRPr="00F642B9">
              <w:rPr>
                <w:rFonts w:cs="Arial"/>
              </w:rPr>
              <w:t xml:space="preserve"> as</w:t>
            </w:r>
            <w:r w:rsidRPr="00F642B9">
              <w:rPr>
                <w:rFonts w:cs="Arial"/>
              </w:rPr>
              <w:t xml:space="preserve"> catches are not landed to authorised fish receivers, catch disposal records are not used</w:t>
            </w:r>
            <w:r w:rsidR="00355B86" w:rsidRPr="00F642B9">
              <w:rPr>
                <w:rFonts w:cs="Arial"/>
              </w:rPr>
              <w:t>,</w:t>
            </w:r>
            <w:r w:rsidRPr="00F642B9">
              <w:rPr>
                <w:rFonts w:cs="Arial"/>
              </w:rPr>
              <w:t xml:space="preserve"> there is no electronic monitoring program and onboard observer coverage is infrequent.</w:t>
            </w:r>
            <w:r w:rsidR="00F642B9">
              <w:rPr>
                <w:rFonts w:cs="Arial"/>
              </w:rPr>
              <w:t xml:space="preserve"> The harvest strategy includes an observer program to collect </w:t>
            </w:r>
            <w:r w:rsidR="00F642B9" w:rsidRPr="006C28EC">
              <w:rPr>
                <w:rFonts w:cs="Arial"/>
              </w:rPr>
              <w:t>information independent of logbook data on 6 per cent of trips.</w:t>
            </w:r>
          </w:p>
          <w:p w14:paraId="637A0B9C" w14:textId="590BFA29" w:rsidR="00A0129B" w:rsidRPr="007E7FE1" w:rsidRDefault="007E7FE1" w:rsidP="003E1B74">
            <w:pPr>
              <w:spacing w:line="276" w:lineRule="auto"/>
              <w:contextualSpacing/>
              <w:rPr>
                <w:rFonts w:cs="Arial"/>
                <w:lang w:eastAsia="en-AU"/>
              </w:rPr>
            </w:pPr>
            <w:r w:rsidRPr="006C28EC">
              <w:rPr>
                <w:rFonts w:cs="Arial"/>
              </w:rPr>
              <w:t xml:space="preserve">Estimates of fishing mortality from other fisheries (recreational, </w:t>
            </w:r>
            <w:proofErr w:type="gramStart"/>
            <w:r w:rsidRPr="006C28EC">
              <w:rPr>
                <w:rFonts w:cs="Arial"/>
              </w:rPr>
              <w:t>commercial</w:t>
            </w:r>
            <w:proofErr w:type="gramEnd"/>
            <w:r w:rsidRPr="006C28EC">
              <w:rPr>
                <w:rFonts w:cs="Arial"/>
              </w:rPr>
              <w:t xml:space="preserve"> and Indigenous) are not considered in the management of the fisheries.</w:t>
            </w:r>
          </w:p>
          <w:p w14:paraId="130BD845" w14:textId="72E9C4F6" w:rsidR="004E6C95" w:rsidRDefault="004E6C95" w:rsidP="003E1B74">
            <w:pPr>
              <w:spacing w:line="276" w:lineRule="auto"/>
              <w:contextualSpacing/>
              <w:rPr>
                <w:rFonts w:cs="Arial"/>
                <w:lang w:eastAsia="en-AU"/>
              </w:rPr>
            </w:pPr>
          </w:p>
          <w:p w14:paraId="7647E613" w14:textId="56FE4DE5" w:rsidR="00885298" w:rsidRPr="007E7FE1" w:rsidRDefault="00D753A2" w:rsidP="0017106A">
            <w:pPr>
              <w:spacing w:line="276" w:lineRule="auto"/>
              <w:contextualSpacing/>
              <w:rPr>
                <w:rFonts w:cs="Arial"/>
                <w:lang w:eastAsia="en-AU"/>
              </w:rPr>
            </w:pPr>
            <w:r>
              <w:rPr>
                <w:rFonts w:cs="Arial"/>
                <w:lang w:eastAsia="en-AU"/>
              </w:rPr>
              <w:t xml:space="preserve">The </w:t>
            </w:r>
            <w:r w:rsidR="00C24FFC">
              <w:rPr>
                <w:rFonts w:cs="Arial"/>
                <w:lang w:eastAsia="en-AU"/>
              </w:rPr>
              <w:t>b</w:t>
            </w:r>
            <w:r>
              <w:rPr>
                <w:rFonts w:cs="Arial"/>
                <w:lang w:eastAsia="en-AU"/>
              </w:rPr>
              <w:t xml:space="preserve">ycatch and </w:t>
            </w:r>
            <w:r w:rsidR="00C24FFC">
              <w:rPr>
                <w:rFonts w:cs="Arial"/>
                <w:lang w:eastAsia="en-AU"/>
              </w:rPr>
              <w:t>d</w:t>
            </w:r>
            <w:r>
              <w:rPr>
                <w:rFonts w:cs="Arial"/>
                <w:lang w:eastAsia="en-AU"/>
              </w:rPr>
              <w:t xml:space="preserve">iscard </w:t>
            </w:r>
            <w:r w:rsidR="00C24FFC">
              <w:rPr>
                <w:rFonts w:cs="Arial"/>
                <w:lang w:eastAsia="en-AU"/>
              </w:rPr>
              <w:t>w</w:t>
            </w:r>
            <w:r>
              <w:rPr>
                <w:rFonts w:cs="Arial"/>
                <w:lang w:eastAsia="en-AU"/>
              </w:rPr>
              <w:t>orkplans for the fisheries consider the risks to be low due to the low level of fishing occurring. The workplans do not provide for management arrangements unless there is an increase in fishing effort in the fisheries.</w:t>
            </w:r>
            <w:r w:rsidR="009F0E00">
              <w:rPr>
                <w:rFonts w:cs="Arial"/>
                <w:lang w:eastAsia="en-AU"/>
              </w:rPr>
              <w:t xml:space="preserve"> The review of the harvest strategy will include a review of the </w:t>
            </w:r>
            <w:r w:rsidR="00C24FFC">
              <w:rPr>
                <w:rFonts w:cs="Arial"/>
                <w:lang w:eastAsia="en-AU"/>
              </w:rPr>
              <w:t>b</w:t>
            </w:r>
            <w:r w:rsidR="00953AF1">
              <w:rPr>
                <w:rFonts w:cs="Arial"/>
                <w:lang w:eastAsia="en-AU"/>
              </w:rPr>
              <w:t xml:space="preserve">ycatch and </w:t>
            </w:r>
            <w:r w:rsidR="00C24FFC">
              <w:rPr>
                <w:rFonts w:cs="Arial"/>
                <w:lang w:eastAsia="en-AU"/>
              </w:rPr>
              <w:t>d</w:t>
            </w:r>
            <w:r w:rsidR="00953AF1">
              <w:rPr>
                <w:rFonts w:cs="Arial"/>
                <w:lang w:eastAsia="en-AU"/>
              </w:rPr>
              <w:t xml:space="preserve">iscard </w:t>
            </w:r>
            <w:r w:rsidR="009F0E00">
              <w:rPr>
                <w:rFonts w:cs="Arial"/>
                <w:lang w:eastAsia="en-AU"/>
              </w:rPr>
              <w:t xml:space="preserve">workplans and will be completed by </w:t>
            </w:r>
            <w:r w:rsidR="00C24FFC">
              <w:rPr>
                <w:rFonts w:cs="Arial"/>
                <w:lang w:eastAsia="en-AU"/>
              </w:rPr>
              <w:t>June</w:t>
            </w:r>
            <w:r w:rsidR="00953AF1">
              <w:rPr>
                <w:rFonts w:cs="Arial"/>
                <w:lang w:eastAsia="en-AU"/>
              </w:rPr>
              <w:t xml:space="preserve"> 2023</w:t>
            </w:r>
            <w:r w:rsidR="009F0E00">
              <w:rPr>
                <w:rFonts w:cs="Arial"/>
                <w:lang w:eastAsia="en-AU"/>
              </w:rPr>
              <w:t xml:space="preserve"> as recommended in condition 5.</w:t>
            </w:r>
          </w:p>
        </w:tc>
      </w:tr>
      <w:tr w:rsidR="00885298" w:rsidRPr="00433FCA" w14:paraId="4048E040" w14:textId="77777777" w:rsidTr="00355B86">
        <w:trPr>
          <w:cantSplit/>
        </w:trPr>
        <w:tc>
          <w:tcPr>
            <w:tcW w:w="1500" w:type="pct"/>
            <w:shd w:val="clear" w:color="auto" w:fill="FF0000"/>
          </w:tcPr>
          <w:p w14:paraId="413B5EF5" w14:textId="77777777" w:rsidR="00885298" w:rsidRPr="00D4435B" w:rsidRDefault="00885298" w:rsidP="003E1B74">
            <w:pPr>
              <w:spacing w:line="276" w:lineRule="auto"/>
              <w:contextualSpacing/>
              <w:rPr>
                <w:rFonts w:cs="Arial"/>
              </w:rPr>
            </w:pPr>
            <w:r w:rsidRPr="00F330D1">
              <w:rPr>
                <w:rFonts w:cs="Arial"/>
                <w:b/>
                <w:bCs/>
                <w:i/>
                <w:iCs/>
              </w:rPr>
              <w:t xml:space="preserve">1.1.5 </w:t>
            </w:r>
            <w:r w:rsidRPr="00F330D1">
              <w:rPr>
                <w:rFonts w:cs="Arial"/>
              </w:rPr>
              <w:t>There is a sound estimate of the potential productivity of the fished stock/s and the prop</w:t>
            </w:r>
            <w:r w:rsidR="006B6EF9" w:rsidRPr="00D4435B">
              <w:rPr>
                <w:rFonts w:cs="Arial"/>
              </w:rPr>
              <w:t>ortion that could be harvested.</w:t>
            </w:r>
          </w:p>
          <w:p w14:paraId="1E766E2B" w14:textId="5EB12E47" w:rsidR="004E6C95" w:rsidRPr="00430708" w:rsidRDefault="004E6C95" w:rsidP="003E1B74">
            <w:pPr>
              <w:spacing w:line="276" w:lineRule="auto"/>
              <w:contextualSpacing/>
              <w:rPr>
                <w:rFonts w:cs="Arial"/>
              </w:rPr>
            </w:pPr>
          </w:p>
        </w:tc>
        <w:tc>
          <w:tcPr>
            <w:tcW w:w="3500" w:type="pct"/>
            <w:shd w:val="clear" w:color="auto" w:fill="auto"/>
          </w:tcPr>
          <w:p w14:paraId="34E340CA" w14:textId="58DF0AEE" w:rsidR="005869AD" w:rsidRPr="00F330D1" w:rsidRDefault="00355B86" w:rsidP="003E1B74">
            <w:pPr>
              <w:spacing w:line="276" w:lineRule="auto"/>
              <w:contextualSpacing/>
              <w:rPr>
                <w:rFonts w:cs="Arial"/>
                <w:b/>
              </w:rPr>
            </w:pPr>
            <w:r>
              <w:rPr>
                <w:rFonts w:cs="Arial"/>
                <w:b/>
              </w:rPr>
              <w:t>Does not meet</w:t>
            </w:r>
          </w:p>
          <w:p w14:paraId="18AD0295" w14:textId="65655586" w:rsidR="00F330D1" w:rsidRPr="00F330D1" w:rsidRDefault="00F330D1" w:rsidP="003E1B74">
            <w:pPr>
              <w:spacing w:line="276" w:lineRule="auto"/>
              <w:contextualSpacing/>
              <w:rPr>
                <w:rFonts w:cs="Arial"/>
              </w:rPr>
            </w:pPr>
            <w:r w:rsidRPr="00F330D1">
              <w:rPr>
                <w:rFonts w:cs="Arial"/>
              </w:rPr>
              <w:t>The potential productivity of the fisheries stocks is unknown. Catch limits are instead based on historic catches and catch rates.</w:t>
            </w:r>
            <w:r w:rsidR="007C2016">
              <w:rPr>
                <w:rFonts w:cs="Arial"/>
              </w:rPr>
              <w:t xml:space="preserve"> </w:t>
            </w:r>
            <w:r w:rsidRPr="00F330D1">
              <w:rPr>
                <w:rFonts w:cs="Arial"/>
              </w:rPr>
              <w:t xml:space="preserve">There is no scope for any research on stocks in the fishery due to low effort. </w:t>
            </w:r>
          </w:p>
        </w:tc>
      </w:tr>
      <w:tr w:rsidR="00867590" w:rsidRPr="00433FCA" w14:paraId="56D2C7E4" w14:textId="77777777" w:rsidTr="002F0C8B">
        <w:trPr>
          <w:cantSplit/>
        </w:trPr>
        <w:tc>
          <w:tcPr>
            <w:tcW w:w="5000" w:type="pct"/>
            <w:gridSpan w:val="2"/>
            <w:shd w:val="clear" w:color="auto" w:fill="DAEEF3"/>
          </w:tcPr>
          <w:p w14:paraId="7D91A0CD" w14:textId="77777777" w:rsidR="00867590" w:rsidRPr="007E7FE1" w:rsidRDefault="00867590" w:rsidP="007C2016">
            <w:pPr>
              <w:keepNext/>
              <w:spacing w:line="276" w:lineRule="auto"/>
              <w:contextualSpacing/>
              <w:rPr>
                <w:rFonts w:cs="Arial"/>
                <w:b/>
                <w:bCs/>
                <w:i/>
                <w:iCs/>
              </w:rPr>
            </w:pPr>
            <w:r w:rsidRPr="007E7FE1">
              <w:rPr>
                <w:rFonts w:cs="Arial"/>
                <w:b/>
                <w:bCs/>
                <w:i/>
                <w:iCs/>
              </w:rPr>
              <w:t xml:space="preserve">Management responses </w:t>
            </w:r>
          </w:p>
        </w:tc>
      </w:tr>
      <w:tr w:rsidR="00867590" w:rsidRPr="00433FCA" w14:paraId="51F6B96C" w14:textId="77777777" w:rsidTr="00355B86">
        <w:trPr>
          <w:cantSplit/>
        </w:trPr>
        <w:tc>
          <w:tcPr>
            <w:tcW w:w="1500" w:type="pct"/>
            <w:tcBorders>
              <w:bottom w:val="single" w:sz="4" w:space="0" w:color="auto"/>
            </w:tcBorders>
            <w:shd w:val="clear" w:color="auto" w:fill="92D050"/>
          </w:tcPr>
          <w:p w14:paraId="1DB6A9BC" w14:textId="77777777" w:rsidR="00867590" w:rsidRPr="007E7FE1" w:rsidRDefault="00867590" w:rsidP="003E1B74">
            <w:pPr>
              <w:spacing w:line="276" w:lineRule="auto"/>
              <w:contextualSpacing/>
              <w:rPr>
                <w:rFonts w:cs="Arial"/>
              </w:rPr>
            </w:pPr>
            <w:r w:rsidRPr="007E7FE1">
              <w:rPr>
                <w:rFonts w:cs="Arial"/>
                <w:b/>
                <w:bCs/>
                <w:i/>
                <w:iCs/>
              </w:rPr>
              <w:t xml:space="preserve">1.1.6 </w:t>
            </w:r>
            <w:r w:rsidRPr="007E7FE1">
              <w:rPr>
                <w:rFonts w:cs="Arial"/>
              </w:rPr>
              <w:t>There are reference points (target and/or limit), that trigger management actions including a biological bottom line and/or a catch or effort upper limit beyond which the stock should not be</w:t>
            </w:r>
            <w:r w:rsidR="006B6EF9" w:rsidRPr="007E7FE1">
              <w:rPr>
                <w:rFonts w:cs="Arial"/>
              </w:rPr>
              <w:t xml:space="preserve"> taken.</w:t>
            </w:r>
          </w:p>
          <w:p w14:paraId="37D19E12" w14:textId="5DA7B9DC" w:rsidR="004E6C95" w:rsidRPr="007E7FE1" w:rsidRDefault="004E6C95" w:rsidP="003E1B74">
            <w:pPr>
              <w:spacing w:line="276" w:lineRule="auto"/>
              <w:contextualSpacing/>
              <w:rPr>
                <w:rFonts w:cs="Arial"/>
              </w:rPr>
            </w:pPr>
          </w:p>
        </w:tc>
        <w:tc>
          <w:tcPr>
            <w:tcW w:w="3500" w:type="pct"/>
            <w:shd w:val="clear" w:color="auto" w:fill="auto"/>
          </w:tcPr>
          <w:p w14:paraId="5B8427A1" w14:textId="7815E2D8" w:rsidR="005869AD" w:rsidRPr="007E7FE1" w:rsidRDefault="00706AE9" w:rsidP="003E1B74">
            <w:pPr>
              <w:spacing w:line="276" w:lineRule="auto"/>
              <w:contextualSpacing/>
              <w:rPr>
                <w:rFonts w:cs="Arial"/>
                <w:bCs/>
              </w:rPr>
            </w:pPr>
            <w:r>
              <w:rPr>
                <w:rFonts w:cs="Arial"/>
                <w:b/>
              </w:rPr>
              <w:t>Meets</w:t>
            </w:r>
          </w:p>
          <w:p w14:paraId="0EFDC5CE" w14:textId="640F46F9" w:rsidR="009C225A" w:rsidRPr="0083061C" w:rsidRDefault="007E7FE1" w:rsidP="009C225A">
            <w:pPr>
              <w:spacing w:line="276" w:lineRule="auto"/>
              <w:rPr>
                <w:rFonts w:cs="Arial"/>
              </w:rPr>
            </w:pPr>
            <w:r w:rsidRPr="007E7FE1">
              <w:rPr>
                <w:rFonts w:cs="Arial"/>
              </w:rPr>
              <w:t xml:space="preserve">A harvest strategy applies to both fisheries, </w:t>
            </w:r>
            <w:r w:rsidR="009C225A">
              <w:rPr>
                <w:rFonts w:cs="Arial"/>
              </w:rPr>
              <w:t xml:space="preserve">which </w:t>
            </w:r>
            <w:r w:rsidR="009C225A" w:rsidRPr="0083061C">
              <w:rPr>
                <w:rFonts w:cs="Arial"/>
              </w:rPr>
              <w:t>includes reference points based on unfished biomass and decision rules</w:t>
            </w:r>
            <w:r w:rsidR="009C225A">
              <w:rPr>
                <w:rFonts w:cs="Arial"/>
              </w:rPr>
              <w:t xml:space="preserve"> (AFMA 2011)</w:t>
            </w:r>
            <w:r w:rsidR="009C225A" w:rsidRPr="007E7FE1">
              <w:rPr>
                <w:rFonts w:cs="Arial"/>
              </w:rPr>
              <w:t>.</w:t>
            </w:r>
          </w:p>
          <w:p w14:paraId="389A348C" w14:textId="77777777" w:rsidR="009C225A" w:rsidRPr="0083061C" w:rsidRDefault="009C225A" w:rsidP="009C225A">
            <w:pPr>
              <w:spacing w:before="0" w:after="0"/>
              <w:rPr>
                <w:rFonts w:cs="Arial"/>
                <w:b/>
                <w:bCs/>
              </w:rPr>
            </w:pPr>
            <w:r w:rsidRPr="0083061C">
              <w:rPr>
                <w:rFonts w:cs="Arial"/>
                <w:b/>
                <w:bCs/>
              </w:rPr>
              <w:t>Decision rules include:</w:t>
            </w:r>
          </w:p>
          <w:p w14:paraId="0EDEA7FE" w14:textId="77777777" w:rsidR="009C225A" w:rsidRPr="0083061C" w:rsidRDefault="009C225A" w:rsidP="009C225A">
            <w:pPr>
              <w:pStyle w:val="ListParagraph"/>
              <w:numPr>
                <w:ilvl w:val="0"/>
                <w:numId w:val="52"/>
              </w:numPr>
              <w:autoSpaceDE w:val="0"/>
              <w:autoSpaceDN w:val="0"/>
              <w:adjustRightInd w:val="0"/>
              <w:spacing w:before="0" w:after="0"/>
              <w:rPr>
                <w:rFonts w:cs="Arial"/>
                <w:color w:val="000000"/>
                <w:lang w:eastAsia="en-AU"/>
              </w:rPr>
            </w:pPr>
            <w:r w:rsidRPr="0083061C">
              <w:rPr>
                <w:rFonts w:cs="Arial"/>
                <w:color w:val="000000"/>
                <w:lang w:eastAsia="en-AU"/>
              </w:rPr>
              <w:t xml:space="preserve">Maximum catch </w:t>
            </w:r>
            <w:proofErr w:type="gramStart"/>
            <w:r w:rsidRPr="0083061C">
              <w:rPr>
                <w:rFonts w:cs="Arial"/>
                <w:color w:val="000000"/>
                <w:lang w:eastAsia="en-AU"/>
              </w:rPr>
              <w:t>limit</w:t>
            </w:r>
            <w:r>
              <w:rPr>
                <w:rFonts w:cs="Arial"/>
                <w:color w:val="000000"/>
                <w:lang w:eastAsia="en-AU"/>
              </w:rPr>
              <w:t>;</w:t>
            </w:r>
            <w:proofErr w:type="gramEnd"/>
          </w:p>
          <w:p w14:paraId="2E467ACD" w14:textId="77777777" w:rsidR="009C225A" w:rsidRPr="0083061C" w:rsidRDefault="009C225A" w:rsidP="009C225A">
            <w:pPr>
              <w:pStyle w:val="ListParagraph"/>
              <w:numPr>
                <w:ilvl w:val="0"/>
                <w:numId w:val="52"/>
              </w:numPr>
              <w:autoSpaceDE w:val="0"/>
              <w:autoSpaceDN w:val="0"/>
              <w:adjustRightInd w:val="0"/>
              <w:spacing w:before="0" w:after="0"/>
              <w:rPr>
                <w:rFonts w:cs="Arial"/>
                <w:color w:val="000000"/>
                <w:lang w:eastAsia="en-AU"/>
              </w:rPr>
            </w:pPr>
            <w:r w:rsidRPr="0083061C">
              <w:rPr>
                <w:rFonts w:cs="Arial"/>
                <w:color w:val="000000"/>
                <w:lang w:eastAsia="en-AU"/>
              </w:rPr>
              <w:t>Biomass limit reference point triggers</w:t>
            </w:r>
            <w:r>
              <w:rPr>
                <w:rFonts w:cs="Arial"/>
                <w:color w:val="000000"/>
                <w:lang w:eastAsia="en-AU"/>
              </w:rPr>
              <w:t>; and</w:t>
            </w:r>
            <w:r w:rsidRPr="0083061C">
              <w:rPr>
                <w:rFonts w:cs="Arial"/>
                <w:color w:val="000000"/>
                <w:lang w:eastAsia="en-AU"/>
              </w:rPr>
              <w:t xml:space="preserve"> </w:t>
            </w:r>
          </w:p>
          <w:p w14:paraId="60E1D1E1" w14:textId="77777777" w:rsidR="009C225A" w:rsidRPr="0083061C" w:rsidRDefault="009C225A" w:rsidP="009C225A">
            <w:pPr>
              <w:pStyle w:val="ListParagraph"/>
              <w:numPr>
                <w:ilvl w:val="0"/>
                <w:numId w:val="52"/>
              </w:numPr>
              <w:autoSpaceDE w:val="0"/>
              <w:autoSpaceDN w:val="0"/>
              <w:adjustRightInd w:val="0"/>
              <w:spacing w:before="0" w:after="0"/>
              <w:rPr>
                <w:rFonts w:cs="Arial"/>
                <w:color w:val="000000"/>
                <w:lang w:eastAsia="en-AU"/>
              </w:rPr>
            </w:pPr>
            <w:r w:rsidRPr="0083061C">
              <w:rPr>
                <w:rFonts w:cs="Arial"/>
                <w:color w:val="000000"/>
                <w:lang w:eastAsia="en-AU"/>
              </w:rPr>
              <w:t>Fishery closure rules</w:t>
            </w:r>
            <w:r>
              <w:rPr>
                <w:rFonts w:cs="Arial"/>
                <w:color w:val="000000"/>
                <w:lang w:eastAsia="en-AU"/>
              </w:rPr>
              <w:t>.</w:t>
            </w:r>
            <w:r w:rsidRPr="0083061C">
              <w:rPr>
                <w:rFonts w:cs="Arial"/>
                <w:color w:val="000000"/>
                <w:lang w:eastAsia="en-AU"/>
              </w:rPr>
              <w:t xml:space="preserve"> </w:t>
            </w:r>
          </w:p>
          <w:p w14:paraId="325A6C3A" w14:textId="57BD0C90" w:rsidR="007A53C3" w:rsidRPr="00D753A2" w:rsidRDefault="007A53C3" w:rsidP="003E1B74">
            <w:pPr>
              <w:spacing w:line="276" w:lineRule="auto"/>
              <w:contextualSpacing/>
              <w:rPr>
                <w:rFonts w:cs="Arial"/>
              </w:rPr>
            </w:pPr>
          </w:p>
        </w:tc>
      </w:tr>
      <w:tr w:rsidR="00867590" w:rsidRPr="00433FCA" w14:paraId="31A6BE89" w14:textId="77777777" w:rsidTr="00355B86">
        <w:trPr>
          <w:cantSplit/>
        </w:trPr>
        <w:tc>
          <w:tcPr>
            <w:tcW w:w="1500" w:type="pct"/>
            <w:tcBorders>
              <w:bottom w:val="single" w:sz="4" w:space="0" w:color="auto"/>
            </w:tcBorders>
            <w:shd w:val="clear" w:color="auto" w:fill="92D050"/>
          </w:tcPr>
          <w:p w14:paraId="039A44C7" w14:textId="77777777" w:rsidR="00867590" w:rsidRPr="007E7FE1" w:rsidRDefault="00867590" w:rsidP="003E1B74">
            <w:pPr>
              <w:spacing w:line="276" w:lineRule="auto"/>
              <w:contextualSpacing/>
              <w:rPr>
                <w:rFonts w:cs="Arial"/>
              </w:rPr>
            </w:pPr>
            <w:r w:rsidRPr="007E7FE1">
              <w:rPr>
                <w:rFonts w:cs="Arial"/>
                <w:b/>
                <w:bCs/>
                <w:i/>
                <w:iCs/>
              </w:rPr>
              <w:lastRenderedPageBreak/>
              <w:t xml:space="preserve">1.1.7 </w:t>
            </w:r>
            <w:r w:rsidRPr="007E7FE1">
              <w:rPr>
                <w:rFonts w:cs="Arial"/>
              </w:rPr>
              <w:t xml:space="preserve">There are management strategies in place capable of controlling the level of take. </w:t>
            </w:r>
          </w:p>
          <w:p w14:paraId="4CC54A7F" w14:textId="4F8715F5" w:rsidR="004E6C95" w:rsidRPr="007E7FE1" w:rsidRDefault="004E6C95" w:rsidP="003E1B74">
            <w:pPr>
              <w:spacing w:line="276" w:lineRule="auto"/>
              <w:contextualSpacing/>
              <w:rPr>
                <w:rFonts w:cs="Arial"/>
              </w:rPr>
            </w:pPr>
          </w:p>
        </w:tc>
        <w:tc>
          <w:tcPr>
            <w:tcW w:w="3500" w:type="pct"/>
            <w:shd w:val="clear" w:color="auto" w:fill="auto"/>
          </w:tcPr>
          <w:p w14:paraId="12997AC0" w14:textId="46027243" w:rsidR="007E7FE1" w:rsidRPr="007E7FE1" w:rsidRDefault="00706AE9" w:rsidP="003E1B74">
            <w:pPr>
              <w:spacing w:line="276" w:lineRule="auto"/>
              <w:rPr>
                <w:rFonts w:cs="Arial"/>
              </w:rPr>
            </w:pPr>
            <w:r>
              <w:rPr>
                <w:rFonts w:cs="Arial"/>
                <w:b/>
              </w:rPr>
              <w:t>M</w:t>
            </w:r>
            <w:r w:rsidR="007E7FE1" w:rsidRPr="007E7FE1">
              <w:rPr>
                <w:rFonts w:cs="Arial"/>
                <w:b/>
              </w:rPr>
              <w:t>eets</w:t>
            </w:r>
            <w:r w:rsidR="00C66587">
              <w:rPr>
                <w:rFonts w:cs="Arial"/>
                <w:b/>
              </w:rPr>
              <w:t xml:space="preserve"> – the harvest strategies provide management strategies to control the level of take from the fisheries.</w:t>
            </w:r>
            <w:r w:rsidR="007E7FE1" w:rsidRPr="007E7FE1">
              <w:rPr>
                <w:rFonts w:cs="Arial"/>
                <w:b/>
              </w:rPr>
              <w:br/>
            </w:r>
            <w:r w:rsidR="007E7FE1" w:rsidRPr="007E7FE1">
              <w:rPr>
                <w:rFonts w:cs="Arial"/>
              </w:rPr>
              <w:t>The harvest strateg</w:t>
            </w:r>
            <w:r w:rsidR="009F0E00">
              <w:rPr>
                <w:rFonts w:cs="Arial"/>
              </w:rPr>
              <w:t>y</w:t>
            </w:r>
            <w:r w:rsidR="007E7FE1" w:rsidRPr="007E7FE1">
              <w:rPr>
                <w:rFonts w:cs="Arial"/>
              </w:rPr>
              <w:t xml:space="preserve"> </w:t>
            </w:r>
            <w:r w:rsidR="00A71FE8">
              <w:rPr>
                <w:rFonts w:cs="Arial"/>
              </w:rPr>
              <w:t>include</w:t>
            </w:r>
            <w:r w:rsidR="006C28EC">
              <w:rPr>
                <w:rFonts w:cs="Arial"/>
              </w:rPr>
              <w:t>s</w:t>
            </w:r>
            <w:r w:rsidR="00A71FE8">
              <w:rPr>
                <w:rFonts w:cs="Arial"/>
              </w:rPr>
              <w:t xml:space="preserve"> reference points that trigger management actions</w:t>
            </w:r>
            <w:r w:rsidR="00EA362B">
              <w:rPr>
                <w:rFonts w:cs="Arial"/>
              </w:rPr>
              <w:t xml:space="preserve"> for key target species</w:t>
            </w:r>
            <w:r w:rsidR="00A71FE8">
              <w:rPr>
                <w:rFonts w:cs="Arial"/>
              </w:rPr>
              <w:t xml:space="preserve">. The management actions include </w:t>
            </w:r>
            <w:r w:rsidR="005803F8">
              <w:rPr>
                <w:rFonts w:cs="Arial"/>
              </w:rPr>
              <w:t xml:space="preserve">cessation of fishing and </w:t>
            </w:r>
            <w:r w:rsidR="00A71FE8">
              <w:rPr>
                <w:rFonts w:cs="Arial"/>
              </w:rPr>
              <w:t>analysis of</w:t>
            </w:r>
            <w:r w:rsidR="005803F8">
              <w:rPr>
                <w:rFonts w:cs="Arial"/>
              </w:rPr>
              <w:t xml:space="preserve"> the catch per unit effort (CPUE) </w:t>
            </w:r>
            <w:r w:rsidR="007E7FE1" w:rsidRPr="007E7FE1">
              <w:rPr>
                <w:rFonts w:cs="Arial"/>
              </w:rPr>
              <w:t xml:space="preserve">when </w:t>
            </w:r>
            <w:r w:rsidR="00A37C0A">
              <w:rPr>
                <w:rFonts w:cs="Arial"/>
              </w:rPr>
              <w:t>catch limits</w:t>
            </w:r>
            <w:r w:rsidR="00A37C0A" w:rsidRPr="007E7FE1">
              <w:rPr>
                <w:rFonts w:cs="Arial"/>
              </w:rPr>
              <w:t xml:space="preserve"> </w:t>
            </w:r>
            <w:r w:rsidR="007E7FE1" w:rsidRPr="007E7FE1">
              <w:rPr>
                <w:rFonts w:cs="Arial"/>
              </w:rPr>
              <w:t>are reached</w:t>
            </w:r>
            <w:r w:rsidR="00A37C0A">
              <w:rPr>
                <w:rFonts w:cs="Arial"/>
              </w:rPr>
              <w:t>.</w:t>
            </w:r>
            <w:r w:rsidR="007E7FE1" w:rsidRPr="007E7FE1">
              <w:rPr>
                <w:rFonts w:cs="Arial"/>
              </w:rPr>
              <w:t xml:space="preserve"> </w:t>
            </w:r>
            <w:r w:rsidR="00C23289">
              <w:rPr>
                <w:rFonts w:cs="Arial"/>
              </w:rPr>
              <w:t>The analysis must consider the low level of effort in the fishery.</w:t>
            </w:r>
            <w:r w:rsidR="00C23289" w:rsidRPr="007E7FE1">
              <w:rPr>
                <w:rFonts w:cs="Arial"/>
              </w:rPr>
              <w:t xml:space="preserve"> </w:t>
            </w:r>
            <w:r w:rsidR="00A71FE8">
              <w:rPr>
                <w:rFonts w:cs="Arial"/>
              </w:rPr>
              <w:t xml:space="preserve">The lack of timeframes </w:t>
            </w:r>
            <w:r w:rsidR="00A37C0A">
              <w:rPr>
                <w:rFonts w:cs="Arial"/>
              </w:rPr>
              <w:t xml:space="preserve">associated with these management responses </w:t>
            </w:r>
            <w:r w:rsidR="00A71FE8">
              <w:rPr>
                <w:rFonts w:cs="Arial"/>
              </w:rPr>
              <w:t>makes compliance with these requirements less likely and difficult to enforce.</w:t>
            </w:r>
            <w:r w:rsidR="007E7FE1" w:rsidRPr="007E7FE1">
              <w:rPr>
                <w:rFonts w:cs="Arial"/>
              </w:rPr>
              <w:t xml:space="preserve"> </w:t>
            </w:r>
          </w:p>
          <w:p w14:paraId="2506D5F1" w14:textId="7FDD324D" w:rsidR="007E7FE1" w:rsidRPr="007E7FE1" w:rsidRDefault="007E7FE1" w:rsidP="003E1B74">
            <w:pPr>
              <w:spacing w:line="276" w:lineRule="auto"/>
              <w:rPr>
                <w:rFonts w:cs="Arial"/>
              </w:rPr>
            </w:pPr>
            <w:r w:rsidRPr="007E7FE1">
              <w:rPr>
                <w:rFonts w:cs="Arial"/>
              </w:rPr>
              <w:t xml:space="preserve">AFMA has advised that fishing activity is monitored periodically using VMS and logbook data and catches assessed at the end of each year (end of fishing season). </w:t>
            </w:r>
          </w:p>
          <w:p w14:paraId="336D2A86" w14:textId="036FA5C1" w:rsidR="00C74B33" w:rsidRPr="007E7FE1" w:rsidRDefault="007E7FE1" w:rsidP="003E1B74">
            <w:pPr>
              <w:spacing w:line="276" w:lineRule="auto"/>
              <w:contextualSpacing/>
              <w:rPr>
                <w:rFonts w:cs="Arial"/>
              </w:rPr>
            </w:pPr>
            <w:r w:rsidRPr="007E7FE1">
              <w:rPr>
                <w:rFonts w:cs="Arial"/>
              </w:rPr>
              <w:t xml:space="preserve">Harvest strategy triggers are currently based on historical catch data and risks identified through the ecological risk assessment process. </w:t>
            </w:r>
            <w:r w:rsidR="00706AE9">
              <w:rPr>
                <w:rFonts w:cs="Arial"/>
              </w:rPr>
              <w:t>While s</w:t>
            </w:r>
            <w:r w:rsidRPr="007E7FE1">
              <w:rPr>
                <w:rFonts w:cs="Arial"/>
              </w:rPr>
              <w:t>ome triggers do not appear to be sufficiently precautionary given the lack of information available and the susceptibility of many species to overfishing</w:t>
            </w:r>
            <w:r w:rsidR="00706AE9">
              <w:rPr>
                <w:rFonts w:cs="Arial"/>
              </w:rPr>
              <w:t>, there has been continued low effort in the fisheries</w:t>
            </w:r>
            <w:r w:rsidRPr="007E7FE1">
              <w:rPr>
                <w:rFonts w:cs="Arial"/>
              </w:rPr>
              <w:t xml:space="preserve">. AFMA </w:t>
            </w:r>
            <w:r w:rsidR="00A37C0A">
              <w:rPr>
                <w:rFonts w:cs="Arial"/>
              </w:rPr>
              <w:t xml:space="preserve">will be required to </w:t>
            </w:r>
            <w:r w:rsidRPr="007E7FE1">
              <w:rPr>
                <w:rFonts w:cs="Arial"/>
              </w:rPr>
              <w:t>review</w:t>
            </w:r>
            <w:r w:rsidR="00C66587">
              <w:rPr>
                <w:rFonts w:cs="Arial"/>
              </w:rPr>
              <w:t xml:space="preserve"> </w:t>
            </w:r>
            <w:r w:rsidRPr="007E7FE1">
              <w:rPr>
                <w:rFonts w:cs="Arial"/>
              </w:rPr>
              <w:t xml:space="preserve">the appropriateness of its trigger limits and reporting periods when the harvest strategy is revised </w:t>
            </w:r>
            <w:r w:rsidR="007501E1">
              <w:rPr>
                <w:rFonts w:cs="Arial"/>
              </w:rPr>
              <w:t xml:space="preserve">as required under condition </w:t>
            </w:r>
            <w:r w:rsidR="007C2016">
              <w:rPr>
                <w:rFonts w:cs="Arial"/>
              </w:rPr>
              <w:t>5</w:t>
            </w:r>
            <w:r w:rsidR="007501E1">
              <w:rPr>
                <w:rFonts w:cs="Arial"/>
              </w:rPr>
              <w:t>.</w:t>
            </w:r>
          </w:p>
          <w:p w14:paraId="0F14F279" w14:textId="005E0EDF" w:rsidR="00867590" w:rsidRPr="007E7FE1" w:rsidRDefault="00867590" w:rsidP="003E1B74">
            <w:pPr>
              <w:spacing w:line="276" w:lineRule="auto"/>
              <w:contextualSpacing/>
              <w:rPr>
                <w:rFonts w:cs="Arial"/>
              </w:rPr>
            </w:pPr>
          </w:p>
        </w:tc>
      </w:tr>
      <w:tr w:rsidR="00867590" w:rsidRPr="00433FCA" w14:paraId="2457E862" w14:textId="77777777" w:rsidTr="00355B86">
        <w:trPr>
          <w:cantSplit/>
        </w:trPr>
        <w:tc>
          <w:tcPr>
            <w:tcW w:w="1500" w:type="pct"/>
            <w:shd w:val="clear" w:color="auto" w:fill="92D050"/>
          </w:tcPr>
          <w:p w14:paraId="504D319A" w14:textId="77777777" w:rsidR="00867590" w:rsidRPr="00CC0247" w:rsidRDefault="00867590" w:rsidP="003E1B74">
            <w:pPr>
              <w:spacing w:line="276" w:lineRule="auto"/>
              <w:contextualSpacing/>
              <w:rPr>
                <w:rFonts w:cs="Arial"/>
              </w:rPr>
            </w:pPr>
            <w:r w:rsidRPr="00CC0247">
              <w:rPr>
                <w:rFonts w:cs="Arial"/>
                <w:b/>
                <w:bCs/>
                <w:i/>
                <w:iCs/>
              </w:rPr>
              <w:t xml:space="preserve">1.1.8 </w:t>
            </w:r>
            <w:r w:rsidRPr="00CC0247">
              <w:rPr>
                <w:rFonts w:cs="Arial"/>
              </w:rPr>
              <w:t xml:space="preserve">Fishing is conducted in a manner that does not threaten stocks of </w:t>
            </w:r>
            <w:proofErr w:type="spellStart"/>
            <w:r w:rsidRPr="00CC0247">
              <w:rPr>
                <w:rFonts w:cs="Arial"/>
              </w:rPr>
              <w:t>byproduct</w:t>
            </w:r>
            <w:proofErr w:type="spellEnd"/>
            <w:r w:rsidRPr="00CC0247">
              <w:rPr>
                <w:rFonts w:cs="Arial"/>
              </w:rPr>
              <w:t xml:space="preserve"> species.</w:t>
            </w:r>
          </w:p>
          <w:p w14:paraId="4099D757" w14:textId="438F01D5" w:rsidR="004E6C95" w:rsidRPr="00CC0247" w:rsidRDefault="004E6C95" w:rsidP="003E1B74">
            <w:pPr>
              <w:spacing w:line="276" w:lineRule="auto"/>
              <w:contextualSpacing/>
              <w:rPr>
                <w:rFonts w:cs="Arial"/>
              </w:rPr>
            </w:pPr>
          </w:p>
        </w:tc>
        <w:tc>
          <w:tcPr>
            <w:tcW w:w="3500" w:type="pct"/>
            <w:shd w:val="clear" w:color="auto" w:fill="auto"/>
          </w:tcPr>
          <w:p w14:paraId="67A5BF09" w14:textId="5CB99D39" w:rsidR="00C74B33" w:rsidRPr="00FA4854" w:rsidRDefault="005869AD" w:rsidP="003E1B74">
            <w:pPr>
              <w:spacing w:line="276" w:lineRule="auto"/>
              <w:contextualSpacing/>
              <w:rPr>
                <w:rFonts w:cs="Arial"/>
                <w:b/>
              </w:rPr>
            </w:pPr>
            <w:r w:rsidRPr="00C23289">
              <w:rPr>
                <w:rFonts w:cs="Arial"/>
                <w:b/>
              </w:rPr>
              <w:t>Meets</w:t>
            </w:r>
            <w:r w:rsidR="00C23289">
              <w:rPr>
                <w:rFonts w:cs="Arial"/>
                <w:b/>
              </w:rPr>
              <w:t xml:space="preserve"> – there are management measures for </w:t>
            </w:r>
            <w:proofErr w:type="spellStart"/>
            <w:r w:rsidR="00C23289">
              <w:rPr>
                <w:rFonts w:cs="Arial"/>
                <w:b/>
              </w:rPr>
              <w:t>byproduct</w:t>
            </w:r>
            <w:proofErr w:type="spellEnd"/>
            <w:r w:rsidR="00C23289">
              <w:rPr>
                <w:rFonts w:cs="Arial"/>
                <w:b/>
              </w:rPr>
              <w:t>.</w:t>
            </w:r>
            <w:r w:rsidR="007E7FE1" w:rsidRPr="00C23289">
              <w:rPr>
                <w:rFonts w:cs="Arial"/>
                <w:b/>
              </w:rPr>
              <w:br/>
            </w:r>
            <w:r w:rsidR="007501E1" w:rsidRPr="00C23289">
              <w:rPr>
                <w:rFonts w:cs="Arial"/>
              </w:rPr>
              <w:t xml:space="preserve">The </w:t>
            </w:r>
            <w:r w:rsidR="009F0E00">
              <w:rPr>
                <w:rFonts w:cs="Arial"/>
              </w:rPr>
              <w:t>h</w:t>
            </w:r>
            <w:r w:rsidR="007E7FE1" w:rsidRPr="00C23289">
              <w:rPr>
                <w:rFonts w:cs="Arial"/>
              </w:rPr>
              <w:t xml:space="preserve">arvest </w:t>
            </w:r>
            <w:r w:rsidR="009F0E00">
              <w:rPr>
                <w:rFonts w:cs="Arial"/>
              </w:rPr>
              <w:t>s</w:t>
            </w:r>
            <w:r w:rsidR="007E7FE1" w:rsidRPr="00C23289">
              <w:rPr>
                <w:rFonts w:cs="Arial"/>
              </w:rPr>
              <w:t>trateg</w:t>
            </w:r>
            <w:r w:rsidR="009F0E00">
              <w:rPr>
                <w:rFonts w:cs="Arial"/>
              </w:rPr>
              <w:t>y</w:t>
            </w:r>
            <w:r w:rsidR="007E7FE1" w:rsidRPr="00C23289">
              <w:rPr>
                <w:rFonts w:cs="Arial"/>
              </w:rPr>
              <w:t xml:space="preserve"> </w:t>
            </w:r>
            <w:r w:rsidR="00506396" w:rsidRPr="00C23289">
              <w:rPr>
                <w:rFonts w:cs="Arial"/>
              </w:rPr>
              <w:t>include</w:t>
            </w:r>
            <w:r w:rsidR="009F0E00">
              <w:rPr>
                <w:rFonts w:cs="Arial"/>
              </w:rPr>
              <w:t>s</w:t>
            </w:r>
            <w:r w:rsidR="00506396" w:rsidRPr="00C23289">
              <w:rPr>
                <w:rFonts w:cs="Arial"/>
              </w:rPr>
              <w:t xml:space="preserve"> trigger limits for </w:t>
            </w:r>
            <w:proofErr w:type="spellStart"/>
            <w:r w:rsidR="00506396" w:rsidRPr="00C23289">
              <w:rPr>
                <w:rFonts w:cs="Arial"/>
              </w:rPr>
              <w:t>byproduct</w:t>
            </w:r>
            <w:proofErr w:type="spellEnd"/>
            <w:r w:rsidR="00506396" w:rsidRPr="00C23289">
              <w:rPr>
                <w:rFonts w:cs="Arial"/>
              </w:rPr>
              <w:t xml:space="preserve"> species that are identified as high risk in the ERA. In addition, fishing permits include additional measures for some </w:t>
            </w:r>
            <w:proofErr w:type="gramStart"/>
            <w:r w:rsidR="00506396" w:rsidRPr="00C23289">
              <w:rPr>
                <w:rFonts w:cs="Arial"/>
              </w:rPr>
              <w:t>high risk</w:t>
            </w:r>
            <w:proofErr w:type="gramEnd"/>
            <w:r w:rsidR="00506396" w:rsidRPr="00C23289">
              <w:rPr>
                <w:rFonts w:cs="Arial"/>
              </w:rPr>
              <w:t xml:space="preserve"> species</w:t>
            </w:r>
            <w:r w:rsidR="00C23289" w:rsidRPr="00C23289">
              <w:rPr>
                <w:rFonts w:cs="Arial"/>
              </w:rPr>
              <w:t xml:space="preserve"> such as dogfish. Permits include</w:t>
            </w:r>
            <w:r w:rsidR="007E7FE1" w:rsidRPr="00C23289">
              <w:rPr>
                <w:rFonts w:cs="Arial"/>
              </w:rPr>
              <w:t xml:space="preserve"> catch and effort-based targets, and management triggers for target and some non-target species. These measures are considered sufficient for the current </w:t>
            </w:r>
            <w:r w:rsidR="00FA4854" w:rsidRPr="00C23289">
              <w:rPr>
                <w:rFonts w:cs="Arial"/>
              </w:rPr>
              <w:t xml:space="preserve">low </w:t>
            </w:r>
            <w:r w:rsidR="00C23289" w:rsidRPr="00C23289">
              <w:rPr>
                <w:rFonts w:cs="Arial"/>
              </w:rPr>
              <w:t>level</w:t>
            </w:r>
            <w:r w:rsidR="007E7FE1" w:rsidRPr="00C23289">
              <w:rPr>
                <w:rFonts w:cs="Arial"/>
              </w:rPr>
              <w:t xml:space="preserve"> of fishing activity</w:t>
            </w:r>
            <w:r w:rsidR="00430708" w:rsidRPr="00C23289">
              <w:rPr>
                <w:rFonts w:cs="Arial"/>
              </w:rPr>
              <w:t>.</w:t>
            </w:r>
          </w:p>
          <w:p w14:paraId="1F46C592" w14:textId="77777777" w:rsidR="00FA4854" w:rsidRPr="00CC0247" w:rsidRDefault="00FA4854" w:rsidP="003E1B74">
            <w:pPr>
              <w:spacing w:line="276" w:lineRule="auto"/>
              <w:contextualSpacing/>
              <w:rPr>
                <w:rFonts w:cs="Arial"/>
              </w:rPr>
            </w:pPr>
          </w:p>
          <w:p w14:paraId="6B8DEA75" w14:textId="044F779A" w:rsidR="00FA4854" w:rsidRPr="00C23289" w:rsidRDefault="00FA4854" w:rsidP="003E1B74">
            <w:pPr>
              <w:spacing w:line="276" w:lineRule="auto"/>
              <w:contextualSpacing/>
              <w:rPr>
                <w:rFonts w:cs="Arial"/>
              </w:rPr>
            </w:pPr>
            <w:r w:rsidRPr="00AA38A6">
              <w:rPr>
                <w:rFonts w:cs="Arial"/>
              </w:rPr>
              <w:t>The harvest strateg</w:t>
            </w:r>
            <w:r>
              <w:rPr>
                <w:rFonts w:cs="Arial"/>
              </w:rPr>
              <w:t>ies</w:t>
            </w:r>
            <w:r w:rsidRPr="00AA38A6">
              <w:rPr>
                <w:rFonts w:cs="Arial"/>
              </w:rPr>
              <w:t xml:space="preserve"> for the fisheries were expected to be reviewed and revised by 2020</w:t>
            </w:r>
            <w:r>
              <w:rPr>
                <w:rFonts w:cs="Arial"/>
              </w:rPr>
              <w:t>.</w:t>
            </w:r>
            <w:r w:rsidR="00E06E72">
              <w:rPr>
                <w:rFonts w:cs="Arial"/>
              </w:rPr>
              <w:t xml:space="preserve"> To ensure measures to manage </w:t>
            </w:r>
            <w:proofErr w:type="spellStart"/>
            <w:r w:rsidR="00E06E72">
              <w:rPr>
                <w:rFonts w:cs="Arial"/>
              </w:rPr>
              <w:t>byproduct</w:t>
            </w:r>
            <w:proofErr w:type="spellEnd"/>
            <w:r w:rsidR="00E06E72">
              <w:rPr>
                <w:rFonts w:cs="Arial"/>
              </w:rPr>
              <w:t xml:space="preserve"> species continues to be appropriate, t</w:t>
            </w:r>
            <w:r>
              <w:rPr>
                <w:rFonts w:cs="Arial"/>
              </w:rPr>
              <w:t xml:space="preserve">he Department </w:t>
            </w:r>
            <w:r w:rsidR="001D1FA3">
              <w:rPr>
                <w:rFonts w:cs="Arial"/>
              </w:rPr>
              <w:t xml:space="preserve">recommends the inclusion of condition </w:t>
            </w:r>
            <w:r w:rsidR="007C2016">
              <w:rPr>
                <w:rFonts w:cs="Arial"/>
              </w:rPr>
              <w:t>5</w:t>
            </w:r>
            <w:r w:rsidR="001D1FA3">
              <w:rPr>
                <w:rFonts w:cs="Arial"/>
              </w:rPr>
              <w:t xml:space="preserve"> that requires AFMA to implement a new </w:t>
            </w:r>
            <w:r w:rsidRPr="00AA38A6">
              <w:rPr>
                <w:rFonts w:cs="Arial"/>
              </w:rPr>
              <w:t>harvest strateg</w:t>
            </w:r>
            <w:r w:rsidR="001D1FA3">
              <w:rPr>
                <w:rFonts w:cs="Arial"/>
              </w:rPr>
              <w:t>y</w:t>
            </w:r>
            <w:r>
              <w:rPr>
                <w:rFonts w:cs="Arial"/>
              </w:rPr>
              <w:t xml:space="preserve"> </w:t>
            </w:r>
            <w:r w:rsidR="001D1FA3">
              <w:rPr>
                <w:rFonts w:cs="Arial"/>
              </w:rPr>
              <w:t xml:space="preserve">by </w:t>
            </w:r>
            <w:r w:rsidR="006C28EC">
              <w:rPr>
                <w:rFonts w:cs="Arial"/>
              </w:rPr>
              <w:t>June</w:t>
            </w:r>
            <w:r w:rsidR="001D1FA3">
              <w:rPr>
                <w:rFonts w:cs="Arial"/>
              </w:rPr>
              <w:t xml:space="preserve"> </w:t>
            </w:r>
            <w:r w:rsidR="001D1FA3" w:rsidRPr="006C28EC">
              <w:rPr>
                <w:rFonts w:cs="Arial"/>
              </w:rPr>
              <w:t>202</w:t>
            </w:r>
            <w:r w:rsidR="00E06E72" w:rsidRPr="006C28EC">
              <w:rPr>
                <w:rFonts w:cs="Arial"/>
              </w:rPr>
              <w:t>3</w:t>
            </w:r>
            <w:r w:rsidRPr="006C28EC">
              <w:rPr>
                <w:rFonts w:cs="Arial"/>
              </w:rPr>
              <w:t>.</w:t>
            </w:r>
            <w:r>
              <w:rPr>
                <w:rFonts w:cs="Arial"/>
              </w:rPr>
              <w:t xml:space="preserve"> </w:t>
            </w:r>
          </w:p>
          <w:p w14:paraId="30F78FE4" w14:textId="5C9EB773" w:rsidR="00867590" w:rsidRPr="00CC0247" w:rsidRDefault="00867590" w:rsidP="003E1B74">
            <w:pPr>
              <w:spacing w:line="276" w:lineRule="auto"/>
              <w:contextualSpacing/>
              <w:rPr>
                <w:rFonts w:cs="Arial"/>
              </w:rPr>
            </w:pPr>
          </w:p>
        </w:tc>
      </w:tr>
      <w:tr w:rsidR="00867590" w:rsidRPr="00433FCA" w14:paraId="4222D52C" w14:textId="77777777" w:rsidTr="00706AE9">
        <w:trPr>
          <w:cantSplit/>
        </w:trPr>
        <w:tc>
          <w:tcPr>
            <w:tcW w:w="1500" w:type="pct"/>
            <w:shd w:val="clear" w:color="auto" w:fill="92D050"/>
          </w:tcPr>
          <w:p w14:paraId="3C74BA56" w14:textId="77777777" w:rsidR="00867590" w:rsidRPr="00CC0247" w:rsidRDefault="00867590" w:rsidP="003E1B74">
            <w:pPr>
              <w:spacing w:line="276" w:lineRule="auto"/>
              <w:contextualSpacing/>
              <w:rPr>
                <w:rFonts w:cs="Arial"/>
              </w:rPr>
            </w:pPr>
            <w:r w:rsidRPr="00CC0247">
              <w:rPr>
                <w:rFonts w:cs="Arial"/>
                <w:b/>
                <w:bCs/>
                <w:i/>
                <w:iCs/>
              </w:rPr>
              <w:t xml:space="preserve">1.1.9 </w:t>
            </w:r>
            <w:r w:rsidRPr="00CC0247">
              <w:rPr>
                <w:rFonts w:cs="Arial"/>
              </w:rPr>
              <w:t>The management response, considering uncertainties in the assessment and precautionary management actions, has a high chance of achieving the objective.</w:t>
            </w:r>
          </w:p>
          <w:p w14:paraId="4861A5F6" w14:textId="288FFA1C" w:rsidR="004649FA" w:rsidRPr="00CC0247" w:rsidRDefault="004649FA" w:rsidP="003E1B74">
            <w:pPr>
              <w:spacing w:line="276" w:lineRule="auto"/>
              <w:contextualSpacing/>
              <w:rPr>
                <w:rFonts w:cs="Arial"/>
              </w:rPr>
            </w:pPr>
          </w:p>
        </w:tc>
        <w:tc>
          <w:tcPr>
            <w:tcW w:w="3500" w:type="pct"/>
            <w:shd w:val="clear" w:color="auto" w:fill="auto"/>
          </w:tcPr>
          <w:p w14:paraId="54A65D62" w14:textId="3A9B45FD" w:rsidR="00C74B33" w:rsidRPr="00E06E72" w:rsidRDefault="005869AD" w:rsidP="003E1B74">
            <w:pPr>
              <w:spacing w:line="276" w:lineRule="auto"/>
              <w:contextualSpacing/>
              <w:rPr>
                <w:rFonts w:cs="Arial"/>
                <w:b/>
              </w:rPr>
            </w:pPr>
            <w:r w:rsidRPr="00E06E72">
              <w:rPr>
                <w:rFonts w:cs="Arial"/>
                <w:b/>
              </w:rPr>
              <w:t xml:space="preserve">Meets </w:t>
            </w:r>
          </w:p>
          <w:p w14:paraId="6EC2CC41" w14:textId="47D2892B" w:rsidR="00867590" w:rsidRPr="00CC0247" w:rsidRDefault="00CC0247" w:rsidP="003E1B74">
            <w:pPr>
              <w:spacing w:line="276" w:lineRule="auto"/>
              <w:contextualSpacing/>
              <w:rPr>
                <w:rFonts w:cs="Arial"/>
              </w:rPr>
            </w:pPr>
            <w:r w:rsidRPr="00E06E72">
              <w:rPr>
                <w:rFonts w:cs="Arial"/>
              </w:rPr>
              <w:t xml:space="preserve">Management is likely to meet its objective while fishing effort remains low. </w:t>
            </w:r>
            <w:r w:rsidR="001D1FA3" w:rsidRPr="00E06E72">
              <w:rPr>
                <w:rFonts w:cs="Arial"/>
              </w:rPr>
              <w:t xml:space="preserve">Management arrangements must be reviewed if fishing effort increases. Condition </w:t>
            </w:r>
            <w:r w:rsidR="007C2016" w:rsidRPr="00E06E72">
              <w:rPr>
                <w:rFonts w:cs="Arial"/>
              </w:rPr>
              <w:t>5</w:t>
            </w:r>
            <w:r w:rsidR="001D1FA3" w:rsidRPr="00E06E72">
              <w:rPr>
                <w:rFonts w:cs="Arial"/>
              </w:rPr>
              <w:t xml:space="preserve"> ensures potential increases in effort are considered in the harvest strategy to be implemented by </w:t>
            </w:r>
            <w:r w:rsidR="006C28EC">
              <w:rPr>
                <w:rFonts w:cs="Arial"/>
              </w:rPr>
              <w:t>June</w:t>
            </w:r>
            <w:r w:rsidR="001D1FA3" w:rsidRPr="00E06E72">
              <w:rPr>
                <w:rFonts w:cs="Arial"/>
              </w:rPr>
              <w:t xml:space="preserve"> 202</w:t>
            </w:r>
            <w:r w:rsidR="00E06E72" w:rsidRPr="00E06E72">
              <w:rPr>
                <w:rFonts w:cs="Arial"/>
              </w:rPr>
              <w:t>3</w:t>
            </w:r>
            <w:r w:rsidR="001D1FA3" w:rsidRPr="00E06E72">
              <w:rPr>
                <w:rFonts w:cs="Arial"/>
              </w:rPr>
              <w:t>.</w:t>
            </w:r>
          </w:p>
        </w:tc>
      </w:tr>
      <w:tr w:rsidR="00867590" w:rsidRPr="00C23289" w14:paraId="5014C200" w14:textId="77777777" w:rsidTr="002F0C8B">
        <w:trPr>
          <w:cantSplit/>
        </w:trPr>
        <w:tc>
          <w:tcPr>
            <w:tcW w:w="5000" w:type="pct"/>
            <w:gridSpan w:val="2"/>
            <w:shd w:val="clear" w:color="auto" w:fill="DAEEF3"/>
          </w:tcPr>
          <w:p w14:paraId="4D58C0B1" w14:textId="77777777" w:rsidR="00867590" w:rsidRPr="00C23289" w:rsidRDefault="00867590" w:rsidP="003E1B74">
            <w:pPr>
              <w:spacing w:line="276" w:lineRule="auto"/>
              <w:contextualSpacing/>
              <w:rPr>
                <w:rFonts w:cs="Arial"/>
                <w:b/>
                <w:bCs/>
              </w:rPr>
            </w:pPr>
            <w:r w:rsidRPr="00C23289">
              <w:rPr>
                <w:rFonts w:cs="Arial"/>
                <w:b/>
                <w:bCs/>
              </w:rPr>
              <w:lastRenderedPageBreak/>
              <w:t>If overfished, go to Objective 2:</w:t>
            </w:r>
          </w:p>
          <w:p w14:paraId="60E5199F" w14:textId="77777777" w:rsidR="00867590" w:rsidRPr="00C23289" w:rsidRDefault="00867590" w:rsidP="003E1B74">
            <w:pPr>
              <w:spacing w:line="276" w:lineRule="auto"/>
              <w:contextualSpacing/>
              <w:rPr>
                <w:rFonts w:cs="Arial"/>
                <w:b/>
                <w:bCs/>
              </w:rPr>
            </w:pPr>
            <w:r w:rsidRPr="00C23289">
              <w:rPr>
                <w:rFonts w:cs="Arial"/>
                <w:b/>
                <w:bCs/>
              </w:rPr>
              <w:t>If not overfished, go to PRINCIPLE 2:</w:t>
            </w:r>
          </w:p>
        </w:tc>
      </w:tr>
      <w:tr w:rsidR="00867590" w:rsidRPr="00C23289" w14:paraId="4A7FBAAA" w14:textId="77777777" w:rsidTr="002F0C8B">
        <w:trPr>
          <w:cantSplit/>
        </w:trPr>
        <w:tc>
          <w:tcPr>
            <w:tcW w:w="5000" w:type="pct"/>
            <w:gridSpan w:val="2"/>
            <w:shd w:val="clear" w:color="auto" w:fill="B6DDE8"/>
          </w:tcPr>
          <w:p w14:paraId="476360A7" w14:textId="77777777" w:rsidR="00867590" w:rsidRPr="00C23289" w:rsidRDefault="00867590" w:rsidP="003E1B74">
            <w:pPr>
              <w:spacing w:line="276" w:lineRule="auto"/>
              <w:contextualSpacing/>
              <w:rPr>
                <w:rFonts w:cs="Arial"/>
                <w:b/>
                <w:bCs/>
              </w:rPr>
            </w:pPr>
            <w:r w:rsidRPr="00C23289">
              <w:rPr>
                <w:rFonts w:cs="Arial"/>
                <w:b/>
                <w:bCs/>
              </w:rPr>
              <w:t xml:space="preserve">Objective 2 - </w:t>
            </w:r>
            <w:r w:rsidRPr="00C23289">
              <w:rPr>
                <w:rFonts w:cs="Arial"/>
              </w:rPr>
              <w:t xml:space="preserve">Where the fished stock(s) are below a defined reference point, the fishery will be managed to promote recovery to ecologically viable stock levels within nominated timeframes. </w:t>
            </w:r>
          </w:p>
        </w:tc>
      </w:tr>
      <w:tr w:rsidR="00867590" w:rsidRPr="00C23289" w14:paraId="36CC6979" w14:textId="77777777" w:rsidTr="002F0C8B">
        <w:trPr>
          <w:cantSplit/>
        </w:trPr>
        <w:tc>
          <w:tcPr>
            <w:tcW w:w="5000" w:type="pct"/>
            <w:gridSpan w:val="2"/>
            <w:shd w:val="clear" w:color="auto" w:fill="DAEEF3"/>
          </w:tcPr>
          <w:p w14:paraId="2128D6FD" w14:textId="77777777" w:rsidR="00867590" w:rsidRPr="00C23289" w:rsidRDefault="00867590" w:rsidP="003E1B74">
            <w:pPr>
              <w:spacing w:line="276" w:lineRule="auto"/>
              <w:contextualSpacing/>
              <w:rPr>
                <w:rFonts w:cs="Arial"/>
                <w:b/>
                <w:bCs/>
                <w:i/>
                <w:iCs/>
              </w:rPr>
            </w:pPr>
            <w:r w:rsidRPr="00C23289">
              <w:rPr>
                <w:rFonts w:cs="Arial"/>
                <w:b/>
                <w:bCs/>
                <w:i/>
                <w:iCs/>
              </w:rPr>
              <w:t xml:space="preserve">Management responses </w:t>
            </w:r>
          </w:p>
        </w:tc>
      </w:tr>
      <w:tr w:rsidR="003B0BDA" w:rsidRPr="00433FCA" w14:paraId="51B761D2" w14:textId="77777777" w:rsidTr="00E7467B">
        <w:trPr>
          <w:cantSplit/>
        </w:trPr>
        <w:tc>
          <w:tcPr>
            <w:tcW w:w="1500" w:type="pct"/>
            <w:tcBorders>
              <w:bottom w:val="single" w:sz="4" w:space="0" w:color="auto"/>
            </w:tcBorders>
          </w:tcPr>
          <w:p w14:paraId="651D4377" w14:textId="77777777" w:rsidR="003B0BDA" w:rsidRPr="002C6EB3" w:rsidRDefault="003B0BDA" w:rsidP="003E1B74">
            <w:pPr>
              <w:spacing w:line="276" w:lineRule="auto"/>
              <w:contextualSpacing/>
              <w:rPr>
                <w:rFonts w:cs="Arial"/>
              </w:rPr>
            </w:pPr>
            <w:r w:rsidRPr="002C6EB3">
              <w:rPr>
                <w:rFonts w:cs="Arial"/>
                <w:b/>
                <w:bCs/>
                <w:i/>
                <w:iCs/>
              </w:rPr>
              <w:t xml:space="preserve">1.2.1 </w:t>
            </w:r>
            <w:r w:rsidRPr="002C6EB3">
              <w:rPr>
                <w:rFonts w:cs="Arial"/>
              </w:rPr>
              <w:t xml:space="preserve">A precautionary recovery strategy is in place specifying management actions, or staged management responses, which are linked to reference points. The recovery strategy should apply until the stock </w:t>
            </w:r>
            <w:proofErr w:type="gramStart"/>
            <w:r w:rsidRPr="002C6EB3">
              <w:rPr>
                <w:rFonts w:cs="Arial"/>
              </w:rPr>
              <w:t>recovers, and</w:t>
            </w:r>
            <w:proofErr w:type="gramEnd"/>
            <w:r w:rsidRPr="002C6EB3">
              <w:rPr>
                <w:rFonts w:cs="Arial"/>
              </w:rPr>
              <w:t xml:space="preserve"> should aim for recovery within a specific time period appropriate to the biology of the stock.</w:t>
            </w:r>
          </w:p>
          <w:p w14:paraId="5553280C" w14:textId="07B2BC96" w:rsidR="003B0BDA" w:rsidRPr="002C6EB3" w:rsidRDefault="003B0BDA" w:rsidP="003E1B74">
            <w:pPr>
              <w:spacing w:line="276" w:lineRule="auto"/>
              <w:contextualSpacing/>
              <w:rPr>
                <w:rFonts w:cs="Arial"/>
              </w:rPr>
            </w:pPr>
          </w:p>
        </w:tc>
        <w:tc>
          <w:tcPr>
            <w:tcW w:w="3500" w:type="pct"/>
            <w:vMerge w:val="restart"/>
            <w:shd w:val="clear" w:color="auto" w:fill="auto"/>
          </w:tcPr>
          <w:p w14:paraId="1BEC6250" w14:textId="77777777" w:rsidR="003B0BDA" w:rsidRPr="002C6EB3" w:rsidRDefault="003B0BDA" w:rsidP="003E1B74">
            <w:pPr>
              <w:spacing w:line="276" w:lineRule="auto"/>
              <w:contextualSpacing/>
              <w:rPr>
                <w:rFonts w:cs="Arial"/>
              </w:rPr>
            </w:pPr>
            <w:r w:rsidRPr="002C6EB3">
              <w:rPr>
                <w:rFonts w:cs="Arial"/>
                <w:b/>
              </w:rPr>
              <w:t>Not applicable</w:t>
            </w:r>
            <w:r w:rsidRPr="002C6EB3">
              <w:rPr>
                <w:rFonts w:cs="Arial"/>
                <w:b/>
              </w:rPr>
              <w:br/>
            </w:r>
            <w:r w:rsidRPr="002C6EB3">
              <w:rPr>
                <w:rFonts w:cs="Arial"/>
              </w:rPr>
              <w:t>No stocks have been classified as overfished or are subject to overfishing (</w:t>
            </w:r>
            <w:hyperlink r:id="rId61" w:history="1">
              <w:r w:rsidRPr="002C6EB3">
                <w:rPr>
                  <w:rStyle w:val="Hyperlink"/>
                  <w:rFonts w:cs="Arial"/>
                </w:rPr>
                <w:t>Butler et al. 2020a</w:t>
              </w:r>
            </w:hyperlink>
            <w:r w:rsidRPr="002C6EB3">
              <w:rPr>
                <w:rStyle w:val="Hyperlink"/>
                <w:rFonts w:cs="Arial"/>
              </w:rPr>
              <w:t xml:space="preserve">; </w:t>
            </w:r>
            <w:hyperlink r:id="rId62" w:anchor="65-references" w:history="1">
              <w:r w:rsidRPr="002C6EB3">
                <w:rPr>
                  <w:rStyle w:val="Hyperlink"/>
                  <w:rFonts w:cs="Arial"/>
                </w:rPr>
                <w:t>Butler et al. 2020b</w:t>
              </w:r>
            </w:hyperlink>
            <w:r w:rsidRPr="002C6EB3">
              <w:rPr>
                <w:rFonts w:cs="Arial"/>
              </w:rPr>
              <w:t>).</w:t>
            </w:r>
          </w:p>
          <w:p w14:paraId="170C6625" w14:textId="3938A2E7" w:rsidR="003B0BDA" w:rsidRPr="002C6EB3" w:rsidRDefault="003B0BDA" w:rsidP="003E1B74">
            <w:pPr>
              <w:spacing w:line="276" w:lineRule="auto"/>
              <w:contextualSpacing/>
              <w:rPr>
                <w:rFonts w:cs="Arial"/>
              </w:rPr>
            </w:pPr>
          </w:p>
        </w:tc>
      </w:tr>
      <w:tr w:rsidR="003B0BDA" w:rsidRPr="00433FCA" w14:paraId="6B177681" w14:textId="77777777" w:rsidTr="002F0C8B">
        <w:trPr>
          <w:cantSplit/>
        </w:trPr>
        <w:tc>
          <w:tcPr>
            <w:tcW w:w="1500" w:type="pct"/>
            <w:tcBorders>
              <w:bottom w:val="single" w:sz="4" w:space="0" w:color="auto"/>
            </w:tcBorders>
          </w:tcPr>
          <w:p w14:paraId="7B9BD7E1" w14:textId="171FAB4D" w:rsidR="003B0BDA" w:rsidRPr="002C6EB3" w:rsidRDefault="003B0BDA" w:rsidP="003E1B74">
            <w:pPr>
              <w:spacing w:line="276" w:lineRule="auto"/>
              <w:contextualSpacing/>
              <w:rPr>
                <w:rFonts w:cs="Arial"/>
              </w:rPr>
            </w:pPr>
            <w:r w:rsidRPr="002C6EB3">
              <w:rPr>
                <w:rFonts w:cs="Arial"/>
                <w:b/>
                <w:bCs/>
                <w:i/>
                <w:iCs/>
              </w:rPr>
              <w:t xml:space="preserve">1.2.2 </w:t>
            </w:r>
            <w:r w:rsidRPr="002C6EB3">
              <w:rPr>
                <w:rFonts w:cs="Arial"/>
              </w:rPr>
              <w:t>If the stock is estimated as being at or below the biological and / or effort bottom line, management responses such as a zero targeted catch, temporary fishery closure or a ‘whole of fishery’ effort or quota reduction are implemented.</w:t>
            </w:r>
          </w:p>
        </w:tc>
        <w:tc>
          <w:tcPr>
            <w:tcW w:w="3500" w:type="pct"/>
            <w:vMerge/>
            <w:tcBorders>
              <w:bottom w:val="single" w:sz="4" w:space="0" w:color="auto"/>
            </w:tcBorders>
            <w:shd w:val="clear" w:color="auto" w:fill="auto"/>
          </w:tcPr>
          <w:p w14:paraId="24B5BCC4" w14:textId="1D5ADC2F" w:rsidR="003B0BDA" w:rsidRPr="002C6EB3" w:rsidRDefault="003B0BDA" w:rsidP="003E1B74">
            <w:pPr>
              <w:spacing w:line="276" w:lineRule="auto"/>
              <w:contextualSpacing/>
              <w:rPr>
                <w:rFonts w:cs="Arial"/>
              </w:rPr>
            </w:pPr>
          </w:p>
        </w:tc>
      </w:tr>
      <w:tr w:rsidR="00867590" w:rsidRPr="00433FCA" w14:paraId="79CFA58D" w14:textId="77777777" w:rsidTr="002F0C8B">
        <w:trPr>
          <w:cantSplit/>
        </w:trPr>
        <w:tc>
          <w:tcPr>
            <w:tcW w:w="5000" w:type="pct"/>
            <w:gridSpan w:val="2"/>
            <w:tcBorders>
              <w:top w:val="single" w:sz="4" w:space="0" w:color="auto"/>
            </w:tcBorders>
            <w:shd w:val="clear" w:color="auto" w:fill="B2A1C7"/>
          </w:tcPr>
          <w:p w14:paraId="315DE2B9" w14:textId="23160CA3" w:rsidR="00867590" w:rsidRPr="002C6EB3" w:rsidRDefault="00867590" w:rsidP="003E1B74">
            <w:pPr>
              <w:autoSpaceDE w:val="0"/>
              <w:autoSpaceDN w:val="0"/>
              <w:adjustRightInd w:val="0"/>
              <w:spacing w:line="276" w:lineRule="auto"/>
              <w:contextualSpacing/>
              <w:rPr>
                <w:rFonts w:cs="Arial"/>
              </w:rPr>
            </w:pPr>
            <w:r w:rsidRPr="002C6EB3">
              <w:rPr>
                <w:rFonts w:cs="Arial"/>
                <w:b/>
                <w:bCs/>
              </w:rPr>
              <w:t xml:space="preserve">PRINCIPLE 2 - </w:t>
            </w:r>
            <w:r w:rsidRPr="002C6EB3">
              <w:rPr>
                <w:rFonts w:cs="Arial"/>
              </w:rPr>
              <w:t>Fishing operations should be managed to minimise</w:t>
            </w:r>
            <w:r w:rsidR="006B6EF9" w:rsidRPr="002C6EB3">
              <w:rPr>
                <w:rFonts w:cs="Arial"/>
              </w:rPr>
              <w:t xml:space="preserve"> their impact on the structure, </w:t>
            </w:r>
            <w:r w:rsidRPr="002C6EB3">
              <w:rPr>
                <w:rFonts w:cs="Arial"/>
              </w:rPr>
              <w:t xml:space="preserve">productivity, </w:t>
            </w:r>
            <w:proofErr w:type="gramStart"/>
            <w:r w:rsidRPr="002C6EB3">
              <w:rPr>
                <w:rFonts w:cs="Arial"/>
              </w:rPr>
              <w:t>function</w:t>
            </w:r>
            <w:proofErr w:type="gramEnd"/>
            <w:r w:rsidRPr="002C6EB3">
              <w:rPr>
                <w:rFonts w:cs="Arial"/>
              </w:rPr>
              <w:t xml:space="preserve"> and biological diversity of the ecosystem.</w:t>
            </w:r>
          </w:p>
        </w:tc>
      </w:tr>
      <w:tr w:rsidR="00867590" w:rsidRPr="00433FCA" w14:paraId="5D87684C" w14:textId="77777777" w:rsidTr="002F0C8B">
        <w:trPr>
          <w:cantSplit/>
        </w:trPr>
        <w:tc>
          <w:tcPr>
            <w:tcW w:w="5000" w:type="pct"/>
            <w:gridSpan w:val="2"/>
            <w:shd w:val="clear" w:color="auto" w:fill="CCC0D9"/>
          </w:tcPr>
          <w:p w14:paraId="1117EA62" w14:textId="58F055E1" w:rsidR="00867590" w:rsidRPr="002C6EB3" w:rsidRDefault="00867590" w:rsidP="003E1B74">
            <w:pPr>
              <w:autoSpaceDE w:val="0"/>
              <w:autoSpaceDN w:val="0"/>
              <w:adjustRightInd w:val="0"/>
              <w:spacing w:line="276" w:lineRule="auto"/>
              <w:contextualSpacing/>
              <w:rPr>
                <w:rFonts w:cs="Arial"/>
              </w:rPr>
            </w:pPr>
            <w:r w:rsidRPr="002C6EB3">
              <w:rPr>
                <w:rFonts w:cs="Arial"/>
                <w:b/>
                <w:bCs/>
              </w:rPr>
              <w:t xml:space="preserve">Objective 1 - </w:t>
            </w:r>
            <w:r w:rsidRPr="002C6EB3">
              <w:rPr>
                <w:rFonts w:cs="Arial"/>
              </w:rPr>
              <w:t>The fishery is conducted in a manner that does not threat</w:t>
            </w:r>
            <w:r w:rsidR="006B6EF9" w:rsidRPr="002C6EB3">
              <w:rPr>
                <w:rFonts w:cs="Arial"/>
              </w:rPr>
              <w:t xml:space="preserve">en bycatch </w:t>
            </w:r>
            <w:r w:rsidRPr="002C6EB3">
              <w:rPr>
                <w:rFonts w:cs="Arial"/>
              </w:rPr>
              <w:t>species.</w:t>
            </w:r>
          </w:p>
        </w:tc>
      </w:tr>
      <w:tr w:rsidR="00867590" w:rsidRPr="00433FCA" w14:paraId="0E8276E1" w14:textId="77777777" w:rsidTr="002F0C8B">
        <w:trPr>
          <w:cantSplit/>
        </w:trPr>
        <w:tc>
          <w:tcPr>
            <w:tcW w:w="5000" w:type="pct"/>
            <w:gridSpan w:val="2"/>
            <w:shd w:val="clear" w:color="auto" w:fill="E5DFEC"/>
          </w:tcPr>
          <w:p w14:paraId="2EB91C61" w14:textId="77777777" w:rsidR="00867590" w:rsidRPr="002C6EB3" w:rsidRDefault="00867590" w:rsidP="003E1B74">
            <w:pPr>
              <w:spacing w:line="276" w:lineRule="auto"/>
              <w:contextualSpacing/>
              <w:rPr>
                <w:rFonts w:cs="Arial"/>
                <w:b/>
                <w:bCs/>
                <w:i/>
                <w:iCs/>
              </w:rPr>
            </w:pPr>
            <w:r w:rsidRPr="002C6EB3">
              <w:rPr>
                <w:rFonts w:cs="Arial"/>
                <w:b/>
                <w:bCs/>
                <w:i/>
                <w:iCs/>
              </w:rPr>
              <w:t>Information requirements</w:t>
            </w:r>
          </w:p>
        </w:tc>
      </w:tr>
      <w:tr w:rsidR="00867590" w:rsidRPr="00433FCA" w14:paraId="5E08C7C1" w14:textId="77777777" w:rsidTr="002C6EB3">
        <w:trPr>
          <w:cantSplit/>
        </w:trPr>
        <w:tc>
          <w:tcPr>
            <w:tcW w:w="1500" w:type="pct"/>
            <w:shd w:val="clear" w:color="auto" w:fill="FFC000"/>
          </w:tcPr>
          <w:p w14:paraId="02430850" w14:textId="6F465F5A" w:rsidR="00867590" w:rsidRPr="002C6EB3" w:rsidRDefault="00867590" w:rsidP="003E1B74">
            <w:pPr>
              <w:spacing w:line="276" w:lineRule="auto"/>
              <w:contextualSpacing/>
              <w:rPr>
                <w:rFonts w:cs="Arial"/>
              </w:rPr>
            </w:pPr>
            <w:r w:rsidRPr="002C6EB3">
              <w:rPr>
                <w:rFonts w:cs="Arial"/>
                <w:b/>
                <w:bCs/>
                <w:i/>
                <w:iCs/>
              </w:rPr>
              <w:t xml:space="preserve">2.1.1 </w:t>
            </w:r>
            <w:r w:rsidRPr="002C6EB3">
              <w:rPr>
                <w:rFonts w:cs="Arial"/>
              </w:rPr>
              <w:t>Reliable information, appropriate to the scale of the fishery, is collected on the composition and abundance of bycatch.</w:t>
            </w:r>
          </w:p>
          <w:p w14:paraId="1F0D0CE5" w14:textId="47D691DD" w:rsidR="004649FA" w:rsidRPr="002C6EB3" w:rsidRDefault="004649FA" w:rsidP="003E1B74">
            <w:pPr>
              <w:spacing w:line="276" w:lineRule="auto"/>
              <w:contextualSpacing/>
              <w:rPr>
                <w:rFonts w:cs="Arial"/>
              </w:rPr>
            </w:pPr>
          </w:p>
        </w:tc>
        <w:tc>
          <w:tcPr>
            <w:tcW w:w="3500" w:type="pct"/>
            <w:shd w:val="clear" w:color="auto" w:fill="auto"/>
          </w:tcPr>
          <w:p w14:paraId="2508CF63" w14:textId="09BC52FB" w:rsidR="003B0BDA" w:rsidRPr="002C6EB3" w:rsidRDefault="002C6EB3" w:rsidP="003E1B74">
            <w:pPr>
              <w:spacing w:line="276" w:lineRule="auto"/>
              <w:contextualSpacing/>
              <w:rPr>
                <w:rFonts w:cs="Arial"/>
              </w:rPr>
            </w:pPr>
            <w:r w:rsidRPr="002C6EB3">
              <w:rPr>
                <w:rFonts w:cs="Arial"/>
                <w:b/>
              </w:rPr>
              <w:t>Partially meets</w:t>
            </w:r>
            <w:r w:rsidR="003B0BDA">
              <w:rPr>
                <w:rFonts w:cs="Arial"/>
                <w:b/>
              </w:rPr>
              <w:t xml:space="preserve"> – information is collected in logbooks however there is little data validation.</w:t>
            </w:r>
            <w:r w:rsidRPr="002C6EB3">
              <w:rPr>
                <w:rFonts w:cs="Arial"/>
                <w:b/>
              </w:rPr>
              <w:br/>
            </w:r>
            <w:r w:rsidRPr="002C6EB3">
              <w:rPr>
                <w:rFonts w:cs="Arial"/>
              </w:rPr>
              <w:t xml:space="preserve">Bycatch information is collected through logbooks for the fisheries. </w:t>
            </w:r>
            <w:r w:rsidR="001D1FA3">
              <w:rPr>
                <w:rFonts w:cs="Arial"/>
              </w:rPr>
              <w:t xml:space="preserve">Observer coverage collects independent information on bycatch. However, </w:t>
            </w:r>
            <w:r w:rsidRPr="002C6EB3">
              <w:rPr>
                <w:rFonts w:cs="Arial"/>
              </w:rPr>
              <w:t>observer coverage is calculated based on the number of days observed over the overall effort days each year. While fishing activity remains at a low level</w:t>
            </w:r>
            <w:r w:rsidR="001D1FA3">
              <w:rPr>
                <w:rFonts w:cs="Arial"/>
              </w:rPr>
              <w:t xml:space="preserve"> there will be a low level of independent data collected.</w:t>
            </w:r>
            <w:r w:rsidR="001D1FA3" w:rsidRPr="002C6EB3" w:rsidDel="001D1FA3">
              <w:rPr>
                <w:rFonts w:cs="Arial"/>
              </w:rPr>
              <w:t xml:space="preserve"> </w:t>
            </w:r>
          </w:p>
        </w:tc>
      </w:tr>
      <w:tr w:rsidR="00867590" w:rsidRPr="003B0BDA" w14:paraId="5A548CAF" w14:textId="77777777" w:rsidTr="002F0C8B">
        <w:trPr>
          <w:cantSplit/>
        </w:trPr>
        <w:tc>
          <w:tcPr>
            <w:tcW w:w="5000" w:type="pct"/>
            <w:gridSpan w:val="2"/>
            <w:shd w:val="clear" w:color="auto" w:fill="E5DFEC"/>
          </w:tcPr>
          <w:p w14:paraId="569CD998" w14:textId="072C4A7D" w:rsidR="00867590" w:rsidRPr="003B0BDA" w:rsidRDefault="006B6EF9" w:rsidP="003B73BE">
            <w:pPr>
              <w:keepNext/>
              <w:spacing w:line="276" w:lineRule="auto"/>
              <w:contextualSpacing/>
              <w:rPr>
                <w:rFonts w:cs="Arial"/>
                <w:b/>
                <w:bCs/>
                <w:i/>
                <w:iCs/>
              </w:rPr>
            </w:pPr>
            <w:r w:rsidRPr="003B0BDA">
              <w:rPr>
                <w:rFonts w:cs="Arial"/>
                <w:b/>
                <w:bCs/>
                <w:i/>
                <w:iCs/>
              </w:rPr>
              <w:lastRenderedPageBreak/>
              <w:t xml:space="preserve">Assessment </w:t>
            </w:r>
          </w:p>
        </w:tc>
      </w:tr>
      <w:tr w:rsidR="00867590" w:rsidRPr="00433FCA" w14:paraId="1D967E4E" w14:textId="77777777" w:rsidTr="0013412A">
        <w:trPr>
          <w:cantSplit/>
        </w:trPr>
        <w:tc>
          <w:tcPr>
            <w:tcW w:w="1500" w:type="pct"/>
            <w:shd w:val="clear" w:color="auto" w:fill="92D050"/>
          </w:tcPr>
          <w:p w14:paraId="60A29F94" w14:textId="11024146" w:rsidR="00867590" w:rsidRPr="002C6EB3" w:rsidRDefault="00867590" w:rsidP="003E1B74">
            <w:pPr>
              <w:spacing w:line="276" w:lineRule="auto"/>
              <w:contextualSpacing/>
              <w:rPr>
                <w:rFonts w:cs="Arial"/>
              </w:rPr>
            </w:pPr>
            <w:r w:rsidRPr="002C6EB3">
              <w:rPr>
                <w:rFonts w:cs="Arial"/>
                <w:b/>
                <w:bCs/>
                <w:i/>
                <w:iCs/>
              </w:rPr>
              <w:t xml:space="preserve">2.1.2 </w:t>
            </w:r>
            <w:r w:rsidRPr="002C6EB3">
              <w:rPr>
                <w:rFonts w:cs="Arial"/>
              </w:rPr>
              <w:t>There is a risk analysis of the bycatch with respect to its vulnerability to fishing.</w:t>
            </w:r>
          </w:p>
          <w:p w14:paraId="14903CA2" w14:textId="405C7162" w:rsidR="004649FA" w:rsidRPr="002C6EB3" w:rsidRDefault="004649FA" w:rsidP="003E1B74">
            <w:pPr>
              <w:spacing w:line="276" w:lineRule="auto"/>
              <w:contextualSpacing/>
              <w:rPr>
                <w:rFonts w:cs="Arial"/>
              </w:rPr>
            </w:pPr>
          </w:p>
        </w:tc>
        <w:tc>
          <w:tcPr>
            <w:tcW w:w="3500" w:type="pct"/>
            <w:shd w:val="clear" w:color="auto" w:fill="auto"/>
          </w:tcPr>
          <w:p w14:paraId="685B9CAD" w14:textId="2D9C7E96" w:rsidR="00867590" w:rsidRPr="002C6EB3" w:rsidRDefault="002C6EB3">
            <w:pPr>
              <w:spacing w:line="276" w:lineRule="auto"/>
              <w:rPr>
                <w:rFonts w:cs="Arial"/>
              </w:rPr>
            </w:pPr>
            <w:r w:rsidRPr="002C6EB3">
              <w:rPr>
                <w:rFonts w:cs="Arial"/>
                <w:b/>
              </w:rPr>
              <w:t>Meets</w:t>
            </w:r>
            <w:r w:rsidR="003B0BDA">
              <w:rPr>
                <w:rFonts w:cs="Arial"/>
                <w:b/>
              </w:rPr>
              <w:t xml:space="preserve"> – ERAs have identified species at risk.</w:t>
            </w:r>
            <w:r w:rsidRPr="002C6EB3">
              <w:rPr>
                <w:rFonts w:cs="Arial"/>
                <w:b/>
              </w:rPr>
              <w:br/>
            </w:r>
            <w:r>
              <w:rPr>
                <w:rFonts w:cs="Arial"/>
              </w:rPr>
              <w:t xml:space="preserve">ERAs </w:t>
            </w:r>
            <w:r w:rsidR="008305C1">
              <w:rPr>
                <w:rFonts w:cs="Arial"/>
              </w:rPr>
              <w:t>(</w:t>
            </w:r>
            <w:r w:rsidR="008305C1" w:rsidRPr="00C24FFC">
              <w:rPr>
                <w:rFonts w:cs="Arial"/>
              </w:rPr>
              <w:t xml:space="preserve">2007, 2008, 2009) </w:t>
            </w:r>
            <w:r w:rsidRPr="00C24FFC">
              <w:rPr>
                <w:rFonts w:cs="Arial"/>
              </w:rPr>
              <w:t>have</w:t>
            </w:r>
            <w:r w:rsidRPr="002C6EB3">
              <w:rPr>
                <w:rFonts w:cs="Arial"/>
              </w:rPr>
              <w:t xml:space="preserve"> </w:t>
            </w:r>
            <w:r w:rsidR="00705788">
              <w:rPr>
                <w:rFonts w:cs="Arial"/>
              </w:rPr>
              <w:t>identified</w:t>
            </w:r>
            <w:r w:rsidR="00705788" w:rsidRPr="002C6EB3">
              <w:rPr>
                <w:rFonts w:cs="Arial"/>
              </w:rPr>
              <w:t xml:space="preserve"> </w:t>
            </w:r>
            <w:r w:rsidRPr="002C6EB3">
              <w:rPr>
                <w:rFonts w:cs="Arial"/>
              </w:rPr>
              <w:t>bycatch species</w:t>
            </w:r>
            <w:r w:rsidR="00705788">
              <w:rPr>
                <w:rFonts w:cs="Arial"/>
              </w:rPr>
              <w:t xml:space="preserve"> at risk from the fishery</w:t>
            </w:r>
            <w:r w:rsidRPr="002C6EB3">
              <w:rPr>
                <w:rFonts w:cs="Arial"/>
              </w:rPr>
              <w:t xml:space="preserve">. </w:t>
            </w:r>
            <w:r>
              <w:rPr>
                <w:rFonts w:cs="Arial"/>
              </w:rPr>
              <w:t>The ERA’s identified</w:t>
            </w:r>
            <w:r w:rsidRPr="002C6EB3">
              <w:rPr>
                <w:rFonts w:cs="Arial"/>
              </w:rPr>
              <w:t xml:space="preserve"> six species at high risk (one invertebrate in the </w:t>
            </w:r>
            <w:r w:rsidR="003B0BDA">
              <w:rPr>
                <w:rFonts w:cs="Arial"/>
              </w:rPr>
              <w:t>NWS</w:t>
            </w:r>
            <w:r w:rsidR="009F0E00">
              <w:rPr>
                <w:rFonts w:cs="Arial"/>
              </w:rPr>
              <w:t>T</w:t>
            </w:r>
            <w:r w:rsidR="003B0BDA">
              <w:rPr>
                <w:rFonts w:cs="Arial"/>
              </w:rPr>
              <w:t>F</w:t>
            </w:r>
            <w:r w:rsidRPr="002C6EB3">
              <w:rPr>
                <w:rFonts w:cs="Arial"/>
              </w:rPr>
              <w:t xml:space="preserve"> and one invertebrate and four teleost species in the </w:t>
            </w:r>
            <w:r w:rsidR="003B0BDA">
              <w:rPr>
                <w:rFonts w:cs="Arial"/>
              </w:rPr>
              <w:t>WDTF</w:t>
            </w:r>
            <w:r w:rsidRPr="002C6EB3">
              <w:rPr>
                <w:rFonts w:cs="Arial"/>
              </w:rPr>
              <w:t>).</w:t>
            </w:r>
            <w:r w:rsidR="00705788">
              <w:rPr>
                <w:rFonts w:cs="Arial"/>
              </w:rPr>
              <w:t xml:space="preserve"> </w:t>
            </w:r>
            <w:r w:rsidR="00236153">
              <w:rPr>
                <w:rFonts w:cs="Arial"/>
              </w:rPr>
              <w:t>The review of the harvest strategy including the bycatch and discard workplan required at condition 5, will ensure the management of risks to bycatch species continues to be appropriate.</w:t>
            </w:r>
            <w:r w:rsidR="00C24FFC">
              <w:rPr>
                <w:rFonts w:cs="Arial"/>
              </w:rPr>
              <w:t xml:space="preserve"> The Department is also recommending a condition that requires AFMA to monitor impacts to protected species be included in the Part 13 </w:t>
            </w:r>
            <w:r w:rsidR="00161C12">
              <w:rPr>
                <w:rFonts w:cs="Arial"/>
              </w:rPr>
              <w:t xml:space="preserve">(condition 1) </w:t>
            </w:r>
            <w:r w:rsidR="00C24FFC">
              <w:rPr>
                <w:rFonts w:cs="Arial"/>
              </w:rPr>
              <w:t xml:space="preserve">and Part 13A </w:t>
            </w:r>
            <w:r w:rsidR="00161C12">
              <w:rPr>
                <w:rFonts w:cs="Arial"/>
              </w:rPr>
              <w:t xml:space="preserve">(condition 6) </w:t>
            </w:r>
            <w:r w:rsidR="00C24FFC">
              <w:rPr>
                <w:rFonts w:cs="Arial"/>
              </w:rPr>
              <w:t>approvals.</w:t>
            </w:r>
          </w:p>
        </w:tc>
      </w:tr>
      <w:tr w:rsidR="00867590" w:rsidRPr="003B0BDA" w14:paraId="6992A61D" w14:textId="77777777" w:rsidTr="002F0C8B">
        <w:trPr>
          <w:cantSplit/>
        </w:trPr>
        <w:tc>
          <w:tcPr>
            <w:tcW w:w="5000" w:type="pct"/>
            <w:gridSpan w:val="2"/>
            <w:shd w:val="clear" w:color="auto" w:fill="E5DFEC"/>
          </w:tcPr>
          <w:p w14:paraId="31782791" w14:textId="77777777" w:rsidR="00867590" w:rsidRPr="003B0BDA" w:rsidRDefault="00867590" w:rsidP="003B73BE">
            <w:pPr>
              <w:keepNext/>
              <w:spacing w:line="276" w:lineRule="auto"/>
              <w:contextualSpacing/>
              <w:rPr>
                <w:rFonts w:cs="Arial"/>
                <w:b/>
                <w:bCs/>
                <w:i/>
                <w:iCs/>
              </w:rPr>
            </w:pPr>
            <w:r w:rsidRPr="003B0BDA">
              <w:rPr>
                <w:rFonts w:cs="Arial"/>
                <w:b/>
                <w:bCs/>
                <w:i/>
                <w:iCs/>
              </w:rPr>
              <w:t>Management responses</w:t>
            </w:r>
          </w:p>
        </w:tc>
      </w:tr>
      <w:tr w:rsidR="00867590" w:rsidRPr="00433FCA" w14:paraId="6D4F0012" w14:textId="77777777" w:rsidTr="008C3BF9">
        <w:trPr>
          <w:cantSplit/>
        </w:trPr>
        <w:tc>
          <w:tcPr>
            <w:tcW w:w="1500" w:type="pct"/>
            <w:tcBorders>
              <w:bottom w:val="single" w:sz="4" w:space="0" w:color="auto"/>
            </w:tcBorders>
            <w:shd w:val="clear" w:color="auto" w:fill="92D050"/>
          </w:tcPr>
          <w:p w14:paraId="2932E34B" w14:textId="77777777" w:rsidR="004649FA" w:rsidRPr="002C6EB3" w:rsidRDefault="00867590" w:rsidP="003E1B74">
            <w:pPr>
              <w:spacing w:line="276" w:lineRule="auto"/>
              <w:contextualSpacing/>
              <w:rPr>
                <w:rFonts w:cs="Arial"/>
              </w:rPr>
            </w:pPr>
            <w:r w:rsidRPr="002C6EB3">
              <w:rPr>
                <w:rFonts w:cs="Arial"/>
                <w:b/>
                <w:bCs/>
                <w:i/>
                <w:iCs/>
              </w:rPr>
              <w:t xml:space="preserve">2.1.3 </w:t>
            </w:r>
            <w:r w:rsidRPr="002C6EB3">
              <w:rPr>
                <w:rFonts w:cs="Arial"/>
              </w:rPr>
              <w:t xml:space="preserve">Measures are in place to avoid capture and mortality of bycatch species unless it is determined that the level of catch is sustainable (except in relation to endangered, </w:t>
            </w:r>
            <w:proofErr w:type="gramStart"/>
            <w:r w:rsidRPr="002C6EB3">
              <w:rPr>
                <w:rFonts w:cs="Arial"/>
              </w:rPr>
              <w:t>threatened</w:t>
            </w:r>
            <w:proofErr w:type="gramEnd"/>
            <w:r w:rsidRPr="002C6EB3">
              <w:rPr>
                <w:rFonts w:cs="Arial"/>
              </w:rPr>
              <w:t xml:space="preserve"> or protected species). Steps must be taken to develop suitable technology if none is available.</w:t>
            </w:r>
          </w:p>
          <w:p w14:paraId="01AF2695" w14:textId="00C53DF4" w:rsidR="00F8472A" w:rsidRPr="002C6EB3" w:rsidRDefault="00F8472A" w:rsidP="003E1B74">
            <w:pPr>
              <w:spacing w:line="276" w:lineRule="auto"/>
              <w:contextualSpacing/>
              <w:rPr>
                <w:rFonts w:cs="Arial"/>
              </w:rPr>
            </w:pPr>
          </w:p>
        </w:tc>
        <w:tc>
          <w:tcPr>
            <w:tcW w:w="3500" w:type="pct"/>
            <w:shd w:val="clear" w:color="auto" w:fill="auto"/>
          </w:tcPr>
          <w:p w14:paraId="65EA6DC6" w14:textId="2EA531F1" w:rsidR="009306E3" w:rsidRDefault="008C3BF9" w:rsidP="003E1B74">
            <w:pPr>
              <w:spacing w:line="276" w:lineRule="auto"/>
              <w:rPr>
                <w:rFonts w:cs="Arial"/>
              </w:rPr>
            </w:pPr>
            <w:r>
              <w:rPr>
                <w:rFonts w:cs="Arial"/>
                <w:b/>
              </w:rPr>
              <w:t>M</w:t>
            </w:r>
            <w:r w:rsidR="002C6EB3" w:rsidRPr="002C6EB3">
              <w:rPr>
                <w:rFonts w:cs="Arial"/>
                <w:b/>
              </w:rPr>
              <w:t>eets</w:t>
            </w:r>
            <w:r w:rsidR="008C1DCE">
              <w:rPr>
                <w:rFonts w:cs="Arial"/>
                <w:b/>
              </w:rPr>
              <w:t xml:space="preserve"> – </w:t>
            </w:r>
            <w:r>
              <w:rPr>
                <w:rFonts w:cs="Arial"/>
                <w:b/>
              </w:rPr>
              <w:t>T</w:t>
            </w:r>
            <w:r w:rsidR="008C1DCE">
              <w:rPr>
                <w:rFonts w:cs="Arial"/>
                <w:b/>
              </w:rPr>
              <w:t>here are measures in place to avoid capture of bycatch.</w:t>
            </w:r>
            <w:r w:rsidR="002C6EB3" w:rsidRPr="002C6EB3">
              <w:rPr>
                <w:rFonts w:cs="Arial"/>
                <w:b/>
              </w:rPr>
              <w:br/>
            </w:r>
            <w:r w:rsidR="002C6EB3" w:rsidRPr="002C6EB3">
              <w:rPr>
                <w:rFonts w:cs="Arial"/>
              </w:rPr>
              <w:t xml:space="preserve">Species identified as being at high risk from fishing in the two fisheries are managed through the harvest strategy and via conditions on fishing </w:t>
            </w:r>
            <w:r w:rsidR="003B0BDA">
              <w:rPr>
                <w:rFonts w:cs="Arial"/>
              </w:rPr>
              <w:t>permits</w:t>
            </w:r>
            <w:r w:rsidR="002C6EB3" w:rsidRPr="002C6EB3">
              <w:rPr>
                <w:rFonts w:cs="Arial"/>
              </w:rPr>
              <w:t xml:space="preserve">. This includes trip-based catch limits for four </w:t>
            </w:r>
            <w:proofErr w:type="spellStart"/>
            <w:r w:rsidR="002C6EB3" w:rsidRPr="002C6EB3">
              <w:rPr>
                <w:rFonts w:cs="Arial"/>
              </w:rPr>
              <w:t>deepwater</w:t>
            </w:r>
            <w:proofErr w:type="spellEnd"/>
            <w:r w:rsidR="002C6EB3" w:rsidRPr="002C6EB3">
              <w:rPr>
                <w:rFonts w:cs="Arial"/>
              </w:rPr>
              <w:t xml:space="preserve"> dogfish species. </w:t>
            </w:r>
          </w:p>
          <w:p w14:paraId="4D9BE42B" w14:textId="412173D4" w:rsidR="003B73BE" w:rsidRPr="002C6EB3" w:rsidRDefault="003B73BE" w:rsidP="003E1B74">
            <w:pPr>
              <w:spacing w:line="276" w:lineRule="auto"/>
              <w:rPr>
                <w:rFonts w:cs="Arial"/>
              </w:rPr>
            </w:pPr>
            <w:r w:rsidRPr="008C1DCE">
              <w:rPr>
                <w:rFonts w:cs="Arial"/>
              </w:rPr>
              <w:t xml:space="preserve">Fishers do not target corals in the </w:t>
            </w:r>
            <w:r w:rsidR="008C1DCE" w:rsidRPr="008C1DCE">
              <w:rPr>
                <w:rFonts w:cs="Arial"/>
              </w:rPr>
              <w:t>NWS</w:t>
            </w:r>
            <w:r w:rsidR="009F0E00">
              <w:rPr>
                <w:rFonts w:cs="Arial"/>
              </w:rPr>
              <w:t>T</w:t>
            </w:r>
            <w:r w:rsidR="008C1DCE" w:rsidRPr="008C1DCE">
              <w:rPr>
                <w:rFonts w:cs="Arial"/>
              </w:rPr>
              <w:t>F</w:t>
            </w:r>
            <w:r w:rsidRPr="008C1DCE">
              <w:rPr>
                <w:rFonts w:cs="Arial"/>
              </w:rPr>
              <w:t>, however, to minimise bycatch of corals, permit conditions require fishers who catch more than 50 kilograms of corals or sponge in any one shot, to immediately cease fishing and not fish within a five nautical mile radius of that shot for five days.</w:t>
            </w:r>
            <w:r w:rsidRPr="002C6EB3">
              <w:rPr>
                <w:rFonts w:cs="Arial"/>
              </w:rPr>
              <w:t xml:space="preserve"> </w:t>
            </w:r>
          </w:p>
          <w:p w14:paraId="39ABA325" w14:textId="0E445554" w:rsidR="00C74B33" w:rsidRPr="002C6EB3" w:rsidRDefault="002C6EB3" w:rsidP="003E1B74">
            <w:pPr>
              <w:spacing w:line="276" w:lineRule="auto"/>
              <w:contextualSpacing/>
              <w:rPr>
                <w:rFonts w:cs="Arial"/>
              </w:rPr>
            </w:pPr>
            <w:r w:rsidRPr="002C6EB3">
              <w:rPr>
                <w:rFonts w:cs="Arial"/>
              </w:rPr>
              <w:t xml:space="preserve">Given the relatively low levels of fishing effort currently occurring in the </w:t>
            </w:r>
            <w:r>
              <w:rPr>
                <w:rFonts w:cs="Arial"/>
              </w:rPr>
              <w:t>fisheries</w:t>
            </w:r>
            <w:r w:rsidRPr="002C6EB3">
              <w:rPr>
                <w:rFonts w:cs="Arial"/>
              </w:rPr>
              <w:t>, the impacts of fishing operations on the ecosystem are likely to be low</w:t>
            </w:r>
            <w:r w:rsidR="00BE2107">
              <w:rPr>
                <w:rFonts w:cs="Arial"/>
              </w:rPr>
              <w:t xml:space="preserve"> (ERA</w:t>
            </w:r>
            <w:r w:rsidR="008C1DCE">
              <w:rPr>
                <w:rFonts w:cs="Arial"/>
              </w:rPr>
              <w:t xml:space="preserve"> 2007</w:t>
            </w:r>
            <w:r w:rsidR="00BE2107" w:rsidRPr="002C6EB3">
              <w:rPr>
                <w:rFonts w:cs="Arial"/>
              </w:rPr>
              <w:t xml:space="preserve"> and </w:t>
            </w:r>
            <w:hyperlink r:id="rId63" w:history="1">
              <w:r w:rsidR="00BE2107" w:rsidRPr="002C6EB3">
                <w:rPr>
                  <w:rFonts w:cs="Arial"/>
                  <w:color w:val="0000FF"/>
                  <w:u w:val="single"/>
                </w:rPr>
                <w:t>Pitcher et al (2016)</w:t>
              </w:r>
            </w:hyperlink>
            <w:r w:rsidR="00BE2107">
              <w:rPr>
                <w:rFonts w:cs="Arial"/>
                <w:color w:val="0000FF"/>
                <w:u w:val="single"/>
              </w:rPr>
              <w:t>)</w:t>
            </w:r>
            <w:r w:rsidRPr="002C6EB3">
              <w:rPr>
                <w:rFonts w:cs="Arial"/>
              </w:rPr>
              <w:t>.</w:t>
            </w:r>
          </w:p>
          <w:p w14:paraId="2F29AFEE" w14:textId="65420FE3" w:rsidR="00867590" w:rsidRPr="002C6EB3" w:rsidRDefault="00867590" w:rsidP="003E1B74">
            <w:pPr>
              <w:spacing w:line="276" w:lineRule="auto"/>
              <w:contextualSpacing/>
              <w:rPr>
                <w:rFonts w:cs="Arial"/>
              </w:rPr>
            </w:pPr>
          </w:p>
        </w:tc>
      </w:tr>
      <w:tr w:rsidR="00867590" w:rsidRPr="00433FCA" w14:paraId="5C320E4B" w14:textId="77777777" w:rsidTr="000B031B">
        <w:trPr>
          <w:cantSplit/>
        </w:trPr>
        <w:tc>
          <w:tcPr>
            <w:tcW w:w="1500" w:type="pct"/>
            <w:tcBorders>
              <w:bottom w:val="single" w:sz="4" w:space="0" w:color="auto"/>
            </w:tcBorders>
            <w:shd w:val="clear" w:color="auto" w:fill="FFC000"/>
          </w:tcPr>
          <w:p w14:paraId="3EED2BF3" w14:textId="77777777" w:rsidR="00867590" w:rsidRPr="000B031B" w:rsidRDefault="00867590" w:rsidP="003E1B74">
            <w:pPr>
              <w:spacing w:line="276" w:lineRule="auto"/>
              <w:contextualSpacing/>
              <w:rPr>
                <w:rFonts w:cs="Arial"/>
              </w:rPr>
            </w:pPr>
            <w:r w:rsidRPr="000B031B">
              <w:rPr>
                <w:rFonts w:cs="Arial"/>
                <w:b/>
                <w:bCs/>
                <w:i/>
                <w:iCs/>
              </w:rPr>
              <w:t xml:space="preserve">2.1.4 </w:t>
            </w:r>
            <w:r w:rsidRPr="000B031B">
              <w:rPr>
                <w:rFonts w:cs="Arial"/>
              </w:rPr>
              <w:t xml:space="preserve">An indicator group of bycatch species is monitored. </w:t>
            </w:r>
          </w:p>
          <w:p w14:paraId="67507739" w14:textId="18BD4048" w:rsidR="004649FA" w:rsidRPr="000B031B" w:rsidRDefault="004649FA" w:rsidP="003E1B74">
            <w:pPr>
              <w:spacing w:line="276" w:lineRule="auto"/>
              <w:contextualSpacing/>
              <w:rPr>
                <w:rFonts w:cs="Arial"/>
              </w:rPr>
            </w:pPr>
          </w:p>
        </w:tc>
        <w:tc>
          <w:tcPr>
            <w:tcW w:w="3500" w:type="pct"/>
            <w:shd w:val="clear" w:color="auto" w:fill="auto"/>
          </w:tcPr>
          <w:p w14:paraId="44D06B01" w14:textId="194754E9" w:rsidR="00C74B33" w:rsidRPr="000B031B" w:rsidRDefault="000B031B" w:rsidP="003E1B74">
            <w:pPr>
              <w:spacing w:line="276" w:lineRule="auto"/>
              <w:contextualSpacing/>
              <w:rPr>
                <w:rFonts w:cs="Arial"/>
              </w:rPr>
            </w:pPr>
            <w:r w:rsidRPr="000B031B">
              <w:rPr>
                <w:rFonts w:cs="Arial"/>
                <w:b/>
              </w:rPr>
              <w:t>Partially meets</w:t>
            </w:r>
            <w:r w:rsidR="008C1DCE">
              <w:rPr>
                <w:rFonts w:cs="Arial"/>
                <w:b/>
              </w:rPr>
              <w:t xml:space="preserve"> – there isn’t an indicator group but there are trigger limits for some bycatch species.</w:t>
            </w:r>
            <w:r w:rsidRPr="000B031B">
              <w:rPr>
                <w:rFonts w:cs="Arial"/>
                <w:b/>
              </w:rPr>
              <w:br/>
            </w:r>
            <w:r w:rsidR="00014DF9">
              <w:rPr>
                <w:rFonts w:cs="Arial"/>
              </w:rPr>
              <w:t>An indicator group of bycatch species is not being monitored in the fishery.</w:t>
            </w:r>
            <w:r w:rsidR="000E70D9">
              <w:rPr>
                <w:rFonts w:cs="Arial"/>
              </w:rPr>
              <w:t xml:space="preserve"> </w:t>
            </w:r>
            <w:r w:rsidRPr="000B031B">
              <w:rPr>
                <w:rFonts w:cs="Arial"/>
              </w:rPr>
              <w:t>The harvest strateg</w:t>
            </w:r>
            <w:r w:rsidR="008C3BF9">
              <w:rPr>
                <w:rFonts w:cs="Arial"/>
              </w:rPr>
              <w:t xml:space="preserve">y and permits </w:t>
            </w:r>
            <w:r w:rsidRPr="000B031B">
              <w:rPr>
                <w:rFonts w:cs="Arial"/>
              </w:rPr>
              <w:t xml:space="preserve">contain trigger limits for bycatch species. </w:t>
            </w:r>
            <w:r w:rsidR="00705788">
              <w:rPr>
                <w:rFonts w:cs="Arial"/>
              </w:rPr>
              <w:t xml:space="preserve">Due to the low fishing effort, </w:t>
            </w:r>
            <w:r w:rsidR="008C3BF9">
              <w:rPr>
                <w:rFonts w:cs="Arial"/>
              </w:rPr>
              <w:t>the</w:t>
            </w:r>
            <w:r w:rsidRPr="000B031B">
              <w:rPr>
                <w:rFonts w:cs="Arial"/>
              </w:rPr>
              <w:t xml:space="preserve"> trigge</w:t>
            </w:r>
            <w:r w:rsidR="008C3BF9">
              <w:rPr>
                <w:rFonts w:cs="Arial"/>
              </w:rPr>
              <w:t xml:space="preserve">r limits in the harvest strategy </w:t>
            </w:r>
            <w:r w:rsidR="00705788">
              <w:rPr>
                <w:rFonts w:cs="Arial"/>
              </w:rPr>
              <w:t xml:space="preserve">only apply when </w:t>
            </w:r>
            <w:proofErr w:type="gramStart"/>
            <w:r w:rsidR="00705788">
              <w:rPr>
                <w:rFonts w:cs="Arial"/>
              </w:rPr>
              <w:t>the they</w:t>
            </w:r>
            <w:proofErr w:type="gramEnd"/>
            <w:r w:rsidR="00705788">
              <w:rPr>
                <w:rFonts w:cs="Arial"/>
              </w:rPr>
              <w:t xml:space="preserve"> </w:t>
            </w:r>
            <w:r w:rsidRPr="000B031B">
              <w:rPr>
                <w:rFonts w:cs="Arial"/>
              </w:rPr>
              <w:t>have been reached</w:t>
            </w:r>
            <w:r>
              <w:rPr>
                <w:rFonts w:cs="Arial"/>
              </w:rPr>
              <w:t xml:space="preserve"> two years in a row</w:t>
            </w:r>
            <w:r w:rsidRPr="000B031B">
              <w:rPr>
                <w:rFonts w:cs="Arial"/>
              </w:rPr>
              <w:t>.</w:t>
            </w:r>
          </w:p>
          <w:p w14:paraId="71A1832B" w14:textId="0AA5E726" w:rsidR="00867590" w:rsidRPr="000B031B" w:rsidRDefault="00867590" w:rsidP="003E1B74">
            <w:pPr>
              <w:spacing w:line="276" w:lineRule="auto"/>
              <w:contextualSpacing/>
              <w:rPr>
                <w:rFonts w:cs="Arial"/>
              </w:rPr>
            </w:pPr>
          </w:p>
        </w:tc>
      </w:tr>
      <w:tr w:rsidR="00867590" w:rsidRPr="00433FCA" w14:paraId="3677D1E6" w14:textId="77777777" w:rsidTr="000B031B">
        <w:trPr>
          <w:cantSplit/>
        </w:trPr>
        <w:tc>
          <w:tcPr>
            <w:tcW w:w="1500" w:type="pct"/>
            <w:shd w:val="clear" w:color="auto" w:fill="FFC000"/>
          </w:tcPr>
          <w:p w14:paraId="2BBBF1A7" w14:textId="69277BD0" w:rsidR="00867590" w:rsidRPr="000B031B" w:rsidRDefault="00867590" w:rsidP="003E1B74">
            <w:pPr>
              <w:spacing w:line="276" w:lineRule="auto"/>
              <w:contextualSpacing/>
              <w:rPr>
                <w:rFonts w:cs="Arial"/>
                <w:i/>
                <w:iCs/>
              </w:rPr>
            </w:pPr>
            <w:r w:rsidRPr="000B031B">
              <w:rPr>
                <w:rFonts w:cs="Arial"/>
                <w:b/>
                <w:bCs/>
                <w:i/>
                <w:iCs/>
              </w:rPr>
              <w:lastRenderedPageBreak/>
              <w:t xml:space="preserve">2.1.5 </w:t>
            </w:r>
            <w:r w:rsidRPr="000B031B">
              <w:rPr>
                <w:rFonts w:cs="Arial"/>
              </w:rPr>
              <w:t>There are decision rules that trigger additional management measures when there are significant perturbations in the indicator species numbers</w:t>
            </w:r>
            <w:r w:rsidRPr="000B031B">
              <w:rPr>
                <w:rFonts w:cs="Arial"/>
                <w:i/>
                <w:iCs/>
              </w:rPr>
              <w:t xml:space="preserve">. </w:t>
            </w:r>
          </w:p>
          <w:p w14:paraId="075B2EE3" w14:textId="59BE1E26" w:rsidR="004649FA" w:rsidRPr="000B031B" w:rsidRDefault="004649FA" w:rsidP="003E1B74">
            <w:pPr>
              <w:spacing w:line="276" w:lineRule="auto"/>
              <w:contextualSpacing/>
              <w:rPr>
                <w:rFonts w:cs="Arial"/>
                <w:b/>
                <w:bCs/>
                <w:i/>
                <w:iCs/>
              </w:rPr>
            </w:pPr>
          </w:p>
        </w:tc>
        <w:tc>
          <w:tcPr>
            <w:tcW w:w="3500" w:type="pct"/>
            <w:shd w:val="clear" w:color="auto" w:fill="auto"/>
          </w:tcPr>
          <w:p w14:paraId="67406D1B" w14:textId="2F64B2DC" w:rsidR="00C74B33" w:rsidRPr="000B031B" w:rsidRDefault="000B031B" w:rsidP="003E1B74">
            <w:pPr>
              <w:spacing w:line="276" w:lineRule="auto"/>
              <w:contextualSpacing/>
              <w:rPr>
                <w:rFonts w:cs="Arial"/>
              </w:rPr>
            </w:pPr>
            <w:r w:rsidRPr="000B031B">
              <w:rPr>
                <w:rFonts w:cs="Arial"/>
                <w:b/>
              </w:rPr>
              <w:t>Partially meets</w:t>
            </w:r>
            <w:r w:rsidR="008C1DCE">
              <w:rPr>
                <w:rFonts w:cs="Arial"/>
                <w:b/>
              </w:rPr>
              <w:t>– there isn’t an indicator group but there are trigger limits for some bycatch species.</w:t>
            </w:r>
            <w:r w:rsidR="008C1DCE" w:rsidRPr="000B031B">
              <w:rPr>
                <w:rFonts w:cs="Arial"/>
                <w:b/>
              </w:rPr>
              <w:br/>
            </w:r>
            <w:r w:rsidRPr="000B031B">
              <w:rPr>
                <w:rFonts w:cs="Arial"/>
              </w:rPr>
              <w:t>The harvest strateg</w:t>
            </w:r>
            <w:r>
              <w:rPr>
                <w:rFonts w:cs="Arial"/>
              </w:rPr>
              <w:t>ies</w:t>
            </w:r>
            <w:r w:rsidRPr="000B031B">
              <w:rPr>
                <w:rFonts w:cs="Arial"/>
              </w:rPr>
              <w:t xml:space="preserve"> contain decision rules that trigger additional management actions. Action has not been taken when these triggers have been reached</w:t>
            </w:r>
            <w:r>
              <w:t xml:space="preserve"> </w:t>
            </w:r>
            <w:r w:rsidRPr="000B031B">
              <w:rPr>
                <w:rFonts w:cs="Arial"/>
              </w:rPr>
              <w:t>due to the triggers not being reached two years in a row and low effort in the fisheries.</w:t>
            </w:r>
          </w:p>
          <w:p w14:paraId="760EA99F" w14:textId="77777777" w:rsidR="00E06A7E" w:rsidRDefault="00E06A7E" w:rsidP="003E1B74">
            <w:pPr>
              <w:spacing w:line="276" w:lineRule="auto"/>
              <w:contextualSpacing/>
              <w:rPr>
                <w:rFonts w:cs="Arial"/>
              </w:rPr>
            </w:pPr>
          </w:p>
          <w:p w14:paraId="0754EE47" w14:textId="77777777" w:rsidR="00E06A7E" w:rsidRDefault="00E06A7E" w:rsidP="003E1B74">
            <w:pPr>
              <w:spacing w:line="276" w:lineRule="auto"/>
              <w:contextualSpacing/>
              <w:rPr>
                <w:rFonts w:cs="Arial"/>
              </w:rPr>
            </w:pPr>
            <w:r w:rsidRPr="00E06A7E">
              <w:rPr>
                <w:rFonts w:cs="Arial"/>
              </w:rPr>
              <w:t xml:space="preserve">Maximum annual catch, and minimum catch-per-unit-effort limits apply to ‘Key Indicator Species’, namely Orange </w:t>
            </w:r>
            <w:proofErr w:type="spellStart"/>
            <w:r w:rsidRPr="00E06A7E">
              <w:rPr>
                <w:rFonts w:cs="Arial"/>
              </w:rPr>
              <w:t>Roughy</w:t>
            </w:r>
            <w:proofErr w:type="spellEnd"/>
            <w:r w:rsidRPr="00E06A7E">
              <w:rPr>
                <w:rFonts w:cs="Arial"/>
              </w:rPr>
              <w:t xml:space="preserve"> and </w:t>
            </w:r>
            <w:proofErr w:type="spellStart"/>
            <w:r w:rsidRPr="00E06A7E">
              <w:rPr>
                <w:rFonts w:cs="Arial"/>
              </w:rPr>
              <w:t>Goldband</w:t>
            </w:r>
            <w:proofErr w:type="spellEnd"/>
            <w:r w:rsidRPr="00E06A7E">
              <w:rPr>
                <w:rFonts w:cs="Arial"/>
              </w:rPr>
              <w:t xml:space="preserve"> Snapper in parts of the Western Deepwater Trawl Fishery, and Red Emperor in part of the North West Slope Trawl Fishery. These species are no longer the key target species in the fisheries. </w:t>
            </w:r>
          </w:p>
          <w:p w14:paraId="18765DE1" w14:textId="77777777" w:rsidR="00C24FFC" w:rsidRDefault="00C24FFC" w:rsidP="003E1B74">
            <w:pPr>
              <w:spacing w:line="276" w:lineRule="auto"/>
              <w:contextualSpacing/>
              <w:rPr>
                <w:rFonts w:cs="Arial"/>
              </w:rPr>
            </w:pPr>
          </w:p>
          <w:p w14:paraId="6E2BE0E7" w14:textId="3364651E" w:rsidR="00867590" w:rsidRDefault="00E06A7E" w:rsidP="003E1B74">
            <w:pPr>
              <w:spacing w:line="276" w:lineRule="auto"/>
              <w:contextualSpacing/>
              <w:rPr>
                <w:rFonts w:cs="Arial"/>
              </w:rPr>
            </w:pPr>
            <w:r w:rsidRPr="00E06A7E">
              <w:rPr>
                <w:rFonts w:cs="Arial"/>
              </w:rPr>
              <w:t xml:space="preserve">The harvest strategies for the fisheries were expected to be reviewed and revised by 2020. The Department recommends including a condition of approval (section 2) that ensures AFMA implement a new harvest strategy by </w:t>
            </w:r>
            <w:r w:rsidR="006C28EC">
              <w:rPr>
                <w:rFonts w:cs="Arial"/>
              </w:rPr>
              <w:t>June</w:t>
            </w:r>
            <w:r w:rsidRPr="00E06A7E">
              <w:rPr>
                <w:rFonts w:cs="Arial"/>
              </w:rPr>
              <w:t xml:space="preserve"> 2023.</w:t>
            </w:r>
          </w:p>
          <w:p w14:paraId="54B81E86" w14:textId="6045BB36" w:rsidR="00867590" w:rsidRPr="000B031B" w:rsidRDefault="00867590" w:rsidP="003E1B74">
            <w:pPr>
              <w:spacing w:line="276" w:lineRule="auto"/>
              <w:contextualSpacing/>
              <w:rPr>
                <w:rFonts w:cs="Arial"/>
              </w:rPr>
            </w:pPr>
          </w:p>
        </w:tc>
      </w:tr>
      <w:tr w:rsidR="00867590" w:rsidRPr="00433FCA" w14:paraId="31CCE05E" w14:textId="77777777" w:rsidTr="000B031B">
        <w:trPr>
          <w:cantSplit/>
        </w:trPr>
        <w:tc>
          <w:tcPr>
            <w:tcW w:w="1500" w:type="pct"/>
            <w:shd w:val="clear" w:color="auto" w:fill="FFC000"/>
          </w:tcPr>
          <w:p w14:paraId="64326E7B" w14:textId="77777777" w:rsidR="00867590" w:rsidRPr="000B031B" w:rsidRDefault="00867590" w:rsidP="003E1B74">
            <w:pPr>
              <w:spacing w:line="276" w:lineRule="auto"/>
              <w:contextualSpacing/>
              <w:rPr>
                <w:rFonts w:cs="Arial"/>
              </w:rPr>
            </w:pPr>
            <w:r w:rsidRPr="000B031B">
              <w:rPr>
                <w:rFonts w:cs="Arial"/>
                <w:b/>
                <w:bCs/>
                <w:i/>
                <w:iCs/>
              </w:rPr>
              <w:t xml:space="preserve">2.1.6 </w:t>
            </w:r>
            <w:r w:rsidRPr="000B031B">
              <w:rPr>
                <w:rFonts w:cs="Arial"/>
              </w:rPr>
              <w:t>The management response, considering uncertainties in the assessment and precautionary management actions, has a high chance of achieving the objective.</w:t>
            </w:r>
          </w:p>
          <w:p w14:paraId="2DBC2884" w14:textId="77777777" w:rsidR="004649FA" w:rsidRPr="000B031B" w:rsidRDefault="004649FA" w:rsidP="003E1B74">
            <w:pPr>
              <w:spacing w:line="276" w:lineRule="auto"/>
              <w:contextualSpacing/>
              <w:rPr>
                <w:rFonts w:cs="Arial"/>
                <w:b/>
                <w:bCs/>
                <w:i/>
                <w:iCs/>
              </w:rPr>
            </w:pPr>
          </w:p>
        </w:tc>
        <w:tc>
          <w:tcPr>
            <w:tcW w:w="3500" w:type="pct"/>
            <w:shd w:val="clear" w:color="auto" w:fill="auto"/>
          </w:tcPr>
          <w:p w14:paraId="378D0AB4" w14:textId="609135E6" w:rsidR="005806BB" w:rsidRPr="000B031B" w:rsidRDefault="000B031B" w:rsidP="003E1B74">
            <w:pPr>
              <w:spacing w:line="276" w:lineRule="auto"/>
              <w:contextualSpacing/>
              <w:rPr>
                <w:rFonts w:cs="Arial"/>
              </w:rPr>
            </w:pPr>
            <w:r w:rsidRPr="000B031B">
              <w:rPr>
                <w:rFonts w:cs="Arial"/>
                <w:b/>
              </w:rPr>
              <w:t>Partially meets</w:t>
            </w:r>
            <w:r w:rsidR="006445C4">
              <w:rPr>
                <w:rFonts w:cs="Arial"/>
                <w:b/>
              </w:rPr>
              <w:t xml:space="preserve"> – if there are no changes to fishing effort the management response is adequate.</w:t>
            </w:r>
            <w:r w:rsidRPr="000B031B">
              <w:rPr>
                <w:rFonts w:cs="Arial"/>
                <w:b/>
              </w:rPr>
              <w:br/>
            </w:r>
            <w:r w:rsidRPr="006445C4">
              <w:rPr>
                <w:rFonts w:cs="Arial"/>
              </w:rPr>
              <w:t xml:space="preserve">Management is likely to meet its objective while fishing effort remains low but there </w:t>
            </w:r>
            <w:r w:rsidR="006445C4" w:rsidRPr="006445C4">
              <w:rPr>
                <w:rFonts w:cs="Arial"/>
              </w:rPr>
              <w:t>is limited</w:t>
            </w:r>
            <w:r w:rsidRPr="006445C4">
              <w:rPr>
                <w:rFonts w:cs="Arial"/>
              </w:rPr>
              <w:t xml:space="preserve"> monitoring or management of the fishery to adequately respond to </w:t>
            </w:r>
            <w:r w:rsidR="00014DF9" w:rsidRPr="006445C4">
              <w:rPr>
                <w:rFonts w:cs="Arial"/>
              </w:rPr>
              <w:t>increased effort</w:t>
            </w:r>
            <w:r w:rsidRPr="006445C4">
              <w:rPr>
                <w:rFonts w:cs="Arial"/>
              </w:rPr>
              <w:t xml:space="preserve"> in the fishery.</w:t>
            </w:r>
          </w:p>
          <w:p w14:paraId="76BC5319" w14:textId="5578718C" w:rsidR="00867590" w:rsidRPr="000B031B" w:rsidRDefault="00867590" w:rsidP="003E1B74">
            <w:pPr>
              <w:spacing w:line="276" w:lineRule="auto"/>
              <w:contextualSpacing/>
              <w:rPr>
                <w:rFonts w:cs="Arial"/>
              </w:rPr>
            </w:pPr>
          </w:p>
        </w:tc>
      </w:tr>
      <w:tr w:rsidR="00867590" w:rsidRPr="00433FCA" w14:paraId="6B7593D3" w14:textId="77777777" w:rsidTr="002F0C8B">
        <w:trPr>
          <w:cantSplit/>
        </w:trPr>
        <w:tc>
          <w:tcPr>
            <w:tcW w:w="5000" w:type="pct"/>
            <w:gridSpan w:val="2"/>
            <w:shd w:val="clear" w:color="auto" w:fill="CCC0D9"/>
          </w:tcPr>
          <w:p w14:paraId="1BC83A69" w14:textId="77777777" w:rsidR="00867590" w:rsidRPr="00052481" w:rsidRDefault="00867590" w:rsidP="00C17C98">
            <w:pPr>
              <w:keepNext/>
              <w:spacing w:line="276" w:lineRule="auto"/>
              <w:contextualSpacing/>
              <w:rPr>
                <w:rFonts w:cs="Arial"/>
                <w:b/>
                <w:bCs/>
              </w:rPr>
            </w:pPr>
            <w:r w:rsidRPr="00052481">
              <w:rPr>
                <w:rFonts w:cs="Arial"/>
                <w:b/>
                <w:bCs/>
              </w:rPr>
              <w:lastRenderedPageBreak/>
              <w:t xml:space="preserve">Objective 2 - </w:t>
            </w:r>
            <w:r w:rsidRPr="00052481">
              <w:rPr>
                <w:rFonts w:cs="Arial"/>
              </w:rPr>
              <w:t xml:space="preserve">The fishery is conducted in a manner that avoids mortality of, or injuries to, endangered, </w:t>
            </w:r>
            <w:proofErr w:type="gramStart"/>
            <w:r w:rsidRPr="00052481">
              <w:rPr>
                <w:rFonts w:cs="Arial"/>
              </w:rPr>
              <w:t>threatened</w:t>
            </w:r>
            <w:proofErr w:type="gramEnd"/>
            <w:r w:rsidRPr="00052481">
              <w:rPr>
                <w:rFonts w:cs="Arial"/>
              </w:rPr>
              <w:t xml:space="preserve"> or protected species and avoids or minimises impacts on threatened ecological communities.</w:t>
            </w:r>
          </w:p>
        </w:tc>
      </w:tr>
      <w:tr w:rsidR="00867590" w:rsidRPr="00433FCA" w14:paraId="73413938" w14:textId="77777777" w:rsidTr="002F0C8B">
        <w:trPr>
          <w:cantSplit/>
        </w:trPr>
        <w:tc>
          <w:tcPr>
            <w:tcW w:w="5000" w:type="pct"/>
            <w:gridSpan w:val="2"/>
            <w:shd w:val="clear" w:color="auto" w:fill="E5DFEC"/>
          </w:tcPr>
          <w:p w14:paraId="18B50303" w14:textId="7DA083A9" w:rsidR="00867590" w:rsidRPr="00052481" w:rsidRDefault="00867590" w:rsidP="00C17C98">
            <w:pPr>
              <w:keepNext/>
              <w:spacing w:line="276" w:lineRule="auto"/>
              <w:contextualSpacing/>
              <w:rPr>
                <w:rFonts w:cs="Arial"/>
              </w:rPr>
            </w:pPr>
            <w:r w:rsidRPr="00052481">
              <w:rPr>
                <w:rFonts w:cs="Arial"/>
                <w:b/>
                <w:bCs/>
                <w:i/>
                <w:iCs/>
              </w:rPr>
              <w:t xml:space="preserve">Information requirements </w:t>
            </w:r>
          </w:p>
        </w:tc>
      </w:tr>
      <w:tr w:rsidR="00867590" w:rsidRPr="00433FCA" w14:paraId="6761C457" w14:textId="77777777" w:rsidTr="00052481">
        <w:trPr>
          <w:cantSplit/>
        </w:trPr>
        <w:tc>
          <w:tcPr>
            <w:tcW w:w="1500" w:type="pct"/>
            <w:shd w:val="clear" w:color="auto" w:fill="FFC000"/>
          </w:tcPr>
          <w:p w14:paraId="7DC54437" w14:textId="471BA557" w:rsidR="00867590" w:rsidRPr="00052481" w:rsidRDefault="00867590" w:rsidP="003E1B74">
            <w:pPr>
              <w:spacing w:line="276" w:lineRule="auto"/>
              <w:contextualSpacing/>
              <w:rPr>
                <w:rFonts w:cs="Arial"/>
              </w:rPr>
            </w:pPr>
            <w:r w:rsidRPr="00052481">
              <w:rPr>
                <w:rFonts w:cs="Arial"/>
                <w:b/>
                <w:bCs/>
                <w:i/>
                <w:iCs/>
              </w:rPr>
              <w:t xml:space="preserve">2.2.1 </w:t>
            </w:r>
            <w:r w:rsidRPr="00052481">
              <w:rPr>
                <w:rFonts w:cs="Arial"/>
              </w:rPr>
              <w:t xml:space="preserve">Reliable information is collected on the interaction with endangered, </w:t>
            </w:r>
            <w:proofErr w:type="gramStart"/>
            <w:r w:rsidRPr="00052481">
              <w:rPr>
                <w:rFonts w:cs="Arial"/>
              </w:rPr>
              <w:t>threatened</w:t>
            </w:r>
            <w:proofErr w:type="gramEnd"/>
            <w:r w:rsidRPr="00052481">
              <w:rPr>
                <w:rFonts w:cs="Arial"/>
              </w:rPr>
              <w:t xml:space="preserve"> or protected species and threatened ecological communities. </w:t>
            </w:r>
          </w:p>
          <w:p w14:paraId="46BCF310" w14:textId="15F34B79" w:rsidR="004649FA" w:rsidRPr="00052481" w:rsidRDefault="004649FA" w:rsidP="003E1B74">
            <w:pPr>
              <w:spacing w:line="276" w:lineRule="auto"/>
              <w:contextualSpacing/>
              <w:rPr>
                <w:rFonts w:cs="Arial"/>
              </w:rPr>
            </w:pPr>
          </w:p>
        </w:tc>
        <w:tc>
          <w:tcPr>
            <w:tcW w:w="3500" w:type="pct"/>
            <w:shd w:val="clear" w:color="auto" w:fill="auto"/>
          </w:tcPr>
          <w:p w14:paraId="4020C2CF" w14:textId="6CC9BC6B" w:rsidR="005806BB" w:rsidRPr="00052481" w:rsidRDefault="005806BB" w:rsidP="003E1B74">
            <w:pPr>
              <w:spacing w:line="276" w:lineRule="auto"/>
              <w:contextualSpacing/>
              <w:rPr>
                <w:rFonts w:cs="Arial"/>
                <w:bCs/>
              </w:rPr>
            </w:pPr>
            <w:r w:rsidRPr="00C259F6">
              <w:rPr>
                <w:rFonts w:cs="Arial"/>
                <w:b/>
              </w:rPr>
              <w:t xml:space="preserve">Partially meets – </w:t>
            </w:r>
            <w:r w:rsidR="008C3BF9">
              <w:rPr>
                <w:rFonts w:cs="Arial"/>
                <w:b/>
              </w:rPr>
              <w:t xml:space="preserve">The </w:t>
            </w:r>
            <w:r w:rsidR="00052481" w:rsidRPr="00C259F6">
              <w:rPr>
                <w:rFonts w:cs="Arial"/>
                <w:b/>
              </w:rPr>
              <w:t>fisheries</w:t>
            </w:r>
            <w:r w:rsidRPr="00052481">
              <w:rPr>
                <w:rFonts w:cs="Arial"/>
                <w:b/>
              </w:rPr>
              <w:t xml:space="preserve"> </w:t>
            </w:r>
            <w:r w:rsidR="00052481" w:rsidRPr="00052481">
              <w:rPr>
                <w:rFonts w:cs="Arial"/>
                <w:b/>
              </w:rPr>
              <w:t xml:space="preserve">may be </w:t>
            </w:r>
            <w:r w:rsidRPr="00052481">
              <w:rPr>
                <w:rFonts w:cs="Arial"/>
                <w:b/>
              </w:rPr>
              <w:t xml:space="preserve">lacking important or adequate data on interactions with endangered, </w:t>
            </w:r>
            <w:proofErr w:type="gramStart"/>
            <w:r w:rsidRPr="00052481">
              <w:rPr>
                <w:rFonts w:cs="Arial"/>
                <w:b/>
              </w:rPr>
              <w:t>threatened</w:t>
            </w:r>
            <w:proofErr w:type="gramEnd"/>
            <w:r w:rsidRPr="00052481">
              <w:rPr>
                <w:rFonts w:cs="Arial"/>
                <w:b/>
              </w:rPr>
              <w:t xml:space="preserve"> or protected species and threatened ecological communities.</w:t>
            </w:r>
            <w:r w:rsidRPr="00052481">
              <w:rPr>
                <w:rFonts w:cs="Arial"/>
                <w:bCs/>
              </w:rPr>
              <w:t xml:space="preserve">  </w:t>
            </w:r>
          </w:p>
          <w:p w14:paraId="5134C434" w14:textId="35687E19" w:rsidR="005806BB" w:rsidRPr="00052481" w:rsidRDefault="005806BB" w:rsidP="003E1B74">
            <w:pPr>
              <w:spacing w:line="276" w:lineRule="auto"/>
              <w:contextualSpacing/>
              <w:rPr>
                <w:rFonts w:cs="Arial"/>
              </w:rPr>
            </w:pPr>
          </w:p>
          <w:p w14:paraId="088452A7" w14:textId="30A2C0EE" w:rsidR="00EA6509" w:rsidRPr="00052481" w:rsidRDefault="00052481" w:rsidP="003E1B74">
            <w:pPr>
              <w:spacing w:line="276" w:lineRule="auto"/>
              <w:contextualSpacing/>
              <w:rPr>
                <w:rFonts w:cs="Arial"/>
              </w:rPr>
            </w:pPr>
            <w:r w:rsidRPr="00052481">
              <w:rPr>
                <w:rFonts w:cs="Arial"/>
              </w:rPr>
              <w:t>Any i</w:t>
            </w:r>
            <w:r w:rsidR="00EA6509" w:rsidRPr="00052481">
              <w:rPr>
                <w:rFonts w:cs="Arial"/>
              </w:rPr>
              <w:t>nteractions with protected species must be reported to AFMA by fishers in their daily fishing logbooks. Records of any interactions are published quarterly by AFMA on their website.</w:t>
            </w:r>
          </w:p>
          <w:p w14:paraId="703CCBC2" w14:textId="52D3BA88" w:rsidR="00867590" w:rsidRPr="00052481" w:rsidRDefault="00052481" w:rsidP="003E1B74">
            <w:pPr>
              <w:spacing w:line="276" w:lineRule="auto"/>
              <w:contextualSpacing/>
              <w:rPr>
                <w:rFonts w:cs="Arial"/>
              </w:rPr>
            </w:pPr>
            <w:r>
              <w:rPr>
                <w:rFonts w:cs="Arial"/>
              </w:rPr>
              <w:t>While there ha</w:t>
            </w:r>
            <w:r w:rsidR="0017106A">
              <w:rPr>
                <w:rFonts w:cs="Arial"/>
              </w:rPr>
              <w:t>ve</w:t>
            </w:r>
            <w:r>
              <w:rPr>
                <w:rFonts w:cs="Arial"/>
              </w:rPr>
              <w:t xml:space="preserve"> been </w:t>
            </w:r>
            <w:r w:rsidR="00EA6509" w:rsidRPr="00052481">
              <w:rPr>
                <w:rFonts w:cs="Arial"/>
              </w:rPr>
              <w:t xml:space="preserve">no protected species interactions reported in logbooks or by observers in the fisheries </w:t>
            </w:r>
            <w:r>
              <w:rPr>
                <w:rFonts w:cs="Arial"/>
              </w:rPr>
              <w:t>since 2017</w:t>
            </w:r>
            <w:r w:rsidR="006445C4" w:rsidRPr="008C3BF9">
              <w:rPr>
                <w:rFonts w:cs="Arial"/>
              </w:rPr>
              <w:t xml:space="preserve">, recent logbooks include reporting of a </w:t>
            </w:r>
            <w:proofErr w:type="gramStart"/>
            <w:r w:rsidR="006445C4" w:rsidRPr="008C3BF9">
              <w:rPr>
                <w:rFonts w:cs="Arial"/>
              </w:rPr>
              <w:t>petrel</w:t>
            </w:r>
            <w:proofErr w:type="gramEnd"/>
            <w:r w:rsidR="00C259F6" w:rsidRPr="008C3BF9">
              <w:rPr>
                <w:rFonts w:cs="Arial"/>
              </w:rPr>
              <w:t xml:space="preserve"> but the species was not recorded. </w:t>
            </w:r>
            <w:r w:rsidR="0017106A" w:rsidRPr="008C3BF9">
              <w:rPr>
                <w:rFonts w:cs="Arial"/>
              </w:rPr>
              <w:t>This demonstrates that</w:t>
            </w:r>
            <w:r w:rsidR="00C259F6" w:rsidRPr="008C3BF9">
              <w:rPr>
                <w:rFonts w:cs="Arial"/>
              </w:rPr>
              <w:t xml:space="preserve"> the </w:t>
            </w:r>
            <w:r w:rsidR="0017106A" w:rsidRPr="008C3BF9">
              <w:rPr>
                <w:rFonts w:cs="Arial"/>
              </w:rPr>
              <w:t>reporting</w:t>
            </w:r>
            <w:r w:rsidR="00C259F6" w:rsidRPr="008C3BF9">
              <w:rPr>
                <w:rFonts w:cs="Arial"/>
              </w:rPr>
              <w:t xml:space="preserve"> of protected species </w:t>
            </w:r>
            <w:r w:rsidR="008C3BF9" w:rsidRPr="008C3BF9">
              <w:rPr>
                <w:rFonts w:cs="Arial"/>
              </w:rPr>
              <w:t>may not</w:t>
            </w:r>
            <w:r w:rsidR="0017106A" w:rsidRPr="008C3BF9">
              <w:rPr>
                <w:rFonts w:cs="Arial"/>
              </w:rPr>
              <w:t xml:space="preserve"> be accurate</w:t>
            </w:r>
            <w:r w:rsidR="00C259F6" w:rsidRPr="008C3BF9">
              <w:rPr>
                <w:rFonts w:cs="Arial"/>
              </w:rPr>
              <w:t>. Similar examples can be found for sharks. T</w:t>
            </w:r>
            <w:r w:rsidRPr="008C3BF9">
              <w:rPr>
                <w:rFonts w:cs="Arial"/>
              </w:rPr>
              <w:t>he Department</w:t>
            </w:r>
            <w:r>
              <w:rPr>
                <w:rFonts w:cs="Arial"/>
              </w:rPr>
              <w:t xml:space="preserve"> recommends that better species identification in logbooks and by onboard observers</w:t>
            </w:r>
            <w:r w:rsidR="00014DF9">
              <w:rPr>
                <w:rFonts w:cs="Arial"/>
              </w:rPr>
              <w:t xml:space="preserve"> is needed</w:t>
            </w:r>
            <w:r w:rsidR="008C3BF9">
              <w:rPr>
                <w:rFonts w:cs="Arial"/>
              </w:rPr>
              <w:t xml:space="preserve"> and recommends the inclusion of </w:t>
            </w:r>
            <w:r w:rsidR="00C24FFC">
              <w:rPr>
                <w:rFonts w:cs="Arial"/>
              </w:rPr>
              <w:t xml:space="preserve">a </w:t>
            </w:r>
            <w:r w:rsidR="008C3BF9">
              <w:rPr>
                <w:rFonts w:cs="Arial"/>
              </w:rPr>
              <w:t xml:space="preserve">condition </w:t>
            </w:r>
            <w:r w:rsidR="00C24FFC">
              <w:rPr>
                <w:rFonts w:cs="Arial"/>
              </w:rPr>
              <w:t>on the Part 13 and Part 13A approvals</w:t>
            </w:r>
            <w:r w:rsidR="008C3BF9">
              <w:rPr>
                <w:rFonts w:cs="Arial"/>
              </w:rPr>
              <w:t xml:space="preserve"> which requires AFMA to ensure there is </w:t>
            </w:r>
            <w:r w:rsidR="008C3BF9" w:rsidRPr="004D2E40">
              <w:t>sufficient ongoing monitoring (electronic or human) to evaluate the nature and level of impacts of fishing on protected species</w:t>
            </w:r>
            <w:r w:rsidR="001A047C">
              <w:t>.</w:t>
            </w:r>
          </w:p>
        </w:tc>
      </w:tr>
      <w:tr w:rsidR="00867590" w:rsidRPr="00433FCA" w14:paraId="16757C75" w14:textId="77777777" w:rsidTr="002F0C8B">
        <w:trPr>
          <w:cantSplit/>
        </w:trPr>
        <w:tc>
          <w:tcPr>
            <w:tcW w:w="5000" w:type="pct"/>
            <w:gridSpan w:val="2"/>
            <w:shd w:val="clear" w:color="auto" w:fill="E5DFEC"/>
          </w:tcPr>
          <w:p w14:paraId="71DF16AA" w14:textId="77777777" w:rsidR="00867590" w:rsidRPr="003F181E" w:rsidRDefault="00867590" w:rsidP="003E1B74">
            <w:pPr>
              <w:spacing w:line="276" w:lineRule="auto"/>
              <w:contextualSpacing/>
              <w:rPr>
                <w:rFonts w:cs="Arial"/>
                <w:b/>
                <w:bCs/>
                <w:i/>
                <w:iCs/>
              </w:rPr>
            </w:pPr>
            <w:r w:rsidRPr="003F181E">
              <w:rPr>
                <w:rFonts w:cs="Arial"/>
                <w:b/>
                <w:bCs/>
                <w:i/>
                <w:iCs/>
              </w:rPr>
              <w:t xml:space="preserve">Assessments </w:t>
            </w:r>
          </w:p>
        </w:tc>
      </w:tr>
      <w:tr w:rsidR="00867590" w:rsidRPr="00433FCA" w14:paraId="6A013180" w14:textId="77777777" w:rsidTr="00052481">
        <w:trPr>
          <w:cantSplit/>
        </w:trPr>
        <w:tc>
          <w:tcPr>
            <w:tcW w:w="1500" w:type="pct"/>
            <w:shd w:val="clear" w:color="auto" w:fill="FFC000"/>
          </w:tcPr>
          <w:p w14:paraId="13D6E287" w14:textId="5C36B8B0" w:rsidR="00867590" w:rsidRPr="003F181E" w:rsidRDefault="00867590" w:rsidP="003E1B74">
            <w:pPr>
              <w:spacing w:line="276" w:lineRule="auto"/>
              <w:contextualSpacing/>
              <w:rPr>
                <w:rFonts w:cs="Arial"/>
              </w:rPr>
            </w:pPr>
            <w:r w:rsidRPr="003F181E">
              <w:rPr>
                <w:rFonts w:cs="Arial"/>
                <w:b/>
                <w:bCs/>
                <w:i/>
                <w:iCs/>
              </w:rPr>
              <w:t xml:space="preserve">2.2.2 </w:t>
            </w:r>
            <w:r w:rsidRPr="003F181E">
              <w:rPr>
                <w:rFonts w:cs="Arial"/>
              </w:rPr>
              <w:t xml:space="preserve">There is an assessment of the impact of the fishery on endangered, </w:t>
            </w:r>
            <w:proofErr w:type="gramStart"/>
            <w:r w:rsidRPr="003F181E">
              <w:rPr>
                <w:rFonts w:cs="Arial"/>
              </w:rPr>
              <w:t>threatened</w:t>
            </w:r>
            <w:proofErr w:type="gramEnd"/>
            <w:r w:rsidRPr="003F181E">
              <w:rPr>
                <w:rFonts w:cs="Arial"/>
              </w:rPr>
              <w:t xml:space="preserve"> or protected species. </w:t>
            </w:r>
          </w:p>
          <w:p w14:paraId="58AE0C55" w14:textId="35FAFDF9" w:rsidR="004649FA" w:rsidRPr="003F181E" w:rsidRDefault="004649FA" w:rsidP="003E1B74">
            <w:pPr>
              <w:spacing w:line="276" w:lineRule="auto"/>
              <w:contextualSpacing/>
              <w:rPr>
                <w:rFonts w:cs="Arial"/>
              </w:rPr>
            </w:pPr>
          </w:p>
        </w:tc>
        <w:tc>
          <w:tcPr>
            <w:tcW w:w="3500" w:type="pct"/>
            <w:shd w:val="clear" w:color="auto" w:fill="auto"/>
          </w:tcPr>
          <w:p w14:paraId="62FE8F96" w14:textId="7E8EB3ED" w:rsidR="005806BB" w:rsidRPr="003F181E" w:rsidRDefault="005806BB" w:rsidP="003E1B74">
            <w:pPr>
              <w:spacing w:line="276" w:lineRule="auto"/>
              <w:contextualSpacing/>
              <w:rPr>
                <w:rFonts w:cs="Arial"/>
                <w:bCs/>
              </w:rPr>
            </w:pPr>
            <w:r w:rsidRPr="003F181E">
              <w:rPr>
                <w:rFonts w:cs="Arial"/>
                <w:b/>
              </w:rPr>
              <w:t xml:space="preserve">Partially meets </w:t>
            </w:r>
          </w:p>
          <w:p w14:paraId="47A7F6ED" w14:textId="77A0EB1A" w:rsidR="00052481" w:rsidRPr="00052481" w:rsidRDefault="00052481" w:rsidP="003E1B74">
            <w:pPr>
              <w:spacing w:line="276" w:lineRule="auto"/>
              <w:rPr>
                <w:rFonts w:cs="Arial"/>
              </w:rPr>
            </w:pPr>
            <w:r w:rsidRPr="003F181E">
              <w:rPr>
                <w:rFonts w:cs="Arial"/>
              </w:rPr>
              <w:t>ERAs</w:t>
            </w:r>
            <w:r w:rsidRPr="00052481">
              <w:rPr>
                <w:rFonts w:cs="Arial"/>
              </w:rPr>
              <w:t xml:space="preserve"> </w:t>
            </w:r>
            <w:r w:rsidR="00C259F6">
              <w:rPr>
                <w:rFonts w:cs="Arial"/>
              </w:rPr>
              <w:t>(2007, 2008, 2009)</w:t>
            </w:r>
            <w:r w:rsidRPr="00052481">
              <w:rPr>
                <w:rFonts w:cs="Arial"/>
              </w:rPr>
              <w:t xml:space="preserve"> </w:t>
            </w:r>
            <w:r w:rsidR="00C259F6">
              <w:rPr>
                <w:rFonts w:cs="Arial"/>
              </w:rPr>
              <w:t>identify risks to</w:t>
            </w:r>
            <w:r w:rsidRPr="00052481">
              <w:rPr>
                <w:rFonts w:cs="Arial"/>
              </w:rPr>
              <w:t xml:space="preserve"> endangered, </w:t>
            </w:r>
            <w:proofErr w:type="gramStart"/>
            <w:r w:rsidRPr="00052481">
              <w:rPr>
                <w:rFonts w:cs="Arial"/>
              </w:rPr>
              <w:t>threatened</w:t>
            </w:r>
            <w:proofErr w:type="gramEnd"/>
            <w:r w:rsidRPr="00052481">
              <w:rPr>
                <w:rFonts w:cs="Arial"/>
              </w:rPr>
              <w:t xml:space="preserve"> or protected species. No species were found to be at high risk given the current level of fishing activity. These </w:t>
            </w:r>
            <w:r w:rsidRPr="003F181E">
              <w:rPr>
                <w:rFonts w:cs="Arial"/>
              </w:rPr>
              <w:t xml:space="preserve">ERA’s </w:t>
            </w:r>
            <w:r w:rsidRPr="00052481">
              <w:rPr>
                <w:rFonts w:cs="Arial"/>
              </w:rPr>
              <w:t xml:space="preserve">have not been reviewed for </w:t>
            </w:r>
            <w:r w:rsidRPr="003F181E">
              <w:rPr>
                <w:rFonts w:cs="Arial"/>
              </w:rPr>
              <w:t>over</w:t>
            </w:r>
            <w:r w:rsidRPr="00052481">
              <w:rPr>
                <w:rFonts w:cs="Arial"/>
              </w:rPr>
              <w:t xml:space="preserve"> 10 years.</w:t>
            </w:r>
          </w:p>
          <w:p w14:paraId="543E02E0" w14:textId="403701AA" w:rsidR="00867590" w:rsidRPr="003F181E" w:rsidRDefault="001A047C" w:rsidP="003E1B74">
            <w:pPr>
              <w:spacing w:line="276" w:lineRule="auto"/>
              <w:contextualSpacing/>
              <w:rPr>
                <w:rFonts w:cs="Arial"/>
              </w:rPr>
            </w:pPr>
            <w:r>
              <w:rPr>
                <w:rFonts w:cs="Arial"/>
              </w:rPr>
              <w:t xml:space="preserve">The Department recommends the inclusion of </w:t>
            </w:r>
            <w:r w:rsidR="00C24FFC">
              <w:rPr>
                <w:rFonts w:cs="Arial"/>
              </w:rPr>
              <w:t xml:space="preserve">a </w:t>
            </w:r>
            <w:r>
              <w:rPr>
                <w:rFonts w:cs="Arial"/>
              </w:rPr>
              <w:t xml:space="preserve">condition </w:t>
            </w:r>
            <w:r w:rsidR="00C24FFC">
              <w:rPr>
                <w:rFonts w:cs="Arial"/>
              </w:rPr>
              <w:t xml:space="preserve">on the Part 13 and Part 13A approvals </w:t>
            </w:r>
            <w:r>
              <w:rPr>
                <w:rFonts w:cs="Arial"/>
              </w:rPr>
              <w:t xml:space="preserve">which requires AFMA to ensure there is </w:t>
            </w:r>
            <w:r w:rsidRPr="004D2E40">
              <w:t>sufficient ongoing monitoring (electronic or human) to evaluate the nature and level of impacts of fishing on protected species</w:t>
            </w:r>
            <w:r>
              <w:t>.</w:t>
            </w:r>
          </w:p>
        </w:tc>
      </w:tr>
      <w:tr w:rsidR="00867590" w:rsidRPr="00433FCA" w14:paraId="7BA4A993" w14:textId="77777777" w:rsidTr="002F0C8B">
        <w:trPr>
          <w:cantSplit/>
        </w:trPr>
        <w:tc>
          <w:tcPr>
            <w:tcW w:w="1500" w:type="pct"/>
          </w:tcPr>
          <w:p w14:paraId="35BD01ED" w14:textId="5FA3517B" w:rsidR="00867590" w:rsidRPr="003F181E" w:rsidRDefault="00867590" w:rsidP="003E1B74">
            <w:pPr>
              <w:spacing w:line="276" w:lineRule="auto"/>
              <w:contextualSpacing/>
              <w:rPr>
                <w:rFonts w:cs="Arial"/>
              </w:rPr>
            </w:pPr>
            <w:r w:rsidRPr="003F181E">
              <w:rPr>
                <w:rFonts w:cs="Arial"/>
                <w:b/>
                <w:bCs/>
                <w:i/>
                <w:iCs/>
              </w:rPr>
              <w:t xml:space="preserve">2.2.3 </w:t>
            </w:r>
            <w:r w:rsidRPr="003F181E">
              <w:rPr>
                <w:rFonts w:cs="Arial"/>
              </w:rPr>
              <w:t xml:space="preserve">There is an assessment of the impact of the fishery on threatened ecological communities. </w:t>
            </w:r>
          </w:p>
          <w:p w14:paraId="65593620" w14:textId="18ECB72B" w:rsidR="004649FA" w:rsidRPr="003F181E" w:rsidRDefault="004649FA" w:rsidP="003E1B74">
            <w:pPr>
              <w:spacing w:line="276" w:lineRule="auto"/>
              <w:contextualSpacing/>
              <w:rPr>
                <w:rFonts w:cs="Arial"/>
              </w:rPr>
            </w:pPr>
          </w:p>
        </w:tc>
        <w:tc>
          <w:tcPr>
            <w:tcW w:w="3500" w:type="pct"/>
            <w:shd w:val="clear" w:color="auto" w:fill="auto"/>
          </w:tcPr>
          <w:p w14:paraId="58EF5E57" w14:textId="641DA23E" w:rsidR="005806BB" w:rsidRPr="003F181E" w:rsidRDefault="00052481" w:rsidP="003E1B74">
            <w:pPr>
              <w:spacing w:line="276" w:lineRule="auto"/>
              <w:contextualSpacing/>
              <w:rPr>
                <w:rFonts w:cs="Arial"/>
              </w:rPr>
            </w:pPr>
            <w:r w:rsidRPr="003F181E">
              <w:rPr>
                <w:rFonts w:cs="Arial"/>
                <w:b/>
              </w:rPr>
              <w:t>Not applicable</w:t>
            </w:r>
            <w:r w:rsidRPr="003F181E">
              <w:rPr>
                <w:rFonts w:cs="Arial"/>
                <w:b/>
              </w:rPr>
              <w:br/>
            </w:r>
            <w:r w:rsidRPr="003F181E">
              <w:rPr>
                <w:rFonts w:cs="Arial"/>
              </w:rPr>
              <w:t>No threatened ecological communities have been identified within the fisheries.</w:t>
            </w:r>
          </w:p>
          <w:p w14:paraId="4AA6CA1D" w14:textId="7203155B" w:rsidR="00867590" w:rsidRPr="003F181E" w:rsidRDefault="00867590" w:rsidP="003E1B74">
            <w:pPr>
              <w:spacing w:line="276" w:lineRule="auto"/>
              <w:contextualSpacing/>
              <w:rPr>
                <w:rFonts w:cs="Arial"/>
              </w:rPr>
            </w:pPr>
          </w:p>
        </w:tc>
      </w:tr>
      <w:tr w:rsidR="00867590" w:rsidRPr="00433FCA" w14:paraId="670EFB61" w14:textId="77777777" w:rsidTr="002F0C8B">
        <w:trPr>
          <w:cantSplit/>
        </w:trPr>
        <w:tc>
          <w:tcPr>
            <w:tcW w:w="5000" w:type="pct"/>
            <w:gridSpan w:val="2"/>
            <w:shd w:val="clear" w:color="auto" w:fill="E5DFEC"/>
          </w:tcPr>
          <w:p w14:paraId="770A73F2" w14:textId="77777777" w:rsidR="00867590" w:rsidRPr="00052481" w:rsidRDefault="00867590" w:rsidP="004C008D">
            <w:pPr>
              <w:keepNext/>
              <w:spacing w:line="276" w:lineRule="auto"/>
              <w:contextualSpacing/>
              <w:rPr>
                <w:rFonts w:cs="Arial"/>
                <w:b/>
                <w:bCs/>
                <w:i/>
                <w:iCs/>
              </w:rPr>
            </w:pPr>
            <w:r w:rsidRPr="00052481">
              <w:rPr>
                <w:rFonts w:cs="Arial"/>
                <w:b/>
                <w:bCs/>
                <w:i/>
                <w:iCs/>
              </w:rPr>
              <w:lastRenderedPageBreak/>
              <w:t xml:space="preserve">Management responses </w:t>
            </w:r>
          </w:p>
        </w:tc>
      </w:tr>
      <w:tr w:rsidR="00867590" w:rsidRPr="00433FCA" w14:paraId="754A20A5" w14:textId="77777777" w:rsidTr="001A047C">
        <w:trPr>
          <w:cantSplit/>
        </w:trPr>
        <w:tc>
          <w:tcPr>
            <w:tcW w:w="1500" w:type="pct"/>
            <w:shd w:val="clear" w:color="auto" w:fill="92D050"/>
          </w:tcPr>
          <w:p w14:paraId="2EFFB35F" w14:textId="77777777" w:rsidR="00867590" w:rsidRPr="00052481" w:rsidRDefault="00867590" w:rsidP="003E1B74">
            <w:pPr>
              <w:spacing w:line="276" w:lineRule="auto"/>
              <w:contextualSpacing/>
              <w:rPr>
                <w:rFonts w:cs="Arial"/>
              </w:rPr>
            </w:pPr>
            <w:r w:rsidRPr="00052481">
              <w:rPr>
                <w:rFonts w:cs="Arial"/>
                <w:b/>
                <w:bCs/>
                <w:i/>
                <w:iCs/>
              </w:rPr>
              <w:t xml:space="preserve">2.2.4 </w:t>
            </w:r>
            <w:r w:rsidRPr="00052481">
              <w:rPr>
                <w:rFonts w:cs="Arial"/>
              </w:rPr>
              <w:t xml:space="preserve">There are measures in place to avoid capture and/or mortality of endangered, </w:t>
            </w:r>
            <w:proofErr w:type="gramStart"/>
            <w:r w:rsidRPr="00052481">
              <w:rPr>
                <w:rFonts w:cs="Arial"/>
              </w:rPr>
              <w:t>threatened</w:t>
            </w:r>
            <w:proofErr w:type="gramEnd"/>
            <w:r w:rsidRPr="00052481">
              <w:rPr>
                <w:rFonts w:cs="Arial"/>
              </w:rPr>
              <w:t xml:space="preserve"> or protected species. </w:t>
            </w:r>
          </w:p>
          <w:p w14:paraId="477B7043" w14:textId="23F8E0CD" w:rsidR="004649FA" w:rsidRPr="00052481" w:rsidRDefault="004649FA" w:rsidP="003E1B74">
            <w:pPr>
              <w:spacing w:line="276" w:lineRule="auto"/>
              <w:contextualSpacing/>
              <w:rPr>
                <w:rFonts w:cs="Arial"/>
              </w:rPr>
            </w:pPr>
          </w:p>
        </w:tc>
        <w:tc>
          <w:tcPr>
            <w:tcW w:w="3500" w:type="pct"/>
            <w:shd w:val="clear" w:color="auto" w:fill="auto"/>
          </w:tcPr>
          <w:p w14:paraId="6DE22808" w14:textId="2B849EAB" w:rsidR="00A01EB2" w:rsidRDefault="001A047C" w:rsidP="00A01EB2">
            <w:pPr>
              <w:spacing w:line="276" w:lineRule="auto"/>
              <w:rPr>
                <w:rFonts w:cs="Arial"/>
              </w:rPr>
            </w:pPr>
            <w:r w:rsidRPr="00840AFC">
              <w:rPr>
                <w:rFonts w:cs="Arial"/>
                <w:b/>
              </w:rPr>
              <w:t>M</w:t>
            </w:r>
            <w:r w:rsidR="00C259F6" w:rsidRPr="00840AFC">
              <w:rPr>
                <w:rFonts w:cs="Arial"/>
                <w:b/>
              </w:rPr>
              <w:t>eet</w:t>
            </w:r>
            <w:r w:rsidRPr="00840AFC">
              <w:rPr>
                <w:rFonts w:cs="Arial"/>
                <w:b/>
              </w:rPr>
              <w:t>s</w:t>
            </w:r>
            <w:r w:rsidR="00C259F6" w:rsidRPr="00840AFC">
              <w:rPr>
                <w:rFonts w:cs="Arial"/>
                <w:b/>
              </w:rPr>
              <w:t xml:space="preserve"> –</w:t>
            </w:r>
            <w:r w:rsidRPr="00840AFC">
              <w:rPr>
                <w:rFonts w:cs="Arial"/>
                <w:b/>
              </w:rPr>
              <w:t xml:space="preserve"> There have been no recorded interactions with </w:t>
            </w:r>
            <w:r w:rsidR="00C259F6" w:rsidRPr="00840AFC">
              <w:rPr>
                <w:rFonts w:cs="Arial"/>
                <w:b/>
              </w:rPr>
              <w:t>protected species.</w:t>
            </w:r>
            <w:r w:rsidR="00052481" w:rsidRPr="00840AFC">
              <w:rPr>
                <w:rFonts w:cs="Arial"/>
                <w:b/>
              </w:rPr>
              <w:br/>
            </w:r>
            <w:r w:rsidR="00052481" w:rsidRPr="00052481">
              <w:rPr>
                <w:rFonts w:cs="Arial"/>
              </w:rPr>
              <w:t xml:space="preserve">There are 121 endangered, </w:t>
            </w:r>
            <w:proofErr w:type="gramStart"/>
            <w:r w:rsidR="00052481" w:rsidRPr="00052481">
              <w:rPr>
                <w:rFonts w:cs="Arial"/>
              </w:rPr>
              <w:t>threatened</w:t>
            </w:r>
            <w:proofErr w:type="gramEnd"/>
            <w:r w:rsidR="00052481" w:rsidRPr="00052481">
              <w:rPr>
                <w:rFonts w:cs="Arial"/>
              </w:rPr>
              <w:t xml:space="preserve"> or protected species in the </w:t>
            </w:r>
            <w:r w:rsidR="00C259F6">
              <w:rPr>
                <w:rFonts w:cs="Arial"/>
              </w:rPr>
              <w:t>NWS</w:t>
            </w:r>
            <w:r w:rsidR="009F0E00">
              <w:rPr>
                <w:rFonts w:cs="Arial"/>
              </w:rPr>
              <w:t>T</w:t>
            </w:r>
            <w:r w:rsidR="00C259F6">
              <w:rPr>
                <w:rFonts w:cs="Arial"/>
              </w:rPr>
              <w:t>F</w:t>
            </w:r>
            <w:r w:rsidR="0072550B">
              <w:rPr>
                <w:rFonts w:cs="Arial"/>
              </w:rPr>
              <w:t>.</w:t>
            </w:r>
            <w:r w:rsidR="00052481" w:rsidRPr="00052481">
              <w:rPr>
                <w:rFonts w:cs="Arial"/>
              </w:rPr>
              <w:t xml:space="preserve"> </w:t>
            </w:r>
            <w:r w:rsidR="00A01EB2" w:rsidRPr="00A01EB2">
              <w:rPr>
                <w:rFonts w:cs="Arial"/>
              </w:rPr>
              <w:t>These include 3 species of sharks/rays, 21 species of seabirds</w:t>
            </w:r>
            <w:r w:rsidR="00A01EB2">
              <w:rPr>
                <w:rFonts w:cs="Arial"/>
              </w:rPr>
              <w:t xml:space="preserve"> (including </w:t>
            </w:r>
            <w:r w:rsidR="009A5136">
              <w:rPr>
                <w:rFonts w:cs="Arial"/>
              </w:rPr>
              <w:t xml:space="preserve">2 species of </w:t>
            </w:r>
            <w:r w:rsidR="00A01EB2">
              <w:rPr>
                <w:rFonts w:cs="Arial"/>
              </w:rPr>
              <w:t>petrels)</w:t>
            </w:r>
            <w:r w:rsidR="00A01EB2" w:rsidRPr="00A01EB2">
              <w:rPr>
                <w:rFonts w:cs="Arial"/>
              </w:rPr>
              <w:t>, 30</w:t>
            </w:r>
            <w:r w:rsidR="00A01EB2">
              <w:rPr>
                <w:rFonts w:cs="Arial"/>
              </w:rPr>
              <w:t xml:space="preserve"> </w:t>
            </w:r>
            <w:r w:rsidR="00A01EB2" w:rsidRPr="00A01EB2">
              <w:rPr>
                <w:rFonts w:cs="Arial"/>
              </w:rPr>
              <w:t>species of marine mammals, 27 species of marine reptiles</w:t>
            </w:r>
            <w:r w:rsidR="009A5136" w:rsidRPr="009A5136">
              <w:rPr>
                <w:rFonts w:cs="Arial"/>
              </w:rPr>
              <w:t xml:space="preserve"> (including 5 species of turtles)</w:t>
            </w:r>
            <w:r w:rsidR="00A01EB2" w:rsidRPr="00A01EB2">
              <w:rPr>
                <w:rFonts w:cs="Arial"/>
              </w:rPr>
              <w:t xml:space="preserve"> and 40 species of bony fish</w:t>
            </w:r>
            <w:r w:rsidR="00A01EB2">
              <w:rPr>
                <w:rFonts w:cs="Arial"/>
              </w:rPr>
              <w:t>.</w:t>
            </w:r>
          </w:p>
          <w:p w14:paraId="0774B36E" w14:textId="36C611E5" w:rsidR="001F7BB8" w:rsidRDefault="00A01EB2" w:rsidP="00A01EB2">
            <w:pPr>
              <w:spacing w:line="276" w:lineRule="auto"/>
              <w:rPr>
                <w:rFonts w:cs="Arial"/>
              </w:rPr>
            </w:pPr>
            <w:r>
              <w:rPr>
                <w:rFonts w:cs="Arial"/>
              </w:rPr>
              <w:t xml:space="preserve">There are </w:t>
            </w:r>
            <w:r w:rsidR="00052481" w:rsidRPr="00052481">
              <w:rPr>
                <w:rFonts w:cs="Arial"/>
              </w:rPr>
              <w:t>12</w:t>
            </w:r>
            <w:r w:rsidR="009A5136">
              <w:rPr>
                <w:rFonts w:cs="Arial"/>
              </w:rPr>
              <w:t>4</w:t>
            </w:r>
            <w:r w:rsidR="00052481" w:rsidRPr="00052481">
              <w:rPr>
                <w:rFonts w:cs="Arial"/>
              </w:rPr>
              <w:t xml:space="preserve"> </w:t>
            </w:r>
            <w:r w:rsidR="00276046" w:rsidRPr="00052481">
              <w:rPr>
                <w:rFonts w:cs="Arial"/>
              </w:rPr>
              <w:t xml:space="preserve">endangered, </w:t>
            </w:r>
            <w:proofErr w:type="gramStart"/>
            <w:r w:rsidR="00276046" w:rsidRPr="00052481">
              <w:rPr>
                <w:rFonts w:cs="Arial"/>
              </w:rPr>
              <w:t>threatened</w:t>
            </w:r>
            <w:proofErr w:type="gramEnd"/>
            <w:r w:rsidR="00276046" w:rsidRPr="00052481">
              <w:rPr>
                <w:rFonts w:cs="Arial"/>
              </w:rPr>
              <w:t xml:space="preserve"> or protected species </w:t>
            </w:r>
            <w:r w:rsidR="00052481" w:rsidRPr="00052481">
              <w:rPr>
                <w:rFonts w:cs="Arial"/>
              </w:rPr>
              <w:t xml:space="preserve">in the </w:t>
            </w:r>
            <w:r w:rsidR="00C259F6">
              <w:rPr>
                <w:rFonts w:cs="Arial"/>
              </w:rPr>
              <w:t>WDTF</w:t>
            </w:r>
            <w:r>
              <w:rPr>
                <w:rFonts w:cs="Arial"/>
              </w:rPr>
              <w:t xml:space="preserve">. </w:t>
            </w:r>
            <w:r w:rsidRPr="00A01EB2">
              <w:rPr>
                <w:rFonts w:cs="Arial"/>
              </w:rPr>
              <w:t xml:space="preserve">These include 3 species of sharks/rays, </w:t>
            </w:r>
            <w:r>
              <w:rPr>
                <w:rFonts w:cs="Arial"/>
              </w:rPr>
              <w:t>18</w:t>
            </w:r>
            <w:r w:rsidRPr="00A01EB2">
              <w:rPr>
                <w:rFonts w:cs="Arial"/>
              </w:rPr>
              <w:t xml:space="preserve"> species of seabirds</w:t>
            </w:r>
            <w:r>
              <w:rPr>
                <w:rFonts w:cs="Arial"/>
              </w:rPr>
              <w:t xml:space="preserve"> (including 4 species of petrels)</w:t>
            </w:r>
            <w:r w:rsidRPr="00A01EB2">
              <w:rPr>
                <w:rFonts w:cs="Arial"/>
              </w:rPr>
              <w:t xml:space="preserve">, </w:t>
            </w:r>
            <w:r>
              <w:rPr>
                <w:rFonts w:cs="Arial"/>
              </w:rPr>
              <w:t xml:space="preserve">44 </w:t>
            </w:r>
            <w:r w:rsidRPr="00A01EB2">
              <w:rPr>
                <w:rFonts w:cs="Arial"/>
              </w:rPr>
              <w:t>species of marine mammals, 2</w:t>
            </w:r>
            <w:r>
              <w:rPr>
                <w:rFonts w:cs="Arial"/>
              </w:rPr>
              <w:t>0</w:t>
            </w:r>
            <w:r w:rsidRPr="00A01EB2">
              <w:rPr>
                <w:rFonts w:cs="Arial"/>
              </w:rPr>
              <w:t xml:space="preserve"> species of marine reptiles</w:t>
            </w:r>
            <w:r>
              <w:rPr>
                <w:rFonts w:cs="Arial"/>
              </w:rPr>
              <w:t xml:space="preserve"> (including 5 species of turtles)</w:t>
            </w:r>
            <w:r w:rsidRPr="00A01EB2">
              <w:rPr>
                <w:rFonts w:cs="Arial"/>
              </w:rPr>
              <w:t xml:space="preserve"> and </w:t>
            </w:r>
            <w:r w:rsidR="009A5136">
              <w:rPr>
                <w:rFonts w:cs="Arial"/>
              </w:rPr>
              <w:t>39</w:t>
            </w:r>
            <w:r w:rsidRPr="00A01EB2">
              <w:rPr>
                <w:rFonts w:cs="Arial"/>
              </w:rPr>
              <w:t xml:space="preserve"> species of bony fish</w:t>
            </w:r>
            <w:r w:rsidR="00052481" w:rsidRPr="00052481">
              <w:rPr>
                <w:rFonts w:cs="Arial"/>
              </w:rPr>
              <w:t xml:space="preserve">. </w:t>
            </w:r>
          </w:p>
          <w:p w14:paraId="7C8850A5" w14:textId="070C8C72" w:rsidR="00052481" w:rsidRPr="00A01EB2" w:rsidRDefault="00052481" w:rsidP="003E1B74">
            <w:pPr>
              <w:spacing w:line="276" w:lineRule="auto"/>
              <w:rPr>
                <w:rFonts w:cs="Arial"/>
              </w:rPr>
            </w:pPr>
            <w:r w:rsidRPr="00840AFC">
              <w:rPr>
                <w:rFonts w:cs="Arial"/>
              </w:rPr>
              <w:t>None of these species were assessed as being at high risk in AFMA’s ecological risk assessments. AFMA has committed to take all reasonable steps to minimise interactions with these species.</w:t>
            </w:r>
            <w:r w:rsidR="00C259F6" w:rsidRPr="00840AFC">
              <w:rPr>
                <w:rFonts w:cs="Arial"/>
              </w:rPr>
              <w:t xml:space="preserve"> </w:t>
            </w:r>
          </w:p>
          <w:p w14:paraId="148ABAB6" w14:textId="40301CAC" w:rsidR="00052481" w:rsidRPr="00840AFC" w:rsidRDefault="00052481" w:rsidP="003E1B74">
            <w:pPr>
              <w:spacing w:line="276" w:lineRule="auto"/>
              <w:rPr>
                <w:rFonts w:cs="Arial"/>
              </w:rPr>
            </w:pPr>
            <w:r w:rsidRPr="00840AFC">
              <w:rPr>
                <w:rFonts w:cs="Arial"/>
              </w:rPr>
              <w:t xml:space="preserve">The fisheries are required to operate consistent with relevant threat abatement and recovery plans, and any interactions with protected species must be reported to AFMA by fishers in their daily fishing logbooks. These records are published quarterly by AFMA on their website. </w:t>
            </w:r>
          </w:p>
          <w:p w14:paraId="376200E7" w14:textId="546341EC" w:rsidR="00840AFC" w:rsidRDefault="00052481" w:rsidP="003E1B74">
            <w:pPr>
              <w:spacing w:line="276" w:lineRule="auto"/>
              <w:rPr>
                <w:rFonts w:cs="Arial"/>
              </w:rPr>
            </w:pPr>
            <w:r w:rsidRPr="00840AFC">
              <w:rPr>
                <w:rFonts w:cs="Arial"/>
              </w:rPr>
              <w:t xml:space="preserve">There have been no protected species interactions reported in logbooks or by observers in the </w:t>
            </w:r>
            <w:r w:rsidR="00C259F6" w:rsidRPr="00840AFC">
              <w:rPr>
                <w:rFonts w:cs="Arial"/>
              </w:rPr>
              <w:t>NWS</w:t>
            </w:r>
            <w:r w:rsidR="009F0E00" w:rsidRPr="00840AFC">
              <w:rPr>
                <w:rFonts w:cs="Arial"/>
              </w:rPr>
              <w:t>T</w:t>
            </w:r>
            <w:r w:rsidR="00C259F6" w:rsidRPr="00840AFC">
              <w:rPr>
                <w:rFonts w:cs="Arial"/>
              </w:rPr>
              <w:t>F</w:t>
            </w:r>
            <w:r w:rsidRPr="00840AFC">
              <w:rPr>
                <w:rFonts w:cs="Arial"/>
              </w:rPr>
              <w:t xml:space="preserve"> or </w:t>
            </w:r>
            <w:r w:rsidR="00C259F6" w:rsidRPr="00840AFC">
              <w:rPr>
                <w:rFonts w:cs="Arial"/>
              </w:rPr>
              <w:t>WDTF since 2012</w:t>
            </w:r>
            <w:r w:rsidRPr="00840AFC">
              <w:rPr>
                <w:rFonts w:cs="Arial"/>
              </w:rPr>
              <w:t>.</w:t>
            </w:r>
          </w:p>
          <w:p w14:paraId="21953CCC" w14:textId="373D9712" w:rsidR="001A047C" w:rsidRPr="00052481" w:rsidRDefault="001A047C" w:rsidP="003E1B74">
            <w:pPr>
              <w:spacing w:line="276" w:lineRule="auto"/>
              <w:rPr>
                <w:rFonts w:cs="Arial"/>
              </w:rPr>
            </w:pPr>
            <w:r w:rsidRPr="00840AFC">
              <w:rPr>
                <w:rFonts w:cs="Arial"/>
              </w:rPr>
              <w:t xml:space="preserve">The Department recommends the inclusion of </w:t>
            </w:r>
            <w:r w:rsidR="00C24FFC">
              <w:rPr>
                <w:rFonts w:cs="Arial"/>
              </w:rPr>
              <w:t xml:space="preserve">a </w:t>
            </w:r>
            <w:r w:rsidRPr="00840AFC">
              <w:rPr>
                <w:rFonts w:cs="Arial"/>
              </w:rPr>
              <w:t xml:space="preserve">condition </w:t>
            </w:r>
            <w:r w:rsidR="00C24FFC">
              <w:rPr>
                <w:rFonts w:cs="Arial"/>
              </w:rPr>
              <w:t xml:space="preserve">on the Part 13 and Part 13A approvals </w:t>
            </w:r>
            <w:r w:rsidRPr="00840AFC">
              <w:rPr>
                <w:rFonts w:cs="Arial"/>
              </w:rPr>
              <w:t>which requires AFMA to ensure there is sufficient ongoing monitoring (electronic or human) to evaluate the nature and level of impacts of fishing on protected species.</w:t>
            </w:r>
          </w:p>
        </w:tc>
      </w:tr>
      <w:tr w:rsidR="00867590" w:rsidRPr="00433FCA" w14:paraId="23325650" w14:textId="77777777" w:rsidTr="00052481">
        <w:trPr>
          <w:cantSplit/>
        </w:trPr>
        <w:tc>
          <w:tcPr>
            <w:tcW w:w="1500" w:type="pct"/>
            <w:tcBorders>
              <w:bottom w:val="single" w:sz="4" w:space="0" w:color="auto"/>
            </w:tcBorders>
          </w:tcPr>
          <w:p w14:paraId="229107EC" w14:textId="77777777" w:rsidR="00867590" w:rsidRPr="00052481" w:rsidRDefault="00867590" w:rsidP="003E1B74">
            <w:pPr>
              <w:spacing w:line="276" w:lineRule="auto"/>
              <w:contextualSpacing/>
              <w:rPr>
                <w:rFonts w:cs="Arial"/>
              </w:rPr>
            </w:pPr>
            <w:r w:rsidRPr="00052481">
              <w:rPr>
                <w:rFonts w:cs="Arial"/>
                <w:b/>
                <w:bCs/>
                <w:i/>
                <w:iCs/>
              </w:rPr>
              <w:t xml:space="preserve">2.2.5 </w:t>
            </w:r>
            <w:r w:rsidRPr="00052481">
              <w:rPr>
                <w:rFonts w:cs="Arial"/>
              </w:rPr>
              <w:t xml:space="preserve">There are measures in place to avoid impact on threatened ecological communities. </w:t>
            </w:r>
          </w:p>
          <w:p w14:paraId="3E2B3DBF" w14:textId="235D2D5F" w:rsidR="004649FA" w:rsidRPr="00052481" w:rsidRDefault="004649FA" w:rsidP="003E1B74">
            <w:pPr>
              <w:spacing w:line="276" w:lineRule="auto"/>
              <w:contextualSpacing/>
              <w:rPr>
                <w:rFonts w:cs="Arial"/>
              </w:rPr>
            </w:pPr>
          </w:p>
        </w:tc>
        <w:tc>
          <w:tcPr>
            <w:tcW w:w="3500" w:type="pct"/>
            <w:shd w:val="clear" w:color="auto" w:fill="auto"/>
          </w:tcPr>
          <w:p w14:paraId="347D5B66" w14:textId="10C8C343" w:rsidR="005806BB" w:rsidRPr="00052481" w:rsidRDefault="00052481" w:rsidP="003E1B74">
            <w:pPr>
              <w:spacing w:line="276" w:lineRule="auto"/>
              <w:contextualSpacing/>
              <w:rPr>
                <w:rFonts w:cs="Arial"/>
              </w:rPr>
            </w:pPr>
            <w:r w:rsidRPr="00052481">
              <w:rPr>
                <w:rFonts w:cs="Arial"/>
                <w:b/>
              </w:rPr>
              <w:t>Not applicable</w:t>
            </w:r>
            <w:r w:rsidRPr="00052481">
              <w:rPr>
                <w:rFonts w:cs="Arial"/>
                <w:b/>
              </w:rPr>
              <w:br/>
            </w:r>
            <w:r w:rsidRPr="00052481">
              <w:rPr>
                <w:rFonts w:cs="Arial"/>
              </w:rPr>
              <w:t>No threatened ecological communities have been identified within the fisheries.</w:t>
            </w:r>
          </w:p>
          <w:p w14:paraId="3D633D45" w14:textId="48282DC6" w:rsidR="00867590" w:rsidRPr="00052481" w:rsidRDefault="00867590" w:rsidP="003E1B74">
            <w:pPr>
              <w:spacing w:line="276" w:lineRule="auto"/>
              <w:contextualSpacing/>
              <w:rPr>
                <w:rFonts w:cs="Arial"/>
              </w:rPr>
            </w:pPr>
          </w:p>
        </w:tc>
      </w:tr>
      <w:tr w:rsidR="00867590" w:rsidRPr="00433FCA" w14:paraId="5D830546" w14:textId="77777777" w:rsidTr="00164FF8">
        <w:trPr>
          <w:cantSplit/>
        </w:trPr>
        <w:tc>
          <w:tcPr>
            <w:tcW w:w="1500" w:type="pct"/>
            <w:shd w:val="clear" w:color="auto" w:fill="92D050"/>
          </w:tcPr>
          <w:p w14:paraId="13A19148" w14:textId="24149BB5" w:rsidR="004649FA" w:rsidRPr="00052481" w:rsidRDefault="00867590" w:rsidP="003E1B74">
            <w:pPr>
              <w:spacing w:line="276" w:lineRule="auto"/>
              <w:contextualSpacing/>
              <w:rPr>
                <w:rFonts w:cs="Arial"/>
              </w:rPr>
            </w:pPr>
            <w:r w:rsidRPr="00052481">
              <w:rPr>
                <w:rFonts w:cs="Arial"/>
                <w:b/>
                <w:bCs/>
                <w:i/>
                <w:iCs/>
              </w:rPr>
              <w:t xml:space="preserve">2.2.6 </w:t>
            </w:r>
            <w:r w:rsidRPr="00052481">
              <w:rPr>
                <w:rFonts w:cs="Arial"/>
              </w:rPr>
              <w:t xml:space="preserve">The management response, considering uncertainties in the assessment and precautionary management actions, has a high chance of achieving the objective. </w:t>
            </w:r>
          </w:p>
        </w:tc>
        <w:tc>
          <w:tcPr>
            <w:tcW w:w="3500" w:type="pct"/>
            <w:shd w:val="clear" w:color="auto" w:fill="auto"/>
          </w:tcPr>
          <w:p w14:paraId="68927EE5" w14:textId="33FB3446" w:rsidR="009E687A" w:rsidRPr="00052481" w:rsidRDefault="00164FF8" w:rsidP="009E687A">
            <w:pPr>
              <w:spacing w:line="276" w:lineRule="auto"/>
              <w:rPr>
                <w:rFonts w:cs="Arial"/>
              </w:rPr>
            </w:pPr>
            <w:r>
              <w:rPr>
                <w:rFonts w:cs="Arial"/>
                <w:b/>
              </w:rPr>
              <w:t>M</w:t>
            </w:r>
            <w:r w:rsidR="00052481" w:rsidRPr="00052481">
              <w:rPr>
                <w:rFonts w:cs="Arial"/>
                <w:b/>
              </w:rPr>
              <w:t>eets</w:t>
            </w:r>
            <w:r w:rsidR="009E687A">
              <w:rPr>
                <w:rFonts w:cs="Arial"/>
                <w:b/>
              </w:rPr>
              <w:t xml:space="preserve"> –</w:t>
            </w:r>
            <w:r>
              <w:rPr>
                <w:rFonts w:cs="Arial"/>
                <w:b/>
              </w:rPr>
              <w:t xml:space="preserve"> T</w:t>
            </w:r>
            <w:r w:rsidR="009E687A">
              <w:rPr>
                <w:rFonts w:cs="Arial"/>
                <w:b/>
              </w:rPr>
              <w:t>here is no reported interactions</w:t>
            </w:r>
            <w:r>
              <w:rPr>
                <w:rFonts w:cs="Arial"/>
                <w:b/>
              </w:rPr>
              <w:t xml:space="preserve"> with protected species</w:t>
            </w:r>
            <w:r w:rsidR="009E687A">
              <w:rPr>
                <w:rFonts w:cs="Arial"/>
                <w:b/>
              </w:rPr>
              <w:t>.</w:t>
            </w:r>
            <w:r w:rsidR="00052481" w:rsidRPr="00052481">
              <w:rPr>
                <w:rFonts w:cs="Arial"/>
                <w:b/>
              </w:rPr>
              <w:br/>
            </w:r>
            <w:r>
              <w:rPr>
                <w:rFonts w:cs="Arial"/>
              </w:rPr>
              <w:t>T</w:t>
            </w:r>
            <w:r w:rsidR="00052481">
              <w:rPr>
                <w:rFonts w:cs="Arial"/>
              </w:rPr>
              <w:t xml:space="preserve">here </w:t>
            </w:r>
            <w:r>
              <w:rPr>
                <w:rFonts w:cs="Arial"/>
              </w:rPr>
              <w:t>have</w:t>
            </w:r>
            <w:r w:rsidR="00052481">
              <w:rPr>
                <w:rFonts w:cs="Arial"/>
              </w:rPr>
              <w:t xml:space="preserve"> been </w:t>
            </w:r>
            <w:r w:rsidR="003F181E">
              <w:rPr>
                <w:rFonts w:cs="Arial"/>
              </w:rPr>
              <w:t xml:space="preserve">no reported interactions with </w:t>
            </w:r>
            <w:r w:rsidR="003F181E" w:rsidRPr="00052481">
              <w:rPr>
                <w:rFonts w:cs="Arial"/>
              </w:rPr>
              <w:t xml:space="preserve">endangered, threatened or protected species </w:t>
            </w:r>
            <w:r w:rsidR="003F181E">
              <w:rPr>
                <w:rFonts w:cs="Arial"/>
              </w:rPr>
              <w:t xml:space="preserve">in the fisheries </w:t>
            </w:r>
            <w:r>
              <w:rPr>
                <w:rFonts w:cs="Arial"/>
              </w:rPr>
              <w:t xml:space="preserve">and </w:t>
            </w:r>
            <w:r w:rsidR="009E687A" w:rsidRPr="00052481">
              <w:rPr>
                <w:rFonts w:cs="Arial"/>
              </w:rPr>
              <w:t>AFMA has committed to take all reasonable steps to minimise interactions with these species.</w:t>
            </w:r>
            <w:r w:rsidR="009E687A">
              <w:rPr>
                <w:rFonts w:cs="Arial"/>
              </w:rPr>
              <w:t xml:space="preserve"> </w:t>
            </w:r>
          </w:p>
          <w:p w14:paraId="5173AB64" w14:textId="22DD4916" w:rsidR="00867590" w:rsidRPr="00052481" w:rsidRDefault="00164FF8" w:rsidP="003E1B74">
            <w:pPr>
              <w:spacing w:line="276" w:lineRule="auto"/>
              <w:contextualSpacing/>
              <w:rPr>
                <w:rFonts w:cs="Arial"/>
              </w:rPr>
            </w:pPr>
            <w:r w:rsidRPr="00840AFC">
              <w:rPr>
                <w:rFonts w:cs="Arial"/>
              </w:rPr>
              <w:t xml:space="preserve">The Department recommends the inclusion of </w:t>
            </w:r>
            <w:r w:rsidR="00872E40">
              <w:rPr>
                <w:rFonts w:cs="Arial"/>
              </w:rPr>
              <w:t xml:space="preserve">a </w:t>
            </w:r>
            <w:r w:rsidRPr="00840AFC">
              <w:rPr>
                <w:rFonts w:cs="Arial"/>
              </w:rPr>
              <w:t xml:space="preserve">condition </w:t>
            </w:r>
            <w:r w:rsidR="00872E40">
              <w:rPr>
                <w:rFonts w:cs="Arial"/>
              </w:rPr>
              <w:t>on the Part 13 and Part 13A approvals</w:t>
            </w:r>
            <w:r w:rsidRPr="00840AFC">
              <w:rPr>
                <w:rFonts w:cs="Arial"/>
              </w:rPr>
              <w:t xml:space="preserve"> which requires AFMA to ensure there is sufficient ongoing monitoring (electronic or human) to evaluate the nature and level of impacts of fishing on protected species.</w:t>
            </w:r>
          </w:p>
        </w:tc>
      </w:tr>
      <w:tr w:rsidR="00867590" w:rsidRPr="00433FCA" w14:paraId="4FDFB921" w14:textId="77777777" w:rsidTr="002F0C8B">
        <w:trPr>
          <w:cantSplit/>
        </w:trPr>
        <w:tc>
          <w:tcPr>
            <w:tcW w:w="5000" w:type="pct"/>
            <w:gridSpan w:val="2"/>
            <w:shd w:val="clear" w:color="auto" w:fill="CCC0D9"/>
          </w:tcPr>
          <w:p w14:paraId="066E487E" w14:textId="0E286624" w:rsidR="00867590" w:rsidRPr="00C557C7" w:rsidRDefault="00867590" w:rsidP="00E033A8">
            <w:pPr>
              <w:keepNext/>
              <w:spacing w:line="276" w:lineRule="auto"/>
              <w:contextualSpacing/>
              <w:rPr>
                <w:rFonts w:cs="Arial"/>
                <w:b/>
                <w:bCs/>
              </w:rPr>
            </w:pPr>
            <w:r w:rsidRPr="00C557C7">
              <w:rPr>
                <w:rFonts w:cs="Arial"/>
                <w:b/>
                <w:bCs/>
              </w:rPr>
              <w:lastRenderedPageBreak/>
              <w:t xml:space="preserve">Objective 3 - </w:t>
            </w:r>
            <w:r w:rsidRPr="00C557C7">
              <w:rPr>
                <w:rFonts w:cs="Arial"/>
              </w:rPr>
              <w:t>The fishery is conducted, in a manner that minimises the impact of fishing operations on the ecosystem generally.</w:t>
            </w:r>
          </w:p>
        </w:tc>
      </w:tr>
      <w:tr w:rsidR="00867590" w:rsidRPr="00433FCA" w14:paraId="7CD7A422" w14:textId="77777777" w:rsidTr="002F0C8B">
        <w:trPr>
          <w:cantSplit/>
        </w:trPr>
        <w:tc>
          <w:tcPr>
            <w:tcW w:w="5000" w:type="pct"/>
            <w:gridSpan w:val="2"/>
            <w:shd w:val="clear" w:color="auto" w:fill="E5DFEC"/>
          </w:tcPr>
          <w:p w14:paraId="54CDF909" w14:textId="77777777" w:rsidR="00867590" w:rsidRPr="00C557C7" w:rsidRDefault="00867590" w:rsidP="00E033A8">
            <w:pPr>
              <w:keepNext/>
              <w:spacing w:line="276" w:lineRule="auto"/>
              <w:contextualSpacing/>
              <w:rPr>
                <w:rFonts w:cs="Arial"/>
                <w:b/>
                <w:bCs/>
                <w:i/>
                <w:iCs/>
              </w:rPr>
            </w:pPr>
            <w:r w:rsidRPr="00C557C7">
              <w:rPr>
                <w:rFonts w:cs="Arial"/>
                <w:b/>
                <w:bCs/>
                <w:i/>
                <w:iCs/>
              </w:rPr>
              <w:t xml:space="preserve">Information requirements </w:t>
            </w:r>
          </w:p>
        </w:tc>
      </w:tr>
      <w:tr w:rsidR="00867590" w:rsidRPr="00433FCA" w14:paraId="4AA6925D" w14:textId="77777777" w:rsidTr="00164FF8">
        <w:trPr>
          <w:cantSplit/>
        </w:trPr>
        <w:tc>
          <w:tcPr>
            <w:tcW w:w="1500" w:type="pct"/>
            <w:shd w:val="clear" w:color="auto" w:fill="FFC000"/>
          </w:tcPr>
          <w:p w14:paraId="36944ABB" w14:textId="2BFFD226" w:rsidR="004649FA" w:rsidRPr="00C557C7" w:rsidRDefault="00867590" w:rsidP="003E1B74">
            <w:pPr>
              <w:spacing w:line="276" w:lineRule="auto"/>
              <w:contextualSpacing/>
              <w:rPr>
                <w:rFonts w:cs="Arial"/>
              </w:rPr>
            </w:pPr>
            <w:r w:rsidRPr="00C557C7">
              <w:rPr>
                <w:rFonts w:cs="Arial"/>
                <w:b/>
                <w:bCs/>
                <w:iCs/>
              </w:rPr>
              <w:t xml:space="preserve">2.3.1 </w:t>
            </w:r>
            <w:r w:rsidRPr="00C557C7">
              <w:rPr>
                <w:rFonts w:cs="Arial"/>
              </w:rPr>
              <w:t>Information appropriate for the analysis in 2.3.2 is collated and/or collected covering the fishe</w:t>
            </w:r>
            <w:r w:rsidR="009257AD" w:rsidRPr="00C557C7">
              <w:rPr>
                <w:rFonts w:cs="Arial"/>
              </w:rPr>
              <w:t>ry’s</w:t>
            </w:r>
            <w:r w:rsidRPr="00C557C7">
              <w:rPr>
                <w:rFonts w:cs="Arial"/>
              </w:rPr>
              <w:t xml:space="preserve"> impact on the ecosystem and environment generally. </w:t>
            </w:r>
          </w:p>
        </w:tc>
        <w:tc>
          <w:tcPr>
            <w:tcW w:w="3500" w:type="pct"/>
            <w:shd w:val="clear" w:color="auto" w:fill="auto"/>
          </w:tcPr>
          <w:p w14:paraId="6EED2F81" w14:textId="471128B0" w:rsidR="00945685" w:rsidRDefault="00164FF8" w:rsidP="003E1B74">
            <w:pPr>
              <w:spacing w:line="276" w:lineRule="auto"/>
              <w:rPr>
                <w:rFonts w:cs="Arial"/>
              </w:rPr>
            </w:pPr>
            <w:r>
              <w:rPr>
                <w:rFonts w:cs="Arial"/>
                <w:b/>
              </w:rPr>
              <w:t>Partially</w:t>
            </w:r>
            <w:r w:rsidR="00AA33AB" w:rsidRPr="00AA33AB">
              <w:rPr>
                <w:rFonts w:cs="Arial"/>
                <w:b/>
              </w:rPr>
              <w:t xml:space="preserve"> meet</w:t>
            </w:r>
            <w:r>
              <w:rPr>
                <w:rFonts w:cs="Arial"/>
                <w:b/>
              </w:rPr>
              <w:t>s</w:t>
            </w:r>
            <w:r w:rsidR="00AA33AB" w:rsidRPr="00AA33AB">
              <w:rPr>
                <w:rFonts w:cs="Arial"/>
                <w:b/>
              </w:rPr>
              <w:br/>
            </w:r>
            <w:r w:rsidR="00AA33AB" w:rsidRPr="00AA33AB">
              <w:rPr>
                <w:rFonts w:cs="Arial"/>
              </w:rPr>
              <w:t>Information on the fisheries’ impact on the ecosystem and environment is not collected.</w:t>
            </w:r>
            <w:r w:rsidR="009E687A">
              <w:rPr>
                <w:rFonts w:cs="Arial"/>
              </w:rPr>
              <w:t xml:space="preserve"> ERAs are over 10 years old and</w:t>
            </w:r>
            <w:r w:rsidR="00945685" w:rsidRPr="00C557C7">
              <w:rPr>
                <w:rFonts w:cs="Arial"/>
              </w:rPr>
              <w:t xml:space="preserve"> were expected to be reviewed and revised by 2020</w:t>
            </w:r>
            <w:r w:rsidR="009E687A">
              <w:rPr>
                <w:rFonts w:cs="Arial"/>
              </w:rPr>
              <w:t xml:space="preserve">. </w:t>
            </w:r>
            <w:r w:rsidR="00945685" w:rsidRPr="00C557C7">
              <w:rPr>
                <w:rFonts w:cs="Arial"/>
              </w:rPr>
              <w:t>AFMA have indicated that this will now happen in 2023-24.</w:t>
            </w:r>
          </w:p>
          <w:p w14:paraId="23E606FB" w14:textId="20046FD3" w:rsidR="00867590" w:rsidRPr="00C557C7" w:rsidRDefault="00164FF8" w:rsidP="003E1B74">
            <w:pPr>
              <w:spacing w:line="276" w:lineRule="auto"/>
              <w:rPr>
                <w:rFonts w:cs="Arial"/>
              </w:rPr>
            </w:pPr>
            <w:r w:rsidRPr="00840AFC">
              <w:rPr>
                <w:rFonts w:cs="Arial"/>
              </w:rPr>
              <w:t xml:space="preserve">The Department recommends the inclusion of </w:t>
            </w:r>
            <w:r w:rsidR="00872E40">
              <w:rPr>
                <w:rFonts w:cs="Arial"/>
              </w:rPr>
              <w:t xml:space="preserve">a </w:t>
            </w:r>
            <w:r w:rsidR="00872E40" w:rsidRPr="00840AFC">
              <w:rPr>
                <w:rFonts w:cs="Arial"/>
              </w:rPr>
              <w:t xml:space="preserve">condition </w:t>
            </w:r>
            <w:r w:rsidR="00872E40">
              <w:rPr>
                <w:rFonts w:cs="Arial"/>
              </w:rPr>
              <w:t xml:space="preserve">on the Part 13 </w:t>
            </w:r>
            <w:r w:rsidR="004C008D">
              <w:rPr>
                <w:rFonts w:cs="Arial"/>
              </w:rPr>
              <w:t xml:space="preserve">(condition 1) </w:t>
            </w:r>
            <w:r w:rsidR="00872E40">
              <w:rPr>
                <w:rFonts w:cs="Arial"/>
              </w:rPr>
              <w:t xml:space="preserve">and Part 13A </w:t>
            </w:r>
            <w:r w:rsidR="004C008D">
              <w:rPr>
                <w:rFonts w:cs="Arial"/>
              </w:rPr>
              <w:t xml:space="preserve">(condition 6) </w:t>
            </w:r>
            <w:r w:rsidR="00872E40">
              <w:rPr>
                <w:rFonts w:cs="Arial"/>
              </w:rPr>
              <w:t>approvals</w:t>
            </w:r>
            <w:r w:rsidRPr="00840AFC">
              <w:rPr>
                <w:rFonts w:cs="Arial"/>
              </w:rPr>
              <w:t xml:space="preserve"> which requires AFMA to ensure there is sufficient ongoing monitoring (electronic or human) to evaluate the nature and level of impacts of fishing on protected species.</w:t>
            </w:r>
          </w:p>
        </w:tc>
      </w:tr>
      <w:tr w:rsidR="00867590" w:rsidRPr="00433FCA" w14:paraId="3C4BC27D" w14:textId="77777777" w:rsidTr="002F0C8B">
        <w:trPr>
          <w:cantSplit/>
        </w:trPr>
        <w:tc>
          <w:tcPr>
            <w:tcW w:w="5000" w:type="pct"/>
            <w:gridSpan w:val="2"/>
            <w:shd w:val="clear" w:color="auto" w:fill="E5DFEC"/>
          </w:tcPr>
          <w:p w14:paraId="20035E77" w14:textId="0075B4B7" w:rsidR="00867590" w:rsidRPr="00045342" w:rsidRDefault="00867590" w:rsidP="00C07F82">
            <w:pPr>
              <w:keepNext/>
              <w:spacing w:line="276" w:lineRule="auto"/>
              <w:contextualSpacing/>
              <w:rPr>
                <w:rFonts w:cs="Arial"/>
              </w:rPr>
            </w:pPr>
            <w:r w:rsidRPr="00045342">
              <w:rPr>
                <w:rFonts w:cs="Arial"/>
                <w:b/>
                <w:i/>
              </w:rPr>
              <w:t>Assessment</w:t>
            </w:r>
          </w:p>
        </w:tc>
      </w:tr>
      <w:tr w:rsidR="00867590" w:rsidRPr="00433FCA" w14:paraId="608A294E" w14:textId="77777777" w:rsidTr="001D2BC1">
        <w:trPr>
          <w:cantSplit/>
        </w:trPr>
        <w:tc>
          <w:tcPr>
            <w:tcW w:w="1500" w:type="pct"/>
            <w:shd w:val="clear" w:color="auto" w:fill="FFC000"/>
          </w:tcPr>
          <w:p w14:paraId="41710549" w14:textId="2EFA9223" w:rsidR="00867590" w:rsidRPr="00045342" w:rsidRDefault="00867590" w:rsidP="003E1B74">
            <w:pPr>
              <w:spacing w:line="276" w:lineRule="auto"/>
              <w:contextualSpacing/>
              <w:rPr>
                <w:rFonts w:cs="Arial"/>
              </w:rPr>
            </w:pPr>
            <w:r w:rsidRPr="00045342">
              <w:rPr>
                <w:rFonts w:cs="Arial"/>
                <w:b/>
              </w:rPr>
              <w:t xml:space="preserve">2.3.2 </w:t>
            </w:r>
            <w:r w:rsidRPr="00045342">
              <w:rPr>
                <w:rFonts w:cs="Arial"/>
              </w:rPr>
              <w:t>Information is collected and a risk analysis, appropriate to the scale of the fishery and its potential impacts, is conducted into the susceptibility of each of the following ecosystem components to the fishery.</w:t>
            </w:r>
          </w:p>
          <w:p w14:paraId="27E48D20" w14:textId="77777777" w:rsidR="00867590" w:rsidRPr="00045342" w:rsidRDefault="00867590" w:rsidP="003E1B74">
            <w:pPr>
              <w:spacing w:line="276" w:lineRule="auto"/>
              <w:contextualSpacing/>
              <w:rPr>
                <w:rFonts w:cs="Arial"/>
              </w:rPr>
            </w:pPr>
            <w:r w:rsidRPr="00045342">
              <w:rPr>
                <w:rFonts w:cs="Arial"/>
              </w:rPr>
              <w:t>1. Impacts on ecological communities</w:t>
            </w:r>
          </w:p>
          <w:p w14:paraId="0606C2AB" w14:textId="77777777" w:rsidR="00867590" w:rsidRPr="00045342" w:rsidRDefault="00867590" w:rsidP="003E1B74">
            <w:pPr>
              <w:spacing w:line="276" w:lineRule="auto"/>
              <w:contextualSpacing/>
              <w:rPr>
                <w:rFonts w:cs="Arial"/>
              </w:rPr>
            </w:pPr>
            <w:r w:rsidRPr="00045342">
              <w:rPr>
                <w:rFonts w:cs="Arial"/>
              </w:rPr>
              <w:t>• Benthic communities</w:t>
            </w:r>
          </w:p>
          <w:p w14:paraId="4C66DCE2" w14:textId="77777777" w:rsidR="00867590" w:rsidRPr="00045342" w:rsidRDefault="00867590" w:rsidP="003E1B74">
            <w:pPr>
              <w:spacing w:line="276" w:lineRule="auto"/>
              <w:contextualSpacing/>
              <w:rPr>
                <w:rFonts w:cs="Arial"/>
              </w:rPr>
            </w:pPr>
            <w:r w:rsidRPr="00045342">
              <w:rPr>
                <w:rFonts w:cs="Arial"/>
              </w:rPr>
              <w:t xml:space="preserve">• Ecologically related, </w:t>
            </w:r>
            <w:proofErr w:type="gramStart"/>
            <w:r w:rsidRPr="00045342">
              <w:rPr>
                <w:rFonts w:cs="Arial"/>
              </w:rPr>
              <w:t>associated</w:t>
            </w:r>
            <w:proofErr w:type="gramEnd"/>
            <w:r w:rsidRPr="00045342">
              <w:rPr>
                <w:rFonts w:cs="Arial"/>
              </w:rPr>
              <w:t xml:space="preserve"> or dependent species</w:t>
            </w:r>
          </w:p>
          <w:p w14:paraId="21349DE0" w14:textId="77777777" w:rsidR="00867590" w:rsidRPr="00045342" w:rsidRDefault="00867590" w:rsidP="003E1B74">
            <w:pPr>
              <w:spacing w:line="276" w:lineRule="auto"/>
              <w:contextualSpacing/>
              <w:rPr>
                <w:rFonts w:cs="Arial"/>
              </w:rPr>
            </w:pPr>
            <w:r w:rsidRPr="00045342">
              <w:rPr>
                <w:rFonts w:cs="Arial"/>
              </w:rPr>
              <w:t>• Water column communities</w:t>
            </w:r>
          </w:p>
          <w:p w14:paraId="7A9950B2" w14:textId="77777777" w:rsidR="00867590" w:rsidRPr="00045342" w:rsidRDefault="00867590" w:rsidP="003E1B74">
            <w:pPr>
              <w:spacing w:line="276" w:lineRule="auto"/>
              <w:contextualSpacing/>
              <w:rPr>
                <w:rFonts w:cs="Arial"/>
              </w:rPr>
            </w:pPr>
            <w:r w:rsidRPr="00045342">
              <w:rPr>
                <w:rFonts w:cs="Arial"/>
              </w:rPr>
              <w:t>2. Impacts on food chains</w:t>
            </w:r>
          </w:p>
          <w:p w14:paraId="66B9B0F3" w14:textId="77777777" w:rsidR="00867590" w:rsidRPr="00045342" w:rsidRDefault="00867590" w:rsidP="003E1B74">
            <w:pPr>
              <w:spacing w:line="276" w:lineRule="auto"/>
              <w:contextualSpacing/>
              <w:rPr>
                <w:rFonts w:cs="Arial"/>
              </w:rPr>
            </w:pPr>
            <w:r w:rsidRPr="00045342">
              <w:rPr>
                <w:rFonts w:cs="Arial"/>
              </w:rPr>
              <w:t>• Structure</w:t>
            </w:r>
          </w:p>
          <w:p w14:paraId="7CC656E1" w14:textId="77777777" w:rsidR="00867590" w:rsidRPr="00045342" w:rsidRDefault="00867590" w:rsidP="003E1B74">
            <w:pPr>
              <w:spacing w:line="276" w:lineRule="auto"/>
              <w:contextualSpacing/>
              <w:rPr>
                <w:rFonts w:cs="Arial"/>
              </w:rPr>
            </w:pPr>
            <w:r w:rsidRPr="00045342">
              <w:rPr>
                <w:rFonts w:cs="Arial"/>
              </w:rPr>
              <w:t>• Productivity/flows</w:t>
            </w:r>
          </w:p>
          <w:p w14:paraId="5FFFF890" w14:textId="77777777" w:rsidR="00867590" w:rsidRPr="00045342" w:rsidRDefault="00867590" w:rsidP="003E1B74">
            <w:pPr>
              <w:spacing w:line="276" w:lineRule="auto"/>
              <w:contextualSpacing/>
              <w:rPr>
                <w:rFonts w:cs="Arial"/>
              </w:rPr>
            </w:pPr>
            <w:r w:rsidRPr="00045342">
              <w:rPr>
                <w:rFonts w:cs="Arial"/>
              </w:rPr>
              <w:t>3. Impacts on the physical environment</w:t>
            </w:r>
          </w:p>
          <w:p w14:paraId="79EF8BD8" w14:textId="77777777" w:rsidR="00867590" w:rsidRPr="00045342" w:rsidRDefault="00867590" w:rsidP="003E1B74">
            <w:pPr>
              <w:spacing w:line="276" w:lineRule="auto"/>
              <w:contextualSpacing/>
              <w:rPr>
                <w:rFonts w:cs="Arial"/>
              </w:rPr>
            </w:pPr>
            <w:r w:rsidRPr="00045342">
              <w:rPr>
                <w:rFonts w:cs="Arial"/>
              </w:rPr>
              <w:t>• Physical habitat</w:t>
            </w:r>
          </w:p>
          <w:p w14:paraId="1BDD845F" w14:textId="77777777" w:rsidR="00867590" w:rsidRPr="00045342" w:rsidRDefault="00867590" w:rsidP="003E1B74">
            <w:pPr>
              <w:spacing w:line="276" w:lineRule="auto"/>
              <w:contextualSpacing/>
              <w:rPr>
                <w:rFonts w:cs="Arial"/>
              </w:rPr>
            </w:pPr>
            <w:r w:rsidRPr="00045342">
              <w:rPr>
                <w:rFonts w:cs="Arial"/>
              </w:rPr>
              <w:t>• Water quality</w:t>
            </w:r>
          </w:p>
          <w:p w14:paraId="75D4CE02" w14:textId="47BD9FE2" w:rsidR="004649FA" w:rsidRPr="00045342" w:rsidRDefault="004649FA" w:rsidP="003E1B74">
            <w:pPr>
              <w:spacing w:line="276" w:lineRule="auto"/>
              <w:contextualSpacing/>
              <w:rPr>
                <w:rFonts w:cs="Arial"/>
                <w:b/>
                <w:i/>
              </w:rPr>
            </w:pPr>
          </w:p>
        </w:tc>
        <w:tc>
          <w:tcPr>
            <w:tcW w:w="3500" w:type="pct"/>
            <w:shd w:val="clear" w:color="auto" w:fill="auto"/>
          </w:tcPr>
          <w:p w14:paraId="009DC8A8" w14:textId="38EE15C0" w:rsidR="00C20F9A" w:rsidRPr="00EE65DA" w:rsidRDefault="005806BB" w:rsidP="003E1B74">
            <w:pPr>
              <w:spacing w:line="276" w:lineRule="auto"/>
              <w:contextualSpacing/>
              <w:rPr>
                <w:rFonts w:cs="Arial"/>
                <w:b/>
              </w:rPr>
            </w:pPr>
            <w:r w:rsidRPr="00EE65DA">
              <w:rPr>
                <w:rFonts w:cs="Arial"/>
                <w:b/>
              </w:rPr>
              <w:t xml:space="preserve">Partially meets – </w:t>
            </w:r>
            <w:r w:rsidR="00EE65DA" w:rsidRPr="00EE65DA">
              <w:rPr>
                <w:rFonts w:cs="Arial"/>
                <w:b/>
              </w:rPr>
              <w:t xml:space="preserve">AFMA do </w:t>
            </w:r>
            <w:r w:rsidRPr="00EE65DA">
              <w:rPr>
                <w:rFonts w:cs="Arial"/>
                <w:b/>
              </w:rPr>
              <w:t>not consider</w:t>
            </w:r>
            <w:r w:rsidR="00EE65DA" w:rsidRPr="00EE65DA">
              <w:rPr>
                <w:rFonts w:cs="Arial"/>
                <w:b/>
              </w:rPr>
              <w:t xml:space="preserve"> it</w:t>
            </w:r>
            <w:r w:rsidRPr="00EE65DA">
              <w:rPr>
                <w:rFonts w:cs="Arial"/>
                <w:b/>
              </w:rPr>
              <w:t xml:space="preserve"> necessary </w:t>
            </w:r>
            <w:r w:rsidR="00EE65DA" w:rsidRPr="00EE65DA">
              <w:rPr>
                <w:rFonts w:cs="Arial"/>
                <w:b/>
              </w:rPr>
              <w:t xml:space="preserve">to review the ERA given </w:t>
            </w:r>
            <w:r w:rsidRPr="00EE65DA">
              <w:rPr>
                <w:rFonts w:cs="Arial"/>
                <w:b/>
              </w:rPr>
              <w:t>the scale of the fisher</w:t>
            </w:r>
            <w:r w:rsidR="00EE65DA" w:rsidRPr="00EE65DA">
              <w:rPr>
                <w:rFonts w:cs="Arial"/>
                <w:b/>
              </w:rPr>
              <w:t>ies</w:t>
            </w:r>
            <w:r w:rsidR="00E63E0C" w:rsidRPr="00EE65DA">
              <w:rPr>
                <w:rFonts w:cs="Arial"/>
                <w:b/>
              </w:rPr>
              <w:t xml:space="preserve"> at this time. AFMA have committed to review the ERA by 2024</w:t>
            </w:r>
            <w:r w:rsidRPr="00EE65DA">
              <w:rPr>
                <w:rFonts w:cs="Arial"/>
                <w:b/>
              </w:rPr>
              <w:t>.</w:t>
            </w:r>
            <w:r w:rsidR="00C20F9A" w:rsidRPr="00EE65DA">
              <w:rPr>
                <w:rFonts w:cs="Arial"/>
                <w:b/>
              </w:rPr>
              <w:t xml:space="preserve"> </w:t>
            </w:r>
          </w:p>
          <w:p w14:paraId="34520C12" w14:textId="1A7DD663" w:rsidR="005806BB" w:rsidRPr="00045342" w:rsidRDefault="005806BB" w:rsidP="003E1B74">
            <w:pPr>
              <w:spacing w:line="276" w:lineRule="auto"/>
              <w:contextualSpacing/>
              <w:rPr>
                <w:rFonts w:cs="Arial"/>
              </w:rPr>
            </w:pPr>
          </w:p>
          <w:p w14:paraId="49EE1B6E" w14:textId="6CDC3FED" w:rsidR="00E63E0C" w:rsidRPr="00045342" w:rsidRDefault="00E63E0C" w:rsidP="00E63E0C">
            <w:pPr>
              <w:spacing w:line="276" w:lineRule="auto"/>
              <w:contextualSpacing/>
              <w:rPr>
                <w:rFonts w:cs="Arial"/>
              </w:rPr>
            </w:pPr>
            <w:r w:rsidRPr="00045342">
              <w:rPr>
                <w:rFonts w:cs="Arial"/>
              </w:rPr>
              <w:t xml:space="preserve">Bycatch information is collected through logbooks for the </w:t>
            </w:r>
            <w:r w:rsidR="00045342" w:rsidRPr="00045342">
              <w:rPr>
                <w:rFonts w:cs="Arial"/>
              </w:rPr>
              <w:t>NWS</w:t>
            </w:r>
            <w:r w:rsidR="009F0E00">
              <w:rPr>
                <w:rFonts w:cs="Arial"/>
              </w:rPr>
              <w:t>T</w:t>
            </w:r>
            <w:r w:rsidR="00045342" w:rsidRPr="00045342">
              <w:rPr>
                <w:rFonts w:cs="Arial"/>
              </w:rPr>
              <w:t>F and WDTF</w:t>
            </w:r>
            <w:r w:rsidRPr="00045342">
              <w:rPr>
                <w:rFonts w:cs="Arial"/>
              </w:rPr>
              <w:t xml:space="preserve"> and some additional information is collected when observer coverage is undertaken</w:t>
            </w:r>
            <w:r w:rsidR="00EE65DA">
              <w:rPr>
                <w:rFonts w:cs="Arial"/>
              </w:rPr>
              <w:t>. H</w:t>
            </w:r>
            <w:r w:rsidRPr="00045342">
              <w:rPr>
                <w:rFonts w:cs="Arial"/>
              </w:rPr>
              <w:t>owever</w:t>
            </w:r>
            <w:r w:rsidR="0079255E">
              <w:rPr>
                <w:rFonts w:cs="Arial"/>
              </w:rPr>
              <w:t>,</w:t>
            </w:r>
            <w:r w:rsidRPr="00045342">
              <w:rPr>
                <w:rFonts w:cs="Arial"/>
              </w:rPr>
              <w:t xml:space="preserve"> </w:t>
            </w:r>
            <w:r w:rsidR="00EE65DA">
              <w:rPr>
                <w:rFonts w:cs="Arial"/>
              </w:rPr>
              <w:t xml:space="preserve">the </w:t>
            </w:r>
            <w:r w:rsidRPr="00045342">
              <w:rPr>
                <w:rFonts w:cs="Arial"/>
              </w:rPr>
              <w:t>observer coverage is infrequent due to the low effort in the fisheries</w:t>
            </w:r>
            <w:r w:rsidR="00045342" w:rsidRPr="00045342">
              <w:rPr>
                <w:rFonts w:cs="Arial"/>
              </w:rPr>
              <w:t xml:space="preserve"> (one observer trip per year since 2017)</w:t>
            </w:r>
            <w:r w:rsidRPr="00045342">
              <w:rPr>
                <w:rFonts w:cs="Arial"/>
              </w:rPr>
              <w:t>.</w:t>
            </w:r>
          </w:p>
          <w:p w14:paraId="62756AD0" w14:textId="0E00A607" w:rsidR="00E63E0C" w:rsidRPr="00045342" w:rsidRDefault="00E63E0C" w:rsidP="00E63E0C">
            <w:pPr>
              <w:spacing w:line="276" w:lineRule="auto"/>
              <w:contextualSpacing/>
              <w:rPr>
                <w:rFonts w:cs="Arial"/>
              </w:rPr>
            </w:pPr>
            <w:r w:rsidRPr="00045342">
              <w:rPr>
                <w:rFonts w:cs="Arial"/>
              </w:rPr>
              <w:t xml:space="preserve"> </w:t>
            </w:r>
          </w:p>
          <w:p w14:paraId="4D8FA346" w14:textId="4B9FD3D0" w:rsidR="00E63E0C" w:rsidRPr="00045342" w:rsidRDefault="00E63E0C" w:rsidP="00E63E0C">
            <w:pPr>
              <w:spacing w:line="276" w:lineRule="auto"/>
              <w:contextualSpacing/>
              <w:rPr>
                <w:rFonts w:cs="Arial"/>
              </w:rPr>
            </w:pPr>
            <w:r w:rsidRPr="00045342">
              <w:rPr>
                <w:rFonts w:cs="Arial"/>
              </w:rPr>
              <w:t xml:space="preserve">The </w:t>
            </w:r>
            <w:r w:rsidR="00EE65DA">
              <w:rPr>
                <w:rFonts w:cs="Arial"/>
              </w:rPr>
              <w:t>fisheries</w:t>
            </w:r>
            <w:r w:rsidRPr="00045342">
              <w:rPr>
                <w:rFonts w:cs="Arial"/>
              </w:rPr>
              <w:t xml:space="preserve"> cover vast areas but have fished very little of this area in recent years.</w:t>
            </w:r>
            <w:r w:rsidR="00045342" w:rsidRPr="00045342">
              <w:t xml:space="preserve"> </w:t>
            </w:r>
            <w:r w:rsidR="00045342" w:rsidRPr="00045342">
              <w:rPr>
                <w:rFonts w:cs="Arial"/>
              </w:rPr>
              <w:t>However, effort has increased in the NWS</w:t>
            </w:r>
            <w:r w:rsidR="009F0E00">
              <w:rPr>
                <w:rFonts w:cs="Arial"/>
              </w:rPr>
              <w:t>T</w:t>
            </w:r>
            <w:r w:rsidR="00045342" w:rsidRPr="00045342">
              <w:rPr>
                <w:rFonts w:cs="Arial"/>
              </w:rPr>
              <w:t xml:space="preserve">F since 2018 with </w:t>
            </w:r>
            <w:r w:rsidR="00BE70C4" w:rsidRPr="00045342">
              <w:rPr>
                <w:rFonts w:cs="Arial"/>
              </w:rPr>
              <w:t>an</w:t>
            </w:r>
            <w:r w:rsidR="00BE70C4">
              <w:rPr>
                <w:rFonts w:cs="Arial"/>
              </w:rPr>
              <w:t xml:space="preserve"> </w:t>
            </w:r>
            <w:r w:rsidR="00BE70C4" w:rsidRPr="00045342">
              <w:rPr>
                <w:rFonts w:cs="Arial"/>
              </w:rPr>
              <w:t>average</w:t>
            </w:r>
            <w:r w:rsidR="00045342" w:rsidRPr="00045342">
              <w:rPr>
                <w:rFonts w:cs="Arial"/>
              </w:rPr>
              <w:t xml:space="preserve"> of four vessels operating between 2017 and 2019.</w:t>
            </w:r>
          </w:p>
          <w:p w14:paraId="3EA29143" w14:textId="77777777" w:rsidR="00045342" w:rsidRPr="00045342" w:rsidRDefault="00045342" w:rsidP="00E63E0C">
            <w:pPr>
              <w:spacing w:line="276" w:lineRule="auto"/>
              <w:contextualSpacing/>
              <w:rPr>
                <w:rFonts w:cs="Arial"/>
              </w:rPr>
            </w:pPr>
          </w:p>
          <w:p w14:paraId="1A779BFC" w14:textId="0B2DF091" w:rsidR="00E63E0C" w:rsidRDefault="00E63E0C" w:rsidP="00E63E0C">
            <w:pPr>
              <w:spacing w:line="276" w:lineRule="auto"/>
              <w:contextualSpacing/>
              <w:rPr>
                <w:rFonts w:cs="Arial"/>
              </w:rPr>
            </w:pPr>
            <w:r w:rsidRPr="00045342">
              <w:rPr>
                <w:rFonts w:cs="Arial"/>
              </w:rPr>
              <w:t>It is unclear to what extent data collected by the fisher</w:t>
            </w:r>
            <w:r w:rsidR="00EE65DA">
              <w:rPr>
                <w:rFonts w:cs="Arial"/>
              </w:rPr>
              <w:t>ies</w:t>
            </w:r>
            <w:r w:rsidRPr="00045342">
              <w:rPr>
                <w:rFonts w:cs="Arial"/>
              </w:rPr>
              <w:t xml:space="preserve"> informs ecological risk management. However AFMA’s </w:t>
            </w:r>
            <w:r w:rsidR="00045342" w:rsidRPr="00045342">
              <w:rPr>
                <w:rFonts w:cs="Arial"/>
              </w:rPr>
              <w:t>ERA’s</w:t>
            </w:r>
            <w:r w:rsidRPr="00045342">
              <w:rPr>
                <w:rFonts w:cs="Arial"/>
              </w:rPr>
              <w:t xml:space="preserve"> for the fisheries and the benthic habitat risk assessment undertaken by </w:t>
            </w:r>
            <w:hyperlink r:id="rId64" w:history="1">
              <w:r w:rsidRPr="00045342">
                <w:rPr>
                  <w:rStyle w:val="Hyperlink"/>
                  <w:rFonts w:cs="Arial"/>
                </w:rPr>
                <w:t>Pitcher et al. (2016)</w:t>
              </w:r>
            </w:hyperlink>
            <w:r w:rsidRPr="00045342">
              <w:rPr>
                <w:rFonts w:cs="Arial"/>
              </w:rPr>
              <w:t xml:space="preserve"> found the fisheries present a low potential for habitat risk, relative to other Commonwealth fisheries.</w:t>
            </w:r>
          </w:p>
          <w:p w14:paraId="14203916" w14:textId="77777777" w:rsidR="00BE70C4" w:rsidRDefault="00BE70C4" w:rsidP="00E63E0C">
            <w:pPr>
              <w:spacing w:line="276" w:lineRule="auto"/>
              <w:contextualSpacing/>
              <w:rPr>
                <w:rFonts w:cs="Arial"/>
              </w:rPr>
            </w:pPr>
          </w:p>
          <w:p w14:paraId="51434CEB" w14:textId="4F8D830A" w:rsidR="00BE70C4" w:rsidRDefault="00BE70C4" w:rsidP="00E63E0C">
            <w:pPr>
              <w:spacing w:line="276" w:lineRule="auto"/>
              <w:contextualSpacing/>
              <w:rPr>
                <w:rFonts w:cs="Arial"/>
              </w:rPr>
            </w:pPr>
            <w:r w:rsidRPr="00BE70C4">
              <w:rPr>
                <w:rFonts w:cs="Arial"/>
              </w:rPr>
              <w:t xml:space="preserve">In the </w:t>
            </w:r>
            <w:r>
              <w:rPr>
                <w:rFonts w:cs="Arial"/>
              </w:rPr>
              <w:t>NWS</w:t>
            </w:r>
            <w:r w:rsidR="009F0E00">
              <w:rPr>
                <w:rFonts w:cs="Arial"/>
              </w:rPr>
              <w:t>T</w:t>
            </w:r>
            <w:r>
              <w:rPr>
                <w:rFonts w:cs="Arial"/>
              </w:rPr>
              <w:t>F</w:t>
            </w:r>
            <w:r w:rsidRPr="00BE70C4">
              <w:rPr>
                <w:rFonts w:cs="Arial"/>
              </w:rPr>
              <w:t xml:space="preserve"> permit conditions require 100 per cent observer coverage in waters shallower than 200 metres, due to the fishing method’s potential to cause significant impacts on the seafloor’ benthic environment.</w:t>
            </w:r>
            <w:r>
              <w:t xml:space="preserve"> AFMA advise that e</w:t>
            </w:r>
            <w:r w:rsidRPr="00BE70C4">
              <w:rPr>
                <w:rFonts w:cs="Arial"/>
              </w:rPr>
              <w:t>ffort in waters shallower than 200 metres has not exceeded 2011 levels.</w:t>
            </w:r>
          </w:p>
          <w:p w14:paraId="70E1D1F7" w14:textId="77777777" w:rsidR="00BE70C4" w:rsidRPr="00045342" w:rsidRDefault="00BE70C4" w:rsidP="00E63E0C">
            <w:pPr>
              <w:spacing w:line="276" w:lineRule="auto"/>
              <w:contextualSpacing/>
              <w:rPr>
                <w:rFonts w:cs="Arial"/>
              </w:rPr>
            </w:pPr>
          </w:p>
          <w:p w14:paraId="397BE197" w14:textId="79A7C712" w:rsidR="005806BB" w:rsidRPr="00045342" w:rsidRDefault="00E63E0C" w:rsidP="003E1B74">
            <w:pPr>
              <w:spacing w:line="276" w:lineRule="auto"/>
              <w:contextualSpacing/>
              <w:rPr>
                <w:rFonts w:cs="Arial"/>
              </w:rPr>
            </w:pPr>
            <w:r w:rsidRPr="00045342">
              <w:rPr>
                <w:rFonts w:cs="Arial"/>
              </w:rPr>
              <w:t>Given the relatively low levels of fishing effort currently occurring in the fisheries, the impacts on the ecosystem are likely to be low.</w:t>
            </w:r>
          </w:p>
        </w:tc>
      </w:tr>
      <w:tr w:rsidR="00867590" w:rsidRPr="00433FCA" w14:paraId="007746A1" w14:textId="77777777" w:rsidTr="002F0C8B">
        <w:trPr>
          <w:cantSplit/>
          <w:trHeight w:val="77"/>
        </w:trPr>
        <w:tc>
          <w:tcPr>
            <w:tcW w:w="5000" w:type="pct"/>
            <w:gridSpan w:val="2"/>
            <w:shd w:val="clear" w:color="auto" w:fill="E5DFEC"/>
          </w:tcPr>
          <w:p w14:paraId="2F5F922B" w14:textId="77777777" w:rsidR="00867590" w:rsidRPr="00045342" w:rsidRDefault="00867590" w:rsidP="003E1B74">
            <w:pPr>
              <w:spacing w:line="276" w:lineRule="auto"/>
              <w:contextualSpacing/>
              <w:rPr>
                <w:rFonts w:cs="Arial"/>
                <w:b/>
                <w:i/>
              </w:rPr>
            </w:pPr>
            <w:r w:rsidRPr="00045342">
              <w:rPr>
                <w:rFonts w:cs="Arial"/>
                <w:b/>
                <w:i/>
              </w:rPr>
              <w:lastRenderedPageBreak/>
              <w:t>Management responses</w:t>
            </w:r>
          </w:p>
        </w:tc>
      </w:tr>
      <w:tr w:rsidR="00867590" w:rsidRPr="00433FCA" w14:paraId="405718D3" w14:textId="77777777" w:rsidTr="00EE65DA">
        <w:trPr>
          <w:cantSplit/>
          <w:trHeight w:val="77"/>
        </w:trPr>
        <w:tc>
          <w:tcPr>
            <w:tcW w:w="1500" w:type="pct"/>
            <w:shd w:val="clear" w:color="auto" w:fill="92D050"/>
          </w:tcPr>
          <w:p w14:paraId="1C2BDFA5" w14:textId="77777777" w:rsidR="00867590" w:rsidRPr="00045342" w:rsidRDefault="00867590" w:rsidP="003E1B74">
            <w:pPr>
              <w:spacing w:line="276" w:lineRule="auto"/>
              <w:contextualSpacing/>
              <w:rPr>
                <w:rFonts w:cs="Arial"/>
              </w:rPr>
            </w:pPr>
            <w:r w:rsidRPr="00045342">
              <w:rPr>
                <w:rFonts w:cs="Arial"/>
                <w:b/>
                <w:i/>
              </w:rPr>
              <w:t xml:space="preserve">2.3.3 </w:t>
            </w:r>
            <w:r w:rsidRPr="00045342">
              <w:rPr>
                <w:rFonts w:cs="Arial"/>
              </w:rPr>
              <w:t>Management actions are in place to ensure significant damage to ecosystems does not arise from the impacts described in 2.3.1.</w:t>
            </w:r>
          </w:p>
          <w:p w14:paraId="1432DE2D" w14:textId="50AB7AB7" w:rsidR="004649FA" w:rsidRPr="00045342" w:rsidRDefault="004649FA" w:rsidP="003E1B74">
            <w:pPr>
              <w:spacing w:line="276" w:lineRule="auto"/>
              <w:contextualSpacing/>
              <w:rPr>
                <w:rFonts w:cs="Arial"/>
                <w:b/>
                <w:i/>
              </w:rPr>
            </w:pPr>
          </w:p>
        </w:tc>
        <w:tc>
          <w:tcPr>
            <w:tcW w:w="3500" w:type="pct"/>
            <w:shd w:val="clear" w:color="auto" w:fill="auto"/>
          </w:tcPr>
          <w:p w14:paraId="54BD50E4" w14:textId="48C3DC89" w:rsidR="005806BB" w:rsidRPr="00045342" w:rsidRDefault="00EE65DA" w:rsidP="003E1B74">
            <w:pPr>
              <w:spacing w:line="276" w:lineRule="auto"/>
              <w:contextualSpacing/>
              <w:rPr>
                <w:rFonts w:cs="Arial"/>
                <w:b/>
              </w:rPr>
            </w:pPr>
            <w:r>
              <w:rPr>
                <w:rFonts w:cs="Arial"/>
                <w:b/>
              </w:rPr>
              <w:t>M</w:t>
            </w:r>
            <w:r w:rsidR="005806BB" w:rsidRPr="00045342">
              <w:rPr>
                <w:rFonts w:cs="Arial"/>
                <w:b/>
              </w:rPr>
              <w:t xml:space="preserve">eets </w:t>
            </w:r>
            <w:r>
              <w:rPr>
                <w:rFonts w:cs="Arial"/>
                <w:b/>
              </w:rPr>
              <w:t xml:space="preserve">– </w:t>
            </w:r>
            <w:r w:rsidR="00EC43DF">
              <w:rPr>
                <w:rFonts w:cs="Arial"/>
                <w:b/>
              </w:rPr>
              <w:t>M</w:t>
            </w:r>
            <w:r>
              <w:rPr>
                <w:rFonts w:cs="Arial"/>
                <w:b/>
              </w:rPr>
              <w:t>anagement actions are in place to protect the ecosystems.</w:t>
            </w:r>
          </w:p>
          <w:p w14:paraId="603A86ED" w14:textId="3E28ACA0" w:rsidR="00867590" w:rsidRPr="00045342" w:rsidRDefault="00045342" w:rsidP="003E1B74">
            <w:pPr>
              <w:spacing w:line="276" w:lineRule="auto"/>
              <w:contextualSpacing/>
              <w:rPr>
                <w:rFonts w:cs="Arial"/>
              </w:rPr>
            </w:pPr>
            <w:r w:rsidRPr="00045342">
              <w:rPr>
                <w:rFonts w:cs="Arial"/>
              </w:rPr>
              <w:t>Ecological risk mitigation measures are implemented via conditions on fishing permits.</w:t>
            </w:r>
            <w:r w:rsidR="00EC43DF">
              <w:rPr>
                <w:rFonts w:cs="Arial"/>
              </w:rPr>
              <w:t xml:space="preserve"> </w:t>
            </w:r>
            <w:r w:rsidRPr="00045342">
              <w:rPr>
                <w:rFonts w:cs="Arial"/>
              </w:rPr>
              <w:t xml:space="preserve">These conditions include limits on the retention of four </w:t>
            </w:r>
            <w:proofErr w:type="spellStart"/>
            <w:r w:rsidRPr="00045342">
              <w:rPr>
                <w:rFonts w:cs="Arial"/>
              </w:rPr>
              <w:t>deepwater</w:t>
            </w:r>
            <w:proofErr w:type="spellEnd"/>
            <w:r w:rsidRPr="00045342">
              <w:rPr>
                <w:rFonts w:cs="Arial"/>
              </w:rPr>
              <w:t xml:space="preserve"> dogfish species and a requirement for fishers to ‘move on’ from areas when they encounter high bycatch of corals and sponges. This ‘move on’ provision is applied to all boats in the fisher</w:t>
            </w:r>
            <w:r w:rsidR="00EE65DA">
              <w:rPr>
                <w:rFonts w:cs="Arial"/>
              </w:rPr>
              <w:t>ies</w:t>
            </w:r>
            <w:r w:rsidRPr="00045342">
              <w:rPr>
                <w:rFonts w:cs="Arial"/>
              </w:rPr>
              <w:t xml:space="preserve"> from the time AFMA receives notice of the bycatc</w:t>
            </w:r>
            <w:r>
              <w:rPr>
                <w:rFonts w:cs="Arial"/>
              </w:rPr>
              <w:t>h</w:t>
            </w:r>
            <w:r w:rsidRPr="00045342">
              <w:rPr>
                <w:rFonts w:cs="Arial"/>
              </w:rPr>
              <w:t>.</w:t>
            </w:r>
          </w:p>
        </w:tc>
      </w:tr>
      <w:tr w:rsidR="00867590" w:rsidRPr="00433FCA" w14:paraId="0C8B361A" w14:textId="77777777" w:rsidTr="001D2BC1">
        <w:trPr>
          <w:cantSplit/>
        </w:trPr>
        <w:tc>
          <w:tcPr>
            <w:tcW w:w="1500" w:type="pct"/>
            <w:shd w:val="clear" w:color="auto" w:fill="FFC000"/>
          </w:tcPr>
          <w:p w14:paraId="4D5C4181" w14:textId="045BABB5" w:rsidR="004649FA" w:rsidRPr="00045342" w:rsidRDefault="00867590" w:rsidP="003E1B74">
            <w:pPr>
              <w:spacing w:line="276" w:lineRule="auto"/>
              <w:contextualSpacing/>
              <w:rPr>
                <w:rFonts w:cs="Arial"/>
              </w:rPr>
            </w:pPr>
            <w:r w:rsidRPr="00045342">
              <w:rPr>
                <w:rFonts w:cs="Arial"/>
                <w:b/>
                <w:i/>
              </w:rPr>
              <w:t xml:space="preserve">2.3.4 </w:t>
            </w:r>
            <w:r w:rsidRPr="00045342">
              <w:rPr>
                <w:rFonts w:cs="Arial"/>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00" w:type="pct"/>
            <w:shd w:val="clear" w:color="auto" w:fill="auto"/>
          </w:tcPr>
          <w:p w14:paraId="1C61FFF6" w14:textId="4F75C93B" w:rsidR="00636969" w:rsidRPr="00045342" w:rsidRDefault="005806BB" w:rsidP="003E1B74">
            <w:pPr>
              <w:spacing w:line="276" w:lineRule="auto"/>
              <w:contextualSpacing/>
              <w:rPr>
                <w:rFonts w:cs="Arial"/>
                <w:b/>
              </w:rPr>
            </w:pPr>
            <w:r w:rsidRPr="008D2CD3">
              <w:rPr>
                <w:rFonts w:cs="Arial"/>
                <w:b/>
              </w:rPr>
              <w:t xml:space="preserve">Partially meets </w:t>
            </w:r>
          </w:p>
          <w:p w14:paraId="519A6819" w14:textId="77777777" w:rsidR="00867590" w:rsidRDefault="00045342" w:rsidP="003E1B74">
            <w:pPr>
              <w:spacing w:line="276" w:lineRule="auto"/>
              <w:contextualSpacing/>
              <w:rPr>
                <w:rFonts w:cs="Arial"/>
              </w:rPr>
            </w:pPr>
            <w:r w:rsidRPr="00045342">
              <w:rPr>
                <w:rFonts w:cs="Arial"/>
              </w:rPr>
              <w:t xml:space="preserve">Ecological impacts are not monitored, but conditions on fishing permits include limits on the retention of four </w:t>
            </w:r>
            <w:proofErr w:type="spellStart"/>
            <w:r w:rsidRPr="00045342">
              <w:rPr>
                <w:rFonts w:cs="Arial"/>
              </w:rPr>
              <w:t>deepwater</w:t>
            </w:r>
            <w:proofErr w:type="spellEnd"/>
            <w:r w:rsidRPr="00045342">
              <w:rPr>
                <w:rFonts w:cs="Arial"/>
              </w:rPr>
              <w:t xml:space="preserve"> dogfish species and a requirement for fishers to ‘move on’ from areas when they encounter high bycatch of corals and sponges. This ‘move on’ provision is applied to all boats in the fishery from the time AFMA receives notice of the bycatch.</w:t>
            </w:r>
          </w:p>
          <w:p w14:paraId="1743511B" w14:textId="3C614F26" w:rsidR="00867590" w:rsidRPr="00045342" w:rsidRDefault="00EE65DA" w:rsidP="003E1B74">
            <w:pPr>
              <w:spacing w:line="276" w:lineRule="auto"/>
              <w:contextualSpacing/>
              <w:rPr>
                <w:rFonts w:cs="Arial"/>
              </w:rPr>
            </w:pPr>
            <w:r>
              <w:rPr>
                <w:rFonts w:cs="Arial"/>
              </w:rPr>
              <w:t>The review of the harvest strategy recommended in condition 5 will require decision rules and management responses to manage the fishery in a precautionary way.</w:t>
            </w:r>
          </w:p>
        </w:tc>
      </w:tr>
      <w:tr w:rsidR="00867590" w:rsidRPr="00433FCA" w14:paraId="22F6BF5A" w14:textId="77777777" w:rsidTr="001D2BC1">
        <w:trPr>
          <w:cantSplit/>
        </w:trPr>
        <w:tc>
          <w:tcPr>
            <w:tcW w:w="1500" w:type="pct"/>
            <w:shd w:val="clear" w:color="auto" w:fill="FFC000"/>
          </w:tcPr>
          <w:p w14:paraId="6A6B59DC" w14:textId="77777777" w:rsidR="00867590" w:rsidRPr="008D2CD3" w:rsidRDefault="00867590" w:rsidP="003E1B74">
            <w:pPr>
              <w:spacing w:line="276" w:lineRule="auto"/>
              <w:contextualSpacing/>
              <w:rPr>
                <w:rFonts w:cs="Arial"/>
              </w:rPr>
            </w:pPr>
            <w:r w:rsidRPr="008D2CD3">
              <w:rPr>
                <w:rFonts w:cs="Arial"/>
                <w:b/>
                <w:i/>
              </w:rPr>
              <w:t>2.3.5</w:t>
            </w:r>
            <w:r w:rsidRPr="008D2CD3">
              <w:rPr>
                <w:rFonts w:cs="Arial"/>
              </w:rPr>
              <w:t xml:space="preserve"> The management response, considering uncertainties in the assessment and precautionary management actions, has a high chance of achieving the objective.</w:t>
            </w:r>
          </w:p>
          <w:p w14:paraId="544B66DE" w14:textId="780674B5" w:rsidR="004649FA" w:rsidRPr="008D2CD3" w:rsidRDefault="004649FA" w:rsidP="003E1B74">
            <w:pPr>
              <w:spacing w:line="276" w:lineRule="auto"/>
              <w:contextualSpacing/>
              <w:rPr>
                <w:rFonts w:cs="Arial"/>
              </w:rPr>
            </w:pPr>
          </w:p>
        </w:tc>
        <w:tc>
          <w:tcPr>
            <w:tcW w:w="3500" w:type="pct"/>
            <w:shd w:val="clear" w:color="auto" w:fill="auto"/>
          </w:tcPr>
          <w:p w14:paraId="15BEFA8F" w14:textId="2E3BF0A3" w:rsidR="00636969" w:rsidRPr="008D2CD3" w:rsidRDefault="00636969" w:rsidP="003E1B74">
            <w:pPr>
              <w:spacing w:line="276" w:lineRule="auto"/>
              <w:contextualSpacing/>
              <w:rPr>
                <w:rFonts w:cs="Arial"/>
                <w:b/>
              </w:rPr>
            </w:pPr>
            <w:r w:rsidRPr="008D2CD3">
              <w:rPr>
                <w:rFonts w:cs="Arial"/>
                <w:b/>
              </w:rPr>
              <w:t xml:space="preserve">Partially meets </w:t>
            </w:r>
          </w:p>
          <w:p w14:paraId="3D39511D" w14:textId="591CA698" w:rsidR="008D2CD3" w:rsidRDefault="00045342" w:rsidP="003E1B74">
            <w:pPr>
              <w:spacing w:line="276" w:lineRule="auto"/>
              <w:contextualSpacing/>
              <w:rPr>
                <w:rFonts w:cs="Arial"/>
              </w:rPr>
            </w:pPr>
            <w:r w:rsidRPr="008D2CD3">
              <w:rPr>
                <w:rFonts w:cs="Arial"/>
              </w:rPr>
              <w:t xml:space="preserve">Although there is currently low fishing effort and risks are therefore likely to be low, the management regime </w:t>
            </w:r>
            <w:r w:rsidR="008D2CD3" w:rsidRPr="008D2CD3">
              <w:rPr>
                <w:rFonts w:cs="Arial"/>
              </w:rPr>
              <w:t xml:space="preserve">has not been updated </w:t>
            </w:r>
            <w:r w:rsidR="00EE65DA">
              <w:rPr>
                <w:rFonts w:cs="Arial"/>
              </w:rPr>
              <w:t xml:space="preserve">in </w:t>
            </w:r>
            <w:r w:rsidR="008D2CD3" w:rsidRPr="008D2CD3">
              <w:rPr>
                <w:rFonts w:cs="Arial"/>
              </w:rPr>
              <w:t>over 10 years</w:t>
            </w:r>
            <w:r w:rsidRPr="008D2CD3">
              <w:rPr>
                <w:rFonts w:cs="Arial"/>
              </w:rPr>
              <w:t xml:space="preserve">. The lack of information available </w:t>
            </w:r>
            <w:r w:rsidR="008D2CD3" w:rsidRPr="008D2CD3">
              <w:rPr>
                <w:rFonts w:cs="Arial"/>
              </w:rPr>
              <w:t xml:space="preserve">on stocks and bycatch, </w:t>
            </w:r>
            <w:r w:rsidRPr="008D2CD3">
              <w:rPr>
                <w:rFonts w:cs="Arial"/>
              </w:rPr>
              <w:t>and the susceptibility of some species to overfishing suggest some management arrangements (e.g. harvest strategy), are not sufficiently precautionary.</w:t>
            </w:r>
          </w:p>
          <w:p w14:paraId="5DABCD7B" w14:textId="3B572F1A" w:rsidR="00867590" w:rsidRPr="008D2CD3" w:rsidRDefault="008D2CD3" w:rsidP="003E1B74">
            <w:pPr>
              <w:spacing w:line="276" w:lineRule="auto"/>
              <w:contextualSpacing/>
              <w:rPr>
                <w:rFonts w:cs="Arial"/>
              </w:rPr>
            </w:pPr>
            <w:r w:rsidRPr="008D2CD3">
              <w:rPr>
                <w:rFonts w:cs="Arial"/>
              </w:rPr>
              <w:t>The Department recommends the addition of condition</w:t>
            </w:r>
            <w:r w:rsidR="00EC43DF">
              <w:rPr>
                <w:rFonts w:cs="Arial"/>
              </w:rPr>
              <w:t>s</w:t>
            </w:r>
            <w:r w:rsidRPr="008D2CD3">
              <w:rPr>
                <w:rFonts w:cs="Arial"/>
              </w:rPr>
              <w:t xml:space="preserve"> that ensures the harvest strategies </w:t>
            </w:r>
            <w:r>
              <w:rPr>
                <w:rFonts w:cs="Arial"/>
              </w:rPr>
              <w:t>are</w:t>
            </w:r>
            <w:r w:rsidRPr="008D2CD3">
              <w:rPr>
                <w:rFonts w:cs="Arial"/>
              </w:rPr>
              <w:t xml:space="preserve"> reviewed and implemented by </w:t>
            </w:r>
            <w:r w:rsidR="006C28EC">
              <w:rPr>
                <w:rFonts w:cs="Arial"/>
              </w:rPr>
              <w:t>June</w:t>
            </w:r>
            <w:r w:rsidRPr="008D2CD3">
              <w:rPr>
                <w:rFonts w:cs="Arial"/>
              </w:rPr>
              <w:t xml:space="preserve"> 202</w:t>
            </w:r>
            <w:r w:rsidR="00EC43DF">
              <w:rPr>
                <w:rFonts w:cs="Arial"/>
              </w:rPr>
              <w:t xml:space="preserve">3 and that </w:t>
            </w:r>
            <w:r w:rsidR="00EC43DF" w:rsidRPr="00840AFC">
              <w:rPr>
                <w:rFonts w:cs="Arial"/>
              </w:rPr>
              <w:t xml:space="preserve">sufficient ongoing monitoring (electronic or human) </w:t>
            </w:r>
            <w:r w:rsidR="00EC43DF">
              <w:rPr>
                <w:rFonts w:cs="Arial"/>
              </w:rPr>
              <w:t xml:space="preserve">is used </w:t>
            </w:r>
            <w:r w:rsidR="00EC43DF" w:rsidRPr="00840AFC">
              <w:rPr>
                <w:rFonts w:cs="Arial"/>
              </w:rPr>
              <w:t>to evaluate the impacts of fishing on protected species.</w:t>
            </w:r>
          </w:p>
        </w:tc>
      </w:tr>
    </w:tbl>
    <w:p w14:paraId="4D8729D4" w14:textId="77777777" w:rsidR="00F8472A" w:rsidRPr="00FC2EBF" w:rsidRDefault="00F8472A" w:rsidP="003E1B74">
      <w:pPr>
        <w:spacing w:line="276" w:lineRule="auto"/>
      </w:pPr>
    </w:p>
    <w:p w14:paraId="2D35029A" w14:textId="77777777" w:rsidR="00227603" w:rsidRPr="00FC2EBF" w:rsidRDefault="00227603" w:rsidP="003E1B74">
      <w:pPr>
        <w:spacing w:line="276" w:lineRule="auto"/>
        <w:sectPr w:rsidR="00227603" w:rsidRPr="00FC2EBF" w:rsidSect="001955CD">
          <w:pgSz w:w="16838" w:h="11906" w:orient="landscape"/>
          <w:pgMar w:top="1021" w:right="1021" w:bottom="1021" w:left="1021" w:header="709" w:footer="709" w:gutter="0"/>
          <w:cols w:space="708"/>
          <w:docGrid w:linePitch="360"/>
        </w:sectPr>
      </w:pPr>
    </w:p>
    <w:p w14:paraId="3F0B8578" w14:textId="54CC23B7" w:rsidR="006B6EF9" w:rsidRPr="00433FCA" w:rsidRDefault="006B6EF9" w:rsidP="003E1B74">
      <w:pPr>
        <w:pStyle w:val="Heading1"/>
        <w:spacing w:before="120" w:after="120"/>
        <w:rPr>
          <w:rFonts w:ascii="Arial" w:hAnsi="Arial"/>
        </w:rPr>
      </w:pPr>
      <w:bookmarkStart w:id="18" w:name="_Toc58928357"/>
      <w:r w:rsidRPr="00433FCA">
        <w:rPr>
          <w:rFonts w:ascii="Arial" w:hAnsi="Arial"/>
        </w:rPr>
        <w:lastRenderedPageBreak/>
        <w:t>Section</w:t>
      </w:r>
      <w:r w:rsidR="0027138D" w:rsidRPr="00433FCA">
        <w:rPr>
          <w:rFonts w:ascii="Arial" w:hAnsi="Arial"/>
        </w:rPr>
        <w:t xml:space="preserve"> </w:t>
      </w:r>
      <w:r w:rsidR="00417DFC">
        <w:rPr>
          <w:rFonts w:ascii="Arial" w:hAnsi="Arial"/>
        </w:rPr>
        <w:t>4</w:t>
      </w:r>
      <w:r w:rsidR="00223C3E" w:rsidRPr="00433FCA">
        <w:rPr>
          <w:rFonts w:ascii="Arial" w:hAnsi="Arial"/>
        </w:rPr>
        <w:t xml:space="preserve">: </w:t>
      </w:r>
      <w:r w:rsidRPr="00433FCA">
        <w:rPr>
          <w:rFonts w:ascii="Arial" w:hAnsi="Arial"/>
        </w:rPr>
        <w:t>Assessment Against the EPBC Act</w:t>
      </w:r>
      <w:bookmarkEnd w:id="18"/>
    </w:p>
    <w:p w14:paraId="7FCE71B0" w14:textId="4359E207" w:rsidR="009F053A" w:rsidRPr="0081083E" w:rsidRDefault="009F053A" w:rsidP="003E1B74">
      <w:pPr>
        <w:spacing w:line="276" w:lineRule="auto"/>
      </w:pPr>
      <w:r w:rsidRPr="0081083E">
        <w:t xml:space="preserve">The table below is not a complete or exact representation of the EPBC Act. It is intended </w:t>
      </w:r>
      <w:r w:rsidR="007361FC" w:rsidRPr="0081083E">
        <w:t xml:space="preserve">to show that the </w:t>
      </w:r>
      <w:r w:rsidRPr="0081083E">
        <w:t xml:space="preserve">relevant sections and components of the EPBC Act </w:t>
      </w:r>
      <w:r w:rsidR="00897628" w:rsidRPr="0081083E">
        <w:t xml:space="preserve">have been </w:t>
      </w:r>
      <w:proofErr w:type="gramStart"/>
      <w:r w:rsidR="00897628" w:rsidRPr="0081083E">
        <w:t>taken into account</w:t>
      </w:r>
      <w:proofErr w:type="gramEnd"/>
      <w:r w:rsidR="00897628" w:rsidRPr="0081083E">
        <w:t xml:space="preserve"> in the formulation of </w:t>
      </w:r>
      <w:r w:rsidRPr="0081083E">
        <w:t xml:space="preserve">advice on the fishery in relation to decisions under Part 13 and Part 13A. </w:t>
      </w:r>
    </w:p>
    <w:p w14:paraId="27E63B07" w14:textId="60565F6B" w:rsidR="00F73C73" w:rsidRPr="001F4207" w:rsidRDefault="00F73C73" w:rsidP="003E1B74">
      <w:pPr>
        <w:pStyle w:val="Heading2"/>
        <w:spacing w:line="276" w:lineRule="auto"/>
      </w:pPr>
      <w:bookmarkStart w:id="19" w:name="_Toc58928358"/>
      <w:r w:rsidRPr="009A7265">
        <w:t>Part 10 – Strategic assessments</w:t>
      </w:r>
      <w:bookmarkEnd w:id="19"/>
    </w:p>
    <w:tbl>
      <w:tblPr>
        <w:tblW w:w="0" w:type="auto"/>
        <w:jc w:val="center"/>
        <w:tblCellMar>
          <w:left w:w="0" w:type="dxa"/>
          <w:right w:w="0" w:type="dxa"/>
        </w:tblCellMar>
        <w:tblLook w:val="04A0" w:firstRow="1" w:lastRow="0" w:firstColumn="1" w:lastColumn="0" w:noHBand="0" w:noVBand="1"/>
      </w:tblPr>
      <w:tblGrid>
        <w:gridCol w:w="7447"/>
        <w:gridCol w:w="7256"/>
      </w:tblGrid>
      <w:tr w:rsidR="00F73C73" w:rsidRPr="00CC1027" w14:paraId="0FF5CAF3" w14:textId="77777777" w:rsidTr="00282293">
        <w:trPr>
          <w:trHeight w:val="825"/>
          <w:jc w:val="center"/>
        </w:trPr>
        <w:tc>
          <w:tcPr>
            <w:tcW w:w="74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2C6772" w14:textId="77777777" w:rsidR="00F73C73" w:rsidRPr="001D2BC1" w:rsidRDefault="00F73C73" w:rsidP="003E1B74">
            <w:pPr>
              <w:spacing w:line="276" w:lineRule="auto"/>
              <w:contextualSpacing/>
              <w:rPr>
                <w:rFonts w:cs="Arial"/>
                <w:b/>
              </w:rPr>
            </w:pPr>
            <w:r w:rsidRPr="001D2BC1">
              <w:rPr>
                <w:rFonts w:cs="Arial"/>
                <w:b/>
              </w:rPr>
              <w:t>Division 2 Assessment of Commonwealth-managed fisheries</w:t>
            </w:r>
          </w:p>
          <w:p w14:paraId="2F896532" w14:textId="77777777" w:rsidR="00F73C73" w:rsidRPr="001D2BC1" w:rsidRDefault="00F73C73" w:rsidP="003E1B74">
            <w:pPr>
              <w:spacing w:line="276" w:lineRule="auto"/>
              <w:contextualSpacing/>
              <w:rPr>
                <w:rFonts w:cs="Arial"/>
                <w:b/>
              </w:rPr>
            </w:pPr>
            <w:r w:rsidRPr="001D2BC1">
              <w:rPr>
                <w:rFonts w:cs="Arial"/>
                <w:b/>
              </w:rPr>
              <w:t>Section 153 Minister must make declaration if he or she endorses plan or policy</w:t>
            </w:r>
          </w:p>
        </w:tc>
        <w:tc>
          <w:tcPr>
            <w:tcW w:w="725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FBEE67" w14:textId="7F07C137" w:rsidR="00F73C73" w:rsidRPr="001D2BC1" w:rsidRDefault="00F73C73" w:rsidP="003E1B74">
            <w:pPr>
              <w:spacing w:line="276" w:lineRule="auto"/>
              <w:contextualSpacing/>
              <w:rPr>
                <w:rFonts w:cs="Arial"/>
                <w:b/>
              </w:rPr>
            </w:pPr>
            <w:r w:rsidRPr="001D2BC1">
              <w:rPr>
                <w:rFonts w:cs="Arial"/>
                <w:b/>
              </w:rPr>
              <w:t xml:space="preserve">The </w:t>
            </w:r>
            <w:r w:rsidR="00E35930" w:rsidRPr="001D2BC1">
              <w:rPr>
                <w:rFonts w:cs="Arial"/>
                <w:b/>
              </w:rPr>
              <w:t>D</w:t>
            </w:r>
            <w:r w:rsidRPr="001D2BC1">
              <w:rPr>
                <w:rFonts w:cs="Arial"/>
                <w:b/>
              </w:rPr>
              <w:t xml:space="preserve">epartment’s assessment of the Commonwealth </w:t>
            </w:r>
            <w:r w:rsidR="0093488A" w:rsidRPr="001D2BC1">
              <w:rPr>
                <w:rFonts w:cs="Arial"/>
                <w:b/>
              </w:rPr>
              <w:t>North West Slope Trawl and Western Deepwater Trawl Fisheries</w:t>
            </w:r>
          </w:p>
        </w:tc>
      </w:tr>
      <w:tr w:rsidR="00F73C73" w:rsidRPr="00CC1027" w14:paraId="7E05F48A" w14:textId="77777777" w:rsidTr="00282293">
        <w:trPr>
          <w:trHeight w:val="3885"/>
          <w:jc w:val="center"/>
        </w:trPr>
        <w:tc>
          <w:tcPr>
            <w:tcW w:w="744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778479" w14:textId="661E94C6" w:rsidR="00F73C73" w:rsidRPr="001D2BC1" w:rsidRDefault="00F73C73" w:rsidP="003E1B74">
            <w:pPr>
              <w:pStyle w:val="ListNumber"/>
              <w:spacing w:before="120" w:after="120"/>
              <w:rPr>
                <w:rFonts w:eastAsia="Calibri"/>
                <w:sz w:val="22"/>
                <w:szCs w:val="22"/>
              </w:rPr>
            </w:pPr>
            <w:r w:rsidRPr="001D2BC1">
              <w:rPr>
                <w:sz w:val="22"/>
                <w:szCs w:val="22"/>
              </w:rPr>
              <w:t>(1)</w:t>
            </w:r>
            <w:r w:rsidR="00557756" w:rsidRPr="001D2BC1">
              <w:rPr>
                <w:sz w:val="22"/>
                <w:szCs w:val="22"/>
              </w:rPr>
              <w:tab/>
            </w:r>
            <w:r w:rsidRPr="001D2BC1">
              <w:rPr>
                <w:sz w:val="22"/>
                <w:szCs w:val="22"/>
              </w:rPr>
              <w:t>This section applies if:</w:t>
            </w:r>
          </w:p>
          <w:p w14:paraId="7B21F8A2" w14:textId="4DB11F64" w:rsidR="00F73C73" w:rsidRPr="001D2BC1" w:rsidRDefault="00F73C73" w:rsidP="003E1B74">
            <w:pPr>
              <w:pStyle w:val="ListNumber2"/>
              <w:spacing w:before="120" w:after="120"/>
              <w:rPr>
                <w:sz w:val="22"/>
                <w:szCs w:val="22"/>
              </w:rPr>
            </w:pPr>
            <w:r w:rsidRPr="001D2BC1">
              <w:rPr>
                <w:sz w:val="22"/>
                <w:szCs w:val="22"/>
              </w:rPr>
              <w:t>(a)</w:t>
            </w:r>
            <w:r w:rsidR="00557756" w:rsidRPr="001D2BC1">
              <w:rPr>
                <w:sz w:val="22"/>
                <w:szCs w:val="22"/>
              </w:rPr>
              <w:tab/>
            </w:r>
            <w:r w:rsidRPr="001D2BC1">
              <w:rPr>
                <w:sz w:val="22"/>
                <w:szCs w:val="22"/>
              </w:rPr>
              <w:t>the Minister makes an agreement under section 146 as required by this Division and endorses under the agreement:</w:t>
            </w:r>
          </w:p>
          <w:p w14:paraId="4B2C3F25" w14:textId="5F7B6772" w:rsidR="00F73C73" w:rsidRPr="001D2BC1" w:rsidRDefault="00F73C73" w:rsidP="003E1B74">
            <w:pPr>
              <w:pStyle w:val="ListNumber3"/>
              <w:spacing w:before="120" w:after="120" w:line="276" w:lineRule="auto"/>
              <w:rPr>
                <w:sz w:val="22"/>
                <w:szCs w:val="22"/>
              </w:rPr>
            </w:pPr>
            <w:r w:rsidRPr="001D2BC1">
              <w:rPr>
                <w:sz w:val="22"/>
                <w:szCs w:val="22"/>
              </w:rPr>
              <w:t>(</w:t>
            </w:r>
            <w:proofErr w:type="spellStart"/>
            <w:r w:rsidRPr="001D2BC1">
              <w:rPr>
                <w:sz w:val="22"/>
                <w:szCs w:val="22"/>
              </w:rPr>
              <w:t>i</w:t>
            </w:r>
            <w:proofErr w:type="spellEnd"/>
            <w:r w:rsidRPr="001D2BC1">
              <w:rPr>
                <w:sz w:val="22"/>
                <w:szCs w:val="22"/>
              </w:rPr>
              <w:t>)</w:t>
            </w:r>
            <w:r w:rsidRPr="001D2BC1">
              <w:rPr>
                <w:sz w:val="22"/>
                <w:szCs w:val="22"/>
              </w:rPr>
              <w:tab/>
              <w:t xml:space="preserve">a plan of management under the Fisheries Management Act 1991 </w:t>
            </w:r>
            <w:r w:rsidR="00557756" w:rsidRPr="001D2BC1">
              <w:rPr>
                <w:sz w:val="22"/>
                <w:szCs w:val="22"/>
              </w:rPr>
              <w:t>(</w:t>
            </w:r>
            <w:r w:rsidR="00E35930" w:rsidRPr="001D2BC1">
              <w:rPr>
                <w:sz w:val="22"/>
                <w:szCs w:val="22"/>
              </w:rPr>
              <w:t>CTH</w:t>
            </w:r>
            <w:r w:rsidR="00557756" w:rsidRPr="001D2BC1">
              <w:rPr>
                <w:sz w:val="22"/>
                <w:szCs w:val="22"/>
              </w:rPr>
              <w:t xml:space="preserve">) </w:t>
            </w:r>
            <w:r w:rsidRPr="001D2BC1">
              <w:rPr>
                <w:sz w:val="22"/>
                <w:szCs w:val="22"/>
              </w:rPr>
              <w:t xml:space="preserve">for a fishery; </w:t>
            </w:r>
            <w:r w:rsidR="00557756" w:rsidRPr="001D2BC1">
              <w:rPr>
                <w:sz w:val="22"/>
                <w:szCs w:val="22"/>
              </w:rPr>
              <w:t>or</w:t>
            </w:r>
          </w:p>
          <w:p w14:paraId="4D5E4051" w14:textId="25173C27" w:rsidR="00557756" w:rsidRPr="001D2BC1" w:rsidRDefault="00557756" w:rsidP="003E1B74">
            <w:pPr>
              <w:pStyle w:val="ListNumber3"/>
              <w:spacing w:before="120" w:after="120" w:line="276" w:lineRule="auto"/>
              <w:rPr>
                <w:sz w:val="22"/>
                <w:szCs w:val="22"/>
              </w:rPr>
            </w:pPr>
            <w:r w:rsidRPr="001D2BC1">
              <w:rPr>
                <w:sz w:val="22"/>
                <w:szCs w:val="22"/>
              </w:rPr>
              <w:t>(ii)</w:t>
            </w:r>
            <w:r w:rsidRPr="001D2BC1">
              <w:rPr>
                <w:sz w:val="22"/>
                <w:szCs w:val="22"/>
              </w:rPr>
              <w:tab/>
              <w:t>policies of the Australian Fisheries Management Authority for managing a fishery for which there is not a plan of management under the Fisheries Management Act; or</w:t>
            </w:r>
          </w:p>
          <w:p w14:paraId="184AE038" w14:textId="314B4D51" w:rsidR="00557756" w:rsidRPr="001D2BC1" w:rsidRDefault="00557756" w:rsidP="003E1B74">
            <w:pPr>
              <w:pStyle w:val="ListNumber3"/>
              <w:spacing w:before="120" w:after="120" w:line="276" w:lineRule="auto"/>
              <w:rPr>
                <w:sz w:val="22"/>
                <w:szCs w:val="22"/>
              </w:rPr>
            </w:pPr>
            <w:r w:rsidRPr="001D2BC1">
              <w:rPr>
                <w:sz w:val="22"/>
                <w:szCs w:val="22"/>
              </w:rPr>
              <w:t>(iii)</w:t>
            </w:r>
            <w:r w:rsidRPr="001D2BC1">
              <w:rPr>
                <w:sz w:val="22"/>
                <w:szCs w:val="22"/>
              </w:rPr>
              <w:tab/>
              <w:t xml:space="preserve">a plan of management under the </w:t>
            </w:r>
            <w:r w:rsidRPr="001D2BC1">
              <w:rPr>
                <w:i/>
                <w:sz w:val="22"/>
                <w:szCs w:val="22"/>
              </w:rPr>
              <w:t>Torres Strait Fisheries Act 1984</w:t>
            </w:r>
            <w:r w:rsidRPr="001D2BC1">
              <w:rPr>
                <w:sz w:val="22"/>
                <w:szCs w:val="22"/>
              </w:rPr>
              <w:t xml:space="preserve"> (</w:t>
            </w:r>
            <w:r w:rsidR="00E35930" w:rsidRPr="001D2BC1">
              <w:rPr>
                <w:sz w:val="22"/>
                <w:szCs w:val="22"/>
              </w:rPr>
              <w:t>CTH</w:t>
            </w:r>
            <w:r w:rsidRPr="001D2BC1">
              <w:rPr>
                <w:sz w:val="22"/>
                <w:szCs w:val="22"/>
              </w:rPr>
              <w:t>) for a fishery; or</w:t>
            </w:r>
          </w:p>
          <w:p w14:paraId="3D386888" w14:textId="3E263F33" w:rsidR="00557756" w:rsidRPr="001D2BC1" w:rsidRDefault="00557756" w:rsidP="003E1B74">
            <w:pPr>
              <w:pStyle w:val="ListNumber3"/>
              <w:spacing w:before="120" w:after="120" w:line="276" w:lineRule="auto"/>
              <w:rPr>
                <w:sz w:val="22"/>
                <w:szCs w:val="22"/>
              </w:rPr>
            </w:pPr>
            <w:r w:rsidRPr="001D2BC1">
              <w:rPr>
                <w:sz w:val="22"/>
                <w:szCs w:val="22"/>
              </w:rPr>
              <w:t>(iii)</w:t>
            </w:r>
            <w:r w:rsidRPr="001D2BC1">
              <w:rPr>
                <w:sz w:val="22"/>
                <w:szCs w:val="22"/>
              </w:rPr>
              <w:tab/>
              <w:t>policies for managing fishing under the Torres Strait Fisheries Act; and</w:t>
            </w:r>
          </w:p>
          <w:p w14:paraId="6FAB9BE5" w14:textId="0C4CB36A" w:rsidR="00F73C73" w:rsidRPr="001D2BC1" w:rsidRDefault="00F73C73" w:rsidP="003E1B74">
            <w:pPr>
              <w:pStyle w:val="ListNumber2"/>
              <w:spacing w:before="120" w:after="120"/>
              <w:rPr>
                <w:sz w:val="22"/>
                <w:szCs w:val="22"/>
              </w:rPr>
            </w:pPr>
            <w:r w:rsidRPr="001D2BC1">
              <w:rPr>
                <w:sz w:val="22"/>
                <w:szCs w:val="22"/>
              </w:rPr>
              <w:t>(b)</w:t>
            </w:r>
            <w:r w:rsidR="00557756" w:rsidRPr="001D2BC1">
              <w:rPr>
                <w:sz w:val="22"/>
                <w:szCs w:val="22"/>
              </w:rPr>
              <w:tab/>
            </w:r>
            <w:r w:rsidRPr="001D2BC1">
              <w:rPr>
                <w:sz w:val="22"/>
                <w:szCs w:val="22"/>
              </w:rPr>
              <w:t>the Minister accredits, under subsection 33(3) of this Act, as an accredited arrangement a management plan or regime consisting of the endorsed plan or policies.</w:t>
            </w:r>
          </w:p>
          <w:p w14:paraId="2588A544" w14:textId="4394B3C0" w:rsidR="00F73C73" w:rsidRPr="001D2BC1" w:rsidRDefault="00557756" w:rsidP="003E1B74">
            <w:pPr>
              <w:pStyle w:val="ListNumber"/>
              <w:spacing w:before="120" w:after="120"/>
              <w:rPr>
                <w:rFonts w:eastAsia="Calibri"/>
                <w:sz w:val="22"/>
                <w:szCs w:val="22"/>
              </w:rPr>
            </w:pPr>
            <w:r w:rsidRPr="001D2BC1">
              <w:rPr>
                <w:sz w:val="22"/>
                <w:szCs w:val="22"/>
              </w:rPr>
              <w:t>(2)</w:t>
            </w:r>
            <w:r w:rsidRPr="001D2BC1">
              <w:rPr>
                <w:sz w:val="22"/>
                <w:szCs w:val="22"/>
              </w:rPr>
              <w:tab/>
            </w:r>
            <w:r w:rsidR="00F73C73" w:rsidRPr="001D2BC1">
              <w:rPr>
                <w:sz w:val="22"/>
                <w:szCs w:val="22"/>
              </w:rPr>
              <w:t>The Minister must make a declaration under section 33 that actions approved in accordance with the accredited arrangement do not require an approval under Part 9 for the purposes of subsection 23(1), (2) or (3) or subsection 24A(1), (2), (3), (4), (5) or (6).</w:t>
            </w:r>
          </w:p>
        </w:tc>
        <w:tc>
          <w:tcPr>
            <w:tcW w:w="7256" w:type="dxa"/>
            <w:tcBorders>
              <w:top w:val="nil"/>
              <w:left w:val="nil"/>
              <w:bottom w:val="single" w:sz="8" w:space="0" w:color="auto"/>
              <w:right w:val="single" w:sz="8" w:space="0" w:color="auto"/>
            </w:tcBorders>
            <w:tcMar>
              <w:top w:w="0" w:type="dxa"/>
              <w:left w:w="108" w:type="dxa"/>
              <w:bottom w:w="0" w:type="dxa"/>
              <w:right w:w="108" w:type="dxa"/>
            </w:tcMar>
          </w:tcPr>
          <w:p w14:paraId="061F68D9" w14:textId="0C6A7A96" w:rsidR="00F73C73" w:rsidRPr="001D2BC1" w:rsidRDefault="00E03DC2" w:rsidP="003E1B74">
            <w:pPr>
              <w:spacing w:line="276" w:lineRule="auto"/>
              <w:contextualSpacing/>
              <w:rPr>
                <w:rFonts w:cs="Arial"/>
              </w:rPr>
            </w:pPr>
            <w:r w:rsidRPr="00B260B9">
              <w:rPr>
                <w:rFonts w:cs="Arial"/>
              </w:rPr>
              <w:t xml:space="preserve">The fisheries were assessed under Part 10 of the EPBC Act in November 2004. As a result of the assessment, the Department considered that actions taken in the fishery would not have an unacceptable or unsustainable impact on the environment in a Commonwealth marine area. The management regime described in the ‘Western Trawl Fisheries Statement of Management Arrangements 2004’ was subsequently accredited under section 33 of the EPBC Act in November 2005. </w:t>
            </w:r>
            <w:r w:rsidRPr="00207BB1">
              <w:rPr>
                <w:rFonts w:cs="Arial"/>
              </w:rPr>
              <w:t xml:space="preserve">Since that time, additional management measures have been implemented and are now reflected in the </w:t>
            </w:r>
            <w:r w:rsidR="002E2D08" w:rsidRPr="00207BB1">
              <w:rPr>
                <w:rFonts w:cs="Arial"/>
                <w:i/>
                <w:iCs/>
                <w:lang w:eastAsia="en-AU"/>
              </w:rPr>
              <w:t>Fisheries Management Act 1991</w:t>
            </w:r>
            <w:r w:rsidR="002E2D08" w:rsidRPr="00207BB1">
              <w:rPr>
                <w:rFonts w:cs="Arial"/>
                <w:lang w:eastAsia="en-AU"/>
              </w:rPr>
              <w:t xml:space="preserve">, the </w:t>
            </w:r>
            <w:r w:rsidR="002E2D08" w:rsidRPr="00207BB1">
              <w:rPr>
                <w:rFonts w:cs="Arial"/>
                <w:i/>
                <w:iCs/>
                <w:lang w:eastAsia="en-AU"/>
              </w:rPr>
              <w:t>Fisheries Management Regulations 2019</w:t>
            </w:r>
            <w:r w:rsidR="002E2D08" w:rsidRPr="00207BB1">
              <w:rPr>
                <w:rFonts w:cs="Arial"/>
                <w:lang w:eastAsia="en-AU"/>
              </w:rPr>
              <w:t>, and the Western Trawl Fisheries Statement of Management Arrangements 2012.</w:t>
            </w:r>
          </w:p>
        </w:tc>
      </w:tr>
    </w:tbl>
    <w:p w14:paraId="690C012B" w14:textId="77777777" w:rsidR="00F73C73" w:rsidRPr="001F4207" w:rsidRDefault="00F73C73" w:rsidP="003E1B74">
      <w:pPr>
        <w:spacing w:line="276" w:lineRule="auto"/>
      </w:pPr>
    </w:p>
    <w:p w14:paraId="63A4FE7E" w14:textId="4BABCD6D" w:rsidR="009F053A" w:rsidRPr="00EF2FE1" w:rsidRDefault="009F053A" w:rsidP="003E1B74">
      <w:pPr>
        <w:pStyle w:val="Heading2"/>
        <w:spacing w:line="276" w:lineRule="auto"/>
      </w:pPr>
      <w:bookmarkStart w:id="20" w:name="_Toc58928359"/>
      <w:r w:rsidRPr="00EF2FE1">
        <w:lastRenderedPageBreak/>
        <w:t xml:space="preserve">Part 12 </w:t>
      </w:r>
      <w:r w:rsidR="00F73C73">
        <w:t>– Identifying and monitoring biodiversity and making bioregional plans</w:t>
      </w:r>
      <w:bookmarkEnd w:id="20"/>
    </w:p>
    <w:tbl>
      <w:tblPr>
        <w:tblStyle w:val="TableGrid"/>
        <w:tblW w:w="5000" w:type="pct"/>
        <w:tblLook w:val="04A0" w:firstRow="1" w:lastRow="0" w:firstColumn="1" w:lastColumn="0" w:noHBand="0" w:noVBand="1"/>
      </w:tblPr>
      <w:tblGrid>
        <w:gridCol w:w="7393"/>
        <w:gridCol w:w="7393"/>
      </w:tblGrid>
      <w:tr w:rsidR="009F053A" w:rsidRPr="00EF2FE1" w14:paraId="503FF0BC" w14:textId="77777777" w:rsidTr="00754302">
        <w:trPr>
          <w:cnfStyle w:val="100000000000" w:firstRow="1" w:lastRow="0" w:firstColumn="0" w:lastColumn="0" w:oddVBand="0" w:evenVBand="0" w:oddHBand="0"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4BC41F5C" w14:textId="35615BB6" w:rsidR="009F053A" w:rsidRPr="00754302" w:rsidRDefault="00400844" w:rsidP="003E1B74">
            <w:pPr>
              <w:spacing w:line="276" w:lineRule="auto"/>
              <w:ind w:left="426" w:hanging="426"/>
              <w:contextualSpacing/>
              <w:rPr>
                <w:rFonts w:cs="Arial"/>
                <w:b/>
              </w:rPr>
            </w:pPr>
            <w:r w:rsidRPr="00754302">
              <w:rPr>
                <w:rFonts w:cs="Arial"/>
                <w:b/>
              </w:rPr>
              <w:t>Section 176 Bioregional Plans</w:t>
            </w:r>
          </w:p>
        </w:tc>
        <w:tc>
          <w:tcPr>
            <w:tcW w:w="2500" w:type="pct"/>
            <w:shd w:val="clear" w:color="auto" w:fill="D9D9D9" w:themeFill="background1" w:themeFillShade="D9"/>
            <w:vAlign w:val="center"/>
          </w:tcPr>
          <w:p w14:paraId="3DF3E25D" w14:textId="77777777" w:rsidR="009F053A" w:rsidRPr="00754302" w:rsidRDefault="009F053A" w:rsidP="002E2D08">
            <w:pPr>
              <w:keepNext/>
              <w:spacing w:line="276" w:lineRule="auto"/>
              <w:contextualSpacing/>
              <w:rPr>
                <w:rFonts w:cs="Arial"/>
                <w:b/>
              </w:rPr>
            </w:pPr>
            <w:r w:rsidRPr="00754302">
              <w:rPr>
                <w:rFonts w:cs="Arial"/>
                <w:b/>
              </w:rPr>
              <w:t>Comment</w:t>
            </w:r>
          </w:p>
        </w:tc>
      </w:tr>
      <w:tr w:rsidR="009F053A" w:rsidRPr="00EF2FE1" w14:paraId="50519DE6" w14:textId="77777777" w:rsidTr="00754302">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1BC9E8EF" w14:textId="0A9BDB04" w:rsidR="009F053A" w:rsidRPr="00754302" w:rsidRDefault="00557756" w:rsidP="003E1B74">
            <w:pPr>
              <w:pStyle w:val="ListNumber"/>
              <w:spacing w:before="120" w:after="120"/>
              <w:rPr>
                <w:sz w:val="22"/>
                <w:szCs w:val="22"/>
              </w:rPr>
            </w:pPr>
            <w:r w:rsidRPr="00754302">
              <w:rPr>
                <w:sz w:val="22"/>
                <w:szCs w:val="22"/>
              </w:rPr>
              <w:t>(5)</w:t>
            </w:r>
            <w:r w:rsidRPr="00754302">
              <w:rPr>
                <w:sz w:val="22"/>
                <w:szCs w:val="22"/>
              </w:rPr>
              <w:tab/>
            </w:r>
            <w:r w:rsidR="009F053A" w:rsidRPr="00754302">
              <w:rPr>
                <w:sz w:val="22"/>
                <w:szCs w:val="22"/>
              </w:rPr>
              <w:t>Minister must have regard to relevant bioregional plans</w:t>
            </w:r>
          </w:p>
          <w:p w14:paraId="2F4C8136" w14:textId="77777777" w:rsidR="00D40B13" w:rsidRPr="00754302" w:rsidRDefault="00D40B13" w:rsidP="003E1B74">
            <w:pPr>
              <w:spacing w:line="276" w:lineRule="auto"/>
              <w:ind w:left="426" w:hanging="426"/>
              <w:contextualSpacing/>
              <w:rPr>
                <w:rFonts w:cs="Arial"/>
              </w:rPr>
            </w:pPr>
          </w:p>
        </w:tc>
        <w:tc>
          <w:tcPr>
            <w:tcW w:w="2500" w:type="pct"/>
            <w:shd w:val="clear" w:color="auto" w:fill="auto"/>
          </w:tcPr>
          <w:p w14:paraId="74656822" w14:textId="1064986B" w:rsidR="00754302" w:rsidRPr="00754302" w:rsidRDefault="00754302" w:rsidP="003E1B74">
            <w:pPr>
              <w:spacing w:line="276" w:lineRule="auto"/>
              <w:rPr>
                <w:rFonts w:cs="Arial"/>
                <w:b/>
                <w:bCs/>
              </w:rPr>
            </w:pPr>
            <w:r w:rsidRPr="00754302">
              <w:rPr>
                <w:rFonts w:cs="Arial"/>
                <w:b/>
                <w:bCs/>
              </w:rPr>
              <w:t>Meets</w:t>
            </w:r>
            <w:r w:rsidR="00C120D0">
              <w:rPr>
                <w:rFonts w:cs="Arial"/>
                <w:b/>
                <w:bCs/>
              </w:rPr>
              <w:t xml:space="preserve"> – bioregional plans have been considered.</w:t>
            </w:r>
          </w:p>
          <w:p w14:paraId="55647A97" w14:textId="02E9036F" w:rsidR="00754302" w:rsidRPr="00754302" w:rsidRDefault="00754302" w:rsidP="003E1B74">
            <w:pPr>
              <w:spacing w:line="276" w:lineRule="auto"/>
              <w:rPr>
                <w:rFonts w:cs="Arial"/>
              </w:rPr>
            </w:pPr>
            <w:r w:rsidRPr="00754302">
              <w:rPr>
                <w:rFonts w:cs="Arial"/>
              </w:rPr>
              <w:t xml:space="preserve">The </w:t>
            </w:r>
            <w:r w:rsidR="00E7467B">
              <w:rPr>
                <w:rFonts w:cs="Arial"/>
              </w:rPr>
              <w:t>NWS</w:t>
            </w:r>
            <w:r w:rsidR="009F0E00">
              <w:rPr>
                <w:rFonts w:cs="Arial"/>
              </w:rPr>
              <w:t>T</w:t>
            </w:r>
            <w:r w:rsidR="00E7467B">
              <w:rPr>
                <w:rFonts w:cs="Arial"/>
              </w:rPr>
              <w:t>F</w:t>
            </w:r>
            <w:r w:rsidRPr="00754302">
              <w:rPr>
                <w:rFonts w:cs="Arial"/>
              </w:rPr>
              <w:t xml:space="preserve"> includes areas of the North-west Marine Bioregion, and the </w:t>
            </w:r>
            <w:r w:rsidR="00E7467B">
              <w:rPr>
                <w:rFonts w:cs="Arial"/>
              </w:rPr>
              <w:t>WDTF</w:t>
            </w:r>
            <w:r w:rsidRPr="00754302">
              <w:rPr>
                <w:rFonts w:cs="Arial"/>
              </w:rPr>
              <w:t xml:space="preserve"> includes areas of the North-west and South-west Marine Bioregions.</w:t>
            </w:r>
          </w:p>
          <w:p w14:paraId="0ABFDD68" w14:textId="77777777" w:rsidR="00754302" w:rsidRPr="00754302" w:rsidRDefault="00754302" w:rsidP="003E1B74">
            <w:pPr>
              <w:spacing w:line="276" w:lineRule="auto"/>
              <w:rPr>
                <w:rFonts w:cs="Arial"/>
              </w:rPr>
            </w:pPr>
            <w:r w:rsidRPr="00754302">
              <w:rPr>
                <w:rFonts w:cs="Arial"/>
              </w:rPr>
              <w:t xml:space="preserve">The Marine Bioregional Plans for these areas identified </w:t>
            </w:r>
            <w:proofErr w:type="gramStart"/>
            <w:r w:rsidRPr="00754302">
              <w:rPr>
                <w:rFonts w:cs="Arial"/>
              </w:rPr>
              <w:t>a number of</w:t>
            </w:r>
            <w:proofErr w:type="gramEnd"/>
            <w:r w:rsidRPr="00754302">
              <w:rPr>
                <w:rFonts w:cs="Arial"/>
              </w:rPr>
              <w:t xml:space="preserve"> pressures of concern or potential concern to key ecological features.</w:t>
            </w:r>
          </w:p>
          <w:p w14:paraId="7D9D9D7E" w14:textId="403562E9" w:rsidR="00754302" w:rsidRPr="00C17C98" w:rsidRDefault="00754302" w:rsidP="003E1B74">
            <w:pPr>
              <w:spacing w:line="276" w:lineRule="auto"/>
              <w:rPr>
                <w:rFonts w:cs="Arial"/>
              </w:rPr>
            </w:pPr>
            <w:r w:rsidRPr="00754302">
              <w:rPr>
                <w:rFonts w:cs="Arial"/>
              </w:rPr>
              <w:t xml:space="preserve">Some protection is afforded by Commonwealth Marine Reserves, which prohibit trawling in 12.1 per cent and 21.5 per cent of the of the </w:t>
            </w:r>
            <w:r w:rsidR="00E7467B">
              <w:rPr>
                <w:rFonts w:cs="Arial"/>
              </w:rPr>
              <w:t>NWS</w:t>
            </w:r>
            <w:r w:rsidR="009F0E00">
              <w:rPr>
                <w:rFonts w:cs="Arial"/>
              </w:rPr>
              <w:t>T</w:t>
            </w:r>
            <w:r w:rsidR="00E7467B">
              <w:rPr>
                <w:rFonts w:cs="Arial"/>
              </w:rPr>
              <w:t xml:space="preserve">F </w:t>
            </w:r>
            <w:r w:rsidRPr="00754302">
              <w:rPr>
                <w:rFonts w:cs="Arial"/>
              </w:rPr>
              <w:t xml:space="preserve">and </w:t>
            </w:r>
            <w:r w:rsidR="00E7467B">
              <w:rPr>
                <w:rFonts w:cs="Arial"/>
              </w:rPr>
              <w:t>WDTF</w:t>
            </w:r>
            <w:r w:rsidRPr="00754302">
              <w:rPr>
                <w:rFonts w:cs="Arial"/>
              </w:rPr>
              <w:t xml:space="preserve"> areas respectively. AFMA has implemented risk mitigation measures including requirements for fishers to ‘move on’ from areas when they encounter </w:t>
            </w:r>
            <w:r w:rsidRPr="00C17C98">
              <w:rPr>
                <w:rFonts w:cs="Arial"/>
              </w:rPr>
              <w:t>high bycatch of corals or sponges.</w:t>
            </w:r>
          </w:p>
          <w:p w14:paraId="22AFEC40" w14:textId="6031FAF2" w:rsidR="00754302" w:rsidRPr="00754302" w:rsidRDefault="00754302" w:rsidP="003E1B74">
            <w:pPr>
              <w:spacing w:line="276" w:lineRule="auto"/>
              <w:rPr>
                <w:rFonts w:cs="Arial"/>
                <w:highlight w:val="yellow"/>
              </w:rPr>
            </w:pPr>
            <w:r w:rsidRPr="00C17C98">
              <w:rPr>
                <w:rFonts w:cs="Arial"/>
              </w:rPr>
              <w:t xml:space="preserve">Seven licences have been issued to fish in the </w:t>
            </w:r>
            <w:r w:rsidR="00C120D0" w:rsidRPr="00C17C98">
              <w:rPr>
                <w:rFonts w:cs="Arial"/>
              </w:rPr>
              <w:t>NWS</w:t>
            </w:r>
            <w:r w:rsidR="009F0E00" w:rsidRPr="00C17C98">
              <w:rPr>
                <w:rFonts w:cs="Arial"/>
              </w:rPr>
              <w:t>T</w:t>
            </w:r>
            <w:r w:rsidR="00C120D0" w:rsidRPr="00C17C98">
              <w:rPr>
                <w:rFonts w:cs="Arial"/>
              </w:rPr>
              <w:t>F</w:t>
            </w:r>
            <w:r w:rsidRPr="00C17C98">
              <w:rPr>
                <w:rFonts w:cs="Arial"/>
              </w:rPr>
              <w:t xml:space="preserve">, and 11 in the </w:t>
            </w:r>
            <w:r w:rsidR="00C120D0" w:rsidRPr="00C17C98">
              <w:rPr>
                <w:rFonts w:cs="Arial"/>
              </w:rPr>
              <w:t>WDTF</w:t>
            </w:r>
            <w:r w:rsidRPr="00C17C98">
              <w:rPr>
                <w:rFonts w:cs="Arial"/>
              </w:rPr>
              <w:t xml:space="preserve">. Of these, no more than two have been active in </w:t>
            </w:r>
            <w:r w:rsidR="00E00A21" w:rsidRPr="00C17C98">
              <w:rPr>
                <w:rFonts w:cs="Arial"/>
              </w:rPr>
              <w:t>WDTF</w:t>
            </w:r>
            <w:r w:rsidRPr="00C17C98">
              <w:rPr>
                <w:rFonts w:cs="Arial"/>
              </w:rPr>
              <w:t xml:space="preserve"> in recent year</w:t>
            </w:r>
            <w:r w:rsidR="00E00A21" w:rsidRPr="00C17C98">
              <w:rPr>
                <w:rFonts w:cs="Arial"/>
              </w:rPr>
              <w:t>s, however, effort has increased</w:t>
            </w:r>
            <w:r w:rsidR="00E00A21" w:rsidRPr="00E00A21">
              <w:rPr>
                <w:rFonts w:cs="Arial"/>
              </w:rPr>
              <w:t xml:space="preserve"> </w:t>
            </w:r>
            <w:r w:rsidR="00E00A21">
              <w:rPr>
                <w:rFonts w:cs="Arial"/>
              </w:rPr>
              <w:t xml:space="preserve">in NWSTF </w:t>
            </w:r>
            <w:r w:rsidR="00E00A21" w:rsidRPr="00E00A21">
              <w:rPr>
                <w:rFonts w:cs="Arial"/>
              </w:rPr>
              <w:t>since 2018 with an average of four vessels operating between 2017 and 2019.</w:t>
            </w:r>
          </w:p>
          <w:p w14:paraId="6852ECC1" w14:textId="0C0F2AD3" w:rsidR="009F053A" w:rsidRPr="00754302" w:rsidRDefault="00754302" w:rsidP="003E1B74">
            <w:pPr>
              <w:spacing w:line="276" w:lineRule="auto"/>
              <w:contextualSpacing/>
              <w:rPr>
                <w:rFonts w:cs="Arial"/>
              </w:rPr>
            </w:pPr>
            <w:r w:rsidRPr="00754302">
              <w:rPr>
                <w:rFonts w:cs="Arial"/>
              </w:rPr>
              <w:t xml:space="preserve">The impact of fishing operations on key ecological features </w:t>
            </w:r>
            <w:r w:rsidR="00E00A21">
              <w:rPr>
                <w:rFonts w:cs="Arial"/>
              </w:rPr>
              <w:t>should</w:t>
            </w:r>
            <w:r w:rsidRPr="00754302">
              <w:rPr>
                <w:rFonts w:cs="Arial"/>
              </w:rPr>
              <w:t xml:space="preserve"> be </w:t>
            </w:r>
            <w:r w:rsidR="00E00A21">
              <w:rPr>
                <w:rFonts w:cs="Arial"/>
              </w:rPr>
              <w:t>included as part of the harvest strategies review under condition 5</w:t>
            </w:r>
            <w:r w:rsidRPr="00754302">
              <w:rPr>
                <w:rFonts w:cs="Arial"/>
              </w:rPr>
              <w:t>.</w:t>
            </w:r>
          </w:p>
        </w:tc>
      </w:tr>
    </w:tbl>
    <w:p w14:paraId="66236F12" w14:textId="77777777" w:rsidR="009F053A" w:rsidRPr="001F4207" w:rsidRDefault="009F053A" w:rsidP="003E1B74">
      <w:pPr>
        <w:spacing w:line="276" w:lineRule="auto"/>
      </w:pPr>
    </w:p>
    <w:p w14:paraId="6F9840FF" w14:textId="7038ACD1" w:rsidR="009F053A" w:rsidRPr="00EF2FE1" w:rsidRDefault="009F053A" w:rsidP="003E1B74">
      <w:pPr>
        <w:pStyle w:val="Heading2"/>
        <w:spacing w:line="276" w:lineRule="auto"/>
      </w:pPr>
      <w:bookmarkStart w:id="21" w:name="_Toc58928360"/>
      <w:r w:rsidRPr="00EF2FE1">
        <w:t>Part 13</w:t>
      </w:r>
      <w:r w:rsidR="00C83B59" w:rsidRPr="00EF2FE1">
        <w:t xml:space="preserve"> </w:t>
      </w:r>
      <w:r w:rsidR="00F73C73">
        <w:t>– Species and communities</w:t>
      </w:r>
      <w:bookmarkEnd w:id="21"/>
    </w:p>
    <w:tbl>
      <w:tblPr>
        <w:tblStyle w:val="TableGrid"/>
        <w:tblW w:w="5000" w:type="pct"/>
        <w:tblLook w:val="04A0" w:firstRow="1" w:lastRow="0" w:firstColumn="1" w:lastColumn="0" w:noHBand="0" w:noVBand="1"/>
      </w:tblPr>
      <w:tblGrid>
        <w:gridCol w:w="7393"/>
        <w:gridCol w:w="7393"/>
      </w:tblGrid>
      <w:tr w:rsidR="00400844" w:rsidRPr="001F4207" w14:paraId="65C1624E" w14:textId="77777777" w:rsidTr="00754302">
        <w:trPr>
          <w:cnfStyle w:val="100000000000" w:firstRow="1" w:lastRow="0" w:firstColumn="0" w:lastColumn="0" w:oddVBand="0" w:evenVBand="0" w:oddHBand="0"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585CA78D" w14:textId="4EBFA111" w:rsidR="00400844" w:rsidRPr="00754302" w:rsidRDefault="00400844" w:rsidP="003E1B74">
            <w:pPr>
              <w:spacing w:line="276" w:lineRule="auto"/>
              <w:ind w:left="426" w:hanging="426"/>
              <w:contextualSpacing/>
              <w:rPr>
                <w:rFonts w:cs="Arial"/>
                <w:b/>
              </w:rPr>
            </w:pPr>
            <w:r w:rsidRPr="00754302">
              <w:rPr>
                <w:rFonts w:cs="Arial"/>
                <w:b/>
              </w:rPr>
              <w:t xml:space="preserve">Accreditable plan, regime or </w:t>
            </w:r>
            <w:proofErr w:type="gramStart"/>
            <w:r w:rsidRPr="00754302">
              <w:rPr>
                <w:rFonts w:cs="Arial"/>
                <w:b/>
              </w:rPr>
              <w:t>policy  (</w:t>
            </w:r>
            <w:proofErr w:type="gramEnd"/>
            <w:r w:rsidRPr="00754302">
              <w:rPr>
                <w:rFonts w:cs="Arial"/>
                <w:b/>
              </w:rPr>
              <w:t>Division 1, Division 2, Division 3, Division 4)</w:t>
            </w:r>
          </w:p>
        </w:tc>
        <w:tc>
          <w:tcPr>
            <w:tcW w:w="2500" w:type="pct"/>
            <w:shd w:val="clear" w:color="auto" w:fill="D9D9D9" w:themeFill="background1" w:themeFillShade="D9"/>
            <w:vAlign w:val="center"/>
          </w:tcPr>
          <w:p w14:paraId="7594BA70" w14:textId="77777777" w:rsidR="00400844" w:rsidRPr="00754302" w:rsidRDefault="00400844" w:rsidP="003E1B74">
            <w:pPr>
              <w:spacing w:line="276" w:lineRule="auto"/>
              <w:contextualSpacing/>
              <w:rPr>
                <w:rFonts w:cs="Arial"/>
                <w:b/>
              </w:rPr>
            </w:pPr>
            <w:r w:rsidRPr="00754302">
              <w:rPr>
                <w:rFonts w:cs="Arial"/>
                <w:b/>
              </w:rPr>
              <w:t>Comment</w:t>
            </w:r>
          </w:p>
        </w:tc>
      </w:tr>
      <w:tr w:rsidR="009F053A" w:rsidRPr="001F4207" w14:paraId="3F60E2B3" w14:textId="77777777" w:rsidTr="00754302">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13186A7B" w14:textId="77777777" w:rsidR="003C285B" w:rsidRPr="00754302" w:rsidRDefault="009F053A" w:rsidP="003E1B74">
            <w:pPr>
              <w:pStyle w:val="ListNumber2"/>
              <w:spacing w:before="120" w:after="120"/>
              <w:rPr>
                <w:sz w:val="22"/>
                <w:szCs w:val="22"/>
              </w:rPr>
            </w:pPr>
            <w:r w:rsidRPr="00754302">
              <w:rPr>
                <w:sz w:val="22"/>
                <w:szCs w:val="22"/>
              </w:rPr>
              <w:t>s. 208A (1) (a-e) , s.222A (1) (a-e), s.245 (1) (a-e),  s.265 (1) (a-e)</w:t>
            </w:r>
            <w:r w:rsidR="00F9004A" w:rsidRPr="00754302">
              <w:rPr>
                <w:sz w:val="22"/>
                <w:szCs w:val="22"/>
              </w:rPr>
              <w:t xml:space="preserve"> </w:t>
            </w:r>
            <w:r w:rsidR="00F9004A" w:rsidRPr="00754302">
              <w:rPr>
                <w:sz w:val="22"/>
                <w:szCs w:val="22"/>
              </w:rPr>
              <w:tab/>
            </w:r>
          </w:p>
          <w:p w14:paraId="10E1301B" w14:textId="2AB9B0D3" w:rsidR="00D40B13" w:rsidRPr="00754302" w:rsidRDefault="009F053A" w:rsidP="003E1B74">
            <w:pPr>
              <w:pStyle w:val="ListNumber2"/>
              <w:spacing w:before="120" w:after="120"/>
              <w:rPr>
                <w:sz w:val="22"/>
                <w:szCs w:val="22"/>
              </w:rPr>
            </w:pPr>
            <w:r w:rsidRPr="00754302">
              <w:rPr>
                <w:sz w:val="22"/>
                <w:szCs w:val="22"/>
              </w:rPr>
              <w:t xml:space="preserve">Does the fishery have an accreditable plan of management, </w:t>
            </w:r>
            <w:r w:rsidR="00C40AD0" w:rsidRPr="00754302">
              <w:rPr>
                <w:sz w:val="22"/>
                <w:szCs w:val="22"/>
              </w:rPr>
              <w:t>regime</w:t>
            </w:r>
            <w:r w:rsidRPr="00754302">
              <w:rPr>
                <w:sz w:val="22"/>
                <w:szCs w:val="22"/>
              </w:rPr>
              <w:t xml:space="preserve"> or policy? </w:t>
            </w:r>
          </w:p>
        </w:tc>
        <w:tc>
          <w:tcPr>
            <w:tcW w:w="2500" w:type="pct"/>
            <w:shd w:val="clear" w:color="auto" w:fill="auto"/>
          </w:tcPr>
          <w:p w14:paraId="12D95618" w14:textId="77777777" w:rsidR="00C120D0" w:rsidRDefault="00754302" w:rsidP="003E1B74">
            <w:pPr>
              <w:spacing w:line="276" w:lineRule="auto"/>
              <w:contextualSpacing/>
              <w:rPr>
                <w:rFonts w:cs="Arial"/>
              </w:rPr>
            </w:pPr>
            <w:r w:rsidRPr="009A7265">
              <w:rPr>
                <w:rFonts w:cs="Arial"/>
                <w:b/>
              </w:rPr>
              <w:t xml:space="preserve">Meets </w:t>
            </w:r>
            <w:r w:rsidR="00C120D0">
              <w:rPr>
                <w:rFonts w:cs="Arial"/>
                <w:b/>
              </w:rPr>
              <w:t xml:space="preserve">- </w:t>
            </w:r>
            <w:r w:rsidRPr="00C120D0">
              <w:rPr>
                <w:rFonts w:cs="Arial"/>
                <w:b/>
                <w:bCs/>
              </w:rPr>
              <w:t>There is an accreditable management plan.</w:t>
            </w:r>
            <w:r w:rsidRPr="009A7265">
              <w:rPr>
                <w:rFonts w:cs="Arial"/>
              </w:rPr>
              <w:t xml:space="preserve"> </w:t>
            </w:r>
          </w:p>
          <w:p w14:paraId="29FF3A00" w14:textId="7AD72B76" w:rsidR="00546023" w:rsidRPr="00C120D0" w:rsidRDefault="00C120D0" w:rsidP="003E1B74">
            <w:pPr>
              <w:spacing w:line="276" w:lineRule="auto"/>
              <w:contextualSpacing/>
              <w:rPr>
                <w:rFonts w:cs="Arial"/>
                <w:b/>
              </w:rPr>
            </w:pPr>
            <w:r>
              <w:rPr>
                <w:rFonts w:cs="Arial"/>
              </w:rPr>
              <w:t>The management arrangements are</w:t>
            </w:r>
            <w:r w:rsidR="00754302" w:rsidRPr="009A7265">
              <w:rPr>
                <w:rFonts w:cs="Arial"/>
              </w:rPr>
              <w:t xml:space="preserve"> described in the ‘North West Slope Trawl Fishery and Western Deepwater Trawl Fishery Statement of Management Arrangements 2012’.</w:t>
            </w:r>
          </w:p>
        </w:tc>
      </w:tr>
      <w:tr w:rsidR="00400844" w:rsidRPr="001F4207" w14:paraId="47E2188F" w14:textId="77777777" w:rsidTr="00754302">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1EF1F9E9" w14:textId="47A73FF1" w:rsidR="00400844" w:rsidRPr="00754302" w:rsidRDefault="00400844" w:rsidP="003E1B74">
            <w:pPr>
              <w:spacing w:line="276" w:lineRule="auto"/>
              <w:ind w:left="426" w:hanging="426"/>
              <w:contextualSpacing/>
              <w:rPr>
                <w:rFonts w:cs="Arial"/>
                <w:b/>
              </w:rPr>
            </w:pPr>
            <w:r w:rsidRPr="00754302">
              <w:rPr>
                <w:rFonts w:cs="Arial"/>
                <w:b/>
              </w:rPr>
              <w:lastRenderedPageBreak/>
              <w:t>Division 1 Listed threatened species, Section 208A Minister may accredit plans or regimes</w:t>
            </w:r>
          </w:p>
        </w:tc>
        <w:tc>
          <w:tcPr>
            <w:tcW w:w="2500" w:type="pct"/>
            <w:shd w:val="clear" w:color="auto" w:fill="D9D9D9" w:themeFill="background1" w:themeFillShade="D9"/>
            <w:vAlign w:val="center"/>
          </w:tcPr>
          <w:p w14:paraId="440D28C6" w14:textId="77777777" w:rsidR="00400844" w:rsidRPr="009A7265" w:rsidRDefault="00400844" w:rsidP="003E1B74">
            <w:pPr>
              <w:spacing w:line="276" w:lineRule="auto"/>
              <w:contextualSpacing/>
              <w:rPr>
                <w:rFonts w:cs="Arial"/>
                <w:b/>
              </w:rPr>
            </w:pPr>
            <w:r w:rsidRPr="009A7265">
              <w:rPr>
                <w:rFonts w:cs="Arial"/>
                <w:b/>
              </w:rPr>
              <w:t>Comment</w:t>
            </w:r>
          </w:p>
        </w:tc>
      </w:tr>
      <w:tr w:rsidR="009A1276" w:rsidRPr="001F4207" w14:paraId="38239CBE" w14:textId="77777777" w:rsidTr="00754302">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92D050"/>
          </w:tcPr>
          <w:p w14:paraId="28A6FD13" w14:textId="06280A13" w:rsidR="009A1276" w:rsidRPr="00754302" w:rsidRDefault="009A1276" w:rsidP="003E1B74">
            <w:pPr>
              <w:pStyle w:val="ListNumber2"/>
              <w:spacing w:before="120" w:after="120"/>
              <w:rPr>
                <w:sz w:val="22"/>
                <w:szCs w:val="22"/>
              </w:rPr>
            </w:pPr>
            <w:r w:rsidRPr="00754302">
              <w:rPr>
                <w:sz w:val="22"/>
                <w:szCs w:val="22"/>
              </w:rPr>
              <w:t>(f)</w:t>
            </w:r>
            <w:r w:rsidRPr="00754302">
              <w:rPr>
                <w:sz w:val="22"/>
                <w:szCs w:val="22"/>
              </w:rPr>
              <w:tab/>
              <w:t>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auto"/>
          </w:tcPr>
          <w:p w14:paraId="22454491" w14:textId="2A6A604C" w:rsidR="00C120D0" w:rsidRDefault="002F564A" w:rsidP="003E1B74">
            <w:pPr>
              <w:spacing w:line="276" w:lineRule="auto"/>
              <w:contextualSpacing/>
              <w:rPr>
                <w:rFonts w:cs="Arial"/>
                <w:b/>
              </w:rPr>
            </w:pPr>
            <w:r w:rsidRPr="009A7265">
              <w:rPr>
                <w:rFonts w:cs="Arial"/>
                <w:b/>
              </w:rPr>
              <w:t>Meets</w:t>
            </w:r>
            <w:r w:rsidR="00C120D0">
              <w:rPr>
                <w:rFonts w:cs="Arial"/>
                <w:b/>
              </w:rPr>
              <w:t xml:space="preserve"> – all reasonable steps will be taken to avoid interactions with protected species.</w:t>
            </w:r>
          </w:p>
          <w:p w14:paraId="3E19F2E3" w14:textId="7E1069A2" w:rsidR="00754302" w:rsidRPr="00C120D0" w:rsidRDefault="004E53D4" w:rsidP="003E1B74">
            <w:pPr>
              <w:spacing w:line="276" w:lineRule="auto"/>
              <w:contextualSpacing/>
              <w:rPr>
                <w:rFonts w:cs="Arial"/>
                <w:b/>
              </w:rPr>
            </w:pPr>
            <w:r>
              <w:rPr>
                <w:rFonts w:cs="Arial"/>
              </w:rPr>
              <w:t>The</w:t>
            </w:r>
            <w:r w:rsidR="00754302" w:rsidRPr="00754302">
              <w:rPr>
                <w:rFonts w:cs="Arial"/>
              </w:rPr>
              <w:t xml:space="preserve"> </w:t>
            </w:r>
            <w:r w:rsidR="005E2651" w:rsidRPr="009A7265">
              <w:rPr>
                <w:rFonts w:cs="Arial"/>
              </w:rPr>
              <w:t>ERA’s</w:t>
            </w:r>
            <w:r w:rsidR="00C120D0">
              <w:rPr>
                <w:rFonts w:cs="Arial"/>
              </w:rPr>
              <w:t xml:space="preserve"> (2007, 2008, 2009</w:t>
            </w:r>
            <w:r w:rsidR="005E2651" w:rsidRPr="009A7265">
              <w:rPr>
                <w:rFonts w:cs="Arial"/>
              </w:rPr>
              <w:t>) for the</w:t>
            </w:r>
            <w:r w:rsidR="00316ED5" w:rsidRPr="009A7265">
              <w:t xml:space="preserve"> </w:t>
            </w:r>
            <w:r w:rsidR="005E2651" w:rsidRPr="009A7265">
              <w:rPr>
                <w:rFonts w:cs="Arial"/>
              </w:rPr>
              <w:t xml:space="preserve">fisheries </w:t>
            </w:r>
            <w:r>
              <w:rPr>
                <w:rFonts w:cs="Arial"/>
              </w:rPr>
              <w:t>have identified risks to protected species</w:t>
            </w:r>
            <w:r w:rsidR="00F84017">
              <w:rPr>
                <w:rFonts w:cs="Arial"/>
              </w:rPr>
              <w:t>. R</w:t>
            </w:r>
            <w:r w:rsidR="00754302" w:rsidRPr="00754302">
              <w:rPr>
                <w:rFonts w:cs="Arial"/>
              </w:rPr>
              <w:t xml:space="preserve">isk management strategies </w:t>
            </w:r>
            <w:r>
              <w:rPr>
                <w:rFonts w:cs="Arial"/>
              </w:rPr>
              <w:t xml:space="preserve">have been </w:t>
            </w:r>
            <w:r w:rsidRPr="00754302">
              <w:rPr>
                <w:rFonts w:cs="Arial"/>
              </w:rPr>
              <w:t xml:space="preserve">implemented </w:t>
            </w:r>
            <w:r w:rsidR="00754302" w:rsidRPr="00754302">
              <w:rPr>
                <w:rFonts w:cs="Arial"/>
              </w:rPr>
              <w:t>to ensure all reasonable steps are taken to avoid killing or injuring listed threatened species.</w:t>
            </w:r>
          </w:p>
          <w:p w14:paraId="1C239FB4" w14:textId="77777777" w:rsidR="00D04DED" w:rsidRDefault="00754302" w:rsidP="003E1B74">
            <w:pPr>
              <w:spacing w:line="276" w:lineRule="auto"/>
              <w:contextualSpacing/>
              <w:rPr>
                <w:rFonts w:cs="Arial"/>
              </w:rPr>
            </w:pPr>
            <w:r w:rsidRPr="009A7265">
              <w:rPr>
                <w:rFonts w:cs="Arial"/>
              </w:rPr>
              <w:t xml:space="preserve">No protected species interactions have been reported in logbooks or by observers in the </w:t>
            </w:r>
            <w:r w:rsidR="005E2651" w:rsidRPr="009A7265">
              <w:rPr>
                <w:rFonts w:cs="Arial"/>
              </w:rPr>
              <w:t>f</w:t>
            </w:r>
            <w:r w:rsidRPr="009A7265">
              <w:rPr>
                <w:rFonts w:cs="Arial"/>
              </w:rPr>
              <w:t>isheries</w:t>
            </w:r>
            <w:r w:rsidR="00316ED5" w:rsidRPr="009A7265">
              <w:rPr>
                <w:rFonts w:cs="Arial"/>
              </w:rPr>
              <w:t xml:space="preserve"> since the previous assessment</w:t>
            </w:r>
            <w:r w:rsidRPr="009A7265">
              <w:rPr>
                <w:rFonts w:cs="Arial"/>
              </w:rPr>
              <w:t>.</w:t>
            </w:r>
            <w:r w:rsidR="00D04DED" w:rsidRPr="00840AFC">
              <w:rPr>
                <w:rFonts w:cs="Arial"/>
              </w:rPr>
              <w:t xml:space="preserve"> </w:t>
            </w:r>
          </w:p>
          <w:p w14:paraId="29478770" w14:textId="57F81D06" w:rsidR="00362A30" w:rsidRPr="009A7265" w:rsidRDefault="00D04DED" w:rsidP="003E1B74">
            <w:pPr>
              <w:spacing w:line="276" w:lineRule="auto"/>
              <w:contextualSpacing/>
              <w:rPr>
                <w:rFonts w:cs="Arial"/>
                <w:color w:val="00B0F0"/>
              </w:rPr>
            </w:pPr>
            <w:r w:rsidRPr="00840AFC">
              <w:rPr>
                <w:rFonts w:cs="Arial"/>
              </w:rPr>
              <w:t xml:space="preserve">The Department recommends the inclusion of </w:t>
            </w:r>
            <w:r w:rsidR="00872E40">
              <w:rPr>
                <w:rFonts w:cs="Arial"/>
              </w:rPr>
              <w:t xml:space="preserve">a </w:t>
            </w:r>
            <w:r w:rsidR="00872E40" w:rsidRPr="00840AFC">
              <w:rPr>
                <w:rFonts w:cs="Arial"/>
              </w:rPr>
              <w:t xml:space="preserve">condition </w:t>
            </w:r>
            <w:r w:rsidR="00872E40">
              <w:rPr>
                <w:rFonts w:cs="Arial"/>
              </w:rPr>
              <w:t xml:space="preserve">on the Part 13 </w:t>
            </w:r>
            <w:r w:rsidR="004C008D">
              <w:rPr>
                <w:rFonts w:cs="Arial"/>
              </w:rPr>
              <w:t xml:space="preserve">(condition 1) </w:t>
            </w:r>
            <w:r w:rsidR="00872E40">
              <w:rPr>
                <w:rFonts w:cs="Arial"/>
              </w:rPr>
              <w:t xml:space="preserve">and Part 13A </w:t>
            </w:r>
            <w:r w:rsidR="004C008D">
              <w:rPr>
                <w:rFonts w:cs="Arial"/>
              </w:rPr>
              <w:t xml:space="preserve">(condition 6) </w:t>
            </w:r>
            <w:r w:rsidR="00872E40">
              <w:rPr>
                <w:rFonts w:cs="Arial"/>
              </w:rPr>
              <w:t>approvals</w:t>
            </w:r>
            <w:r w:rsidRPr="00840AFC">
              <w:rPr>
                <w:rFonts w:cs="Arial"/>
              </w:rPr>
              <w:t xml:space="preserve"> which requires AFMA to ensure there is sufficient ongoing monitoring (electronic or human) to evaluate the nature and level of impacts of fishing on protected species.</w:t>
            </w:r>
          </w:p>
        </w:tc>
      </w:tr>
      <w:tr w:rsidR="009A1276" w:rsidRPr="001F4207" w14:paraId="19444D6C" w14:textId="77777777" w:rsidTr="00754302">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1CA7993E" w14:textId="205CB946" w:rsidR="009A1276" w:rsidRPr="00754302" w:rsidRDefault="009A1276" w:rsidP="003E1B74">
            <w:pPr>
              <w:pStyle w:val="ListNumber2"/>
              <w:spacing w:before="120" w:after="120"/>
              <w:rPr>
                <w:sz w:val="22"/>
                <w:szCs w:val="22"/>
              </w:rPr>
            </w:pPr>
            <w:r w:rsidRPr="00754302">
              <w:rPr>
                <w:sz w:val="22"/>
                <w:szCs w:val="22"/>
              </w:rPr>
              <w:t>(g)</w:t>
            </w:r>
            <w:r w:rsidRPr="00754302">
              <w:rPr>
                <w:sz w:val="22"/>
                <w:szCs w:val="22"/>
              </w:rPr>
              <w:tab/>
              <w:t>And, is the fishery likely to adversely affect the survival or recovery in nature of the species?</w:t>
            </w:r>
          </w:p>
        </w:tc>
        <w:tc>
          <w:tcPr>
            <w:tcW w:w="2500" w:type="pct"/>
            <w:shd w:val="clear" w:color="auto" w:fill="auto"/>
          </w:tcPr>
          <w:p w14:paraId="5172DF99" w14:textId="495D40D3" w:rsidR="002F564A" w:rsidRPr="009A7265" w:rsidRDefault="002F564A" w:rsidP="003E1B74">
            <w:pPr>
              <w:spacing w:line="276" w:lineRule="auto"/>
              <w:contextualSpacing/>
              <w:rPr>
                <w:rFonts w:cs="Arial"/>
                <w:b/>
              </w:rPr>
            </w:pPr>
            <w:r w:rsidRPr="009A7265">
              <w:rPr>
                <w:rFonts w:cs="Arial"/>
                <w:b/>
              </w:rPr>
              <w:t>Meets</w:t>
            </w:r>
            <w:r w:rsidR="00C120D0">
              <w:rPr>
                <w:rFonts w:cs="Arial"/>
                <w:b/>
              </w:rPr>
              <w:t xml:space="preserve"> – the fisheries are unlikely to affect the survival or recovery of a protected species.</w:t>
            </w:r>
          </w:p>
          <w:p w14:paraId="028FF593" w14:textId="647E621E" w:rsidR="00754302" w:rsidRDefault="00754302" w:rsidP="003E1B74">
            <w:pPr>
              <w:spacing w:line="276" w:lineRule="auto"/>
              <w:rPr>
                <w:rFonts w:cs="Arial"/>
              </w:rPr>
            </w:pPr>
            <w:r w:rsidRPr="00754302">
              <w:rPr>
                <w:rFonts w:cs="Arial"/>
              </w:rPr>
              <w:t>There have been no interactions with listed threatened species reported in logbooks or by observers in the fisheries</w:t>
            </w:r>
            <w:r w:rsidR="00316ED5">
              <w:rPr>
                <w:rFonts w:cs="Arial"/>
              </w:rPr>
              <w:t xml:space="preserve"> since the previous assessment</w:t>
            </w:r>
            <w:r w:rsidR="00316ED5" w:rsidRPr="00754302">
              <w:rPr>
                <w:rFonts w:cs="Arial"/>
              </w:rPr>
              <w:t>.</w:t>
            </w:r>
            <w:r>
              <w:rPr>
                <w:rFonts w:cs="Arial"/>
              </w:rPr>
              <w:t xml:space="preserve"> </w:t>
            </w:r>
          </w:p>
          <w:p w14:paraId="64AE9984" w14:textId="2DDDC422" w:rsidR="00E57AB7" w:rsidRPr="00754302" w:rsidRDefault="00754302" w:rsidP="003E1B74">
            <w:pPr>
              <w:spacing w:line="276" w:lineRule="auto"/>
              <w:rPr>
                <w:rFonts w:cs="Arial"/>
                <w:b/>
                <w:highlight w:val="yellow"/>
              </w:rPr>
            </w:pPr>
            <w:r>
              <w:rPr>
                <w:rFonts w:cs="Arial"/>
              </w:rPr>
              <w:t>The ERA</w:t>
            </w:r>
            <w:r w:rsidR="00C120D0">
              <w:rPr>
                <w:rFonts w:cs="Arial"/>
              </w:rPr>
              <w:t>s (2007, 2008, 2009)</w:t>
            </w:r>
            <w:r>
              <w:rPr>
                <w:rFonts w:cs="Arial"/>
              </w:rPr>
              <w:t xml:space="preserve"> </w:t>
            </w:r>
            <w:r w:rsidRPr="00754302">
              <w:rPr>
                <w:rFonts w:cs="Arial"/>
              </w:rPr>
              <w:t>found no listed threatened species were at high risk given the current low level of fishing activity.</w:t>
            </w:r>
          </w:p>
        </w:tc>
      </w:tr>
      <w:tr w:rsidR="00400844" w:rsidRPr="001F4207" w14:paraId="062B02EA" w14:textId="77777777" w:rsidTr="005E2651">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48A585A5" w14:textId="5D5966F1" w:rsidR="00400844" w:rsidRPr="005E2651" w:rsidRDefault="00400844" w:rsidP="003E1B74">
            <w:pPr>
              <w:spacing w:line="276" w:lineRule="auto"/>
              <w:ind w:left="426" w:hanging="426"/>
              <w:contextualSpacing/>
              <w:rPr>
                <w:rFonts w:cs="Arial"/>
                <w:b/>
              </w:rPr>
            </w:pPr>
            <w:r w:rsidRPr="005E2651">
              <w:rPr>
                <w:rFonts w:cs="Arial"/>
                <w:b/>
              </w:rPr>
              <w:t>Division 2 Migratory species, Section 222A Minister may accredit plans or regimes</w:t>
            </w:r>
          </w:p>
        </w:tc>
        <w:tc>
          <w:tcPr>
            <w:tcW w:w="2500" w:type="pct"/>
            <w:shd w:val="clear" w:color="auto" w:fill="D9D9D9" w:themeFill="background1" w:themeFillShade="D9"/>
            <w:vAlign w:val="center"/>
          </w:tcPr>
          <w:p w14:paraId="1104F4AB" w14:textId="77777777" w:rsidR="00400844" w:rsidRPr="005E2651" w:rsidRDefault="00400844" w:rsidP="003E1B74">
            <w:pPr>
              <w:spacing w:line="276" w:lineRule="auto"/>
              <w:contextualSpacing/>
              <w:rPr>
                <w:rFonts w:cs="Arial"/>
                <w:b/>
              </w:rPr>
            </w:pPr>
            <w:r w:rsidRPr="005E2651">
              <w:rPr>
                <w:rFonts w:cs="Arial"/>
                <w:b/>
              </w:rPr>
              <w:t>Comment</w:t>
            </w:r>
          </w:p>
        </w:tc>
      </w:tr>
      <w:tr w:rsidR="009A1276" w:rsidRPr="001F4207" w14:paraId="54E5AB0F" w14:textId="77777777" w:rsidTr="005E2651">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41E8BDAE" w14:textId="203C6861" w:rsidR="009A1276" w:rsidRPr="005E2651" w:rsidRDefault="009A1276" w:rsidP="003E1B74">
            <w:pPr>
              <w:pStyle w:val="ListNumber2"/>
              <w:spacing w:before="120" w:after="120"/>
              <w:rPr>
                <w:sz w:val="22"/>
                <w:szCs w:val="22"/>
              </w:rPr>
            </w:pPr>
            <w:r w:rsidRPr="005E2651">
              <w:rPr>
                <w:sz w:val="22"/>
                <w:szCs w:val="22"/>
              </w:rPr>
              <w:t>(f)</w:t>
            </w:r>
            <w:r w:rsidRPr="005E2651">
              <w:rPr>
                <w:sz w:val="22"/>
                <w:szCs w:val="22"/>
              </w:rPr>
              <w:tab/>
              <w:t>Will the plan, regime or policy require fishers to take all reasonable steps to ensure that members of listed migratory species are not killed or injured as a result of the fishing?</w:t>
            </w:r>
          </w:p>
        </w:tc>
        <w:tc>
          <w:tcPr>
            <w:tcW w:w="2500" w:type="pct"/>
            <w:shd w:val="clear" w:color="auto" w:fill="auto"/>
          </w:tcPr>
          <w:p w14:paraId="0F7EA394" w14:textId="77777777" w:rsidR="005F50B9" w:rsidRDefault="005F50B9" w:rsidP="005F50B9">
            <w:pPr>
              <w:spacing w:line="276" w:lineRule="auto"/>
              <w:contextualSpacing/>
              <w:rPr>
                <w:rFonts w:cs="Arial"/>
                <w:b/>
              </w:rPr>
            </w:pPr>
            <w:r w:rsidRPr="009A7265">
              <w:rPr>
                <w:rFonts w:cs="Arial"/>
                <w:b/>
              </w:rPr>
              <w:t>Meets</w:t>
            </w:r>
            <w:r>
              <w:rPr>
                <w:rFonts w:cs="Arial"/>
                <w:b/>
              </w:rPr>
              <w:t xml:space="preserve"> – all reasonable steps will be taken to avoid interactions with protected species.</w:t>
            </w:r>
          </w:p>
          <w:p w14:paraId="0289CF83" w14:textId="5F870B2A" w:rsidR="005E2651" w:rsidRPr="005E2651" w:rsidRDefault="005E2651" w:rsidP="003E1B74">
            <w:pPr>
              <w:spacing w:line="276" w:lineRule="auto"/>
              <w:rPr>
                <w:rFonts w:cs="Arial"/>
              </w:rPr>
            </w:pPr>
            <w:r w:rsidRPr="009A7265">
              <w:rPr>
                <w:rFonts w:cs="Arial"/>
              </w:rPr>
              <w:t>AFMA</w:t>
            </w:r>
            <w:r w:rsidRPr="005E2651">
              <w:rPr>
                <w:rFonts w:cs="Arial"/>
              </w:rPr>
              <w:t xml:space="preserve"> has undertaken </w:t>
            </w:r>
            <w:r w:rsidRPr="009A7265">
              <w:rPr>
                <w:rFonts w:cs="Arial"/>
              </w:rPr>
              <w:t xml:space="preserve">ERAs for the fisheries </w:t>
            </w:r>
            <w:r w:rsidRPr="005E2651">
              <w:rPr>
                <w:rFonts w:cs="Arial"/>
              </w:rPr>
              <w:t>and implemented risk management strategies to ensure all reasonable steps are taken to avoid killing or injuring listed migratory species.</w:t>
            </w:r>
          </w:p>
          <w:p w14:paraId="01BF5771" w14:textId="77777777" w:rsidR="00E57AB7" w:rsidRDefault="005E2651" w:rsidP="003E1B74">
            <w:pPr>
              <w:spacing w:line="276" w:lineRule="auto"/>
              <w:contextualSpacing/>
              <w:rPr>
                <w:rFonts w:cs="Arial"/>
              </w:rPr>
            </w:pPr>
            <w:r w:rsidRPr="009A7265">
              <w:rPr>
                <w:rFonts w:cs="Arial"/>
              </w:rPr>
              <w:t xml:space="preserve">No listed migratory species interactions were reported in logbooks or by observers in the </w:t>
            </w:r>
            <w:r w:rsidR="00316ED5" w:rsidRPr="009A7265">
              <w:rPr>
                <w:rFonts w:cs="Arial"/>
              </w:rPr>
              <w:t>fisheries since the previous assessment.</w:t>
            </w:r>
          </w:p>
          <w:p w14:paraId="18C19108" w14:textId="248A34B0" w:rsidR="00D04DED" w:rsidRPr="009A7265" w:rsidRDefault="00D04DED" w:rsidP="003E1B74">
            <w:pPr>
              <w:spacing w:line="276" w:lineRule="auto"/>
              <w:contextualSpacing/>
              <w:rPr>
                <w:rFonts w:cs="Arial"/>
                <w:b/>
              </w:rPr>
            </w:pPr>
            <w:r w:rsidRPr="00840AFC">
              <w:rPr>
                <w:rFonts w:cs="Arial"/>
              </w:rPr>
              <w:lastRenderedPageBreak/>
              <w:t>The Department recommends the inclusion of condition 6 which requires AFMA to ensure there is sufficient ongoing monitoring (electronic or human) to evaluate the nature and level of impacts of fishing on protected species.</w:t>
            </w:r>
          </w:p>
        </w:tc>
      </w:tr>
      <w:tr w:rsidR="009A1276" w:rsidRPr="001F4207" w14:paraId="49D7E84F" w14:textId="77777777" w:rsidTr="005E2651">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7AED5444" w14:textId="13BA4100" w:rsidR="009A1276" w:rsidRPr="005E2651" w:rsidRDefault="009A1276" w:rsidP="003E1B74">
            <w:pPr>
              <w:pStyle w:val="ListNumber2"/>
              <w:spacing w:before="120" w:after="120"/>
              <w:rPr>
                <w:sz w:val="22"/>
                <w:szCs w:val="22"/>
              </w:rPr>
            </w:pPr>
            <w:r w:rsidRPr="005E2651">
              <w:rPr>
                <w:sz w:val="22"/>
                <w:szCs w:val="22"/>
              </w:rPr>
              <w:lastRenderedPageBreak/>
              <w:t>(g)</w:t>
            </w:r>
            <w:r w:rsidRPr="005E2651">
              <w:rPr>
                <w:sz w:val="22"/>
                <w:szCs w:val="22"/>
              </w:rPr>
              <w:tab/>
              <w:t>And, is the fishery likely to adversely affect the conservation status of a listed migratory species or a population of that species?</w:t>
            </w:r>
          </w:p>
        </w:tc>
        <w:tc>
          <w:tcPr>
            <w:tcW w:w="2500" w:type="pct"/>
            <w:shd w:val="clear" w:color="auto" w:fill="auto"/>
          </w:tcPr>
          <w:p w14:paraId="63D96474" w14:textId="77777777" w:rsidR="005F50B9" w:rsidRPr="009A7265" w:rsidRDefault="005F50B9" w:rsidP="005F50B9">
            <w:pPr>
              <w:spacing w:line="276" w:lineRule="auto"/>
              <w:contextualSpacing/>
              <w:rPr>
                <w:rFonts w:cs="Arial"/>
                <w:b/>
              </w:rPr>
            </w:pPr>
            <w:r w:rsidRPr="009A7265">
              <w:rPr>
                <w:rFonts w:cs="Arial"/>
                <w:b/>
              </w:rPr>
              <w:t>Meets</w:t>
            </w:r>
            <w:r>
              <w:rPr>
                <w:rFonts w:cs="Arial"/>
                <w:b/>
              </w:rPr>
              <w:t xml:space="preserve"> – the fisheries are unlikely to affect the survival or recovery of a protected species.</w:t>
            </w:r>
          </w:p>
          <w:p w14:paraId="4B027B32" w14:textId="60742966" w:rsidR="005E2651" w:rsidRPr="005E2651" w:rsidRDefault="005E2651" w:rsidP="003E1B74">
            <w:pPr>
              <w:spacing w:line="276" w:lineRule="auto"/>
              <w:rPr>
                <w:rFonts w:cs="Arial"/>
              </w:rPr>
            </w:pPr>
            <w:r w:rsidRPr="005E2651">
              <w:rPr>
                <w:rFonts w:cs="Arial"/>
              </w:rPr>
              <w:t>There have been no interactions with listed migratory species reported in logbooks or by observers in the fisheries</w:t>
            </w:r>
            <w:r w:rsidR="00316ED5" w:rsidRPr="009A7265">
              <w:rPr>
                <w:rFonts w:cs="Arial"/>
              </w:rPr>
              <w:t xml:space="preserve"> since the previous assessment.</w:t>
            </w:r>
          </w:p>
          <w:p w14:paraId="7DC6AC96" w14:textId="581D1E44" w:rsidR="00E57AB7" w:rsidRPr="009A7265" w:rsidRDefault="005E2651" w:rsidP="003E1B74">
            <w:pPr>
              <w:spacing w:line="276" w:lineRule="auto"/>
              <w:contextualSpacing/>
              <w:rPr>
                <w:rFonts w:cs="Arial"/>
                <w:b/>
              </w:rPr>
            </w:pPr>
            <w:r w:rsidRPr="009A7265">
              <w:rPr>
                <w:rFonts w:cs="Arial"/>
              </w:rPr>
              <w:t>The fisheries ERAs found no listed threatened species were at high risk given the current low level of fishing activity.</w:t>
            </w:r>
          </w:p>
        </w:tc>
      </w:tr>
      <w:tr w:rsidR="009A1276" w:rsidRPr="001F4207" w14:paraId="78470085" w14:textId="77777777" w:rsidTr="009A7265">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3791E835" w14:textId="501D6D1F" w:rsidR="009A1276" w:rsidRPr="00131309" w:rsidRDefault="009A1276" w:rsidP="003E1B74">
            <w:pPr>
              <w:spacing w:line="276" w:lineRule="auto"/>
              <w:ind w:left="426" w:hanging="426"/>
              <w:contextualSpacing/>
              <w:rPr>
                <w:rFonts w:cs="Arial"/>
                <w:b/>
              </w:rPr>
            </w:pPr>
            <w:r w:rsidRPr="00131309">
              <w:rPr>
                <w:rFonts w:cs="Arial"/>
                <w:b/>
              </w:rPr>
              <w:t>Division 3 Whales and other cetaceans, Section 245 Minister may accredit plans or regimes</w:t>
            </w:r>
          </w:p>
        </w:tc>
        <w:tc>
          <w:tcPr>
            <w:tcW w:w="2500" w:type="pct"/>
            <w:shd w:val="clear" w:color="auto" w:fill="D9D9D9" w:themeFill="background1" w:themeFillShade="D9"/>
            <w:vAlign w:val="center"/>
          </w:tcPr>
          <w:p w14:paraId="73860A53" w14:textId="77777777" w:rsidR="009A1276" w:rsidRPr="009A7265" w:rsidRDefault="009A1276" w:rsidP="003E1B74">
            <w:pPr>
              <w:spacing w:line="276" w:lineRule="auto"/>
              <w:contextualSpacing/>
              <w:rPr>
                <w:rFonts w:cs="Arial"/>
                <w:b/>
              </w:rPr>
            </w:pPr>
            <w:r w:rsidRPr="009A7265">
              <w:rPr>
                <w:rFonts w:cs="Arial"/>
                <w:b/>
              </w:rPr>
              <w:t>Comment</w:t>
            </w:r>
          </w:p>
        </w:tc>
      </w:tr>
      <w:tr w:rsidR="009A1276" w:rsidRPr="001F4207" w14:paraId="4A23A01E" w14:textId="77777777" w:rsidTr="009A7265">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92D050"/>
          </w:tcPr>
          <w:p w14:paraId="444C14FF" w14:textId="099A3EE2" w:rsidR="009A1276" w:rsidRPr="00131309" w:rsidRDefault="009A1276" w:rsidP="003E1B74">
            <w:pPr>
              <w:pStyle w:val="ListNumber2"/>
              <w:spacing w:before="120" w:after="120"/>
              <w:rPr>
                <w:sz w:val="22"/>
                <w:szCs w:val="22"/>
              </w:rPr>
            </w:pPr>
            <w:r w:rsidRPr="00131309">
              <w:rPr>
                <w:sz w:val="22"/>
                <w:szCs w:val="22"/>
              </w:rPr>
              <w:t>(f)</w:t>
            </w:r>
            <w:r w:rsidRPr="00131309">
              <w:rPr>
                <w:sz w:val="22"/>
                <w:szCs w:val="22"/>
              </w:rPr>
              <w:tab/>
              <w:t xml:space="preserve">Will </w:t>
            </w:r>
            <w:r w:rsidR="00215FE3" w:rsidRPr="00131309">
              <w:rPr>
                <w:sz w:val="22"/>
                <w:szCs w:val="22"/>
              </w:rPr>
              <w:t>the plan, regime or policy require fishers to take all reasonable steps to ensure that cetaceans are not killed or injured as a result of the fishing</w:t>
            </w:r>
            <w:r w:rsidRPr="00131309">
              <w:rPr>
                <w:sz w:val="22"/>
                <w:szCs w:val="22"/>
              </w:rPr>
              <w:t>?</w:t>
            </w:r>
          </w:p>
        </w:tc>
        <w:tc>
          <w:tcPr>
            <w:tcW w:w="2500" w:type="pct"/>
            <w:shd w:val="clear" w:color="auto" w:fill="auto"/>
          </w:tcPr>
          <w:p w14:paraId="33268434" w14:textId="77777777" w:rsidR="005F50B9" w:rsidRDefault="005F50B9" w:rsidP="005F50B9">
            <w:pPr>
              <w:spacing w:line="276" w:lineRule="auto"/>
              <w:contextualSpacing/>
              <w:rPr>
                <w:rFonts w:cs="Arial"/>
                <w:b/>
              </w:rPr>
            </w:pPr>
            <w:r w:rsidRPr="009A7265">
              <w:rPr>
                <w:rFonts w:cs="Arial"/>
                <w:b/>
              </w:rPr>
              <w:t>Meets</w:t>
            </w:r>
            <w:r>
              <w:rPr>
                <w:rFonts w:cs="Arial"/>
                <w:b/>
              </w:rPr>
              <w:t xml:space="preserve"> – all reasonable steps will be taken to avoid interactions with protected species.</w:t>
            </w:r>
          </w:p>
          <w:p w14:paraId="62DF79E5" w14:textId="636529C2" w:rsidR="00131309" w:rsidRPr="00131309" w:rsidRDefault="00131309" w:rsidP="003E1B74">
            <w:pPr>
              <w:spacing w:line="276" w:lineRule="auto"/>
              <w:rPr>
                <w:rFonts w:cs="Arial"/>
              </w:rPr>
            </w:pPr>
            <w:r w:rsidRPr="009A7265">
              <w:rPr>
                <w:rFonts w:cs="Arial"/>
              </w:rPr>
              <w:t xml:space="preserve">AFMA </w:t>
            </w:r>
            <w:r w:rsidRPr="00131309">
              <w:rPr>
                <w:rFonts w:cs="Arial"/>
              </w:rPr>
              <w:t xml:space="preserve">has undertaken </w:t>
            </w:r>
            <w:r w:rsidRPr="009A7265">
              <w:rPr>
                <w:rFonts w:cs="Arial"/>
              </w:rPr>
              <w:t>ERAs</w:t>
            </w:r>
            <w:r w:rsidRPr="00131309">
              <w:rPr>
                <w:rFonts w:cs="Arial"/>
              </w:rPr>
              <w:t xml:space="preserve"> and implemented risk management strategies to ensure all reasonable steps are taken to avoid killing or injuring whale and other cetacean species</w:t>
            </w:r>
            <w:r w:rsidRPr="009A7265">
              <w:rPr>
                <w:rFonts w:cs="Arial"/>
              </w:rPr>
              <w:t xml:space="preserve"> in the fisheries</w:t>
            </w:r>
            <w:r w:rsidRPr="00131309">
              <w:rPr>
                <w:rFonts w:cs="Arial"/>
              </w:rPr>
              <w:t>.</w:t>
            </w:r>
          </w:p>
          <w:p w14:paraId="35CE65C9" w14:textId="20A6615D" w:rsidR="00E57AB7" w:rsidRPr="009A7265" w:rsidRDefault="00131309" w:rsidP="003E1B74">
            <w:pPr>
              <w:spacing w:line="276" w:lineRule="auto"/>
              <w:contextualSpacing/>
              <w:rPr>
                <w:rFonts w:cs="Arial"/>
                <w:b/>
              </w:rPr>
            </w:pPr>
            <w:r w:rsidRPr="009A7265">
              <w:rPr>
                <w:rFonts w:cs="Arial"/>
              </w:rPr>
              <w:t>No whale or other cetacean species interactions were reported in logbooks or by observers in the fisheries since the previous assessment.</w:t>
            </w:r>
          </w:p>
        </w:tc>
      </w:tr>
      <w:tr w:rsidR="009A1276" w:rsidRPr="001F4207" w14:paraId="6C9C2156" w14:textId="77777777" w:rsidTr="009A7265">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679E90D2" w14:textId="3C224412" w:rsidR="009A1276" w:rsidRPr="00131309" w:rsidRDefault="009A1276" w:rsidP="003E1B74">
            <w:pPr>
              <w:pStyle w:val="ListNumber2"/>
              <w:spacing w:before="120" w:after="120"/>
              <w:rPr>
                <w:sz w:val="22"/>
                <w:szCs w:val="22"/>
              </w:rPr>
            </w:pPr>
            <w:r w:rsidRPr="00131309">
              <w:rPr>
                <w:sz w:val="22"/>
                <w:szCs w:val="22"/>
              </w:rPr>
              <w:t>(g)</w:t>
            </w:r>
            <w:r w:rsidRPr="00131309">
              <w:rPr>
                <w:sz w:val="22"/>
                <w:szCs w:val="22"/>
              </w:rPr>
              <w:tab/>
              <w:t xml:space="preserve">And, </w:t>
            </w:r>
            <w:r w:rsidR="00215FE3" w:rsidRPr="00131309">
              <w:rPr>
                <w:sz w:val="22"/>
                <w:szCs w:val="22"/>
              </w:rPr>
              <w:t>is the fishery likely to adversely affect the conservation status of a species of cetacean or a population of that species</w:t>
            </w:r>
            <w:r w:rsidRPr="00131309">
              <w:rPr>
                <w:sz w:val="22"/>
                <w:szCs w:val="22"/>
              </w:rPr>
              <w:t>?</w:t>
            </w:r>
          </w:p>
        </w:tc>
        <w:tc>
          <w:tcPr>
            <w:tcW w:w="2500" w:type="pct"/>
            <w:shd w:val="clear" w:color="auto" w:fill="auto"/>
          </w:tcPr>
          <w:p w14:paraId="1FA71A9A" w14:textId="77777777" w:rsidR="005F50B9" w:rsidRPr="009A7265" w:rsidRDefault="005F50B9" w:rsidP="005F50B9">
            <w:pPr>
              <w:spacing w:line="276" w:lineRule="auto"/>
              <w:contextualSpacing/>
              <w:rPr>
                <w:rFonts w:cs="Arial"/>
                <w:b/>
              </w:rPr>
            </w:pPr>
            <w:r w:rsidRPr="009A7265">
              <w:rPr>
                <w:rFonts w:cs="Arial"/>
                <w:b/>
              </w:rPr>
              <w:t>Meets</w:t>
            </w:r>
            <w:r>
              <w:rPr>
                <w:rFonts w:cs="Arial"/>
                <w:b/>
              </w:rPr>
              <w:t xml:space="preserve"> – the fisheries are unlikely to affect the survival or recovery of a protected species.</w:t>
            </w:r>
          </w:p>
          <w:p w14:paraId="5201CD6A" w14:textId="631E621F" w:rsidR="00131309" w:rsidRDefault="00131309" w:rsidP="003E1B74">
            <w:pPr>
              <w:spacing w:line="276" w:lineRule="auto"/>
              <w:rPr>
                <w:rFonts w:cs="Arial"/>
              </w:rPr>
            </w:pPr>
            <w:r w:rsidRPr="00131309">
              <w:rPr>
                <w:rFonts w:cs="Arial"/>
              </w:rPr>
              <w:t xml:space="preserve">There have been no interactions with whales or other cetacean species reported in logbooks or by observers in the fisheries </w:t>
            </w:r>
            <w:r w:rsidRPr="009A7265">
              <w:rPr>
                <w:rFonts w:cs="Arial"/>
              </w:rPr>
              <w:t>since the previous assessment.</w:t>
            </w:r>
          </w:p>
          <w:p w14:paraId="46390EB9" w14:textId="77777777" w:rsidR="00E57AB7" w:rsidRDefault="00131309" w:rsidP="003E1B74">
            <w:pPr>
              <w:spacing w:line="276" w:lineRule="auto"/>
              <w:contextualSpacing/>
              <w:rPr>
                <w:rFonts w:cs="Arial"/>
              </w:rPr>
            </w:pPr>
            <w:r w:rsidRPr="009A7265">
              <w:rPr>
                <w:rFonts w:cs="Arial"/>
              </w:rPr>
              <w:t>ERAs for the fisheries found no whale or other cetacean species were at high risk given the current low level of fishing activity.</w:t>
            </w:r>
          </w:p>
          <w:p w14:paraId="4926B28A" w14:textId="202A9CB5" w:rsidR="00D04DED" w:rsidRPr="00D04DED" w:rsidRDefault="00D04DED" w:rsidP="003E1B74">
            <w:pPr>
              <w:spacing w:line="276" w:lineRule="auto"/>
              <w:rPr>
                <w:rFonts w:cs="Arial"/>
              </w:rPr>
            </w:pPr>
            <w:r w:rsidRPr="00840AFC">
              <w:rPr>
                <w:rFonts w:cs="Arial"/>
              </w:rPr>
              <w:t>The Department recommends the inclusion of condition 6 which requires AFMA to ensure there is sufficient ongoing monitoring (electronic or human) to evaluate the nature and level of impacts of fishing on protected species.</w:t>
            </w:r>
          </w:p>
        </w:tc>
      </w:tr>
      <w:tr w:rsidR="009A1276" w:rsidRPr="001F4207" w14:paraId="7E136D30" w14:textId="77777777" w:rsidTr="00E03DC2">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2303EF6D" w14:textId="05290EC2" w:rsidR="009A1276" w:rsidRPr="00E03DC2" w:rsidRDefault="009A1276" w:rsidP="003E1B74">
            <w:pPr>
              <w:spacing w:line="276" w:lineRule="auto"/>
              <w:ind w:left="426" w:hanging="426"/>
              <w:contextualSpacing/>
              <w:rPr>
                <w:rFonts w:cs="Arial"/>
                <w:b/>
              </w:rPr>
            </w:pPr>
            <w:r w:rsidRPr="00E03DC2">
              <w:rPr>
                <w:rFonts w:cs="Arial"/>
                <w:b/>
              </w:rPr>
              <w:lastRenderedPageBreak/>
              <w:t>Division 4 Listed marine species, Section 265 Minister may accredit plans or regimes</w:t>
            </w:r>
          </w:p>
        </w:tc>
        <w:tc>
          <w:tcPr>
            <w:tcW w:w="2500" w:type="pct"/>
            <w:shd w:val="clear" w:color="auto" w:fill="D9D9D9" w:themeFill="background1" w:themeFillShade="D9"/>
            <w:vAlign w:val="center"/>
          </w:tcPr>
          <w:p w14:paraId="6904F40C" w14:textId="36F8E2FF" w:rsidR="009A1276" w:rsidRPr="00E03DC2" w:rsidRDefault="009A1276" w:rsidP="003E1B74">
            <w:pPr>
              <w:spacing w:line="276" w:lineRule="auto"/>
              <w:contextualSpacing/>
              <w:rPr>
                <w:rFonts w:cs="Arial"/>
                <w:b/>
              </w:rPr>
            </w:pPr>
            <w:r w:rsidRPr="00E03DC2">
              <w:rPr>
                <w:rFonts w:cs="Arial"/>
                <w:b/>
              </w:rPr>
              <w:t>Comment</w:t>
            </w:r>
          </w:p>
        </w:tc>
      </w:tr>
      <w:tr w:rsidR="00215FE3" w:rsidRPr="001F4207" w14:paraId="6A03A730" w14:textId="77777777" w:rsidTr="00E03DC2">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92D050"/>
          </w:tcPr>
          <w:p w14:paraId="19C01C49" w14:textId="5EA35C8C" w:rsidR="00215FE3" w:rsidRPr="00E03DC2" w:rsidRDefault="00215FE3" w:rsidP="003E1B74">
            <w:pPr>
              <w:pStyle w:val="ListNumber2"/>
              <w:spacing w:before="120" w:after="120"/>
              <w:rPr>
                <w:sz w:val="22"/>
                <w:szCs w:val="22"/>
              </w:rPr>
            </w:pPr>
            <w:r w:rsidRPr="00E03DC2">
              <w:rPr>
                <w:sz w:val="22"/>
                <w:szCs w:val="22"/>
              </w:rPr>
              <w:t>(f)</w:t>
            </w:r>
            <w:r w:rsidRPr="00E03DC2">
              <w:rPr>
                <w:sz w:val="22"/>
                <w:szCs w:val="22"/>
              </w:rPr>
              <w:tab/>
              <w:t>Will the plan, regime or policy require fishers to take all reasonable steps to ensure that members of listed marine species are not killed or injured as a result of the fishing?</w:t>
            </w:r>
          </w:p>
        </w:tc>
        <w:tc>
          <w:tcPr>
            <w:tcW w:w="2500" w:type="pct"/>
            <w:shd w:val="clear" w:color="auto" w:fill="auto"/>
          </w:tcPr>
          <w:p w14:paraId="5866FFE1" w14:textId="77777777" w:rsidR="005F50B9" w:rsidRDefault="005F50B9" w:rsidP="005F50B9">
            <w:pPr>
              <w:spacing w:line="276" w:lineRule="auto"/>
              <w:contextualSpacing/>
              <w:rPr>
                <w:rFonts w:cs="Arial"/>
                <w:b/>
              </w:rPr>
            </w:pPr>
            <w:r w:rsidRPr="009A7265">
              <w:rPr>
                <w:rFonts w:cs="Arial"/>
                <w:b/>
              </w:rPr>
              <w:t>Meets</w:t>
            </w:r>
            <w:r>
              <w:rPr>
                <w:rFonts w:cs="Arial"/>
                <w:b/>
              </w:rPr>
              <w:t xml:space="preserve"> – all reasonable steps will be taken to avoid interactions with protected species.</w:t>
            </w:r>
          </w:p>
          <w:p w14:paraId="7A09EE30" w14:textId="3AFFF369" w:rsidR="00E57AB7" w:rsidRPr="00E03DC2" w:rsidRDefault="0093488A" w:rsidP="003E1B74">
            <w:pPr>
              <w:spacing w:line="276" w:lineRule="auto"/>
              <w:contextualSpacing/>
              <w:rPr>
                <w:rFonts w:cs="Arial"/>
                <w:b/>
              </w:rPr>
            </w:pPr>
            <w:r w:rsidRPr="005F50B9">
              <w:rPr>
                <w:rFonts w:cs="Arial"/>
                <w:bCs/>
              </w:rPr>
              <w:t>AFMA</w:t>
            </w:r>
            <w:r w:rsidR="00810D8B" w:rsidRPr="00E03DC2">
              <w:rPr>
                <w:rFonts w:cs="Arial"/>
              </w:rPr>
              <w:t xml:space="preserve"> has undertaken </w:t>
            </w:r>
            <w:r w:rsidRPr="00E03DC2">
              <w:rPr>
                <w:rFonts w:cs="Arial"/>
              </w:rPr>
              <w:t>ERA’s for the fisheries</w:t>
            </w:r>
            <w:r w:rsidR="00810D8B" w:rsidRPr="00E03DC2">
              <w:rPr>
                <w:rFonts w:cs="Arial"/>
              </w:rPr>
              <w:t xml:space="preserve"> and implemented risk management strategies to ensure all reasonable steps are taken to avoid killing or injuring listed marine species</w:t>
            </w:r>
            <w:r w:rsidRPr="00E03DC2">
              <w:rPr>
                <w:rFonts w:cs="Arial"/>
              </w:rPr>
              <w:t>.</w:t>
            </w:r>
          </w:p>
        </w:tc>
      </w:tr>
      <w:tr w:rsidR="00215FE3" w:rsidRPr="001F4207" w14:paraId="27CA6BA7" w14:textId="77777777" w:rsidTr="00D34AE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772FA52A" w14:textId="553147FB" w:rsidR="00215FE3" w:rsidRPr="00E03DC2" w:rsidRDefault="00215FE3" w:rsidP="003E1B74">
            <w:pPr>
              <w:pStyle w:val="ListNumber2"/>
              <w:spacing w:before="120" w:after="120"/>
              <w:rPr>
                <w:sz w:val="22"/>
                <w:szCs w:val="22"/>
              </w:rPr>
            </w:pPr>
            <w:r w:rsidRPr="00E03DC2">
              <w:rPr>
                <w:sz w:val="22"/>
                <w:szCs w:val="22"/>
              </w:rPr>
              <w:t>(g)</w:t>
            </w:r>
            <w:r w:rsidRPr="00E03DC2">
              <w:rPr>
                <w:sz w:val="22"/>
                <w:szCs w:val="22"/>
              </w:rPr>
              <w:tab/>
              <w:t>And, is the fishery likely to adversely affect the conservation status of a listed marine species or a population of that species?</w:t>
            </w:r>
          </w:p>
        </w:tc>
        <w:tc>
          <w:tcPr>
            <w:tcW w:w="2500" w:type="pct"/>
            <w:shd w:val="clear" w:color="auto" w:fill="auto"/>
          </w:tcPr>
          <w:p w14:paraId="1EE1C667" w14:textId="0829C742" w:rsidR="00D34AEB" w:rsidRPr="005F50B9" w:rsidRDefault="005F50B9" w:rsidP="003E1B74">
            <w:pPr>
              <w:spacing w:line="276" w:lineRule="auto"/>
              <w:contextualSpacing/>
              <w:rPr>
                <w:rFonts w:cs="Arial"/>
                <w:b/>
              </w:rPr>
            </w:pPr>
            <w:r w:rsidRPr="009A7265">
              <w:rPr>
                <w:rFonts w:cs="Arial"/>
                <w:b/>
              </w:rPr>
              <w:t>Meets</w:t>
            </w:r>
            <w:r>
              <w:rPr>
                <w:rFonts w:cs="Arial"/>
                <w:b/>
              </w:rPr>
              <w:t xml:space="preserve"> – the fisheries are unlikely to affect the survival or recovery of a protected species.</w:t>
            </w:r>
            <w:r w:rsidR="00D34AEB" w:rsidRPr="00D34AEB">
              <w:rPr>
                <w:rFonts w:cs="Arial"/>
              </w:rPr>
              <w:br/>
              <w:t>There have been no interactions with listed marine species reported in logbooks or by observers in the fisheries</w:t>
            </w:r>
            <w:r w:rsidR="0093488A" w:rsidRPr="00E03DC2">
              <w:rPr>
                <w:rFonts w:cs="Arial"/>
              </w:rPr>
              <w:t xml:space="preserve"> since the previous assessment.</w:t>
            </w:r>
          </w:p>
          <w:p w14:paraId="4C0FCEC6" w14:textId="45CDE6B9" w:rsidR="00E57AB7" w:rsidRDefault="00D34AEB" w:rsidP="003E1B74">
            <w:pPr>
              <w:spacing w:line="276" w:lineRule="auto"/>
              <w:contextualSpacing/>
              <w:rPr>
                <w:rFonts w:cs="Arial"/>
              </w:rPr>
            </w:pPr>
            <w:r w:rsidRPr="00E03DC2">
              <w:rPr>
                <w:rFonts w:cs="Arial"/>
              </w:rPr>
              <w:t xml:space="preserve">The fisheries ERAs found no listed marine species were at high risk given the current </w:t>
            </w:r>
            <w:r w:rsidR="00C03F44" w:rsidRPr="00E03DC2">
              <w:rPr>
                <w:rFonts w:cs="Arial"/>
              </w:rPr>
              <w:t xml:space="preserve">low </w:t>
            </w:r>
            <w:r w:rsidRPr="00E03DC2">
              <w:rPr>
                <w:rFonts w:cs="Arial"/>
              </w:rPr>
              <w:t>level of fishing activity.</w:t>
            </w:r>
          </w:p>
          <w:p w14:paraId="79E02A79" w14:textId="6DDBD0FC" w:rsidR="00D04DED" w:rsidRPr="00E03DC2" w:rsidRDefault="00D04DED" w:rsidP="003E1B74">
            <w:pPr>
              <w:spacing w:line="276" w:lineRule="auto"/>
              <w:contextualSpacing/>
              <w:rPr>
                <w:rFonts w:cs="Arial"/>
                <w:b/>
                <w:highlight w:val="yellow"/>
              </w:rPr>
            </w:pPr>
            <w:r w:rsidRPr="00840AFC">
              <w:rPr>
                <w:rFonts w:cs="Arial"/>
              </w:rPr>
              <w:t xml:space="preserve">The Department recommends the inclusion of </w:t>
            </w:r>
            <w:r w:rsidR="00872E40">
              <w:rPr>
                <w:rFonts w:cs="Arial"/>
              </w:rPr>
              <w:t xml:space="preserve">a </w:t>
            </w:r>
            <w:r w:rsidR="00872E40" w:rsidRPr="00840AFC">
              <w:rPr>
                <w:rFonts w:cs="Arial"/>
              </w:rPr>
              <w:t xml:space="preserve">condition </w:t>
            </w:r>
            <w:r w:rsidR="00872E40">
              <w:rPr>
                <w:rFonts w:cs="Arial"/>
              </w:rPr>
              <w:t xml:space="preserve">on the Part 13 </w:t>
            </w:r>
            <w:r w:rsidR="00647424">
              <w:rPr>
                <w:rFonts w:cs="Arial"/>
              </w:rPr>
              <w:t xml:space="preserve">(condition 1) </w:t>
            </w:r>
            <w:r w:rsidR="00872E40">
              <w:rPr>
                <w:rFonts w:cs="Arial"/>
              </w:rPr>
              <w:t xml:space="preserve">and Part 13A </w:t>
            </w:r>
            <w:r w:rsidR="00647424">
              <w:rPr>
                <w:rFonts w:cs="Arial"/>
              </w:rPr>
              <w:t xml:space="preserve">(condition 6) </w:t>
            </w:r>
            <w:r w:rsidR="00872E40">
              <w:rPr>
                <w:rFonts w:cs="Arial"/>
              </w:rPr>
              <w:t>approvals</w:t>
            </w:r>
            <w:r w:rsidRPr="00840AFC">
              <w:rPr>
                <w:rFonts w:cs="Arial"/>
              </w:rPr>
              <w:t xml:space="preserve"> which requires AFMA to ensure there is sufficient ongoing monitoring (electronic or human) to evaluate the nature and level of impacts of fishing on protected species.</w:t>
            </w:r>
          </w:p>
        </w:tc>
      </w:tr>
    </w:tbl>
    <w:p w14:paraId="1A7518C5" w14:textId="77777777" w:rsidR="00FC510B" w:rsidRDefault="00FC510B" w:rsidP="003E1B74">
      <w:pPr>
        <w:spacing w:line="276" w:lineRule="auto"/>
      </w:pPr>
      <w:r>
        <w:br w:type="page"/>
      </w:r>
    </w:p>
    <w:tbl>
      <w:tblPr>
        <w:tblStyle w:val="TableGrid"/>
        <w:tblW w:w="5000" w:type="pct"/>
        <w:tblLook w:val="04A0" w:firstRow="1" w:lastRow="0" w:firstColumn="1" w:lastColumn="0" w:noHBand="0" w:noVBand="1"/>
      </w:tblPr>
      <w:tblGrid>
        <w:gridCol w:w="7393"/>
        <w:gridCol w:w="7393"/>
      </w:tblGrid>
      <w:tr w:rsidR="00215FE3" w:rsidRPr="001F4207" w14:paraId="0B2284B3"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13DCAD06" w14:textId="2E23475A" w:rsidR="00215FE3" w:rsidRPr="00947BEA" w:rsidRDefault="00215FE3" w:rsidP="003E1B74">
            <w:pPr>
              <w:spacing w:line="276" w:lineRule="auto"/>
              <w:ind w:left="426" w:hanging="426"/>
              <w:contextualSpacing/>
              <w:rPr>
                <w:rFonts w:cs="Arial"/>
                <w:b/>
              </w:rPr>
            </w:pPr>
            <w:r w:rsidRPr="00947BEA">
              <w:rPr>
                <w:rFonts w:cs="Arial"/>
                <w:b/>
              </w:rPr>
              <w:lastRenderedPageBreak/>
              <w:t xml:space="preserve">Section 303AA Conditions relating to accreditation of plans, </w:t>
            </w:r>
            <w:proofErr w:type="gramStart"/>
            <w:r w:rsidRPr="00947BEA">
              <w:rPr>
                <w:rFonts w:cs="Arial"/>
                <w:b/>
              </w:rPr>
              <w:t>regimes</w:t>
            </w:r>
            <w:proofErr w:type="gramEnd"/>
            <w:r w:rsidRPr="00947BEA">
              <w:rPr>
                <w:rFonts w:cs="Arial"/>
                <w:b/>
              </w:rPr>
              <w:t xml:space="preserve"> and policies</w:t>
            </w:r>
          </w:p>
        </w:tc>
        <w:tc>
          <w:tcPr>
            <w:tcW w:w="2500" w:type="pct"/>
            <w:shd w:val="clear" w:color="auto" w:fill="D9D9D9" w:themeFill="background1" w:themeFillShade="D9"/>
            <w:vAlign w:val="center"/>
          </w:tcPr>
          <w:p w14:paraId="13E674FB" w14:textId="6C6D3CED" w:rsidR="00215FE3" w:rsidRPr="00947BEA" w:rsidRDefault="00215FE3" w:rsidP="003E1B74">
            <w:pPr>
              <w:spacing w:line="276" w:lineRule="auto"/>
              <w:contextualSpacing/>
              <w:rPr>
                <w:rFonts w:cs="Arial"/>
                <w:b/>
              </w:rPr>
            </w:pPr>
            <w:r w:rsidRPr="00947BEA">
              <w:rPr>
                <w:rFonts w:cs="Arial"/>
                <w:b/>
              </w:rPr>
              <w:t>Comment</w:t>
            </w:r>
          </w:p>
        </w:tc>
      </w:tr>
      <w:tr w:rsidR="00FC510B" w:rsidRPr="001F4207" w14:paraId="498EBC31"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560276E1" w14:textId="1B51FB74" w:rsidR="00FC510B" w:rsidRPr="00947BEA" w:rsidRDefault="00FC510B" w:rsidP="003E1B74">
            <w:pPr>
              <w:pStyle w:val="ListNumber"/>
              <w:spacing w:before="120" w:after="120"/>
              <w:rPr>
                <w:sz w:val="22"/>
                <w:szCs w:val="22"/>
              </w:rPr>
            </w:pPr>
            <w:r w:rsidRPr="00947BEA">
              <w:rPr>
                <w:sz w:val="22"/>
                <w:szCs w:val="22"/>
              </w:rPr>
              <w:t>(1)</w:t>
            </w:r>
            <w:r w:rsidRPr="00947BEA">
              <w:rPr>
                <w:sz w:val="22"/>
                <w:szCs w:val="22"/>
              </w:rPr>
              <w:tab/>
              <w:t xml:space="preserve">This section applies to an accreditation of a plan, </w:t>
            </w:r>
            <w:proofErr w:type="gramStart"/>
            <w:r w:rsidRPr="00947BEA">
              <w:rPr>
                <w:sz w:val="22"/>
                <w:szCs w:val="22"/>
              </w:rPr>
              <w:t>regime</w:t>
            </w:r>
            <w:proofErr w:type="gramEnd"/>
            <w:r w:rsidRPr="00947BEA">
              <w:rPr>
                <w:sz w:val="22"/>
                <w:szCs w:val="22"/>
              </w:rPr>
              <w:t xml:space="preserve"> or policy under section 208A, 222A, 245 or 265.</w:t>
            </w:r>
          </w:p>
        </w:tc>
        <w:tc>
          <w:tcPr>
            <w:tcW w:w="2500" w:type="pct"/>
            <w:vMerge w:val="restart"/>
            <w:shd w:val="clear" w:color="auto" w:fill="auto"/>
          </w:tcPr>
          <w:p w14:paraId="36817B13" w14:textId="77777777" w:rsidR="00FC510B" w:rsidRPr="00872E40" w:rsidRDefault="00FC510B" w:rsidP="003E1B74">
            <w:pPr>
              <w:spacing w:line="276" w:lineRule="auto"/>
              <w:contextualSpacing/>
              <w:rPr>
                <w:rFonts w:cs="Arial"/>
              </w:rPr>
            </w:pPr>
            <w:r w:rsidRPr="00872E40">
              <w:rPr>
                <w:rFonts w:cs="Arial"/>
              </w:rPr>
              <w:t>Recommend accreditation under sections 208A, 222A, 245 and 265.</w:t>
            </w:r>
          </w:p>
          <w:p w14:paraId="20906060" w14:textId="77777777" w:rsidR="00FC510B" w:rsidRPr="00947BEA" w:rsidRDefault="00FC510B" w:rsidP="003E1B74">
            <w:pPr>
              <w:spacing w:line="276" w:lineRule="auto"/>
              <w:contextualSpacing/>
              <w:rPr>
                <w:rFonts w:cs="Arial"/>
                <w:highlight w:val="yellow"/>
              </w:rPr>
            </w:pPr>
          </w:p>
          <w:p w14:paraId="37977C77" w14:textId="6345464F" w:rsidR="00FC510B" w:rsidRPr="00947BEA" w:rsidRDefault="00872E40" w:rsidP="003E1B74">
            <w:pPr>
              <w:spacing w:line="276" w:lineRule="auto"/>
              <w:contextualSpacing/>
              <w:rPr>
                <w:rFonts w:cs="Arial"/>
              </w:rPr>
            </w:pPr>
            <w:r w:rsidRPr="00840AFC">
              <w:rPr>
                <w:rFonts w:cs="Arial"/>
              </w:rPr>
              <w:t xml:space="preserve">The Department recommends the inclusion of </w:t>
            </w:r>
            <w:r>
              <w:rPr>
                <w:rFonts w:cs="Arial"/>
              </w:rPr>
              <w:t xml:space="preserve">a </w:t>
            </w:r>
            <w:r w:rsidRPr="00840AFC">
              <w:rPr>
                <w:rFonts w:cs="Arial"/>
              </w:rPr>
              <w:t xml:space="preserve">condition </w:t>
            </w:r>
            <w:r>
              <w:rPr>
                <w:rFonts w:cs="Arial"/>
              </w:rPr>
              <w:t>on the Part 13 approvals</w:t>
            </w:r>
            <w:r w:rsidRPr="00840AFC">
              <w:rPr>
                <w:rFonts w:cs="Arial"/>
              </w:rPr>
              <w:t xml:space="preserve"> which requires AFMA to ensure there is sufficient ongoing monitoring (electronic or human) to evaluate the nature and level of impacts of fishing on protected species.</w:t>
            </w:r>
          </w:p>
        </w:tc>
      </w:tr>
      <w:tr w:rsidR="00FC510B" w:rsidRPr="001F4207" w14:paraId="066B2084"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026B98E0" w14:textId="59AFF196" w:rsidR="00FC510B" w:rsidRPr="00947BEA" w:rsidRDefault="00FC510B" w:rsidP="003E1B74">
            <w:pPr>
              <w:pStyle w:val="ListNumber"/>
              <w:spacing w:before="120" w:after="120"/>
              <w:rPr>
                <w:sz w:val="22"/>
                <w:szCs w:val="22"/>
              </w:rPr>
            </w:pPr>
            <w:r w:rsidRPr="00947BEA">
              <w:rPr>
                <w:sz w:val="22"/>
                <w:szCs w:val="22"/>
              </w:rPr>
              <w:t>(2)</w:t>
            </w:r>
            <w:r w:rsidRPr="00947BEA">
              <w:rPr>
                <w:sz w:val="22"/>
                <w:szCs w:val="22"/>
              </w:rPr>
              <w:tab/>
              <w:t xml:space="preserve">The Minister may accredit a plan, </w:t>
            </w:r>
            <w:proofErr w:type="gramStart"/>
            <w:r w:rsidRPr="00947BEA">
              <w:rPr>
                <w:sz w:val="22"/>
                <w:szCs w:val="22"/>
              </w:rPr>
              <w:t>regime</w:t>
            </w:r>
            <w:proofErr w:type="gramEnd"/>
            <w:r w:rsidRPr="00947BEA">
              <w:rPr>
                <w:sz w:val="22"/>
                <w:szCs w:val="22"/>
              </w:rPr>
              <w:t xml:space="preserve"> or policy under that section even though he or she considers that the plan, regime or policy should be accredited only:</w:t>
            </w:r>
          </w:p>
          <w:p w14:paraId="74D47C40" w14:textId="1AA4A31E" w:rsidR="00FC510B" w:rsidRPr="00947BEA" w:rsidRDefault="00FC510B" w:rsidP="003E1B74">
            <w:pPr>
              <w:pStyle w:val="ListNumber2"/>
              <w:spacing w:before="120" w:after="120"/>
              <w:rPr>
                <w:sz w:val="22"/>
                <w:szCs w:val="22"/>
              </w:rPr>
            </w:pPr>
            <w:r w:rsidRPr="00947BEA">
              <w:rPr>
                <w:sz w:val="22"/>
                <w:szCs w:val="22"/>
              </w:rPr>
              <w:t>(a)</w:t>
            </w:r>
            <w:r w:rsidRPr="00947BEA">
              <w:rPr>
                <w:sz w:val="22"/>
                <w:szCs w:val="22"/>
              </w:rPr>
              <w:tab/>
              <w:t>during a particular period; or</w:t>
            </w:r>
          </w:p>
          <w:p w14:paraId="16AF89E8" w14:textId="391274C4" w:rsidR="00FC510B" w:rsidRPr="00947BEA" w:rsidRDefault="00FC510B" w:rsidP="003E1B74">
            <w:pPr>
              <w:pStyle w:val="ListNumber2"/>
              <w:spacing w:before="120" w:after="120"/>
              <w:rPr>
                <w:sz w:val="22"/>
                <w:szCs w:val="22"/>
              </w:rPr>
            </w:pPr>
            <w:r w:rsidRPr="00947BEA">
              <w:rPr>
                <w:sz w:val="22"/>
                <w:szCs w:val="22"/>
              </w:rPr>
              <w:t>(b)</w:t>
            </w:r>
            <w:r w:rsidRPr="00947BEA">
              <w:rPr>
                <w:sz w:val="22"/>
                <w:szCs w:val="22"/>
              </w:rPr>
              <w:tab/>
              <w:t>while certain circumstances exist; or</w:t>
            </w:r>
          </w:p>
          <w:p w14:paraId="674A4DFD" w14:textId="141645E4" w:rsidR="00FC510B" w:rsidRPr="00947BEA" w:rsidRDefault="00FC510B" w:rsidP="003E1B74">
            <w:pPr>
              <w:pStyle w:val="ListNumber2"/>
              <w:spacing w:before="120" w:after="120"/>
              <w:rPr>
                <w:sz w:val="22"/>
                <w:szCs w:val="22"/>
              </w:rPr>
            </w:pPr>
            <w:r w:rsidRPr="00947BEA">
              <w:rPr>
                <w:sz w:val="22"/>
                <w:szCs w:val="22"/>
              </w:rPr>
              <w:t>(c)</w:t>
            </w:r>
            <w:r w:rsidRPr="00947BEA">
              <w:rPr>
                <w:sz w:val="22"/>
                <w:szCs w:val="22"/>
              </w:rPr>
              <w:tab/>
              <w:t>while a certain condition is complied with.</w:t>
            </w:r>
          </w:p>
          <w:p w14:paraId="56296A80" w14:textId="37F3B420" w:rsidR="00FC510B" w:rsidRPr="001F4207" w:rsidRDefault="00FC510B" w:rsidP="003E1B74">
            <w:pPr>
              <w:spacing w:line="276" w:lineRule="auto"/>
              <w:contextualSpacing/>
              <w:rPr>
                <w:rFonts w:cs="Arial"/>
                <w:sz w:val="20"/>
                <w:szCs w:val="20"/>
              </w:rPr>
            </w:pPr>
            <w:r w:rsidRPr="00947BEA">
              <w:rPr>
                <w:rFonts w:cs="Arial"/>
              </w:rPr>
              <w:t xml:space="preserve">In such a case, the instrument of accreditation is to specify the period, </w:t>
            </w:r>
            <w:proofErr w:type="gramStart"/>
            <w:r w:rsidRPr="00947BEA">
              <w:rPr>
                <w:rFonts w:cs="Arial"/>
              </w:rPr>
              <w:t>circumstances</w:t>
            </w:r>
            <w:proofErr w:type="gramEnd"/>
            <w:r w:rsidRPr="00947BEA">
              <w:rPr>
                <w:rFonts w:cs="Arial"/>
              </w:rPr>
              <w:t xml:space="preserve"> or condition.</w:t>
            </w:r>
          </w:p>
        </w:tc>
        <w:tc>
          <w:tcPr>
            <w:tcW w:w="2500" w:type="pct"/>
            <w:vMerge/>
            <w:shd w:val="clear" w:color="auto" w:fill="auto"/>
          </w:tcPr>
          <w:p w14:paraId="0DE78878" w14:textId="03F509FA" w:rsidR="00FC510B" w:rsidRPr="001F4207" w:rsidRDefault="00FC510B" w:rsidP="003E1B74">
            <w:pPr>
              <w:spacing w:line="276" w:lineRule="auto"/>
              <w:contextualSpacing/>
              <w:rPr>
                <w:rFonts w:cs="Arial"/>
                <w:sz w:val="20"/>
                <w:szCs w:val="20"/>
              </w:rPr>
            </w:pPr>
          </w:p>
        </w:tc>
      </w:tr>
    </w:tbl>
    <w:p w14:paraId="3C1550C8" w14:textId="77777777" w:rsidR="009F053A" w:rsidRPr="001F4207" w:rsidRDefault="009F053A" w:rsidP="003E1B74">
      <w:pPr>
        <w:spacing w:line="276" w:lineRule="auto"/>
      </w:pPr>
    </w:p>
    <w:p w14:paraId="7CF63A23" w14:textId="3C59189E" w:rsidR="009D5019" w:rsidRPr="00EA69AB" w:rsidRDefault="009D5019" w:rsidP="003E1B74">
      <w:pPr>
        <w:pStyle w:val="Heading2"/>
        <w:spacing w:line="276" w:lineRule="auto"/>
      </w:pPr>
      <w:bookmarkStart w:id="22" w:name="_Toc58928361"/>
      <w:r w:rsidRPr="00EA69AB">
        <w:t>Part 13A</w:t>
      </w:r>
      <w:r w:rsidR="007F1ABC" w:rsidRPr="00EA69AB">
        <w:t xml:space="preserve"> </w:t>
      </w:r>
      <w:r w:rsidR="00F73C73" w:rsidRPr="00EA69AB">
        <w:t>– International movement of wildlife specimens</w:t>
      </w:r>
      <w:bookmarkEnd w:id="22"/>
    </w:p>
    <w:tbl>
      <w:tblPr>
        <w:tblStyle w:val="TableGrid1"/>
        <w:tblW w:w="5000" w:type="pct"/>
        <w:tblLook w:val="04A0" w:firstRow="1" w:lastRow="0" w:firstColumn="1" w:lastColumn="0" w:noHBand="0" w:noVBand="1"/>
      </w:tblPr>
      <w:tblGrid>
        <w:gridCol w:w="7393"/>
        <w:gridCol w:w="7393"/>
      </w:tblGrid>
      <w:tr w:rsidR="00D40B13" w:rsidRPr="00EA69AB" w14:paraId="3C655134" w14:textId="77777777" w:rsidTr="00CC77AB">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EA69AB" w:rsidRDefault="00D40B13" w:rsidP="003E1B74">
            <w:pPr>
              <w:spacing w:line="276" w:lineRule="auto"/>
              <w:contextualSpacing/>
              <w:rPr>
                <w:rFonts w:cs="Arial"/>
                <w:b/>
              </w:rPr>
            </w:pPr>
            <w:r w:rsidRPr="00EA69AB">
              <w:rPr>
                <w:rFonts w:cs="Arial"/>
                <w:b/>
                <w:bCs/>
                <w:noProof/>
              </w:rPr>
              <w:t>Section 303BA Objects of Part 13A</w:t>
            </w:r>
          </w:p>
        </w:tc>
      </w:tr>
      <w:tr w:rsidR="001C70CA" w:rsidRPr="00EA69AB" w14:paraId="2C296CF2" w14:textId="77777777" w:rsidTr="00947BEA">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214AF701" w14:textId="48F00C58" w:rsidR="001C70CA" w:rsidRPr="00EA69AB" w:rsidRDefault="001C70CA" w:rsidP="003E1B74">
            <w:pPr>
              <w:pStyle w:val="ListNumber"/>
              <w:spacing w:before="120" w:after="120"/>
              <w:rPr>
                <w:noProof/>
                <w:sz w:val="22"/>
                <w:szCs w:val="22"/>
              </w:rPr>
            </w:pPr>
            <w:r w:rsidRPr="00EA69AB">
              <w:rPr>
                <w:sz w:val="22"/>
                <w:szCs w:val="22"/>
              </w:rPr>
              <w:t>(1)</w:t>
            </w:r>
            <w:r w:rsidRPr="00EA69AB">
              <w:rPr>
                <w:sz w:val="22"/>
                <w:szCs w:val="22"/>
              </w:rPr>
              <w:tab/>
              <w:t xml:space="preserve">The </w:t>
            </w:r>
            <w:r w:rsidRPr="00EA69AB">
              <w:rPr>
                <w:noProof/>
                <w:sz w:val="22"/>
                <w:szCs w:val="22"/>
              </w:rPr>
              <w:t>objects of this Part are as follows</w:t>
            </w:r>
            <w:r w:rsidRPr="00EA69AB">
              <w:rPr>
                <w:sz w:val="22"/>
                <w:szCs w:val="22"/>
              </w:rPr>
              <w:t>:</w:t>
            </w:r>
          </w:p>
          <w:p w14:paraId="53F2A16D" w14:textId="7F2BF5AB" w:rsidR="001C70CA" w:rsidRPr="00EA69AB" w:rsidRDefault="001C70CA" w:rsidP="003E1B74">
            <w:pPr>
              <w:pStyle w:val="ListNumber2"/>
              <w:spacing w:before="120" w:after="120"/>
              <w:rPr>
                <w:sz w:val="22"/>
                <w:szCs w:val="22"/>
              </w:rPr>
            </w:pPr>
            <w:r w:rsidRPr="00EA69AB">
              <w:rPr>
                <w:sz w:val="22"/>
                <w:szCs w:val="22"/>
              </w:rPr>
              <w:t>(a)</w:t>
            </w:r>
            <w:r w:rsidRPr="00EA69AB">
              <w:rPr>
                <w:sz w:val="22"/>
                <w:szCs w:val="22"/>
              </w:rPr>
              <w:tab/>
              <w:t>to ensure that Australia complies with its obligations under CITES and the Biodiversity Convention;</w:t>
            </w:r>
          </w:p>
          <w:p w14:paraId="1E27B80E" w14:textId="1B22B1A9" w:rsidR="001C70CA" w:rsidRPr="00EA69AB" w:rsidRDefault="001C70CA" w:rsidP="003E1B74">
            <w:pPr>
              <w:pStyle w:val="ListNumber2"/>
              <w:spacing w:before="120" w:after="120"/>
              <w:rPr>
                <w:sz w:val="22"/>
                <w:szCs w:val="22"/>
              </w:rPr>
            </w:pPr>
            <w:r w:rsidRPr="00EA69AB">
              <w:rPr>
                <w:sz w:val="22"/>
                <w:szCs w:val="22"/>
              </w:rPr>
              <w:t>(b)</w:t>
            </w:r>
            <w:r w:rsidRPr="00EA69AB">
              <w:rPr>
                <w:sz w:val="22"/>
                <w:szCs w:val="22"/>
              </w:rPr>
              <w:tab/>
              <w:t>to protect wildlife that may be adversely affected by trade;</w:t>
            </w:r>
          </w:p>
          <w:p w14:paraId="0BD3A59F" w14:textId="77777777" w:rsidR="001C70CA" w:rsidRPr="00EA69AB" w:rsidRDefault="001C70CA" w:rsidP="003E1B74">
            <w:pPr>
              <w:pStyle w:val="ListNumber2"/>
              <w:spacing w:before="120" w:after="120"/>
              <w:rPr>
                <w:sz w:val="22"/>
                <w:szCs w:val="22"/>
              </w:rPr>
            </w:pPr>
            <w:r w:rsidRPr="00EA69AB">
              <w:rPr>
                <w:sz w:val="22"/>
                <w:szCs w:val="22"/>
              </w:rPr>
              <w:t>(c)</w:t>
            </w:r>
            <w:r w:rsidRPr="00EA69AB">
              <w:rPr>
                <w:sz w:val="22"/>
                <w:szCs w:val="22"/>
              </w:rPr>
              <w:tab/>
              <w:t>to promote the conservation of biodiversity in Australia and other countries;</w:t>
            </w:r>
          </w:p>
          <w:p w14:paraId="51856DBF" w14:textId="77777777" w:rsidR="001C70CA" w:rsidRPr="00EA69AB" w:rsidRDefault="001C70CA" w:rsidP="003E1B74">
            <w:pPr>
              <w:pStyle w:val="ListNumber2"/>
              <w:spacing w:before="120" w:after="120"/>
              <w:rPr>
                <w:sz w:val="22"/>
                <w:szCs w:val="22"/>
              </w:rPr>
            </w:pPr>
            <w:r w:rsidRPr="00EA69AB">
              <w:rPr>
                <w:sz w:val="22"/>
                <w:szCs w:val="22"/>
              </w:rPr>
              <w:t>(d)</w:t>
            </w:r>
            <w:r w:rsidRPr="00EA69AB">
              <w:rPr>
                <w:sz w:val="22"/>
                <w:szCs w:val="22"/>
              </w:rPr>
              <w:tab/>
              <w:t>to ensure that any commercial utilisation of Australian native wildlife for the purposes of export is managed in an ecologically sustainable way;</w:t>
            </w:r>
          </w:p>
          <w:p w14:paraId="06D01FF1" w14:textId="77777777" w:rsidR="001C70CA" w:rsidRPr="00EA69AB" w:rsidRDefault="001C70CA" w:rsidP="003E1B74">
            <w:pPr>
              <w:pStyle w:val="ListNumber2"/>
              <w:spacing w:before="120" w:after="120"/>
              <w:rPr>
                <w:sz w:val="22"/>
                <w:szCs w:val="22"/>
              </w:rPr>
            </w:pPr>
            <w:r w:rsidRPr="00EA69AB">
              <w:rPr>
                <w:sz w:val="22"/>
                <w:szCs w:val="22"/>
              </w:rPr>
              <w:t>(e)</w:t>
            </w:r>
            <w:r w:rsidRPr="00EA69AB">
              <w:rPr>
                <w:sz w:val="22"/>
                <w:szCs w:val="22"/>
              </w:rPr>
              <w:tab/>
              <w:t>to promote the humane treatment of wildlife;</w:t>
            </w:r>
          </w:p>
          <w:p w14:paraId="79661513" w14:textId="77777777" w:rsidR="001C70CA" w:rsidRPr="00EA69AB" w:rsidRDefault="001C70CA" w:rsidP="003E1B74">
            <w:pPr>
              <w:pStyle w:val="ListNumber2"/>
              <w:spacing w:before="120" w:after="120"/>
              <w:rPr>
                <w:sz w:val="22"/>
                <w:szCs w:val="22"/>
              </w:rPr>
            </w:pPr>
            <w:r w:rsidRPr="00EA69AB">
              <w:rPr>
                <w:sz w:val="22"/>
                <w:szCs w:val="22"/>
              </w:rPr>
              <w:t>(f)</w:t>
            </w:r>
            <w:r w:rsidRPr="00EA69AB">
              <w:rPr>
                <w:sz w:val="22"/>
                <w:szCs w:val="22"/>
              </w:rPr>
              <w:tab/>
              <w:t>to ensure ethical conduct during any research associated with the utilisation of wildlife; and</w:t>
            </w:r>
          </w:p>
          <w:p w14:paraId="4E62EAB3" w14:textId="5C436067" w:rsidR="001C70CA" w:rsidRPr="00EA69AB" w:rsidRDefault="001C70CA" w:rsidP="003E1B74">
            <w:pPr>
              <w:pStyle w:val="ListNumber2"/>
              <w:spacing w:before="120" w:after="120"/>
              <w:rPr>
                <w:sz w:val="22"/>
                <w:szCs w:val="22"/>
              </w:rPr>
            </w:pPr>
            <w:r w:rsidRPr="00EA69AB">
              <w:rPr>
                <w:sz w:val="22"/>
                <w:szCs w:val="22"/>
              </w:rPr>
              <w:lastRenderedPageBreak/>
              <w:t>(h)</w:t>
            </w:r>
            <w:r w:rsidRPr="00EA69AB">
              <w:rPr>
                <w:sz w:val="22"/>
                <w:szCs w:val="22"/>
              </w:rPr>
              <w:tab/>
              <w:t>to ensure the precautionary principle is taken into account in making decisions relating to the utilisation of wildlife.</w:t>
            </w:r>
          </w:p>
        </w:tc>
        <w:tc>
          <w:tcPr>
            <w:tcW w:w="2500" w:type="pct"/>
          </w:tcPr>
          <w:p w14:paraId="25F2D704" w14:textId="77777777" w:rsidR="00EA69AB" w:rsidRPr="00EA69AB" w:rsidRDefault="00EA69AB" w:rsidP="003E1B74">
            <w:pPr>
              <w:pStyle w:val="Default"/>
              <w:autoSpaceDE/>
              <w:adjustRightInd/>
              <w:spacing w:before="120" w:after="120" w:line="276" w:lineRule="auto"/>
              <w:contextualSpacing/>
              <w:rPr>
                <w:rFonts w:ascii="Arial" w:hAnsi="Arial" w:cs="Arial"/>
                <w:b/>
                <w:color w:val="auto"/>
                <w:sz w:val="22"/>
                <w:szCs w:val="22"/>
              </w:rPr>
            </w:pPr>
            <w:r w:rsidRPr="00EA69AB">
              <w:rPr>
                <w:rFonts w:ascii="Arial" w:hAnsi="Arial" w:cs="Arial"/>
                <w:b/>
                <w:color w:val="auto"/>
                <w:sz w:val="22"/>
                <w:szCs w:val="22"/>
              </w:rPr>
              <w:lastRenderedPageBreak/>
              <w:t>Meets</w:t>
            </w:r>
          </w:p>
          <w:p w14:paraId="702F7C75" w14:textId="24ED3FE5" w:rsidR="00EA69AB" w:rsidRPr="00EA69AB" w:rsidRDefault="00EA69AB" w:rsidP="003E1B74">
            <w:pPr>
              <w:spacing w:line="276" w:lineRule="auto"/>
              <w:contextualSpacing/>
              <w:rPr>
                <w:rFonts w:cs="Arial"/>
                <w:iCs/>
              </w:rPr>
            </w:pPr>
            <w:r w:rsidRPr="00EA69AB">
              <w:rPr>
                <w:rFonts w:cs="Arial"/>
                <w:noProof/>
              </w:rPr>
              <w:t>The management arrangements for the fisher</w:t>
            </w:r>
            <w:r>
              <w:rPr>
                <w:rFonts w:cs="Arial"/>
                <w:noProof/>
              </w:rPr>
              <w:t>ies</w:t>
            </w:r>
            <w:r w:rsidRPr="00EA69AB">
              <w:rPr>
                <w:rFonts w:cs="Arial"/>
                <w:noProof/>
              </w:rPr>
              <w:t xml:space="preserve"> have been assessed as consistent with the general guidance provided in the Objects of Part 13A </w:t>
            </w:r>
            <w:r w:rsidRPr="00EA69AB">
              <w:rPr>
                <w:rFonts w:cs="Arial"/>
                <w:iCs/>
              </w:rPr>
              <w:t>as:</w:t>
            </w:r>
          </w:p>
          <w:p w14:paraId="68C683B2" w14:textId="5E004A2A" w:rsidR="00EA69AB" w:rsidRPr="00EA69AB" w:rsidRDefault="00EA69AB" w:rsidP="003E1B74">
            <w:pPr>
              <w:pStyle w:val="ListParagraph"/>
              <w:numPr>
                <w:ilvl w:val="0"/>
                <w:numId w:val="50"/>
              </w:numPr>
              <w:spacing w:line="276" w:lineRule="auto"/>
              <w:contextualSpacing/>
              <w:rPr>
                <w:rFonts w:cs="Arial"/>
                <w:noProof/>
              </w:rPr>
            </w:pPr>
            <w:r w:rsidRPr="00EA69AB">
              <w:rPr>
                <w:rFonts w:cs="Arial"/>
                <w:noProof/>
              </w:rPr>
              <w:t xml:space="preserve">the </w:t>
            </w:r>
            <w:r w:rsidR="005F50B9">
              <w:rPr>
                <w:rFonts w:cs="Arial"/>
                <w:noProof/>
              </w:rPr>
              <w:t>fisheries</w:t>
            </w:r>
            <w:r w:rsidRPr="00EA69AB">
              <w:rPr>
                <w:rFonts w:cs="Arial"/>
                <w:noProof/>
              </w:rPr>
              <w:t xml:space="preserve"> will not harvest any Convention on International Trade in Endangered Species of Wild Fauna and Flora (CITES) listed species</w:t>
            </w:r>
            <w:r w:rsidR="00F84017">
              <w:rPr>
                <w:rFonts w:cs="Arial"/>
                <w:noProof/>
              </w:rPr>
              <w:t>;</w:t>
            </w:r>
          </w:p>
          <w:p w14:paraId="22B732C9" w14:textId="588D619B" w:rsidR="00EA69AB" w:rsidRPr="00EA69AB" w:rsidRDefault="00EA69AB" w:rsidP="003E1B74">
            <w:pPr>
              <w:pStyle w:val="ListParagraph"/>
              <w:numPr>
                <w:ilvl w:val="0"/>
                <w:numId w:val="50"/>
              </w:numPr>
              <w:spacing w:line="276" w:lineRule="auto"/>
              <w:contextualSpacing/>
              <w:rPr>
                <w:rFonts w:cs="Arial"/>
                <w:noProof/>
              </w:rPr>
            </w:pPr>
            <w:r w:rsidRPr="00EA69AB">
              <w:rPr>
                <w:rFonts w:cs="Arial"/>
                <w:noProof/>
              </w:rPr>
              <w:t>there are management arrangements in place to ensure that the resource is being managed in an ecologically sustainable way</w:t>
            </w:r>
            <w:r w:rsidR="00F84017">
              <w:rPr>
                <w:rFonts w:cs="Arial"/>
                <w:noProof/>
              </w:rPr>
              <w:t>;</w:t>
            </w:r>
          </w:p>
          <w:p w14:paraId="69240ACE" w14:textId="720BAC65" w:rsidR="00EA69AB" w:rsidRPr="00EA69AB" w:rsidRDefault="00EA69AB" w:rsidP="003E1B74">
            <w:pPr>
              <w:pStyle w:val="ListParagraph"/>
              <w:numPr>
                <w:ilvl w:val="0"/>
                <w:numId w:val="50"/>
              </w:numPr>
              <w:spacing w:line="276" w:lineRule="auto"/>
              <w:contextualSpacing/>
              <w:rPr>
                <w:rFonts w:cs="Arial"/>
                <w:noProof/>
              </w:rPr>
            </w:pPr>
            <w:r w:rsidRPr="00EA69AB">
              <w:rPr>
                <w:rFonts w:cs="Arial"/>
                <w:noProof/>
              </w:rPr>
              <w:t>the operation of the fisher</w:t>
            </w:r>
            <w:r w:rsidR="005F50B9">
              <w:rPr>
                <w:rFonts w:cs="Arial"/>
                <w:noProof/>
              </w:rPr>
              <w:t>ies</w:t>
            </w:r>
            <w:r w:rsidRPr="00EA69AB">
              <w:rPr>
                <w:rFonts w:cs="Arial"/>
                <w:noProof/>
              </w:rPr>
              <w:t xml:space="preserve"> is unlikely to be unsustainable and threaten biodiversity within the life of the declaration as a </w:t>
            </w:r>
            <w:r w:rsidR="00F84017">
              <w:rPr>
                <w:rFonts w:cs="Arial"/>
                <w:noProof/>
              </w:rPr>
              <w:t>WTO;</w:t>
            </w:r>
            <w:r w:rsidRPr="00EA69AB">
              <w:rPr>
                <w:rFonts w:cs="Arial"/>
                <w:noProof/>
              </w:rPr>
              <w:t xml:space="preserve"> and </w:t>
            </w:r>
          </w:p>
          <w:p w14:paraId="0FEDAD98" w14:textId="26BF6D1C" w:rsidR="001C70CA" w:rsidRPr="00EA69AB" w:rsidRDefault="00EA69AB" w:rsidP="003E1B74">
            <w:pPr>
              <w:pStyle w:val="ListNumber2"/>
              <w:numPr>
                <w:ilvl w:val="0"/>
                <w:numId w:val="50"/>
              </w:numPr>
              <w:spacing w:before="120" w:after="120"/>
              <w:rPr>
                <w:sz w:val="22"/>
                <w:szCs w:val="22"/>
              </w:rPr>
            </w:pPr>
            <w:r w:rsidRPr="00EA69AB">
              <w:rPr>
                <w:sz w:val="22"/>
                <w:szCs w:val="22"/>
              </w:rPr>
              <w:lastRenderedPageBreak/>
              <w:t>the EPBC Regulations do not specify fish as a class of animal in relation to the welfare of live specimens.</w:t>
            </w:r>
            <w:r w:rsidR="001C70CA" w:rsidRPr="00EA69AB" w:rsidDel="001C70CA">
              <w:rPr>
                <w:sz w:val="22"/>
                <w:szCs w:val="22"/>
              </w:rPr>
              <w:t xml:space="preserve"> </w:t>
            </w:r>
          </w:p>
        </w:tc>
      </w:tr>
      <w:tr w:rsidR="00D40B13" w:rsidRPr="001F4207" w14:paraId="4624BC86"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22E737C0" w14:textId="4706CC4F" w:rsidR="00D40B13" w:rsidRPr="009D148C" w:rsidRDefault="00D40B13" w:rsidP="003E1B74">
            <w:pPr>
              <w:spacing w:line="276" w:lineRule="auto"/>
              <w:ind w:left="426" w:hanging="426"/>
              <w:contextualSpacing/>
              <w:rPr>
                <w:rFonts w:cs="Arial"/>
                <w:b/>
              </w:rPr>
            </w:pPr>
            <w:r w:rsidRPr="009D148C">
              <w:rPr>
                <w:rFonts w:cs="Arial"/>
                <w:b/>
              </w:rPr>
              <w:lastRenderedPageBreak/>
              <w:t>Section 303 CG Minister may issue permits (CITES species)</w:t>
            </w:r>
          </w:p>
        </w:tc>
        <w:tc>
          <w:tcPr>
            <w:tcW w:w="2500" w:type="pct"/>
            <w:shd w:val="clear" w:color="auto" w:fill="D9D9D9" w:themeFill="background1" w:themeFillShade="D9"/>
            <w:vAlign w:val="center"/>
          </w:tcPr>
          <w:p w14:paraId="1B527A26" w14:textId="1573575D" w:rsidR="00D40B13" w:rsidRPr="009D148C" w:rsidRDefault="00D40B13" w:rsidP="003E1B74">
            <w:pPr>
              <w:spacing w:line="276" w:lineRule="auto"/>
              <w:contextualSpacing/>
              <w:rPr>
                <w:rFonts w:cs="Arial"/>
                <w:b/>
              </w:rPr>
            </w:pPr>
            <w:r w:rsidRPr="009D148C">
              <w:rPr>
                <w:rFonts w:cs="Arial"/>
                <w:b/>
              </w:rPr>
              <w:t>Comment</w:t>
            </w:r>
          </w:p>
        </w:tc>
      </w:tr>
      <w:tr w:rsidR="009D148C" w:rsidRPr="001F4207" w14:paraId="6658FC4B"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4E2FBCB" w14:textId="3C165E9D" w:rsidR="009D148C" w:rsidRPr="009D148C" w:rsidRDefault="009D148C" w:rsidP="003E1B74">
            <w:pPr>
              <w:pStyle w:val="ListNumber"/>
              <w:spacing w:before="120" w:after="120"/>
              <w:rPr>
                <w:sz w:val="22"/>
                <w:szCs w:val="22"/>
              </w:rPr>
            </w:pPr>
            <w:r w:rsidRPr="009D148C">
              <w:rPr>
                <w:sz w:val="22"/>
                <w:szCs w:val="22"/>
              </w:rPr>
              <w:t>(3)</w:t>
            </w:r>
            <w:r w:rsidRPr="009D148C">
              <w:rPr>
                <w:sz w:val="22"/>
                <w:szCs w:val="22"/>
              </w:rPr>
              <w:tab/>
              <w:t>The Minister must not issue a permit unless the Minister is satisfied that:</w:t>
            </w:r>
          </w:p>
          <w:p w14:paraId="415815ED" w14:textId="3C4D10A3" w:rsidR="009D148C" w:rsidRPr="009D148C" w:rsidRDefault="009D148C" w:rsidP="003E1B74">
            <w:pPr>
              <w:pStyle w:val="ListNumber2"/>
              <w:spacing w:before="120" w:after="120"/>
              <w:rPr>
                <w:sz w:val="22"/>
                <w:szCs w:val="22"/>
              </w:rPr>
            </w:pPr>
            <w:r w:rsidRPr="009D148C">
              <w:rPr>
                <w:sz w:val="22"/>
                <w:szCs w:val="22"/>
              </w:rPr>
              <w:t>(a)</w:t>
            </w:r>
            <w:r w:rsidRPr="009D148C">
              <w:rPr>
                <w:sz w:val="22"/>
                <w:szCs w:val="22"/>
              </w:rPr>
              <w:tab/>
              <w:t>the action or actions specified in the permit will not be detrimental to, or contribute to trade which is detrimental to:</w:t>
            </w:r>
          </w:p>
          <w:p w14:paraId="706F1B7A" w14:textId="4E5EC525" w:rsidR="009D148C" w:rsidRPr="009D148C" w:rsidRDefault="009D148C" w:rsidP="003E1B74">
            <w:pPr>
              <w:pStyle w:val="ListNumber3"/>
              <w:spacing w:before="120" w:after="120" w:line="276" w:lineRule="auto"/>
              <w:rPr>
                <w:sz w:val="22"/>
                <w:szCs w:val="22"/>
              </w:rPr>
            </w:pPr>
            <w:r w:rsidRPr="009D148C">
              <w:rPr>
                <w:sz w:val="22"/>
                <w:szCs w:val="22"/>
              </w:rPr>
              <w:t>(</w:t>
            </w:r>
            <w:proofErr w:type="spellStart"/>
            <w:r w:rsidRPr="009D148C">
              <w:rPr>
                <w:sz w:val="22"/>
                <w:szCs w:val="22"/>
              </w:rPr>
              <w:t>i</w:t>
            </w:r>
            <w:proofErr w:type="spellEnd"/>
            <w:r w:rsidRPr="009D148C">
              <w:rPr>
                <w:sz w:val="22"/>
                <w:szCs w:val="22"/>
              </w:rPr>
              <w:t>)</w:t>
            </w:r>
            <w:r w:rsidRPr="009D148C">
              <w:rPr>
                <w:sz w:val="22"/>
                <w:szCs w:val="22"/>
              </w:rPr>
              <w:tab/>
              <w:t>the survival of any taxon to which the specimen belongs; or</w:t>
            </w:r>
          </w:p>
          <w:p w14:paraId="5A0FB4C6" w14:textId="129D3190" w:rsidR="009D148C" w:rsidRPr="009D148C" w:rsidRDefault="009D148C" w:rsidP="003E1B74">
            <w:pPr>
              <w:pStyle w:val="ListNumber3"/>
              <w:spacing w:before="120" w:after="120" w:line="276" w:lineRule="auto"/>
              <w:rPr>
                <w:sz w:val="22"/>
                <w:szCs w:val="22"/>
              </w:rPr>
            </w:pPr>
          </w:p>
        </w:tc>
        <w:tc>
          <w:tcPr>
            <w:tcW w:w="2500" w:type="pct"/>
          </w:tcPr>
          <w:p w14:paraId="2796FC47" w14:textId="44E19E12" w:rsidR="009D148C" w:rsidRPr="009D148C" w:rsidRDefault="009D148C" w:rsidP="003E1B74">
            <w:pPr>
              <w:spacing w:line="276" w:lineRule="auto"/>
              <w:contextualSpacing/>
              <w:rPr>
                <w:rFonts w:cs="Arial"/>
                <w:b/>
              </w:rPr>
            </w:pPr>
            <w:r w:rsidRPr="009D148C">
              <w:rPr>
                <w:rFonts w:cs="Arial"/>
                <w:b/>
              </w:rPr>
              <w:t>Not applicable</w:t>
            </w:r>
            <w:r w:rsidRPr="009D148C">
              <w:rPr>
                <w:rFonts w:cs="Arial"/>
                <w:b/>
              </w:rPr>
              <w:br/>
            </w:r>
            <w:r w:rsidRPr="009D148C">
              <w:rPr>
                <w:rFonts w:cs="Arial"/>
              </w:rPr>
              <w:t>The fisheries do not harvest or interact with any CITES-listed species.</w:t>
            </w:r>
          </w:p>
        </w:tc>
      </w:tr>
      <w:tr w:rsidR="009D148C" w:rsidRPr="001F4207" w14:paraId="10EE98F1"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245B49A2" w14:textId="76F82710" w:rsidR="009D148C" w:rsidRPr="009D148C" w:rsidRDefault="009D148C" w:rsidP="003E1B74">
            <w:pPr>
              <w:pStyle w:val="ListNumber3"/>
              <w:spacing w:before="120" w:after="120" w:line="276" w:lineRule="auto"/>
              <w:rPr>
                <w:sz w:val="22"/>
                <w:szCs w:val="22"/>
              </w:rPr>
            </w:pPr>
            <w:r w:rsidRPr="009D148C">
              <w:rPr>
                <w:sz w:val="22"/>
                <w:szCs w:val="22"/>
              </w:rPr>
              <w:t>(ii)</w:t>
            </w:r>
            <w:r w:rsidRPr="009D148C">
              <w:rPr>
                <w:sz w:val="22"/>
                <w:szCs w:val="22"/>
              </w:rPr>
              <w:tab/>
              <w:t>the recovery in nature of any taxon to which the specimen belongs; or</w:t>
            </w:r>
          </w:p>
          <w:p w14:paraId="47C6F1FD" w14:textId="36D27C91" w:rsidR="009D148C" w:rsidRPr="009D148C" w:rsidRDefault="009D148C" w:rsidP="003E1B74">
            <w:pPr>
              <w:pStyle w:val="ListNumber3"/>
              <w:spacing w:before="120" w:after="120" w:line="276" w:lineRule="auto"/>
              <w:rPr>
                <w:sz w:val="22"/>
                <w:szCs w:val="22"/>
              </w:rPr>
            </w:pPr>
          </w:p>
        </w:tc>
        <w:tc>
          <w:tcPr>
            <w:tcW w:w="2500" w:type="pct"/>
          </w:tcPr>
          <w:p w14:paraId="363E5924" w14:textId="1E79EA4A" w:rsidR="009D148C" w:rsidRPr="009D148C" w:rsidRDefault="009D148C" w:rsidP="003E1B74">
            <w:pPr>
              <w:spacing w:line="276" w:lineRule="auto"/>
              <w:contextualSpacing/>
              <w:rPr>
                <w:rFonts w:cs="Arial"/>
                <w:b/>
              </w:rPr>
            </w:pPr>
            <w:r w:rsidRPr="009D148C">
              <w:rPr>
                <w:rFonts w:cs="Arial"/>
                <w:b/>
              </w:rPr>
              <w:t>Not applicable</w:t>
            </w:r>
            <w:r w:rsidRPr="009D148C">
              <w:rPr>
                <w:rFonts w:cs="Arial"/>
                <w:b/>
              </w:rPr>
              <w:br/>
            </w:r>
            <w:r w:rsidRPr="009D148C">
              <w:rPr>
                <w:rFonts w:cs="Arial"/>
              </w:rPr>
              <w:t>The fisheries do not harvest or interact with any CITES-listed species.</w:t>
            </w:r>
          </w:p>
        </w:tc>
      </w:tr>
      <w:tr w:rsidR="009D148C" w:rsidRPr="001F4207" w14:paraId="7AC271A7"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6C3860AC" w14:textId="77777777" w:rsidR="009D148C" w:rsidRPr="009D148C" w:rsidRDefault="009D148C" w:rsidP="003E1B74">
            <w:pPr>
              <w:pStyle w:val="ListNumber3"/>
              <w:spacing w:before="120" w:after="120" w:line="276" w:lineRule="auto"/>
              <w:rPr>
                <w:sz w:val="22"/>
                <w:szCs w:val="22"/>
              </w:rPr>
            </w:pPr>
            <w:r w:rsidRPr="009D148C">
              <w:rPr>
                <w:sz w:val="22"/>
                <w:szCs w:val="22"/>
              </w:rPr>
              <w:t>(iii)</w:t>
            </w:r>
            <w:r w:rsidRPr="009D148C">
              <w:rPr>
                <w:sz w:val="22"/>
                <w:szCs w:val="22"/>
              </w:rPr>
              <w:tab/>
              <w:t>any relevant ecosystem (for example, detriment to habitat or biodiversity); and</w:t>
            </w:r>
          </w:p>
          <w:p w14:paraId="1D292992" w14:textId="7C2DCE45" w:rsidR="009D148C" w:rsidRPr="009D148C" w:rsidRDefault="009D148C" w:rsidP="003E1B74">
            <w:pPr>
              <w:pStyle w:val="ListNumber3"/>
              <w:spacing w:before="120" w:after="120" w:line="276" w:lineRule="auto"/>
              <w:rPr>
                <w:sz w:val="22"/>
                <w:szCs w:val="22"/>
              </w:rPr>
            </w:pPr>
          </w:p>
        </w:tc>
        <w:tc>
          <w:tcPr>
            <w:tcW w:w="2500" w:type="pct"/>
          </w:tcPr>
          <w:p w14:paraId="4F2C8A4C" w14:textId="461DD2E1" w:rsidR="009D148C" w:rsidRPr="009D148C" w:rsidRDefault="009D148C" w:rsidP="003E1B74">
            <w:pPr>
              <w:spacing w:line="276" w:lineRule="auto"/>
              <w:contextualSpacing/>
              <w:rPr>
                <w:rFonts w:cs="Arial"/>
                <w:b/>
              </w:rPr>
            </w:pPr>
            <w:r w:rsidRPr="009D148C">
              <w:rPr>
                <w:rFonts w:cs="Arial"/>
                <w:b/>
              </w:rPr>
              <w:t>Not applicable</w:t>
            </w:r>
            <w:r w:rsidRPr="009D148C">
              <w:rPr>
                <w:rFonts w:cs="Arial"/>
                <w:b/>
              </w:rPr>
              <w:br/>
            </w:r>
            <w:r w:rsidRPr="009D148C">
              <w:rPr>
                <w:rFonts w:cs="Arial"/>
              </w:rPr>
              <w:t>The fisheries do not harvest or interact with any CITES-listed species.</w:t>
            </w:r>
          </w:p>
        </w:tc>
      </w:tr>
      <w:tr w:rsidR="00400844" w:rsidRPr="001F4207" w14:paraId="5EC1D884" w14:textId="77777777" w:rsidTr="00B260B9">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6B284D35" w14:textId="198A92B6" w:rsidR="00400844" w:rsidRPr="00B260B9" w:rsidRDefault="00400844" w:rsidP="003E1B74">
            <w:pPr>
              <w:spacing w:line="276" w:lineRule="auto"/>
              <w:ind w:left="426" w:hanging="426"/>
              <w:contextualSpacing/>
              <w:rPr>
                <w:rFonts w:cs="Arial"/>
                <w:b/>
              </w:rPr>
            </w:pPr>
            <w:r w:rsidRPr="00B260B9">
              <w:rPr>
                <w:rFonts w:cs="Arial"/>
                <w:b/>
              </w:rPr>
              <w:t>Section 303DC Minister may amend list (</w:t>
            </w:r>
            <w:proofErr w:type="gramStart"/>
            <w:r w:rsidRPr="00B260B9">
              <w:rPr>
                <w:rFonts w:cs="Arial"/>
                <w:b/>
              </w:rPr>
              <w:t>non CITES</w:t>
            </w:r>
            <w:proofErr w:type="gramEnd"/>
            <w:r w:rsidRPr="00B260B9">
              <w:rPr>
                <w:rFonts w:cs="Arial"/>
                <w:b/>
              </w:rPr>
              <w:t xml:space="preserve"> species)</w:t>
            </w:r>
          </w:p>
        </w:tc>
        <w:tc>
          <w:tcPr>
            <w:tcW w:w="2500" w:type="pct"/>
            <w:shd w:val="clear" w:color="auto" w:fill="D9D9D9" w:themeFill="background1" w:themeFillShade="D9"/>
            <w:vAlign w:val="center"/>
          </w:tcPr>
          <w:p w14:paraId="0426C78B" w14:textId="352AD0C9" w:rsidR="00400844" w:rsidRPr="00B260B9" w:rsidRDefault="00400844" w:rsidP="003E1B74">
            <w:pPr>
              <w:spacing w:line="276" w:lineRule="auto"/>
              <w:contextualSpacing/>
              <w:rPr>
                <w:rFonts w:cs="Arial"/>
                <w:b/>
              </w:rPr>
            </w:pPr>
            <w:r w:rsidRPr="00B260B9">
              <w:rPr>
                <w:rFonts w:cs="Arial"/>
                <w:b/>
              </w:rPr>
              <w:t>Comment</w:t>
            </w:r>
          </w:p>
        </w:tc>
      </w:tr>
      <w:tr w:rsidR="00D40B13" w:rsidRPr="001F4207" w14:paraId="2F4AE07E" w14:textId="77777777" w:rsidTr="00B260B9">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92D050"/>
          </w:tcPr>
          <w:p w14:paraId="358C20E3" w14:textId="0F5EE9C0" w:rsidR="00D40B13" w:rsidRPr="00B260B9" w:rsidRDefault="00D40B13" w:rsidP="003E1B74">
            <w:pPr>
              <w:pStyle w:val="ListNumber"/>
              <w:spacing w:before="120" w:after="120"/>
              <w:rPr>
                <w:sz w:val="22"/>
                <w:szCs w:val="22"/>
              </w:rPr>
            </w:pPr>
            <w:r w:rsidRPr="00B260B9">
              <w:rPr>
                <w:sz w:val="22"/>
                <w:szCs w:val="22"/>
              </w:rPr>
              <w:t>(1)</w:t>
            </w:r>
            <w:r w:rsidR="00A961C6" w:rsidRPr="00B260B9">
              <w:rPr>
                <w:sz w:val="22"/>
                <w:szCs w:val="22"/>
              </w:rPr>
              <w:tab/>
            </w:r>
            <w:r w:rsidRPr="00B260B9">
              <w:rPr>
                <w:sz w:val="22"/>
                <w:szCs w:val="22"/>
              </w:rPr>
              <w:tab/>
              <w:t>The Minister may, by legislative instrument, amend the list referred to in section 303DB [list of exempt native specimens] by:</w:t>
            </w:r>
          </w:p>
          <w:p w14:paraId="5BD6692C" w14:textId="77777777" w:rsidR="00D40B13" w:rsidRPr="00B260B9" w:rsidRDefault="00D40B13" w:rsidP="003E1B74">
            <w:pPr>
              <w:pStyle w:val="ListNumber2"/>
              <w:spacing w:before="120" w:after="120"/>
              <w:rPr>
                <w:sz w:val="22"/>
                <w:szCs w:val="22"/>
              </w:rPr>
            </w:pPr>
            <w:r w:rsidRPr="00B260B9">
              <w:rPr>
                <w:sz w:val="22"/>
                <w:szCs w:val="22"/>
              </w:rPr>
              <w:t>(a)</w:t>
            </w:r>
            <w:r w:rsidRPr="00B260B9">
              <w:rPr>
                <w:sz w:val="22"/>
                <w:szCs w:val="22"/>
              </w:rPr>
              <w:tab/>
              <w:t>doing any of the following:</w:t>
            </w:r>
          </w:p>
          <w:p w14:paraId="37F3AF82" w14:textId="77777777" w:rsidR="00807BB8" w:rsidRPr="00B260B9" w:rsidRDefault="00807BB8" w:rsidP="003E1B74">
            <w:pPr>
              <w:pStyle w:val="ListNumber3"/>
              <w:spacing w:before="120" w:after="120" w:line="276" w:lineRule="auto"/>
              <w:rPr>
                <w:sz w:val="22"/>
                <w:szCs w:val="22"/>
              </w:rPr>
            </w:pPr>
            <w:r w:rsidRPr="00B260B9">
              <w:rPr>
                <w:sz w:val="22"/>
                <w:szCs w:val="22"/>
              </w:rPr>
              <w:t>(</w:t>
            </w:r>
            <w:proofErr w:type="spellStart"/>
            <w:r w:rsidRPr="00B260B9">
              <w:rPr>
                <w:sz w:val="22"/>
                <w:szCs w:val="22"/>
              </w:rPr>
              <w:t>i</w:t>
            </w:r>
            <w:proofErr w:type="spellEnd"/>
            <w:r w:rsidRPr="00B260B9">
              <w:rPr>
                <w:sz w:val="22"/>
                <w:szCs w:val="22"/>
              </w:rPr>
              <w:t>)</w:t>
            </w:r>
            <w:r w:rsidRPr="00B260B9">
              <w:rPr>
                <w:sz w:val="22"/>
                <w:szCs w:val="22"/>
              </w:rPr>
              <w:tab/>
              <w:t xml:space="preserve">including items in the </w:t>
            </w:r>
            <w:proofErr w:type="gramStart"/>
            <w:r w:rsidRPr="00B260B9">
              <w:rPr>
                <w:sz w:val="22"/>
                <w:szCs w:val="22"/>
              </w:rPr>
              <w:t>list;</w:t>
            </w:r>
            <w:proofErr w:type="gramEnd"/>
          </w:p>
          <w:p w14:paraId="076142CE" w14:textId="77777777" w:rsidR="00807BB8" w:rsidRPr="00B260B9" w:rsidRDefault="00807BB8" w:rsidP="003E1B74">
            <w:pPr>
              <w:pStyle w:val="ListNumber3"/>
              <w:spacing w:before="120" w:after="120" w:line="276" w:lineRule="auto"/>
              <w:rPr>
                <w:sz w:val="22"/>
                <w:szCs w:val="22"/>
              </w:rPr>
            </w:pPr>
            <w:r w:rsidRPr="00B260B9">
              <w:rPr>
                <w:sz w:val="22"/>
                <w:szCs w:val="22"/>
              </w:rPr>
              <w:t>(ii)</w:t>
            </w:r>
            <w:r w:rsidRPr="00B260B9">
              <w:rPr>
                <w:sz w:val="22"/>
                <w:szCs w:val="22"/>
              </w:rPr>
              <w:tab/>
              <w:t xml:space="preserve">deleting items from the </w:t>
            </w:r>
            <w:proofErr w:type="gramStart"/>
            <w:r w:rsidRPr="00B260B9">
              <w:rPr>
                <w:sz w:val="22"/>
                <w:szCs w:val="22"/>
              </w:rPr>
              <w:t>list;</w:t>
            </w:r>
            <w:proofErr w:type="gramEnd"/>
          </w:p>
          <w:p w14:paraId="718D1923" w14:textId="77777777" w:rsidR="00807BB8" w:rsidRPr="00B260B9" w:rsidRDefault="00807BB8" w:rsidP="003E1B74">
            <w:pPr>
              <w:pStyle w:val="ListNumber3"/>
              <w:spacing w:before="120" w:after="120" w:line="276" w:lineRule="auto"/>
              <w:rPr>
                <w:sz w:val="22"/>
                <w:szCs w:val="22"/>
              </w:rPr>
            </w:pPr>
            <w:r w:rsidRPr="00B260B9">
              <w:rPr>
                <w:sz w:val="22"/>
                <w:szCs w:val="22"/>
              </w:rPr>
              <w:t>(iii)</w:t>
            </w:r>
            <w:r w:rsidRPr="00B260B9">
              <w:rPr>
                <w:sz w:val="22"/>
                <w:szCs w:val="22"/>
              </w:rPr>
              <w:tab/>
              <w:t xml:space="preserve">imposing a condition or restriction to which the inclusion of a specimen in the list is </w:t>
            </w:r>
            <w:proofErr w:type="gramStart"/>
            <w:r w:rsidRPr="00B260B9">
              <w:rPr>
                <w:sz w:val="22"/>
                <w:szCs w:val="22"/>
              </w:rPr>
              <w:t>subject;</w:t>
            </w:r>
            <w:proofErr w:type="gramEnd"/>
          </w:p>
          <w:p w14:paraId="0B90D3C4" w14:textId="77777777" w:rsidR="00807BB8" w:rsidRPr="00B260B9" w:rsidRDefault="00807BB8" w:rsidP="003E1B74">
            <w:pPr>
              <w:pStyle w:val="ListNumber3"/>
              <w:spacing w:before="120" w:after="120" w:line="276" w:lineRule="auto"/>
              <w:rPr>
                <w:sz w:val="22"/>
                <w:szCs w:val="22"/>
              </w:rPr>
            </w:pPr>
            <w:r w:rsidRPr="00B260B9">
              <w:rPr>
                <w:sz w:val="22"/>
                <w:szCs w:val="22"/>
              </w:rPr>
              <w:t>(iv)</w:t>
            </w:r>
            <w:r w:rsidRPr="00B260B9">
              <w:rPr>
                <w:sz w:val="22"/>
                <w:szCs w:val="22"/>
              </w:rPr>
              <w:tab/>
              <w:t>varying or revoking a condition or restriction to which the inclusion of a specimen in the list is subject; or</w:t>
            </w:r>
          </w:p>
          <w:p w14:paraId="3928EB02" w14:textId="04728374" w:rsidR="00807BB8" w:rsidRPr="00B260B9" w:rsidRDefault="00807BB8" w:rsidP="003E1B74">
            <w:pPr>
              <w:pStyle w:val="ListNumber2"/>
              <w:spacing w:before="120" w:after="120"/>
              <w:rPr>
                <w:sz w:val="22"/>
                <w:szCs w:val="22"/>
              </w:rPr>
            </w:pPr>
            <w:r w:rsidRPr="00B260B9">
              <w:rPr>
                <w:sz w:val="22"/>
                <w:szCs w:val="22"/>
              </w:rPr>
              <w:t>(b)</w:t>
            </w:r>
            <w:r w:rsidRPr="00B260B9">
              <w:rPr>
                <w:sz w:val="22"/>
                <w:szCs w:val="22"/>
              </w:rPr>
              <w:tab/>
              <w:t>correcting an inaccuracy or updating the name of a species.</w:t>
            </w:r>
          </w:p>
          <w:p w14:paraId="4E0E7799" w14:textId="32BBB077" w:rsidR="00807BB8" w:rsidRPr="00B260B9" w:rsidRDefault="00807BB8" w:rsidP="003E1B74">
            <w:pPr>
              <w:pStyle w:val="ListNumber2"/>
              <w:spacing w:before="120" w:after="120"/>
              <w:rPr>
                <w:sz w:val="22"/>
                <w:szCs w:val="22"/>
              </w:rPr>
            </w:pPr>
          </w:p>
        </w:tc>
        <w:tc>
          <w:tcPr>
            <w:tcW w:w="2500" w:type="pct"/>
            <w:shd w:val="clear" w:color="auto" w:fill="auto"/>
          </w:tcPr>
          <w:p w14:paraId="2E11F556" w14:textId="0807AF27" w:rsidR="00B260B9" w:rsidRPr="002E2D08" w:rsidRDefault="00B260B9" w:rsidP="003E1B74">
            <w:pPr>
              <w:autoSpaceDE w:val="0"/>
              <w:autoSpaceDN w:val="0"/>
              <w:adjustRightInd w:val="0"/>
              <w:spacing w:line="276" w:lineRule="auto"/>
              <w:rPr>
                <w:rFonts w:cs="Arial"/>
              </w:rPr>
            </w:pPr>
            <w:r w:rsidRPr="002E2D08">
              <w:rPr>
                <w:rFonts w:cs="Arial"/>
              </w:rPr>
              <w:t xml:space="preserve">The Department recommends that specimens from the </w:t>
            </w:r>
            <w:r w:rsidR="002A7F56">
              <w:rPr>
                <w:rFonts w:cs="Arial"/>
              </w:rPr>
              <w:t>fisher</w:t>
            </w:r>
            <w:r w:rsidR="00647424">
              <w:rPr>
                <w:rFonts w:cs="Arial"/>
              </w:rPr>
              <w:t>ies</w:t>
            </w:r>
            <w:r w:rsidRPr="002E2D08">
              <w:rPr>
                <w:rFonts w:cs="Arial"/>
              </w:rPr>
              <w:t>, other than:</w:t>
            </w:r>
          </w:p>
          <w:p w14:paraId="45CF8A58" w14:textId="14E63399" w:rsidR="002444FD" w:rsidRPr="002E2D08" w:rsidRDefault="002444FD" w:rsidP="003E1B74">
            <w:pPr>
              <w:pStyle w:val="ListBullet"/>
              <w:rPr>
                <w:sz w:val="22"/>
                <w:szCs w:val="22"/>
              </w:rPr>
            </w:pPr>
            <w:r w:rsidRPr="002E2D08">
              <w:rPr>
                <w:sz w:val="22"/>
                <w:szCs w:val="22"/>
              </w:rPr>
              <w:t xml:space="preserve">specimens that belong to taxa listed under section 209 of the EPBC Act (Australia’s List of Migratory Species), or </w:t>
            </w:r>
          </w:p>
          <w:p w14:paraId="45FB3759" w14:textId="77777777" w:rsidR="002444FD" w:rsidRPr="002E2D08" w:rsidRDefault="002444FD" w:rsidP="003E1B74">
            <w:pPr>
              <w:pStyle w:val="ListBullet"/>
              <w:rPr>
                <w:sz w:val="22"/>
                <w:szCs w:val="22"/>
              </w:rPr>
            </w:pPr>
            <w:r w:rsidRPr="002E2D08">
              <w:rPr>
                <w:sz w:val="22"/>
                <w:szCs w:val="22"/>
              </w:rPr>
              <w:t>specimens that belong to taxa listed under section 248 of the EPBC Act (Australia’s List of Marine Species), or</w:t>
            </w:r>
          </w:p>
          <w:p w14:paraId="518721F4" w14:textId="77777777" w:rsidR="002444FD" w:rsidRPr="002E2D08" w:rsidRDefault="002444FD" w:rsidP="003E1B74">
            <w:pPr>
              <w:pStyle w:val="ListBullet"/>
              <w:rPr>
                <w:sz w:val="22"/>
                <w:szCs w:val="22"/>
              </w:rPr>
            </w:pPr>
            <w:r w:rsidRPr="002E2D08">
              <w:rPr>
                <w:sz w:val="22"/>
                <w:szCs w:val="22"/>
              </w:rPr>
              <w:t>specimens that belong to eligible listed threatened species, as defined under section 303BC of the EPBC Act, or</w:t>
            </w:r>
          </w:p>
          <w:p w14:paraId="4061ED4A" w14:textId="77777777" w:rsidR="00C444A0" w:rsidRDefault="002444FD" w:rsidP="00C444A0">
            <w:pPr>
              <w:pStyle w:val="ListBullet"/>
              <w:rPr>
                <w:sz w:val="22"/>
                <w:szCs w:val="22"/>
              </w:rPr>
            </w:pPr>
            <w:r w:rsidRPr="002E2D08">
              <w:rPr>
                <w:sz w:val="22"/>
                <w:szCs w:val="22"/>
              </w:rPr>
              <w:t>specimens that belong to taxa listed under section 303CA of the EPBC Act (Australia’s CITES List).</w:t>
            </w:r>
          </w:p>
          <w:p w14:paraId="093E1F7E" w14:textId="27DC1016" w:rsidR="00060995" w:rsidRPr="00B260B9" w:rsidRDefault="00B260B9" w:rsidP="00C444A0">
            <w:pPr>
              <w:pStyle w:val="ListBullet"/>
              <w:numPr>
                <w:ilvl w:val="0"/>
                <w:numId w:val="0"/>
              </w:numPr>
              <w:rPr>
                <w:sz w:val="22"/>
                <w:szCs w:val="22"/>
              </w:rPr>
            </w:pPr>
            <w:r w:rsidRPr="002E2D08">
              <w:rPr>
                <w:sz w:val="22"/>
                <w:szCs w:val="22"/>
              </w:rPr>
              <w:t xml:space="preserve">be included in the list of exempt native specimens while the fishery is subject to a declaration as an approved </w:t>
            </w:r>
            <w:r w:rsidR="00F84017">
              <w:rPr>
                <w:sz w:val="22"/>
                <w:szCs w:val="22"/>
              </w:rPr>
              <w:t>WTO</w:t>
            </w:r>
            <w:r w:rsidRPr="002E2D08">
              <w:rPr>
                <w:sz w:val="22"/>
                <w:szCs w:val="22"/>
              </w:rPr>
              <w:t>.</w:t>
            </w:r>
          </w:p>
        </w:tc>
      </w:tr>
      <w:tr w:rsidR="00D40B13" w:rsidRPr="001F4207" w14:paraId="5A8D2589" w14:textId="77777777" w:rsidTr="009D148C">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92D050"/>
          </w:tcPr>
          <w:p w14:paraId="0CDFB265" w14:textId="72DD1CDC" w:rsidR="00807BB8" w:rsidRPr="00B260B9" w:rsidRDefault="00D40B13" w:rsidP="003E1B74">
            <w:pPr>
              <w:pStyle w:val="ListNumber"/>
              <w:spacing w:before="120" w:after="120"/>
              <w:rPr>
                <w:sz w:val="22"/>
                <w:szCs w:val="22"/>
              </w:rPr>
            </w:pPr>
            <w:r w:rsidRPr="00B260B9">
              <w:rPr>
                <w:sz w:val="22"/>
                <w:szCs w:val="22"/>
              </w:rPr>
              <w:lastRenderedPageBreak/>
              <w:t>(1A)</w:t>
            </w:r>
            <w:r w:rsidR="00A961C6" w:rsidRPr="00B260B9">
              <w:rPr>
                <w:sz w:val="22"/>
                <w:szCs w:val="22"/>
              </w:rPr>
              <w:tab/>
            </w:r>
            <w:r w:rsidRPr="00B260B9">
              <w:rPr>
                <w:sz w:val="22"/>
                <w:szCs w:val="22"/>
              </w:rPr>
              <w:t xml:space="preserve">In deciding to amend the LENS, the Minister must rely primarily on outcomes </w:t>
            </w:r>
            <w:r w:rsidR="008E3115" w:rsidRPr="00B260B9">
              <w:rPr>
                <w:sz w:val="22"/>
                <w:szCs w:val="22"/>
              </w:rPr>
              <w:t xml:space="preserve">an assessment under </w:t>
            </w:r>
            <w:r w:rsidRPr="00B260B9">
              <w:rPr>
                <w:sz w:val="22"/>
                <w:szCs w:val="22"/>
              </w:rPr>
              <w:t>Part 10, Div</w:t>
            </w:r>
            <w:r w:rsidR="008E3115" w:rsidRPr="00B260B9">
              <w:rPr>
                <w:sz w:val="22"/>
                <w:szCs w:val="22"/>
              </w:rPr>
              <w:t>isions</w:t>
            </w:r>
            <w:r w:rsidRPr="00B260B9">
              <w:rPr>
                <w:sz w:val="22"/>
                <w:szCs w:val="22"/>
              </w:rPr>
              <w:t xml:space="preserve"> 1 or 2 </w:t>
            </w:r>
          </w:p>
          <w:p w14:paraId="669312B2" w14:textId="7CCB8509" w:rsidR="00227603" w:rsidRPr="00B260B9" w:rsidRDefault="00227603" w:rsidP="003E1B74">
            <w:pPr>
              <w:pStyle w:val="ListNumber"/>
              <w:spacing w:before="120" w:after="120"/>
              <w:rPr>
                <w:sz w:val="22"/>
                <w:szCs w:val="22"/>
              </w:rPr>
            </w:pPr>
          </w:p>
        </w:tc>
        <w:tc>
          <w:tcPr>
            <w:tcW w:w="2500" w:type="pct"/>
            <w:shd w:val="clear" w:color="auto" w:fill="auto"/>
          </w:tcPr>
          <w:p w14:paraId="105E5915" w14:textId="5935F3E5" w:rsidR="00B260B9" w:rsidRPr="00B260B9" w:rsidRDefault="00B260B9" w:rsidP="003E1B74">
            <w:pPr>
              <w:spacing w:line="276" w:lineRule="auto"/>
              <w:rPr>
                <w:rFonts w:cs="Arial"/>
              </w:rPr>
            </w:pPr>
            <w:r w:rsidRPr="00B260B9">
              <w:rPr>
                <w:rFonts w:cs="Arial"/>
              </w:rPr>
              <w:t xml:space="preserve">The </w:t>
            </w:r>
            <w:r w:rsidR="00F84017">
              <w:rPr>
                <w:rFonts w:cs="Arial"/>
              </w:rPr>
              <w:t>fisher</w:t>
            </w:r>
            <w:r w:rsidR="00647424">
              <w:rPr>
                <w:rFonts w:cs="Arial"/>
              </w:rPr>
              <w:t>ies</w:t>
            </w:r>
            <w:r w:rsidRPr="00B260B9">
              <w:rPr>
                <w:rFonts w:cs="Arial"/>
              </w:rPr>
              <w:t xml:space="preserve"> </w:t>
            </w:r>
            <w:r w:rsidR="00647424">
              <w:rPr>
                <w:rFonts w:cs="Arial"/>
              </w:rPr>
              <w:t>were</w:t>
            </w:r>
            <w:r w:rsidR="00F84017" w:rsidRPr="00B260B9">
              <w:rPr>
                <w:rFonts w:cs="Arial"/>
              </w:rPr>
              <w:t xml:space="preserve"> </w:t>
            </w:r>
            <w:r w:rsidRPr="00B260B9">
              <w:rPr>
                <w:rFonts w:cs="Arial"/>
              </w:rPr>
              <w:t xml:space="preserve">assessed under Part 10 of the EPBC Act in November 2004. </w:t>
            </w:r>
            <w:r w:rsidR="0088181D">
              <w:rPr>
                <w:rFonts w:cs="Arial"/>
              </w:rPr>
              <w:t>T</w:t>
            </w:r>
            <w:r w:rsidRPr="00B260B9">
              <w:rPr>
                <w:rFonts w:cs="Arial"/>
              </w:rPr>
              <w:t>he Department considered that actions taken in the fishery would not have an unacceptable or unsustainable impact on the environment in a Commonwealth marine area. The management regime described in the ‘</w:t>
            </w:r>
            <w:r w:rsidRPr="00B260B9">
              <w:rPr>
                <w:rFonts w:cs="Arial"/>
                <w:iCs/>
                <w:lang w:val="en"/>
              </w:rPr>
              <w:t>Western Trawl Fisheries Statement of Management Arrangements 2004’</w:t>
            </w:r>
            <w:r w:rsidRPr="00B260B9">
              <w:rPr>
                <w:rFonts w:cs="Arial"/>
              </w:rPr>
              <w:t xml:space="preserve"> was subsequently accredited under section 33 of the EPBC Act in November 2005. Since that time, additional </w:t>
            </w:r>
            <w:r w:rsidRPr="00106C02">
              <w:rPr>
                <w:rFonts w:cs="Arial"/>
              </w:rPr>
              <w:t xml:space="preserve">management measures have been implemented and are now reflected in the </w:t>
            </w:r>
            <w:r w:rsidR="002E2D08" w:rsidRPr="00106C02">
              <w:rPr>
                <w:rFonts w:cs="Arial"/>
                <w:i/>
                <w:iCs/>
                <w:lang w:eastAsia="en-AU"/>
              </w:rPr>
              <w:t>Fisheries Management Act 1991</w:t>
            </w:r>
            <w:r w:rsidR="002E2D08" w:rsidRPr="00106C02">
              <w:rPr>
                <w:rFonts w:cs="Arial"/>
                <w:lang w:eastAsia="en-AU"/>
              </w:rPr>
              <w:t xml:space="preserve">, the </w:t>
            </w:r>
            <w:r w:rsidR="002E2D08" w:rsidRPr="00106C02">
              <w:rPr>
                <w:rFonts w:cs="Arial"/>
                <w:i/>
                <w:iCs/>
                <w:lang w:eastAsia="en-AU"/>
              </w:rPr>
              <w:t>Fisheries Management Regulations 2019</w:t>
            </w:r>
            <w:r w:rsidR="002E2D08" w:rsidRPr="00106C02">
              <w:rPr>
                <w:rFonts w:cs="Arial"/>
                <w:lang w:eastAsia="en-AU"/>
              </w:rPr>
              <w:t>, and the Western Trawl Fisheries Statement of Management Arrangements 2012.</w:t>
            </w:r>
            <w:r w:rsidR="002E2D08" w:rsidRPr="00106C02">
              <w:rPr>
                <w:rFonts w:cs="Arial"/>
              </w:rPr>
              <w:t xml:space="preserve"> </w:t>
            </w:r>
          </w:p>
          <w:p w14:paraId="631FEB27" w14:textId="0E8C3D9E" w:rsidR="00E57AB7" w:rsidRPr="00B260B9" w:rsidRDefault="00B260B9" w:rsidP="003E1B74">
            <w:pPr>
              <w:spacing w:line="276" w:lineRule="auto"/>
              <w:contextualSpacing/>
              <w:rPr>
                <w:rFonts w:cs="Arial"/>
              </w:rPr>
            </w:pPr>
            <w:r w:rsidRPr="00B260B9">
              <w:rPr>
                <w:rFonts w:cs="Arial"/>
              </w:rPr>
              <w:t>The Department recommends that the LENS is amended under section 303DC(1)(a) to include product derived from the North West Slope Trawl and Western Deepwater Trawl fisheries while the specimens are covered by an approved wildlife trade operation declaration under section 303FN.</w:t>
            </w:r>
          </w:p>
        </w:tc>
      </w:tr>
      <w:tr w:rsidR="00D40B13" w:rsidRPr="001F4207" w14:paraId="38C0624F" w14:textId="77777777" w:rsidTr="009D148C">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92D050"/>
          </w:tcPr>
          <w:p w14:paraId="3D0126F3" w14:textId="4DEA95BE" w:rsidR="00807BB8" w:rsidRPr="009D148C" w:rsidRDefault="00D40B13" w:rsidP="003E1B74">
            <w:pPr>
              <w:pStyle w:val="ListNumber"/>
              <w:spacing w:before="120" w:after="120"/>
              <w:rPr>
                <w:sz w:val="22"/>
                <w:szCs w:val="22"/>
              </w:rPr>
            </w:pPr>
            <w:r w:rsidRPr="009D148C">
              <w:rPr>
                <w:sz w:val="22"/>
                <w:szCs w:val="22"/>
              </w:rPr>
              <w:t>(1C)</w:t>
            </w:r>
            <w:r w:rsidR="00A961C6" w:rsidRPr="009D148C">
              <w:rPr>
                <w:sz w:val="22"/>
                <w:szCs w:val="22"/>
              </w:rPr>
              <w:tab/>
            </w:r>
            <w:r w:rsidRPr="009D148C">
              <w:rPr>
                <w:sz w:val="22"/>
                <w:szCs w:val="22"/>
              </w:rPr>
              <w:t>The above does not limit matters that may be considered when deciding to amend LENS.</w:t>
            </w:r>
          </w:p>
          <w:p w14:paraId="73E5E7F6" w14:textId="7040175C" w:rsidR="00227603" w:rsidRPr="009D148C" w:rsidRDefault="00227603" w:rsidP="003E1B74">
            <w:pPr>
              <w:pStyle w:val="ListNumber"/>
              <w:spacing w:before="120" w:after="120"/>
              <w:rPr>
                <w:sz w:val="22"/>
                <w:szCs w:val="22"/>
              </w:rPr>
            </w:pPr>
          </w:p>
        </w:tc>
        <w:tc>
          <w:tcPr>
            <w:tcW w:w="2500" w:type="pct"/>
            <w:shd w:val="clear" w:color="auto" w:fill="auto"/>
          </w:tcPr>
          <w:p w14:paraId="748BF845" w14:textId="05DA89B6" w:rsidR="00E57AB7" w:rsidRPr="009D148C" w:rsidRDefault="009D148C" w:rsidP="003E1B74">
            <w:pPr>
              <w:spacing w:line="276" w:lineRule="auto"/>
              <w:contextualSpacing/>
              <w:rPr>
                <w:rFonts w:cs="Arial"/>
              </w:rPr>
            </w:pPr>
            <w:r w:rsidRPr="009D148C">
              <w:rPr>
                <w:rFonts w:cs="Arial"/>
                <w:b/>
              </w:rPr>
              <w:t>Meets</w:t>
            </w:r>
            <w:r w:rsidRPr="009D148C">
              <w:rPr>
                <w:rFonts w:cs="Arial"/>
                <w:b/>
              </w:rPr>
              <w:br/>
            </w:r>
            <w:r w:rsidRPr="009D148C">
              <w:rPr>
                <w:rFonts w:cs="Arial"/>
              </w:rPr>
              <w:t>The</w:t>
            </w:r>
            <w:r w:rsidRPr="009D148C">
              <w:rPr>
                <w:rFonts w:cs="Arial"/>
                <w:b/>
              </w:rPr>
              <w:t xml:space="preserve"> </w:t>
            </w:r>
            <w:r w:rsidRPr="009D148C">
              <w:rPr>
                <w:rFonts w:cs="Arial"/>
              </w:rPr>
              <w:t>fisheries are consistent with the Objects of Part 13A</w:t>
            </w:r>
            <w:r w:rsidR="002444FD">
              <w:rPr>
                <w:rFonts w:cs="Arial"/>
              </w:rPr>
              <w:t xml:space="preserve"> of the EPBC Act</w:t>
            </w:r>
            <w:r w:rsidRPr="009D148C">
              <w:rPr>
                <w:rFonts w:cs="Arial"/>
              </w:rPr>
              <w:t xml:space="preserve"> – see above assessment.</w:t>
            </w:r>
          </w:p>
        </w:tc>
      </w:tr>
      <w:tr w:rsidR="00D40B13" w:rsidRPr="001F4207" w14:paraId="50241D9F" w14:textId="77777777" w:rsidTr="00B260B9">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47883243" w14:textId="7925DC91" w:rsidR="00D40B13" w:rsidRPr="00B260B9" w:rsidRDefault="00D40B13" w:rsidP="003E1B74">
            <w:pPr>
              <w:pStyle w:val="ListNumber"/>
              <w:spacing w:before="120" w:after="120"/>
              <w:rPr>
                <w:sz w:val="22"/>
                <w:szCs w:val="22"/>
              </w:rPr>
            </w:pPr>
            <w:r w:rsidRPr="00B260B9">
              <w:rPr>
                <w:sz w:val="22"/>
                <w:szCs w:val="22"/>
              </w:rPr>
              <w:t>(3)</w:t>
            </w:r>
            <w:r w:rsidR="00A961C6" w:rsidRPr="00B260B9">
              <w:rPr>
                <w:sz w:val="22"/>
                <w:szCs w:val="22"/>
              </w:rPr>
              <w:tab/>
            </w:r>
            <w:r w:rsidRPr="00B260B9">
              <w:rPr>
                <w:sz w:val="22"/>
                <w:szCs w:val="22"/>
              </w:rPr>
              <w:t>Before amending the LENS, the Minister must consult:</w:t>
            </w:r>
          </w:p>
          <w:p w14:paraId="72317F56" w14:textId="7F20C045" w:rsidR="00807BB8" w:rsidRPr="00B260B9" w:rsidRDefault="00807BB8" w:rsidP="003E1B74">
            <w:pPr>
              <w:pStyle w:val="ListNumber2"/>
              <w:spacing w:before="120" w:after="120"/>
              <w:rPr>
                <w:sz w:val="22"/>
                <w:szCs w:val="22"/>
              </w:rPr>
            </w:pPr>
            <w:r w:rsidRPr="00B260B9">
              <w:rPr>
                <w:sz w:val="22"/>
                <w:szCs w:val="22"/>
              </w:rPr>
              <w:t>(a)</w:t>
            </w:r>
            <w:r w:rsidRPr="00B260B9">
              <w:rPr>
                <w:sz w:val="22"/>
                <w:szCs w:val="22"/>
              </w:rPr>
              <w:tab/>
              <w:t>other Minister or Ministers as appropriate; and</w:t>
            </w:r>
          </w:p>
          <w:p w14:paraId="6FEF0265" w14:textId="7EB32D86" w:rsidR="00807BB8" w:rsidRPr="00B260B9" w:rsidRDefault="00807BB8" w:rsidP="003E1B74">
            <w:pPr>
              <w:pStyle w:val="ListNumber2"/>
              <w:spacing w:before="120" w:after="120"/>
              <w:rPr>
                <w:sz w:val="22"/>
                <w:szCs w:val="22"/>
              </w:rPr>
            </w:pPr>
            <w:r w:rsidRPr="00B260B9">
              <w:rPr>
                <w:sz w:val="22"/>
                <w:szCs w:val="22"/>
              </w:rPr>
              <w:t>(b)</w:t>
            </w:r>
            <w:r w:rsidRPr="00B260B9">
              <w:rPr>
                <w:sz w:val="22"/>
                <w:szCs w:val="22"/>
              </w:rPr>
              <w:tab/>
              <w:t>other Minister or Ministers of each State and self-governing Territory as appropriate; and</w:t>
            </w:r>
          </w:p>
          <w:p w14:paraId="3F3BDC25" w14:textId="6D9D6A74" w:rsidR="00807BB8" w:rsidRPr="00B260B9" w:rsidRDefault="00807BB8" w:rsidP="003E1B74">
            <w:pPr>
              <w:pStyle w:val="ListNumber2"/>
              <w:spacing w:before="120" w:after="120"/>
              <w:rPr>
                <w:sz w:val="22"/>
                <w:szCs w:val="22"/>
              </w:rPr>
            </w:pPr>
            <w:r w:rsidRPr="00B260B9">
              <w:rPr>
                <w:sz w:val="22"/>
                <w:szCs w:val="22"/>
              </w:rPr>
              <w:t>(c)</w:t>
            </w:r>
            <w:r w:rsidRPr="00B260B9">
              <w:rPr>
                <w:sz w:val="22"/>
                <w:szCs w:val="22"/>
              </w:rPr>
              <w:tab/>
              <w:t>other persons and organisations as appropriate.</w:t>
            </w:r>
          </w:p>
          <w:p w14:paraId="713AFE99" w14:textId="4B09E16C" w:rsidR="00227603" w:rsidRPr="00B260B9" w:rsidRDefault="00227603" w:rsidP="003E1B74">
            <w:pPr>
              <w:pStyle w:val="ListNumber2"/>
              <w:spacing w:before="120" w:after="120"/>
              <w:rPr>
                <w:sz w:val="22"/>
                <w:szCs w:val="22"/>
              </w:rPr>
            </w:pPr>
          </w:p>
        </w:tc>
        <w:tc>
          <w:tcPr>
            <w:tcW w:w="2500" w:type="pct"/>
            <w:shd w:val="clear" w:color="auto" w:fill="auto"/>
          </w:tcPr>
          <w:p w14:paraId="3FA5A127" w14:textId="7ADD34CB" w:rsidR="00E57AB7" w:rsidRPr="00B260B9" w:rsidRDefault="00B260B9" w:rsidP="003E1B74">
            <w:pPr>
              <w:spacing w:line="276" w:lineRule="auto"/>
              <w:contextualSpacing/>
              <w:rPr>
                <w:rFonts w:cs="Arial"/>
              </w:rPr>
            </w:pPr>
            <w:r w:rsidRPr="00B260B9">
              <w:rPr>
                <w:rFonts w:cs="Arial"/>
                <w:b/>
              </w:rPr>
              <w:t>Meets</w:t>
            </w:r>
            <w:ins w:id="23" w:author="William Quinn" w:date="2020-12-14T22:18:00Z">
              <w:r w:rsidR="0088181D">
                <w:rPr>
                  <w:rFonts w:cs="Arial"/>
                  <w:b/>
                </w:rPr>
                <w:t xml:space="preserve"> </w:t>
              </w:r>
            </w:ins>
            <w:r w:rsidRPr="00B260B9">
              <w:rPr>
                <w:rFonts w:cs="Arial"/>
                <w:b/>
              </w:rPr>
              <w:br/>
            </w:r>
            <w:r w:rsidRPr="00B260B9">
              <w:rPr>
                <w:rFonts w:cs="Arial"/>
                <w:iCs/>
              </w:rPr>
              <w:t xml:space="preserve">A public notice, which set out the proposal to declare the </w:t>
            </w:r>
            <w:r w:rsidR="0088181D">
              <w:rPr>
                <w:rFonts w:cs="Arial"/>
                <w:iCs/>
              </w:rPr>
              <w:t>fisher</w:t>
            </w:r>
            <w:r w:rsidR="00647424">
              <w:rPr>
                <w:rFonts w:cs="Arial"/>
                <w:iCs/>
              </w:rPr>
              <w:t>ies</w:t>
            </w:r>
            <w:r w:rsidR="0088181D">
              <w:rPr>
                <w:rFonts w:cs="Arial"/>
                <w:iCs/>
              </w:rPr>
              <w:t xml:space="preserve"> </w:t>
            </w:r>
            <w:r w:rsidRPr="00B260B9">
              <w:rPr>
                <w:rFonts w:cs="Arial"/>
                <w:iCs/>
              </w:rPr>
              <w:t xml:space="preserve">as an approved </w:t>
            </w:r>
            <w:r w:rsidR="0088181D">
              <w:rPr>
                <w:rFonts w:cs="Arial"/>
                <w:iCs/>
              </w:rPr>
              <w:t>WTO</w:t>
            </w:r>
            <w:r w:rsidRPr="00B260B9">
              <w:rPr>
                <w:rFonts w:cs="Arial"/>
                <w:iCs/>
              </w:rPr>
              <w:t xml:space="preserve"> and included the application from the Australian Fisheries Management Authority, was available for public comment from </w:t>
            </w:r>
            <w:r>
              <w:rPr>
                <w:rFonts w:cs="Arial"/>
                <w:iCs/>
              </w:rPr>
              <w:t>2 November 2020 until 2 December 2020</w:t>
            </w:r>
            <w:r w:rsidRPr="00B260B9">
              <w:rPr>
                <w:rFonts w:cs="Arial"/>
                <w:iCs/>
              </w:rPr>
              <w:t>. No comments were received.</w:t>
            </w:r>
          </w:p>
        </w:tc>
      </w:tr>
      <w:tr w:rsidR="00DF3B87" w:rsidRPr="001F4207" w14:paraId="29D711AC"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5A470539" w14:textId="22216B5A" w:rsidR="00DF3B87" w:rsidRPr="001D2BC1" w:rsidRDefault="00DF3B87" w:rsidP="005F50B9">
            <w:pPr>
              <w:keepNext/>
              <w:spacing w:line="276" w:lineRule="auto"/>
              <w:ind w:left="425" w:hanging="425"/>
              <w:contextualSpacing/>
              <w:rPr>
                <w:rFonts w:cs="Arial"/>
              </w:rPr>
            </w:pPr>
            <w:r w:rsidRPr="001D2BC1">
              <w:rPr>
                <w:rFonts w:cs="Arial"/>
                <w:b/>
              </w:rPr>
              <w:lastRenderedPageBreak/>
              <w:t>Section 303FN Approved wildlife trade operation</w:t>
            </w:r>
          </w:p>
        </w:tc>
        <w:tc>
          <w:tcPr>
            <w:tcW w:w="2500" w:type="pct"/>
            <w:shd w:val="clear" w:color="auto" w:fill="D9D9D9" w:themeFill="background1" w:themeFillShade="D9"/>
            <w:vAlign w:val="center"/>
          </w:tcPr>
          <w:p w14:paraId="71A03325" w14:textId="666FCAFD" w:rsidR="00DF3B87" w:rsidRPr="001D2BC1" w:rsidRDefault="00DF3B87" w:rsidP="005F50B9">
            <w:pPr>
              <w:keepNext/>
              <w:spacing w:line="276" w:lineRule="auto"/>
              <w:contextualSpacing/>
              <w:rPr>
                <w:rFonts w:cs="Arial"/>
                <w:b/>
              </w:rPr>
            </w:pPr>
            <w:r w:rsidRPr="001D2BC1">
              <w:rPr>
                <w:rFonts w:cs="Arial"/>
                <w:b/>
              </w:rPr>
              <w:t>Comment</w:t>
            </w:r>
          </w:p>
        </w:tc>
      </w:tr>
      <w:tr w:rsidR="00A74920" w:rsidRPr="001F4207" w14:paraId="3FA8DBB8" w14:textId="77777777" w:rsidTr="001D2BC1">
        <w:trPr>
          <w:cnfStyle w:val="000000010000" w:firstRow="0" w:lastRow="0" w:firstColumn="0" w:lastColumn="0" w:oddVBand="0" w:evenVBand="0" w:oddHBand="0" w:evenHBand="1" w:firstRowFirstColumn="0" w:firstRowLastColumn="0" w:lastRowFirstColumn="0" w:lastRowLastColumn="0"/>
          <w:trHeight w:val="3304"/>
        </w:trPr>
        <w:tc>
          <w:tcPr>
            <w:tcW w:w="2500" w:type="pct"/>
            <w:shd w:val="clear" w:color="auto" w:fill="92D050"/>
          </w:tcPr>
          <w:p w14:paraId="7640CCDD" w14:textId="0BD238FA" w:rsidR="00A74920" w:rsidRPr="001D2BC1" w:rsidRDefault="00A74920" w:rsidP="003E1B74">
            <w:pPr>
              <w:pStyle w:val="ListNumber"/>
              <w:spacing w:before="120" w:after="120"/>
              <w:rPr>
                <w:sz w:val="22"/>
                <w:szCs w:val="22"/>
              </w:rPr>
            </w:pPr>
            <w:r w:rsidRPr="001D2BC1">
              <w:rPr>
                <w:sz w:val="22"/>
                <w:szCs w:val="22"/>
              </w:rPr>
              <w:t>(3)</w:t>
            </w:r>
            <w:r w:rsidRPr="001D2BC1">
              <w:rPr>
                <w:sz w:val="22"/>
                <w:szCs w:val="22"/>
              </w:rPr>
              <w:tab/>
              <w:t xml:space="preserve">The Minister must not declare an operation as an approved wildlife trade operation unless the Minister is </w:t>
            </w:r>
            <w:r w:rsidRPr="001D2BC1">
              <w:rPr>
                <w:b/>
                <w:sz w:val="22"/>
                <w:szCs w:val="22"/>
              </w:rPr>
              <w:t>satisfied</w:t>
            </w:r>
            <w:r w:rsidRPr="001D2BC1">
              <w:rPr>
                <w:sz w:val="22"/>
                <w:szCs w:val="22"/>
              </w:rPr>
              <w:t xml:space="preserve"> that:</w:t>
            </w:r>
          </w:p>
          <w:p w14:paraId="532CF461" w14:textId="77777777" w:rsidR="00A74920" w:rsidRPr="001D2BC1" w:rsidRDefault="00A74920" w:rsidP="003E1B74">
            <w:pPr>
              <w:pStyle w:val="ListNumber2"/>
              <w:spacing w:before="120" w:after="120"/>
              <w:rPr>
                <w:sz w:val="22"/>
                <w:szCs w:val="22"/>
              </w:rPr>
            </w:pPr>
            <w:r w:rsidRPr="001D2BC1">
              <w:rPr>
                <w:sz w:val="22"/>
                <w:szCs w:val="22"/>
              </w:rPr>
              <w:t>(a)</w:t>
            </w:r>
            <w:r w:rsidRPr="001D2BC1">
              <w:rPr>
                <w:sz w:val="22"/>
                <w:szCs w:val="22"/>
              </w:rPr>
              <w:tab/>
              <w:t>the operation is consistent with the objects of Part 13A of the Act; and</w:t>
            </w:r>
          </w:p>
          <w:p w14:paraId="07F71B09" w14:textId="77777777" w:rsidR="00A74920" w:rsidRPr="001D2BC1" w:rsidRDefault="00A74920" w:rsidP="003E1B74">
            <w:pPr>
              <w:pStyle w:val="ListNumber2"/>
              <w:spacing w:before="120" w:after="120"/>
              <w:rPr>
                <w:sz w:val="22"/>
                <w:szCs w:val="22"/>
              </w:rPr>
            </w:pPr>
            <w:r w:rsidRPr="001D2BC1">
              <w:rPr>
                <w:sz w:val="22"/>
                <w:szCs w:val="22"/>
              </w:rPr>
              <w:t>(b)</w:t>
            </w:r>
            <w:r w:rsidRPr="001D2BC1">
              <w:rPr>
                <w:sz w:val="22"/>
                <w:szCs w:val="22"/>
              </w:rPr>
              <w:tab/>
              <w:t>the operation will not be detrimental to:</w:t>
            </w:r>
          </w:p>
          <w:p w14:paraId="2DD4D83A" w14:textId="77777777" w:rsidR="00A74920" w:rsidRPr="001D2BC1" w:rsidRDefault="00A74920" w:rsidP="003E1B74">
            <w:pPr>
              <w:pStyle w:val="ListNumber3"/>
              <w:spacing w:before="120" w:after="120" w:line="276" w:lineRule="auto"/>
              <w:rPr>
                <w:sz w:val="22"/>
                <w:szCs w:val="22"/>
              </w:rPr>
            </w:pPr>
            <w:r w:rsidRPr="001D2BC1">
              <w:rPr>
                <w:sz w:val="22"/>
                <w:szCs w:val="22"/>
              </w:rPr>
              <w:t>(</w:t>
            </w:r>
            <w:proofErr w:type="spellStart"/>
            <w:r w:rsidRPr="001D2BC1">
              <w:rPr>
                <w:sz w:val="22"/>
                <w:szCs w:val="22"/>
              </w:rPr>
              <w:t>i</w:t>
            </w:r>
            <w:proofErr w:type="spellEnd"/>
            <w:r w:rsidRPr="001D2BC1">
              <w:rPr>
                <w:sz w:val="22"/>
                <w:szCs w:val="22"/>
              </w:rPr>
              <w:t>)</w:t>
            </w:r>
            <w:r w:rsidRPr="001D2BC1">
              <w:rPr>
                <w:sz w:val="22"/>
                <w:szCs w:val="22"/>
              </w:rPr>
              <w:tab/>
              <w:t xml:space="preserve">the survival of a </w:t>
            </w:r>
            <w:proofErr w:type="spellStart"/>
            <w:r w:rsidRPr="001D2BC1">
              <w:rPr>
                <w:sz w:val="22"/>
                <w:szCs w:val="22"/>
              </w:rPr>
              <w:t>taxon</w:t>
            </w:r>
            <w:proofErr w:type="spellEnd"/>
            <w:r w:rsidRPr="001D2BC1">
              <w:rPr>
                <w:sz w:val="22"/>
                <w:szCs w:val="22"/>
              </w:rPr>
              <w:t xml:space="preserve"> to which the operation relates; or</w:t>
            </w:r>
          </w:p>
          <w:p w14:paraId="5977E623" w14:textId="77777777" w:rsidR="00A74920" w:rsidRPr="001D2BC1" w:rsidRDefault="00A74920" w:rsidP="003E1B74">
            <w:pPr>
              <w:pStyle w:val="ListNumber3"/>
              <w:spacing w:before="120" w:after="120" w:line="276" w:lineRule="auto"/>
              <w:rPr>
                <w:sz w:val="22"/>
                <w:szCs w:val="22"/>
              </w:rPr>
            </w:pPr>
            <w:r w:rsidRPr="001D2BC1">
              <w:rPr>
                <w:sz w:val="22"/>
                <w:szCs w:val="22"/>
              </w:rPr>
              <w:t>(ii)</w:t>
            </w:r>
            <w:r w:rsidRPr="001D2BC1">
              <w:rPr>
                <w:sz w:val="22"/>
                <w:szCs w:val="22"/>
              </w:rPr>
              <w:tab/>
              <w:t xml:space="preserve">the conservation status of a </w:t>
            </w:r>
            <w:proofErr w:type="spellStart"/>
            <w:r w:rsidRPr="001D2BC1">
              <w:rPr>
                <w:sz w:val="22"/>
                <w:szCs w:val="22"/>
              </w:rPr>
              <w:t>taxon</w:t>
            </w:r>
            <w:proofErr w:type="spellEnd"/>
            <w:r w:rsidRPr="001D2BC1">
              <w:rPr>
                <w:sz w:val="22"/>
                <w:szCs w:val="22"/>
              </w:rPr>
              <w:t xml:space="preserve"> to which the operation relates; and</w:t>
            </w:r>
          </w:p>
          <w:p w14:paraId="67C4A7FA" w14:textId="77777777" w:rsidR="00A74920" w:rsidRPr="001D2BC1" w:rsidRDefault="00A74920" w:rsidP="003E1B74">
            <w:pPr>
              <w:pStyle w:val="ListNumber2"/>
              <w:spacing w:before="120" w:after="120"/>
              <w:rPr>
                <w:sz w:val="22"/>
                <w:szCs w:val="22"/>
              </w:rPr>
            </w:pPr>
            <w:r w:rsidRPr="001D2BC1">
              <w:rPr>
                <w:sz w:val="22"/>
                <w:szCs w:val="22"/>
              </w:rPr>
              <w:t>(ba)</w:t>
            </w:r>
            <w:r w:rsidRPr="001D2BC1">
              <w:rPr>
                <w:sz w:val="22"/>
                <w:szCs w:val="22"/>
              </w:rPr>
              <w:tab/>
              <w:t>the operation will not be likely to threaten any relevant ecosystem including (but not limited to) any habitat or biodiversity; and</w:t>
            </w:r>
          </w:p>
          <w:p w14:paraId="48696EA2" w14:textId="7E7ACD05" w:rsidR="00A74920" w:rsidRPr="001D2BC1" w:rsidRDefault="00A74920" w:rsidP="003E1B74">
            <w:pPr>
              <w:pStyle w:val="ListNumber2"/>
              <w:spacing w:before="120" w:after="120"/>
              <w:rPr>
                <w:sz w:val="22"/>
                <w:szCs w:val="22"/>
              </w:rPr>
            </w:pPr>
          </w:p>
        </w:tc>
        <w:tc>
          <w:tcPr>
            <w:tcW w:w="2500" w:type="pct"/>
            <w:shd w:val="clear" w:color="auto" w:fill="auto"/>
          </w:tcPr>
          <w:p w14:paraId="10A6E1BE" w14:textId="77777777" w:rsidR="00A74920" w:rsidRPr="001D2BC1" w:rsidRDefault="00A74920" w:rsidP="003E1B74">
            <w:pPr>
              <w:spacing w:line="276" w:lineRule="auto"/>
              <w:contextualSpacing/>
              <w:rPr>
                <w:rFonts w:cs="Arial"/>
                <w:b/>
              </w:rPr>
            </w:pPr>
            <w:r w:rsidRPr="001D2BC1">
              <w:rPr>
                <w:rFonts w:cs="Arial"/>
                <w:b/>
              </w:rPr>
              <w:t>Meets</w:t>
            </w:r>
          </w:p>
          <w:p w14:paraId="55763E4E" w14:textId="133F4C94" w:rsidR="001D2BC1" w:rsidRPr="001D2BC1" w:rsidRDefault="001D2BC1" w:rsidP="001D2BC1">
            <w:pPr>
              <w:spacing w:before="0" w:line="276" w:lineRule="auto"/>
              <w:contextualSpacing/>
              <w:rPr>
                <w:rFonts w:cs="Arial"/>
              </w:rPr>
            </w:pPr>
            <w:r w:rsidRPr="001D2BC1">
              <w:rPr>
                <w:rFonts w:cs="Arial"/>
              </w:rPr>
              <w:t>The operation of the fisheries is consistent with Objects of Part 13A of the EPBC Act.</w:t>
            </w:r>
          </w:p>
          <w:p w14:paraId="34412B9A" w14:textId="77777777" w:rsidR="001D2BC1" w:rsidRPr="001D2BC1" w:rsidRDefault="001D2BC1" w:rsidP="001D2BC1">
            <w:pPr>
              <w:spacing w:before="0" w:line="276" w:lineRule="auto"/>
              <w:contextualSpacing/>
              <w:rPr>
                <w:rFonts w:cs="Arial"/>
              </w:rPr>
            </w:pPr>
          </w:p>
          <w:p w14:paraId="433287B0" w14:textId="7E6994EA" w:rsidR="001D2BC1" w:rsidRPr="001D2BC1" w:rsidRDefault="001D2BC1" w:rsidP="001D2BC1">
            <w:pPr>
              <w:spacing w:before="0" w:line="276" w:lineRule="auto"/>
              <w:contextualSpacing/>
              <w:rPr>
                <w:rFonts w:cs="Arial"/>
              </w:rPr>
            </w:pPr>
            <w:r w:rsidRPr="001D2BC1">
              <w:rPr>
                <w:rFonts w:cs="Arial"/>
              </w:rPr>
              <w:t>Based on the outcomes of the Department’s assessment, as outlined in this report, and the conditions recommended in Section 2, the fisheries will not be detrimental to the survival or conservation status of a taxa or relevant ecosystem to which it relates within the next three years.</w:t>
            </w:r>
          </w:p>
          <w:p w14:paraId="0FC625E7" w14:textId="0300EC4F" w:rsidR="00A74920" w:rsidRPr="001D2BC1" w:rsidRDefault="00A74920" w:rsidP="003E1B74">
            <w:pPr>
              <w:spacing w:line="276" w:lineRule="auto"/>
              <w:contextualSpacing/>
              <w:rPr>
                <w:rFonts w:cs="Arial"/>
              </w:rPr>
            </w:pPr>
          </w:p>
        </w:tc>
      </w:tr>
      <w:tr w:rsidR="00DF3B87" w:rsidRPr="001F4207" w14:paraId="22144A57"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4533AC8C" w14:textId="23D5DA57" w:rsidR="00DF3B87" w:rsidRPr="001D2BC1" w:rsidRDefault="00DF3B87" w:rsidP="003E1B74">
            <w:pPr>
              <w:pStyle w:val="ListNumber2"/>
              <w:spacing w:before="120" w:after="120"/>
              <w:rPr>
                <w:sz w:val="22"/>
                <w:szCs w:val="22"/>
              </w:rPr>
            </w:pPr>
            <w:r w:rsidRPr="001D2BC1">
              <w:rPr>
                <w:sz w:val="22"/>
                <w:szCs w:val="22"/>
              </w:rPr>
              <w:t>(c)</w:t>
            </w:r>
            <w:r w:rsidRPr="001D2BC1">
              <w:rPr>
                <w:sz w:val="22"/>
                <w:szCs w:val="22"/>
              </w:rPr>
              <w:tab/>
              <w:t>if the operation relates to the taking of live specimens that belong to a taxon specified in the regulations – the conditions that, under the regulations, are applicable to the welfare of the specimens are likely to be complied with; and</w:t>
            </w:r>
          </w:p>
          <w:p w14:paraId="052799C3" w14:textId="415B2C26" w:rsidR="00DF3B87" w:rsidRPr="001D2BC1" w:rsidRDefault="00DF3B87" w:rsidP="003E1B74">
            <w:pPr>
              <w:pStyle w:val="ListNumber2"/>
              <w:spacing w:before="120" w:after="120"/>
              <w:rPr>
                <w:sz w:val="22"/>
                <w:szCs w:val="22"/>
              </w:rPr>
            </w:pPr>
          </w:p>
        </w:tc>
        <w:tc>
          <w:tcPr>
            <w:tcW w:w="2500" w:type="pct"/>
            <w:shd w:val="clear" w:color="auto" w:fill="auto"/>
          </w:tcPr>
          <w:p w14:paraId="5A5294E9" w14:textId="77777777" w:rsidR="001D2BC1" w:rsidRPr="001D2BC1" w:rsidRDefault="001D2BC1" w:rsidP="001D2BC1">
            <w:pPr>
              <w:spacing w:before="0" w:line="276" w:lineRule="auto"/>
              <w:contextualSpacing/>
              <w:rPr>
                <w:rFonts w:cs="Arial"/>
                <w:b/>
              </w:rPr>
            </w:pPr>
            <w:r w:rsidRPr="001D2BC1">
              <w:rPr>
                <w:rFonts w:cs="Arial"/>
                <w:b/>
              </w:rPr>
              <w:t>Not applicable</w:t>
            </w:r>
          </w:p>
          <w:p w14:paraId="5B4285CF" w14:textId="2D2793B9" w:rsidR="00DF3B87" w:rsidRPr="001D2BC1" w:rsidRDefault="00DF3B87" w:rsidP="003E1B74">
            <w:pPr>
              <w:spacing w:line="276" w:lineRule="auto"/>
              <w:contextualSpacing/>
              <w:rPr>
                <w:rFonts w:cs="Arial"/>
                <w:b/>
              </w:rPr>
            </w:pPr>
            <w:r w:rsidRPr="001D2BC1">
              <w:rPr>
                <w:rFonts w:cs="Arial"/>
              </w:rPr>
              <w:t xml:space="preserve">The EPBC Regulations do not specify </w:t>
            </w:r>
            <w:r w:rsidR="001D2BC1" w:rsidRPr="001D2BC1">
              <w:rPr>
                <w:rFonts w:cs="Arial"/>
              </w:rPr>
              <w:t>crustacea</w:t>
            </w:r>
            <w:r w:rsidRPr="001D2BC1">
              <w:rPr>
                <w:rFonts w:cs="Arial"/>
              </w:rPr>
              <w:t xml:space="preserve"> or fish as a class of animal in relation to the welfare of live specimens.</w:t>
            </w:r>
          </w:p>
        </w:tc>
      </w:tr>
      <w:tr w:rsidR="00DF3B87" w:rsidRPr="001F4207" w14:paraId="69E94C3C" w14:textId="77777777" w:rsidTr="001D2BC1">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tcPr>
          <w:p w14:paraId="1CD82FDE" w14:textId="41DFFF9E" w:rsidR="00DF3B87" w:rsidRPr="001D2BC1" w:rsidRDefault="00DF3B87" w:rsidP="003E1B74">
            <w:pPr>
              <w:pStyle w:val="ListNumber2"/>
              <w:spacing w:before="120" w:after="120"/>
              <w:rPr>
                <w:sz w:val="22"/>
                <w:szCs w:val="22"/>
              </w:rPr>
            </w:pPr>
            <w:r w:rsidRPr="001D2BC1">
              <w:rPr>
                <w:sz w:val="22"/>
                <w:szCs w:val="22"/>
              </w:rPr>
              <w:t>(d)</w:t>
            </w:r>
            <w:r w:rsidRPr="001D2BC1">
              <w:rPr>
                <w:sz w:val="22"/>
                <w:szCs w:val="22"/>
              </w:rPr>
              <w:tab/>
              <w:t>such other conditions (if any) as are specified in the regulations have been, or are likely to be, satisfied.</w:t>
            </w:r>
          </w:p>
          <w:p w14:paraId="3255826D" w14:textId="578F26D3" w:rsidR="00DF3B87" w:rsidRPr="001D2BC1" w:rsidRDefault="00DF3B87" w:rsidP="003E1B74">
            <w:pPr>
              <w:pStyle w:val="ListNumber2"/>
              <w:spacing w:before="120" w:after="120"/>
              <w:rPr>
                <w:sz w:val="22"/>
                <w:szCs w:val="22"/>
              </w:rPr>
            </w:pPr>
          </w:p>
        </w:tc>
        <w:tc>
          <w:tcPr>
            <w:tcW w:w="2500" w:type="pct"/>
            <w:shd w:val="clear" w:color="auto" w:fill="auto"/>
          </w:tcPr>
          <w:p w14:paraId="40540906" w14:textId="77777777" w:rsidR="00DF3B87" w:rsidRPr="001D2BC1" w:rsidRDefault="00DF3B87" w:rsidP="001D2BC1">
            <w:pPr>
              <w:spacing w:before="0" w:line="276" w:lineRule="auto"/>
              <w:contextualSpacing/>
              <w:rPr>
                <w:rFonts w:cs="Arial"/>
                <w:b/>
              </w:rPr>
            </w:pPr>
            <w:r w:rsidRPr="001D2BC1">
              <w:rPr>
                <w:rFonts w:cs="Arial"/>
                <w:b/>
              </w:rPr>
              <w:t xml:space="preserve">Not applicable </w:t>
            </w:r>
          </w:p>
          <w:p w14:paraId="15794F71" w14:textId="6E235018" w:rsidR="00DF3B87" w:rsidRPr="001D2BC1" w:rsidRDefault="00DF3B87" w:rsidP="003E1B74">
            <w:pPr>
              <w:spacing w:line="276" w:lineRule="auto"/>
              <w:contextualSpacing/>
              <w:rPr>
                <w:rFonts w:cs="Arial"/>
                <w:b/>
              </w:rPr>
            </w:pPr>
            <w:r w:rsidRPr="001D2BC1">
              <w:rPr>
                <w:rFonts w:cs="Arial"/>
              </w:rPr>
              <w:t>No other conditions are specified in relation to commercial fisheries in the EPBC Regulations.</w:t>
            </w:r>
          </w:p>
        </w:tc>
      </w:tr>
      <w:tr w:rsidR="00DF3B87" w:rsidRPr="001F4207" w14:paraId="00A781E9" w14:textId="77777777" w:rsidTr="001D2BC1">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92D050"/>
          </w:tcPr>
          <w:p w14:paraId="37044E32" w14:textId="0DB8F0E0" w:rsidR="00DF3B87" w:rsidRPr="001D2BC1" w:rsidRDefault="00DF3B87" w:rsidP="003E1B74">
            <w:pPr>
              <w:pStyle w:val="ListNumber"/>
              <w:spacing w:before="120" w:after="120"/>
              <w:rPr>
                <w:sz w:val="22"/>
                <w:szCs w:val="22"/>
              </w:rPr>
            </w:pPr>
            <w:r w:rsidRPr="001D2BC1">
              <w:rPr>
                <w:sz w:val="22"/>
                <w:szCs w:val="22"/>
              </w:rPr>
              <w:t>(4)</w:t>
            </w:r>
            <w:r w:rsidRPr="001D2BC1">
              <w:rPr>
                <w:sz w:val="22"/>
                <w:szCs w:val="22"/>
              </w:rPr>
              <w:tab/>
              <w:t xml:space="preserve">In deciding whether to declare an operation as an approved wildlife trade operation the Minister must have </w:t>
            </w:r>
            <w:r w:rsidRPr="001D2BC1">
              <w:rPr>
                <w:b/>
                <w:sz w:val="22"/>
                <w:szCs w:val="22"/>
              </w:rPr>
              <w:t>regard</w:t>
            </w:r>
            <w:r w:rsidRPr="001D2BC1">
              <w:rPr>
                <w:sz w:val="22"/>
                <w:szCs w:val="22"/>
              </w:rPr>
              <w:t xml:space="preserve"> to:</w:t>
            </w:r>
          </w:p>
          <w:p w14:paraId="495E36D3" w14:textId="77777777" w:rsidR="00DF3B87" w:rsidRPr="001D2BC1" w:rsidRDefault="00DF3B87" w:rsidP="003E1B74">
            <w:pPr>
              <w:pStyle w:val="ListNumber2"/>
              <w:spacing w:before="120" w:after="120"/>
              <w:rPr>
                <w:sz w:val="22"/>
                <w:szCs w:val="22"/>
              </w:rPr>
            </w:pPr>
            <w:r w:rsidRPr="001D2BC1">
              <w:rPr>
                <w:sz w:val="22"/>
                <w:szCs w:val="22"/>
              </w:rPr>
              <w:t>(a)</w:t>
            </w:r>
            <w:r w:rsidRPr="001D2BC1">
              <w:rPr>
                <w:sz w:val="22"/>
                <w:szCs w:val="22"/>
              </w:rPr>
              <w:tab/>
              <w:t>the significance of the impact of the operation on an ecosystem (for example, an impact on habitat or biodiversity); and</w:t>
            </w:r>
          </w:p>
          <w:p w14:paraId="1C68DEAA" w14:textId="31FAA2FB" w:rsidR="00DF3B87" w:rsidRPr="001D2BC1" w:rsidRDefault="00DF3B87" w:rsidP="003E1B74">
            <w:pPr>
              <w:pStyle w:val="ListNumber2"/>
              <w:spacing w:before="120" w:after="120"/>
              <w:rPr>
                <w:sz w:val="22"/>
                <w:szCs w:val="22"/>
              </w:rPr>
            </w:pPr>
          </w:p>
        </w:tc>
        <w:tc>
          <w:tcPr>
            <w:tcW w:w="2500" w:type="pct"/>
            <w:shd w:val="clear" w:color="auto" w:fill="auto"/>
          </w:tcPr>
          <w:p w14:paraId="7E32DF25" w14:textId="08BE510C" w:rsidR="00DF3B87" w:rsidRPr="001D2BC1" w:rsidRDefault="00DF3B87" w:rsidP="003E1B74">
            <w:pPr>
              <w:spacing w:line="276" w:lineRule="auto"/>
              <w:contextualSpacing/>
              <w:rPr>
                <w:rFonts w:cs="Arial"/>
                <w:b/>
              </w:rPr>
            </w:pPr>
            <w:r w:rsidRPr="001D2BC1">
              <w:rPr>
                <w:rFonts w:cs="Arial"/>
                <w:b/>
              </w:rPr>
              <w:t>Meets</w:t>
            </w:r>
            <w:r w:rsidR="001D2BC1" w:rsidRPr="001D2BC1">
              <w:rPr>
                <w:rFonts w:cs="Arial"/>
              </w:rPr>
              <w:br/>
            </w:r>
            <w:r w:rsidRPr="001D2BC1">
              <w:rPr>
                <w:rFonts w:cs="Arial"/>
              </w:rPr>
              <w:t xml:space="preserve">The </w:t>
            </w:r>
            <w:r w:rsidR="0088181D">
              <w:rPr>
                <w:rFonts w:cs="Arial"/>
              </w:rPr>
              <w:t>fisher</w:t>
            </w:r>
            <w:r w:rsidR="00647424">
              <w:rPr>
                <w:rFonts w:cs="Arial"/>
              </w:rPr>
              <w:t>ies</w:t>
            </w:r>
            <w:r w:rsidRPr="001D2BC1">
              <w:rPr>
                <w:rFonts w:cs="Arial"/>
              </w:rPr>
              <w:t xml:space="preserve"> will not have a significant impact on any relevant ecosystem within the next </w:t>
            </w:r>
            <w:r w:rsidR="001D2BC1" w:rsidRPr="001D2BC1">
              <w:rPr>
                <w:rFonts w:cs="Arial"/>
              </w:rPr>
              <w:t>three</w:t>
            </w:r>
            <w:r w:rsidRPr="001D2BC1">
              <w:rPr>
                <w:rFonts w:cs="Arial"/>
              </w:rPr>
              <w:t xml:space="preserve"> years, given the management measures currently in place</w:t>
            </w:r>
            <w:r w:rsidR="001D2BC1" w:rsidRPr="001D2BC1">
              <w:rPr>
                <w:rFonts w:cs="Arial"/>
              </w:rPr>
              <w:t xml:space="preserve"> and</w:t>
            </w:r>
            <w:r w:rsidRPr="001D2BC1">
              <w:rPr>
                <w:rFonts w:cs="Arial"/>
              </w:rPr>
              <w:t xml:space="preserve"> the </w:t>
            </w:r>
            <w:r w:rsidR="001D2BC1" w:rsidRPr="001D2BC1">
              <w:rPr>
                <w:rFonts w:cs="Arial"/>
              </w:rPr>
              <w:t>conditions recommended in Section 2 of this assessment.</w:t>
            </w:r>
          </w:p>
        </w:tc>
      </w:tr>
      <w:tr w:rsidR="00DF3B87" w:rsidRPr="001F4207" w14:paraId="7252F391" w14:textId="77777777" w:rsidTr="001D2BC1">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92D050"/>
          </w:tcPr>
          <w:p w14:paraId="3E6A221B" w14:textId="77777777" w:rsidR="00DF3B87" w:rsidRPr="001D2BC1" w:rsidRDefault="00DF3B87" w:rsidP="003E1B74">
            <w:pPr>
              <w:pStyle w:val="ListNumber2"/>
              <w:spacing w:before="120" w:after="120"/>
              <w:rPr>
                <w:sz w:val="22"/>
                <w:szCs w:val="22"/>
              </w:rPr>
            </w:pPr>
            <w:r w:rsidRPr="001D2BC1">
              <w:rPr>
                <w:sz w:val="22"/>
                <w:szCs w:val="22"/>
              </w:rPr>
              <w:lastRenderedPageBreak/>
              <w:t>(b)</w:t>
            </w:r>
            <w:r w:rsidRPr="001D2BC1">
              <w:rPr>
                <w:sz w:val="22"/>
                <w:szCs w:val="22"/>
              </w:rPr>
              <w:tab/>
              <w:t>the effectiveness of the management arrangements for the operation (including monitoring procedures).</w:t>
            </w:r>
          </w:p>
          <w:p w14:paraId="6C1B27E2" w14:textId="05731D1F" w:rsidR="00DF3B87" w:rsidRPr="001D2BC1" w:rsidRDefault="00DF3B87" w:rsidP="003E1B74">
            <w:pPr>
              <w:pStyle w:val="ListNumber2"/>
              <w:spacing w:before="120" w:after="120"/>
              <w:rPr>
                <w:sz w:val="22"/>
                <w:szCs w:val="22"/>
              </w:rPr>
            </w:pPr>
          </w:p>
        </w:tc>
        <w:tc>
          <w:tcPr>
            <w:tcW w:w="2500" w:type="pct"/>
            <w:shd w:val="clear" w:color="auto" w:fill="auto"/>
          </w:tcPr>
          <w:p w14:paraId="0E82CED8" w14:textId="77777777" w:rsidR="00106C02" w:rsidRDefault="00DF3B87" w:rsidP="00647424">
            <w:pPr>
              <w:keepNext/>
              <w:spacing w:line="276" w:lineRule="auto"/>
              <w:contextualSpacing/>
              <w:rPr>
                <w:rFonts w:cs="Arial"/>
                <w:b/>
              </w:rPr>
            </w:pPr>
            <w:r w:rsidRPr="001D2BC1">
              <w:rPr>
                <w:rFonts w:cs="Arial"/>
                <w:b/>
              </w:rPr>
              <w:t>Meets</w:t>
            </w:r>
          </w:p>
          <w:p w14:paraId="68D5EF87" w14:textId="6D9373D9" w:rsidR="00DF3B87" w:rsidRPr="001D2BC1" w:rsidRDefault="00DF3B87" w:rsidP="003E1B74">
            <w:pPr>
              <w:spacing w:line="276" w:lineRule="auto"/>
              <w:contextualSpacing/>
              <w:rPr>
                <w:rFonts w:cs="Arial"/>
                <w:b/>
              </w:rPr>
            </w:pPr>
            <w:r w:rsidRPr="001D2BC1">
              <w:rPr>
                <w:rFonts w:cs="Arial"/>
              </w:rPr>
              <w:t xml:space="preserve">The management arrangements that will be employed for the </w:t>
            </w:r>
            <w:r w:rsidR="0088181D">
              <w:rPr>
                <w:rFonts w:cs="Arial"/>
              </w:rPr>
              <w:t>fisher</w:t>
            </w:r>
            <w:r w:rsidR="00647424">
              <w:rPr>
                <w:rFonts w:cs="Arial"/>
              </w:rPr>
              <w:t>ies</w:t>
            </w:r>
            <w:r w:rsidRPr="001D2BC1">
              <w:rPr>
                <w:rFonts w:cs="Arial"/>
              </w:rPr>
              <w:t xml:space="preserve"> as outlined in </w:t>
            </w:r>
            <w:r w:rsidR="001D2BC1" w:rsidRPr="001D2BC1">
              <w:rPr>
                <w:rFonts w:cs="Arial"/>
              </w:rPr>
              <w:t>this</w:t>
            </w:r>
            <w:r w:rsidRPr="001D2BC1">
              <w:rPr>
                <w:rFonts w:cs="Arial"/>
              </w:rPr>
              <w:t xml:space="preserve"> assessment</w:t>
            </w:r>
            <w:r w:rsidR="0088181D">
              <w:rPr>
                <w:rFonts w:cs="Arial"/>
              </w:rPr>
              <w:t>,</w:t>
            </w:r>
            <w:r w:rsidRPr="001D2BC1">
              <w:rPr>
                <w:rFonts w:cs="Arial"/>
              </w:rPr>
              <w:t xml:space="preserve"> are likely to be effective</w:t>
            </w:r>
            <w:r w:rsidR="001D2BC1" w:rsidRPr="001D2BC1">
              <w:rPr>
                <w:rFonts w:cs="Arial"/>
              </w:rPr>
              <w:t xml:space="preserve"> while fishing effort remains low. </w:t>
            </w:r>
          </w:p>
        </w:tc>
      </w:tr>
      <w:tr w:rsidR="00DF3B87" w:rsidRPr="001F4207" w14:paraId="4B92FE55" w14:textId="77777777" w:rsidTr="00B260B9">
        <w:trPr>
          <w:cnfStyle w:val="000000100000" w:firstRow="0" w:lastRow="0" w:firstColumn="0" w:lastColumn="0" w:oddVBand="0" w:evenVBand="0" w:oddHBand="1" w:evenHBand="0" w:firstRowFirstColumn="0" w:firstRowLastColumn="0" w:lastRowFirstColumn="0" w:lastRowLastColumn="0"/>
        </w:trPr>
        <w:tc>
          <w:tcPr>
            <w:tcW w:w="2500" w:type="pct"/>
            <w:tcBorders>
              <w:bottom w:val="single" w:sz="4" w:space="0" w:color="auto"/>
            </w:tcBorders>
            <w:shd w:val="clear" w:color="auto" w:fill="92D050"/>
          </w:tcPr>
          <w:p w14:paraId="1F897613" w14:textId="4DD7CB90" w:rsidR="00DF3B87" w:rsidRPr="00B260B9" w:rsidRDefault="00DF3B87" w:rsidP="003E1B74">
            <w:pPr>
              <w:pStyle w:val="ListNumber"/>
              <w:spacing w:before="120" w:after="120"/>
              <w:rPr>
                <w:sz w:val="22"/>
                <w:szCs w:val="22"/>
              </w:rPr>
            </w:pPr>
            <w:r w:rsidRPr="00B260B9">
              <w:rPr>
                <w:sz w:val="22"/>
                <w:szCs w:val="22"/>
              </w:rPr>
              <w:t>(5)</w:t>
            </w:r>
            <w:r w:rsidRPr="00B260B9">
              <w:rPr>
                <w:sz w:val="22"/>
                <w:szCs w:val="22"/>
              </w:rPr>
              <w:tab/>
              <w:t xml:space="preserve">In deciding whether to declare an operation as an approved wildlife trade operation the Minister must have </w:t>
            </w:r>
            <w:r w:rsidRPr="00B260B9">
              <w:rPr>
                <w:b/>
                <w:sz w:val="22"/>
                <w:szCs w:val="22"/>
              </w:rPr>
              <w:t>regard</w:t>
            </w:r>
            <w:r w:rsidRPr="00B260B9">
              <w:rPr>
                <w:sz w:val="22"/>
                <w:szCs w:val="22"/>
              </w:rPr>
              <w:t xml:space="preserve"> to:</w:t>
            </w:r>
          </w:p>
          <w:p w14:paraId="7783753D" w14:textId="77777777" w:rsidR="00DF3B87" w:rsidRPr="00B260B9" w:rsidRDefault="00DF3B87" w:rsidP="003E1B74">
            <w:pPr>
              <w:pStyle w:val="ListNumber2"/>
              <w:spacing w:before="120" w:after="120"/>
              <w:rPr>
                <w:sz w:val="22"/>
                <w:szCs w:val="22"/>
              </w:rPr>
            </w:pPr>
            <w:r w:rsidRPr="00B260B9">
              <w:rPr>
                <w:sz w:val="22"/>
                <w:szCs w:val="22"/>
              </w:rPr>
              <w:t>(a)</w:t>
            </w:r>
            <w:r w:rsidRPr="00B260B9">
              <w:rPr>
                <w:sz w:val="22"/>
                <w:szCs w:val="22"/>
              </w:rPr>
              <w:tab/>
              <w:t>whether legislation relating to the protection, conservation or management of the specimens to which the operation relates is in force in the State or Territory concerned; and</w:t>
            </w:r>
          </w:p>
          <w:p w14:paraId="0935AA29" w14:textId="77777777" w:rsidR="00DF3B87" w:rsidRPr="00B260B9" w:rsidRDefault="00DF3B87" w:rsidP="003E1B74">
            <w:pPr>
              <w:pStyle w:val="ListNumber2"/>
              <w:spacing w:before="120" w:after="120"/>
              <w:rPr>
                <w:sz w:val="22"/>
                <w:szCs w:val="22"/>
              </w:rPr>
            </w:pPr>
            <w:r w:rsidRPr="00B260B9">
              <w:rPr>
                <w:sz w:val="22"/>
                <w:szCs w:val="22"/>
              </w:rPr>
              <w:t>(b)</w:t>
            </w:r>
            <w:r w:rsidRPr="00B260B9">
              <w:rPr>
                <w:sz w:val="22"/>
                <w:szCs w:val="22"/>
              </w:rPr>
              <w:tab/>
              <w:t>whether the legislation applies throughout the State or Territory concerned; and</w:t>
            </w:r>
          </w:p>
          <w:p w14:paraId="08AB3D67" w14:textId="77777777" w:rsidR="00DF3B87" w:rsidRPr="00B260B9" w:rsidRDefault="00DF3B87" w:rsidP="003E1B74">
            <w:pPr>
              <w:pStyle w:val="ListNumber2"/>
              <w:spacing w:before="120" w:after="120"/>
              <w:rPr>
                <w:sz w:val="22"/>
                <w:szCs w:val="22"/>
              </w:rPr>
            </w:pPr>
            <w:r w:rsidRPr="00B260B9">
              <w:rPr>
                <w:sz w:val="22"/>
                <w:szCs w:val="22"/>
              </w:rPr>
              <w:t>(c)</w:t>
            </w:r>
            <w:r w:rsidRPr="00B260B9">
              <w:rPr>
                <w:sz w:val="22"/>
                <w:szCs w:val="22"/>
              </w:rPr>
              <w:tab/>
              <w:t>whether, in the opinion of the Minister, the legislation is effective.</w:t>
            </w:r>
          </w:p>
          <w:p w14:paraId="273548CE" w14:textId="3AB19CEF" w:rsidR="00DF3B87" w:rsidRPr="00B260B9" w:rsidRDefault="00DF3B87" w:rsidP="003E1B74">
            <w:pPr>
              <w:pStyle w:val="ListNumber2"/>
              <w:spacing w:before="120" w:after="120"/>
              <w:rPr>
                <w:sz w:val="22"/>
                <w:szCs w:val="22"/>
              </w:rPr>
            </w:pPr>
          </w:p>
        </w:tc>
        <w:tc>
          <w:tcPr>
            <w:tcW w:w="2500" w:type="pct"/>
            <w:tcBorders>
              <w:bottom w:val="single" w:sz="4" w:space="0" w:color="auto"/>
            </w:tcBorders>
            <w:shd w:val="clear" w:color="auto" w:fill="auto"/>
          </w:tcPr>
          <w:p w14:paraId="34CD957B" w14:textId="32BB5724" w:rsidR="00B260B9" w:rsidRPr="00B260B9" w:rsidRDefault="00B260B9" w:rsidP="003E1B74">
            <w:pPr>
              <w:spacing w:line="276" w:lineRule="auto"/>
              <w:contextualSpacing/>
              <w:rPr>
                <w:rFonts w:cs="Arial"/>
              </w:rPr>
            </w:pPr>
            <w:r w:rsidRPr="00B260B9">
              <w:rPr>
                <w:rFonts w:cs="Arial"/>
                <w:b/>
              </w:rPr>
              <w:t>Meets</w:t>
            </w:r>
            <w:r w:rsidRPr="00B260B9">
              <w:rPr>
                <w:rFonts w:cs="Arial"/>
                <w:b/>
              </w:rPr>
              <w:br/>
            </w:r>
            <w:r w:rsidRPr="00B260B9">
              <w:rPr>
                <w:rFonts w:cs="Arial"/>
              </w:rPr>
              <w:t>The fishery</w:t>
            </w:r>
            <w:r w:rsidRPr="00B260B9">
              <w:rPr>
                <w:rFonts w:cs="Arial"/>
                <w:b/>
              </w:rPr>
              <w:t xml:space="preserve"> </w:t>
            </w:r>
            <w:r w:rsidRPr="00B260B9">
              <w:rPr>
                <w:rFonts w:cs="Arial"/>
              </w:rPr>
              <w:t xml:space="preserve">will be managed in accordance with the </w:t>
            </w:r>
            <w:r w:rsidRPr="00B260B9">
              <w:rPr>
                <w:rFonts w:cs="Arial"/>
                <w:i/>
              </w:rPr>
              <w:t>Fisheries Management Act 1991</w:t>
            </w:r>
            <w:r w:rsidRPr="00B260B9">
              <w:rPr>
                <w:rFonts w:cs="Arial"/>
              </w:rPr>
              <w:t xml:space="preserve"> and Fisheries Management Regulations </w:t>
            </w:r>
            <w:r>
              <w:rPr>
                <w:rFonts w:cs="Arial"/>
              </w:rPr>
              <w:t>2019</w:t>
            </w:r>
            <w:r w:rsidRPr="00B260B9">
              <w:rPr>
                <w:rFonts w:cs="Arial"/>
              </w:rPr>
              <w:t xml:space="preserve">, </w:t>
            </w:r>
            <w:r>
              <w:rPr>
                <w:rFonts w:cs="Arial"/>
              </w:rPr>
              <w:t xml:space="preserve">which </w:t>
            </w:r>
            <w:r w:rsidRPr="00B260B9">
              <w:rPr>
                <w:rFonts w:cs="Arial"/>
              </w:rPr>
              <w:t>apply throughout Commonwealth waters</w:t>
            </w:r>
            <w:r>
              <w:rPr>
                <w:rFonts w:cs="Arial"/>
              </w:rPr>
              <w:t xml:space="preserve">, as well as </w:t>
            </w:r>
            <w:r w:rsidRPr="00B260B9">
              <w:rPr>
                <w:rFonts w:cs="Arial"/>
              </w:rPr>
              <w:t>the management regime described in the ‘North West Slope Trawl Fishery and Western Deepwater Trawl Fishery Statement of Management Arrangements September 2012’.</w:t>
            </w:r>
            <w:r w:rsidRPr="00B260B9">
              <w:rPr>
                <w:rFonts w:cs="Arial"/>
                <w:highlight w:val="yellow"/>
              </w:rPr>
              <w:t xml:space="preserve"> </w:t>
            </w:r>
          </w:p>
          <w:p w14:paraId="303AA1DE" w14:textId="77777777" w:rsidR="00B260B9" w:rsidRDefault="00B260B9" w:rsidP="003E1B74">
            <w:pPr>
              <w:spacing w:line="276" w:lineRule="auto"/>
              <w:contextualSpacing/>
              <w:rPr>
                <w:rFonts w:cs="Arial"/>
              </w:rPr>
            </w:pPr>
          </w:p>
          <w:p w14:paraId="4236CE3E" w14:textId="42B8B9A5" w:rsidR="00DF3B87" w:rsidRPr="00C444A0" w:rsidRDefault="00DF3B87" w:rsidP="003E1B74">
            <w:pPr>
              <w:spacing w:line="276" w:lineRule="auto"/>
              <w:contextualSpacing/>
              <w:rPr>
                <w:rFonts w:cs="Arial"/>
              </w:rPr>
            </w:pPr>
            <w:r w:rsidRPr="00B260B9">
              <w:rPr>
                <w:rFonts w:cs="Arial"/>
              </w:rPr>
              <w:t>The Department considers that the legislation is likely to be effective.</w:t>
            </w:r>
          </w:p>
        </w:tc>
      </w:tr>
      <w:tr w:rsidR="00797661" w:rsidRPr="001F4207" w14:paraId="060036F7" w14:textId="77777777" w:rsidTr="00797661">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92D050"/>
          </w:tcPr>
          <w:p w14:paraId="6EE05E75" w14:textId="0A04F26A" w:rsidR="00797661" w:rsidRPr="00797661" w:rsidRDefault="00797661" w:rsidP="003E1B74">
            <w:pPr>
              <w:pStyle w:val="ListNumber"/>
              <w:spacing w:before="120" w:after="120"/>
              <w:rPr>
                <w:sz w:val="22"/>
                <w:szCs w:val="22"/>
              </w:rPr>
            </w:pPr>
            <w:r w:rsidRPr="00797661">
              <w:rPr>
                <w:sz w:val="22"/>
                <w:szCs w:val="22"/>
              </w:rPr>
              <w:t>(10)</w:t>
            </w:r>
            <w:r w:rsidRPr="00797661">
              <w:rPr>
                <w:sz w:val="22"/>
                <w:szCs w:val="22"/>
              </w:rPr>
              <w:tab/>
              <w:t>For the purposes of section 303FN, an operation is a wildlife trade operation if, an only if, the operation is an operation for the taking of specimens and:</w:t>
            </w:r>
          </w:p>
          <w:p w14:paraId="2C5F58DC" w14:textId="77777777" w:rsidR="00797661" w:rsidRPr="00797661" w:rsidRDefault="00797661" w:rsidP="003E1B74">
            <w:pPr>
              <w:pStyle w:val="ListNumber2"/>
              <w:spacing w:before="120" w:after="120"/>
              <w:rPr>
                <w:sz w:val="22"/>
                <w:szCs w:val="22"/>
              </w:rPr>
            </w:pPr>
            <w:r w:rsidRPr="00797661">
              <w:rPr>
                <w:sz w:val="22"/>
                <w:szCs w:val="22"/>
              </w:rPr>
              <w:t>(a)</w:t>
            </w:r>
            <w:r w:rsidRPr="00797661">
              <w:rPr>
                <w:sz w:val="22"/>
                <w:szCs w:val="22"/>
              </w:rPr>
              <w:tab/>
              <w:t>the operation is a commercial fishery.</w:t>
            </w:r>
          </w:p>
          <w:p w14:paraId="09ABE326" w14:textId="60E0AB7D" w:rsidR="00797661" w:rsidRPr="00797661" w:rsidRDefault="00797661" w:rsidP="003E1B74">
            <w:pPr>
              <w:pStyle w:val="ListNumber2"/>
              <w:spacing w:before="120" w:after="120"/>
              <w:rPr>
                <w:sz w:val="22"/>
                <w:szCs w:val="22"/>
              </w:rPr>
            </w:pPr>
          </w:p>
        </w:tc>
        <w:tc>
          <w:tcPr>
            <w:tcW w:w="2500" w:type="pct"/>
            <w:tcBorders>
              <w:bottom w:val="single" w:sz="4" w:space="0" w:color="auto"/>
            </w:tcBorders>
            <w:shd w:val="clear" w:color="auto" w:fill="auto"/>
          </w:tcPr>
          <w:p w14:paraId="2235D384" w14:textId="78EABC30" w:rsidR="00797661" w:rsidRPr="00797661" w:rsidRDefault="00797661" w:rsidP="003E1B74">
            <w:pPr>
              <w:spacing w:line="276" w:lineRule="auto"/>
              <w:contextualSpacing/>
              <w:rPr>
                <w:rFonts w:cs="Arial"/>
                <w:b/>
              </w:rPr>
            </w:pPr>
            <w:r w:rsidRPr="00797661">
              <w:rPr>
                <w:rFonts w:cs="Arial"/>
                <w:b/>
              </w:rPr>
              <w:t>Meets</w:t>
            </w:r>
            <w:r w:rsidRPr="00797661">
              <w:rPr>
                <w:rFonts w:cs="Arial"/>
                <w:b/>
              </w:rPr>
              <w:br/>
            </w:r>
            <w:r w:rsidRPr="00797661">
              <w:rPr>
                <w:rFonts w:cs="Arial"/>
              </w:rPr>
              <w:t xml:space="preserve">The North West Slope Trawl and Western Deepwater Trawl fisheries are both commercial fisheries. </w:t>
            </w:r>
          </w:p>
        </w:tc>
      </w:tr>
      <w:tr w:rsidR="00797661" w:rsidRPr="001F4207" w14:paraId="631A20D1" w14:textId="77777777" w:rsidTr="005F50B9">
        <w:trPr>
          <w:cnfStyle w:val="000000100000" w:firstRow="0" w:lastRow="0" w:firstColumn="0" w:lastColumn="0" w:oddVBand="0" w:evenVBand="0" w:oddHBand="1" w:evenHBand="0" w:firstRowFirstColumn="0" w:firstRowLastColumn="0" w:lastRowFirstColumn="0" w:lastRowLastColumn="0"/>
          <w:trHeight w:val="6795"/>
        </w:trPr>
        <w:tc>
          <w:tcPr>
            <w:tcW w:w="2500" w:type="pct"/>
            <w:shd w:val="clear" w:color="auto" w:fill="92D050"/>
          </w:tcPr>
          <w:p w14:paraId="3F44EDE3" w14:textId="77777777" w:rsidR="00797661" w:rsidRPr="00797661" w:rsidRDefault="00797661" w:rsidP="003E1B74">
            <w:pPr>
              <w:pStyle w:val="ListNumber"/>
              <w:spacing w:before="120" w:after="120"/>
              <w:rPr>
                <w:sz w:val="22"/>
                <w:szCs w:val="22"/>
              </w:rPr>
            </w:pPr>
            <w:r w:rsidRPr="00797661">
              <w:rPr>
                <w:sz w:val="22"/>
                <w:szCs w:val="22"/>
              </w:rPr>
              <w:lastRenderedPageBreak/>
              <w:t>(10A)</w:t>
            </w:r>
            <w:r w:rsidRPr="00797661">
              <w:rPr>
                <w:sz w:val="22"/>
                <w:szCs w:val="22"/>
              </w:rPr>
              <w:tab/>
              <w:t xml:space="preserve">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 </w:t>
            </w:r>
          </w:p>
          <w:p w14:paraId="6F24B61D" w14:textId="77777777" w:rsidR="00797661" w:rsidRPr="00797661" w:rsidRDefault="00797661" w:rsidP="003E1B74">
            <w:pPr>
              <w:pStyle w:val="ListNumber"/>
              <w:spacing w:before="120" w:after="120"/>
              <w:rPr>
                <w:sz w:val="22"/>
                <w:szCs w:val="22"/>
              </w:rPr>
            </w:pPr>
          </w:p>
          <w:p w14:paraId="3D10784A" w14:textId="72DBA3B8" w:rsidR="00797661" w:rsidRPr="00797661" w:rsidRDefault="00797661" w:rsidP="003E1B74">
            <w:pPr>
              <w:pStyle w:val="ListNumber"/>
              <w:spacing w:before="120" w:after="120"/>
              <w:rPr>
                <w:sz w:val="22"/>
                <w:szCs w:val="22"/>
              </w:rPr>
            </w:pPr>
            <w:r w:rsidRPr="00797661">
              <w:rPr>
                <w:sz w:val="22"/>
                <w:szCs w:val="22"/>
              </w:rPr>
              <w:t xml:space="preserve"> (10B)</w:t>
            </w:r>
            <w:r w:rsidRPr="00797661">
              <w:rPr>
                <w:sz w:val="22"/>
                <w:szCs w:val="22"/>
              </w:rPr>
              <w:tab/>
              <w:t xml:space="preserve">Subsection (10A) does not limit the matters that may be </w:t>
            </w:r>
            <w:proofErr w:type="gramStart"/>
            <w:r w:rsidRPr="00797661">
              <w:rPr>
                <w:sz w:val="22"/>
                <w:szCs w:val="22"/>
              </w:rPr>
              <w:t>taken into account</w:t>
            </w:r>
            <w:proofErr w:type="gramEnd"/>
            <w:r w:rsidRPr="00797661">
              <w:rPr>
                <w:sz w:val="22"/>
                <w:szCs w:val="22"/>
              </w:rPr>
              <w:t xml:space="preserve"> in deciding whether to declare that a fishery is an approved wildlife trade operation for the purposes of this section.</w:t>
            </w:r>
          </w:p>
          <w:p w14:paraId="723E213C" w14:textId="52670278" w:rsidR="00797661" w:rsidRPr="00797661" w:rsidRDefault="00797661" w:rsidP="003E1B74">
            <w:pPr>
              <w:pStyle w:val="ListNumber"/>
              <w:spacing w:before="120" w:after="120"/>
              <w:rPr>
                <w:sz w:val="22"/>
                <w:szCs w:val="22"/>
              </w:rPr>
            </w:pPr>
          </w:p>
        </w:tc>
        <w:tc>
          <w:tcPr>
            <w:tcW w:w="2500" w:type="pct"/>
            <w:shd w:val="clear" w:color="auto" w:fill="auto"/>
          </w:tcPr>
          <w:p w14:paraId="4DE867AC" w14:textId="41ED75B9" w:rsidR="00797661" w:rsidRDefault="00797661" w:rsidP="00647424">
            <w:pPr>
              <w:spacing w:line="276" w:lineRule="auto"/>
              <w:contextualSpacing/>
              <w:rPr>
                <w:rFonts w:cs="Arial"/>
              </w:rPr>
            </w:pPr>
            <w:r w:rsidRPr="00797661">
              <w:rPr>
                <w:rFonts w:cs="Arial"/>
              </w:rPr>
              <w:t xml:space="preserve">The fisheries were assessed under Part 10 of the EPBC Act in November 2004. Actions taken under the management regime were considered unlikely to have an unacceptable or unsustainable impact on the environment in a Commonwealth marine area. </w:t>
            </w:r>
          </w:p>
          <w:p w14:paraId="504853E4" w14:textId="79F32898" w:rsidR="00797661" w:rsidRDefault="00797661" w:rsidP="00647424">
            <w:pPr>
              <w:spacing w:line="276" w:lineRule="auto"/>
              <w:contextualSpacing/>
              <w:rPr>
                <w:rFonts w:cs="Arial"/>
              </w:rPr>
            </w:pPr>
            <w:r w:rsidRPr="00797661">
              <w:rPr>
                <w:rFonts w:cs="Arial"/>
              </w:rPr>
              <w:t xml:space="preserve">The management regime in force under the </w:t>
            </w:r>
            <w:r w:rsidRPr="00797661">
              <w:rPr>
                <w:rFonts w:cs="Arial"/>
                <w:i/>
              </w:rPr>
              <w:t>Fisheries Management Act 1991</w:t>
            </w:r>
            <w:r w:rsidRPr="00797661">
              <w:rPr>
                <w:rFonts w:cs="Arial"/>
              </w:rPr>
              <w:t xml:space="preserve"> and Fisheries Management Regulations 1992, and as described in the ‘</w:t>
            </w:r>
            <w:r w:rsidRPr="00797661">
              <w:rPr>
                <w:rFonts w:cs="Arial"/>
                <w:iCs/>
                <w:lang w:val="en"/>
              </w:rPr>
              <w:t>Western Trawl Fisheries Statement of Management Arrangements 2004’</w:t>
            </w:r>
            <w:r w:rsidRPr="00797661">
              <w:rPr>
                <w:rFonts w:cs="Arial"/>
                <w:i/>
                <w:iCs/>
                <w:lang w:val="en"/>
              </w:rPr>
              <w:t xml:space="preserve"> </w:t>
            </w:r>
            <w:r w:rsidRPr="00797661">
              <w:rPr>
                <w:rFonts w:cs="Arial"/>
              </w:rPr>
              <w:t xml:space="preserve">was subsequently accredited under section 33 of the EPBC Act in November 2005. </w:t>
            </w:r>
          </w:p>
          <w:p w14:paraId="548DE86B" w14:textId="715AAD85" w:rsidR="00797661" w:rsidRPr="00797661" w:rsidRDefault="00797661" w:rsidP="00647424">
            <w:pPr>
              <w:spacing w:line="276" w:lineRule="auto"/>
              <w:contextualSpacing/>
              <w:rPr>
                <w:rFonts w:cs="Arial"/>
                <w:b/>
              </w:rPr>
            </w:pPr>
            <w:r w:rsidRPr="00797661">
              <w:rPr>
                <w:rFonts w:cs="Arial"/>
              </w:rPr>
              <w:t xml:space="preserve">These </w:t>
            </w:r>
            <w:r w:rsidRPr="00106C02">
              <w:rPr>
                <w:rFonts w:cs="Arial"/>
              </w:rPr>
              <w:t>management arrangements are now reflected in the</w:t>
            </w:r>
            <w:r w:rsidR="002E2D08" w:rsidRPr="00106C02">
              <w:rPr>
                <w:rFonts w:cs="Arial"/>
              </w:rPr>
              <w:t xml:space="preserve"> </w:t>
            </w:r>
            <w:r w:rsidR="002E2D08" w:rsidRPr="00106C02">
              <w:rPr>
                <w:rFonts w:cs="Arial"/>
                <w:i/>
                <w:iCs/>
                <w:lang w:eastAsia="en-AU"/>
              </w:rPr>
              <w:t>Fisheries Management Act 1991</w:t>
            </w:r>
            <w:r w:rsidR="002E2D08" w:rsidRPr="00106C02">
              <w:rPr>
                <w:rFonts w:cs="Arial"/>
                <w:lang w:eastAsia="en-AU"/>
              </w:rPr>
              <w:t xml:space="preserve">, the </w:t>
            </w:r>
            <w:r w:rsidR="002E2D08" w:rsidRPr="006167FC">
              <w:rPr>
                <w:rFonts w:cs="Arial"/>
                <w:lang w:eastAsia="en-AU"/>
              </w:rPr>
              <w:t>Fisheries Management Regulations 2019,</w:t>
            </w:r>
            <w:r w:rsidR="002E2D08" w:rsidRPr="00106C02">
              <w:rPr>
                <w:rFonts w:cs="Arial"/>
                <w:lang w:eastAsia="en-AU"/>
              </w:rPr>
              <w:t xml:space="preserve"> and the Western Trawl Fisheries Statement of Management Arrangements 2012.</w:t>
            </w:r>
          </w:p>
        </w:tc>
      </w:tr>
      <w:tr w:rsidR="00DF3B87" w:rsidRPr="001F4207" w14:paraId="32060519" w14:textId="77777777" w:rsidTr="00DB5005">
        <w:trPr>
          <w:cnfStyle w:val="000000010000" w:firstRow="0" w:lastRow="0" w:firstColumn="0" w:lastColumn="0" w:oddVBand="0" w:evenVBand="0" w:oddHBand="0" w:evenHBand="1" w:firstRowFirstColumn="0" w:firstRowLastColumn="0" w:lastRowFirstColumn="0" w:lastRowLastColumn="0"/>
        </w:trPr>
        <w:tc>
          <w:tcPr>
            <w:tcW w:w="2500" w:type="pct"/>
            <w:tcBorders>
              <w:bottom w:val="single" w:sz="4" w:space="0" w:color="auto"/>
            </w:tcBorders>
            <w:shd w:val="clear" w:color="auto" w:fill="D9D9D9" w:themeFill="background1" w:themeFillShade="D9"/>
            <w:vAlign w:val="center"/>
          </w:tcPr>
          <w:p w14:paraId="7FAC38A3" w14:textId="60FCFF5A" w:rsidR="00DF3B87" w:rsidRPr="00DB5005" w:rsidRDefault="00DF3B87" w:rsidP="005F50B9">
            <w:pPr>
              <w:keepNext/>
              <w:spacing w:line="276" w:lineRule="auto"/>
              <w:ind w:left="539" w:hanging="539"/>
              <w:contextualSpacing/>
              <w:rPr>
                <w:rFonts w:cs="Arial"/>
                <w:highlight w:val="cyan"/>
              </w:rPr>
            </w:pPr>
            <w:r w:rsidRPr="00DB5005">
              <w:rPr>
                <w:rFonts w:cs="Arial"/>
                <w:b/>
              </w:rPr>
              <w:lastRenderedPageBreak/>
              <w:t xml:space="preserve">Section 303FR Public consultation </w:t>
            </w:r>
          </w:p>
        </w:tc>
        <w:tc>
          <w:tcPr>
            <w:tcW w:w="2500" w:type="pct"/>
            <w:shd w:val="clear" w:color="auto" w:fill="D9D9D9" w:themeFill="background1" w:themeFillShade="D9"/>
            <w:vAlign w:val="center"/>
          </w:tcPr>
          <w:p w14:paraId="0D05C93E" w14:textId="1EC893B4" w:rsidR="00DF3B87" w:rsidRPr="00DB5005" w:rsidRDefault="00DF3B87" w:rsidP="005F50B9">
            <w:pPr>
              <w:keepNext/>
              <w:spacing w:line="276" w:lineRule="auto"/>
              <w:contextualSpacing/>
              <w:rPr>
                <w:rFonts w:cs="Arial"/>
                <w:b/>
              </w:rPr>
            </w:pPr>
            <w:r w:rsidRPr="00DB5005">
              <w:rPr>
                <w:rFonts w:cs="Arial"/>
                <w:b/>
              </w:rPr>
              <w:t>Comment</w:t>
            </w:r>
          </w:p>
        </w:tc>
      </w:tr>
      <w:tr w:rsidR="007A0140" w:rsidRPr="001F4207" w14:paraId="051815FF" w14:textId="77777777" w:rsidTr="00DB5005">
        <w:trPr>
          <w:cnfStyle w:val="000000100000" w:firstRow="0" w:lastRow="0" w:firstColumn="0" w:lastColumn="0" w:oddVBand="0" w:evenVBand="0" w:oddHBand="1" w:evenHBand="0" w:firstRowFirstColumn="0" w:firstRowLastColumn="0" w:lastRowFirstColumn="0" w:lastRowLastColumn="0"/>
          <w:trHeight w:val="5155"/>
        </w:trPr>
        <w:tc>
          <w:tcPr>
            <w:tcW w:w="2500" w:type="pct"/>
            <w:shd w:val="clear" w:color="auto" w:fill="92D050"/>
          </w:tcPr>
          <w:p w14:paraId="394E7B7A" w14:textId="5CB7E6DC" w:rsidR="007A0140" w:rsidRPr="00DB5005" w:rsidRDefault="007A0140" w:rsidP="003E1B74">
            <w:pPr>
              <w:pStyle w:val="ListNumber"/>
              <w:spacing w:before="120" w:after="120"/>
              <w:rPr>
                <w:sz w:val="22"/>
                <w:szCs w:val="22"/>
              </w:rPr>
            </w:pPr>
            <w:r w:rsidRPr="00DB5005">
              <w:rPr>
                <w:sz w:val="22"/>
                <w:szCs w:val="22"/>
              </w:rPr>
              <w:t>(1)</w:t>
            </w:r>
            <w:r w:rsidRPr="00DB5005">
              <w:rPr>
                <w:sz w:val="22"/>
                <w:szCs w:val="22"/>
              </w:rPr>
              <w:tab/>
              <w:t>Before making a declaration under section 303FN, the Minister must cause to be published on the Internet a notice:</w:t>
            </w:r>
          </w:p>
          <w:p w14:paraId="12E3BD75" w14:textId="6CC41823" w:rsidR="007A0140" w:rsidRPr="00DB5005" w:rsidRDefault="007A0140" w:rsidP="003E1B74">
            <w:pPr>
              <w:pStyle w:val="ListNumber2"/>
              <w:spacing w:before="120" w:after="120"/>
              <w:rPr>
                <w:sz w:val="22"/>
                <w:szCs w:val="22"/>
              </w:rPr>
            </w:pPr>
            <w:r w:rsidRPr="00DB5005">
              <w:rPr>
                <w:sz w:val="22"/>
                <w:szCs w:val="22"/>
              </w:rPr>
              <w:t>(a)</w:t>
            </w:r>
            <w:r w:rsidRPr="00DB5005">
              <w:rPr>
                <w:sz w:val="22"/>
                <w:szCs w:val="22"/>
              </w:rPr>
              <w:tab/>
              <w:t>setting out the proposal to make the declaration; and</w:t>
            </w:r>
          </w:p>
          <w:p w14:paraId="45E7E594" w14:textId="63B2FB12" w:rsidR="007A0140" w:rsidRPr="00DB5005" w:rsidRDefault="007A0140" w:rsidP="003E1B74">
            <w:pPr>
              <w:pStyle w:val="ListNumber2"/>
              <w:spacing w:before="120" w:after="120"/>
              <w:rPr>
                <w:sz w:val="22"/>
                <w:szCs w:val="22"/>
              </w:rPr>
            </w:pPr>
            <w:r w:rsidRPr="00DB5005">
              <w:rPr>
                <w:sz w:val="22"/>
                <w:szCs w:val="22"/>
              </w:rPr>
              <w:t>(b)</w:t>
            </w:r>
            <w:r w:rsidRPr="00DB5005">
              <w:rPr>
                <w:sz w:val="22"/>
                <w:szCs w:val="22"/>
              </w:rPr>
              <w:tab/>
              <w:t>setting out sufficient information to enable persons and organisations to consider adequately the merits of the proposal; and</w:t>
            </w:r>
          </w:p>
          <w:p w14:paraId="6C5F41D2" w14:textId="2C8A724B" w:rsidR="007A0140" w:rsidRPr="00DB5005" w:rsidRDefault="007A0140" w:rsidP="003E1B74">
            <w:pPr>
              <w:pStyle w:val="ListNumber2"/>
              <w:spacing w:before="120" w:after="120"/>
              <w:rPr>
                <w:sz w:val="22"/>
                <w:szCs w:val="22"/>
              </w:rPr>
            </w:pPr>
            <w:r w:rsidRPr="00DB5005">
              <w:rPr>
                <w:sz w:val="22"/>
                <w:szCs w:val="22"/>
              </w:rPr>
              <w:t>(c)</w:t>
            </w:r>
            <w:r w:rsidRPr="00DB5005">
              <w:rPr>
                <w:sz w:val="22"/>
                <w:szCs w:val="22"/>
              </w:rPr>
              <w:tab/>
              <w:t>inviting persons and organisations to give the Minister, within the period specified in the notice, written comments about the proposal.</w:t>
            </w:r>
          </w:p>
          <w:p w14:paraId="6B09D91F" w14:textId="77777777" w:rsidR="007A0140" w:rsidRPr="00DB5005" w:rsidRDefault="007A0140" w:rsidP="003E1B74">
            <w:pPr>
              <w:pStyle w:val="ListNumber"/>
              <w:spacing w:before="120" w:after="120"/>
              <w:rPr>
                <w:sz w:val="22"/>
                <w:szCs w:val="22"/>
              </w:rPr>
            </w:pPr>
            <w:r w:rsidRPr="00DB5005">
              <w:rPr>
                <w:sz w:val="22"/>
                <w:szCs w:val="22"/>
              </w:rPr>
              <w:t>(2)</w:t>
            </w:r>
            <w:r w:rsidRPr="00DB5005">
              <w:rPr>
                <w:sz w:val="22"/>
                <w:szCs w:val="22"/>
              </w:rPr>
              <w:tab/>
              <w:t>A period specified in the notice must not be shorter than 20 business days after the date on which the notice was published on the Internet.</w:t>
            </w:r>
          </w:p>
          <w:p w14:paraId="6BDE7C87" w14:textId="77777777" w:rsidR="007A0140" w:rsidRPr="00DB5005" w:rsidRDefault="007A0140" w:rsidP="003E1B74">
            <w:pPr>
              <w:pStyle w:val="ListNumber"/>
              <w:spacing w:before="120" w:after="120"/>
              <w:rPr>
                <w:sz w:val="22"/>
                <w:szCs w:val="22"/>
              </w:rPr>
            </w:pPr>
            <w:r w:rsidRPr="00DB5005">
              <w:rPr>
                <w:sz w:val="22"/>
                <w:szCs w:val="22"/>
              </w:rPr>
              <w:t>(3)</w:t>
            </w:r>
            <w:r w:rsidRPr="00DB5005">
              <w:rPr>
                <w:sz w:val="22"/>
                <w:szCs w:val="22"/>
              </w:rPr>
              <w:tab/>
              <w:t xml:space="preserve">In </w:t>
            </w:r>
            <w:proofErr w:type="gramStart"/>
            <w:r w:rsidRPr="00DB5005">
              <w:rPr>
                <w:sz w:val="22"/>
                <w:szCs w:val="22"/>
              </w:rPr>
              <w:t>making a decision</w:t>
            </w:r>
            <w:proofErr w:type="gramEnd"/>
            <w:r w:rsidRPr="00DB5005">
              <w:rPr>
                <w:sz w:val="22"/>
                <w:szCs w:val="22"/>
              </w:rPr>
              <w:t xml:space="preserve"> about whether to make a declaration under section 303FN, the Minister must consider any comments about the proposal to make the declaration that were given in response to the invitation in the notice.</w:t>
            </w:r>
          </w:p>
          <w:p w14:paraId="0C500D63" w14:textId="1D5DCB67" w:rsidR="007A0140" w:rsidRPr="00DB5005" w:rsidRDefault="007A0140" w:rsidP="003E1B74">
            <w:pPr>
              <w:pStyle w:val="ListNumber"/>
              <w:spacing w:before="120" w:after="120"/>
              <w:rPr>
                <w:sz w:val="22"/>
                <w:szCs w:val="22"/>
              </w:rPr>
            </w:pPr>
          </w:p>
        </w:tc>
        <w:tc>
          <w:tcPr>
            <w:tcW w:w="2500" w:type="pct"/>
            <w:shd w:val="clear" w:color="auto" w:fill="auto"/>
          </w:tcPr>
          <w:p w14:paraId="5C7F1655" w14:textId="50B906C8" w:rsidR="007A0140" w:rsidRPr="00DB5005" w:rsidRDefault="00DB5005" w:rsidP="003E1B74">
            <w:pPr>
              <w:spacing w:line="276" w:lineRule="auto"/>
              <w:contextualSpacing/>
              <w:rPr>
                <w:rFonts w:cs="Arial"/>
                <w:b/>
              </w:rPr>
            </w:pPr>
            <w:r>
              <w:rPr>
                <w:rFonts w:cs="Arial"/>
                <w:b/>
              </w:rPr>
              <w:t>Meets</w:t>
            </w:r>
          </w:p>
          <w:p w14:paraId="3FDDA632" w14:textId="5BE4B137" w:rsidR="007A0140" w:rsidRPr="00DB5005" w:rsidRDefault="007A0140" w:rsidP="003E1B74">
            <w:pPr>
              <w:spacing w:line="276" w:lineRule="auto"/>
              <w:contextualSpacing/>
              <w:rPr>
                <w:rFonts w:cs="Arial"/>
                <w:iCs/>
              </w:rPr>
            </w:pPr>
            <w:r w:rsidRPr="00DB5005">
              <w:rPr>
                <w:rFonts w:cs="Arial"/>
                <w:iCs/>
              </w:rPr>
              <w:t xml:space="preserve">A public notice, which set out the proposal to declare the </w:t>
            </w:r>
            <w:r w:rsidR="0088181D">
              <w:rPr>
                <w:rFonts w:cs="Arial"/>
                <w:iCs/>
              </w:rPr>
              <w:t>fisher</w:t>
            </w:r>
            <w:r w:rsidR="00647424">
              <w:rPr>
                <w:rFonts w:cs="Arial"/>
                <w:iCs/>
              </w:rPr>
              <w:t>ies</w:t>
            </w:r>
            <w:r w:rsidR="00DB5005">
              <w:rPr>
                <w:rFonts w:cs="Arial"/>
                <w:iCs/>
              </w:rPr>
              <w:t xml:space="preserve"> </w:t>
            </w:r>
            <w:r w:rsidRPr="00DB5005">
              <w:rPr>
                <w:rFonts w:cs="Arial"/>
                <w:iCs/>
              </w:rPr>
              <w:t xml:space="preserve">an approved </w:t>
            </w:r>
            <w:r w:rsidR="0088181D">
              <w:rPr>
                <w:rFonts w:cs="Arial"/>
                <w:iCs/>
              </w:rPr>
              <w:t>WTO</w:t>
            </w:r>
            <w:r w:rsidRPr="00DB5005">
              <w:rPr>
                <w:rFonts w:cs="Arial"/>
                <w:iCs/>
              </w:rPr>
              <w:t xml:space="preserve"> and included the application from </w:t>
            </w:r>
            <w:r w:rsidR="00DB5005">
              <w:rPr>
                <w:rFonts w:cs="Arial"/>
                <w:iCs/>
              </w:rPr>
              <w:t>AFMA</w:t>
            </w:r>
            <w:r w:rsidRPr="00DB5005">
              <w:rPr>
                <w:rFonts w:cs="Arial"/>
                <w:iCs/>
              </w:rPr>
              <w:t xml:space="preserve">, was released for public comment on </w:t>
            </w:r>
            <w:r w:rsidR="00DB5005">
              <w:rPr>
                <w:rFonts w:cs="Arial"/>
                <w:iCs/>
              </w:rPr>
              <w:t>2 November 2020 until 2 December 2020</w:t>
            </w:r>
            <w:r w:rsidRPr="00DB5005">
              <w:rPr>
                <w:rFonts w:cs="Arial"/>
                <w:iCs/>
              </w:rPr>
              <w:t xml:space="preserve">. </w:t>
            </w:r>
          </w:p>
          <w:p w14:paraId="12DA863D" w14:textId="77777777" w:rsidR="00DB5005" w:rsidRDefault="00DB5005" w:rsidP="003E1B74">
            <w:pPr>
              <w:spacing w:line="276" w:lineRule="auto"/>
              <w:contextualSpacing/>
              <w:rPr>
                <w:rFonts w:cs="Arial"/>
                <w:iCs/>
              </w:rPr>
            </w:pPr>
          </w:p>
          <w:p w14:paraId="63998218" w14:textId="1F36C2C3" w:rsidR="007A0140" w:rsidRPr="00DB5005" w:rsidRDefault="007A0140" w:rsidP="003E1B74">
            <w:pPr>
              <w:spacing w:line="276" w:lineRule="auto"/>
              <w:contextualSpacing/>
              <w:rPr>
                <w:rFonts w:cs="Arial"/>
                <w:iCs/>
              </w:rPr>
            </w:pPr>
            <w:r w:rsidRPr="00DB5005">
              <w:rPr>
                <w:rFonts w:cs="Arial"/>
                <w:iCs/>
              </w:rPr>
              <w:t>No public comments about the proposal were received.</w:t>
            </w:r>
          </w:p>
          <w:p w14:paraId="761E57B8" w14:textId="72E0FE30" w:rsidR="007A0140" w:rsidRPr="00DB5005" w:rsidRDefault="007A0140" w:rsidP="003E1B74">
            <w:pPr>
              <w:spacing w:line="276" w:lineRule="auto"/>
              <w:contextualSpacing/>
              <w:rPr>
                <w:rFonts w:cs="Arial"/>
                <w:b/>
              </w:rPr>
            </w:pPr>
            <w:r w:rsidRPr="00DB5005">
              <w:rPr>
                <w:rFonts w:cs="Arial"/>
                <w:iCs/>
              </w:rPr>
              <w:t xml:space="preserve"> </w:t>
            </w:r>
          </w:p>
        </w:tc>
      </w:tr>
      <w:tr w:rsidR="00DF3B87" w:rsidRPr="001F4207" w14:paraId="7891866A"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C0B4DF5" w14:textId="53CC3909" w:rsidR="00DF3B87" w:rsidRPr="00DB5005" w:rsidRDefault="00DF3B87" w:rsidP="003E1B74">
            <w:pPr>
              <w:spacing w:line="276" w:lineRule="auto"/>
              <w:ind w:left="360" w:hanging="360"/>
              <w:contextualSpacing/>
              <w:rPr>
                <w:rFonts w:cs="Arial"/>
              </w:rPr>
            </w:pPr>
            <w:r w:rsidRPr="00DB5005">
              <w:rPr>
                <w:rFonts w:cs="Arial"/>
                <w:b/>
              </w:rPr>
              <w:t xml:space="preserve">Section 303FT Additional provisions relating to declarations </w:t>
            </w:r>
          </w:p>
        </w:tc>
        <w:tc>
          <w:tcPr>
            <w:tcW w:w="2500" w:type="pct"/>
            <w:shd w:val="clear" w:color="auto" w:fill="D9D9D9" w:themeFill="background1" w:themeFillShade="D9"/>
            <w:vAlign w:val="center"/>
          </w:tcPr>
          <w:p w14:paraId="08BA9277" w14:textId="48DB3479" w:rsidR="00DF3B87" w:rsidRPr="00DB5005" w:rsidRDefault="00DF3B87" w:rsidP="003E1B74">
            <w:pPr>
              <w:spacing w:line="276" w:lineRule="auto"/>
              <w:contextualSpacing/>
              <w:rPr>
                <w:rFonts w:cs="Arial"/>
                <w:b/>
                <w:iCs/>
              </w:rPr>
            </w:pPr>
            <w:r w:rsidRPr="00DB5005">
              <w:rPr>
                <w:rFonts w:cs="Arial"/>
                <w:b/>
              </w:rPr>
              <w:t>Comments</w:t>
            </w:r>
          </w:p>
        </w:tc>
      </w:tr>
      <w:tr w:rsidR="00DF3B87" w:rsidRPr="001F4207" w14:paraId="70ECFDED" w14:textId="77777777" w:rsidTr="005F50B9">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386BEE9E" w14:textId="1663C4FA" w:rsidR="00DF3B87" w:rsidRPr="00DB5005" w:rsidRDefault="00DF3B87" w:rsidP="003E1B74">
            <w:pPr>
              <w:pStyle w:val="ListNumber"/>
              <w:spacing w:before="120" w:after="120"/>
              <w:rPr>
                <w:sz w:val="22"/>
                <w:szCs w:val="22"/>
              </w:rPr>
            </w:pPr>
            <w:r w:rsidRPr="00DB5005">
              <w:rPr>
                <w:sz w:val="22"/>
                <w:szCs w:val="22"/>
              </w:rPr>
              <w:t>(1)</w:t>
            </w:r>
            <w:r w:rsidRPr="00DB5005">
              <w:rPr>
                <w:sz w:val="22"/>
                <w:szCs w:val="22"/>
              </w:rPr>
              <w:tab/>
              <w:t>This section applies to a declaration made under section 303FN, 303FO or 303FP.</w:t>
            </w:r>
          </w:p>
        </w:tc>
        <w:tc>
          <w:tcPr>
            <w:tcW w:w="2500" w:type="pct"/>
            <w:shd w:val="clear" w:color="auto" w:fill="auto"/>
          </w:tcPr>
          <w:p w14:paraId="1FADFDC4" w14:textId="1ECC45DA" w:rsidR="00DF3B87" w:rsidRPr="00DB5005" w:rsidRDefault="00DF3B87" w:rsidP="003E1B74">
            <w:pPr>
              <w:spacing w:line="276" w:lineRule="auto"/>
              <w:contextualSpacing/>
              <w:rPr>
                <w:rFonts w:cs="Arial"/>
                <w:b/>
                <w:iCs/>
              </w:rPr>
            </w:pPr>
            <w:r w:rsidRPr="00DB5005">
              <w:rPr>
                <w:rFonts w:cs="Arial"/>
              </w:rPr>
              <w:t xml:space="preserve">A declaration for the </w:t>
            </w:r>
            <w:r w:rsidR="00DB5005" w:rsidRPr="00DB5005">
              <w:rPr>
                <w:rFonts w:cs="Arial"/>
              </w:rPr>
              <w:t xml:space="preserve">fisheries </w:t>
            </w:r>
            <w:r w:rsidRPr="00DB5005">
              <w:rPr>
                <w:rFonts w:cs="Arial"/>
              </w:rPr>
              <w:t>will be made under section 303FN.</w:t>
            </w:r>
          </w:p>
        </w:tc>
      </w:tr>
      <w:tr w:rsidR="00DF3B87" w:rsidRPr="001F4207" w14:paraId="3FE1C85F" w14:textId="77777777" w:rsidTr="005F50B9">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92D050"/>
          </w:tcPr>
          <w:p w14:paraId="09D9E527" w14:textId="41851D69" w:rsidR="00DF3B87" w:rsidRPr="001D2BC1" w:rsidRDefault="00DF3B87" w:rsidP="003E1B74">
            <w:pPr>
              <w:pStyle w:val="ListNumber"/>
              <w:spacing w:before="120" w:after="120"/>
              <w:rPr>
                <w:sz w:val="22"/>
                <w:szCs w:val="22"/>
              </w:rPr>
            </w:pPr>
            <w:r w:rsidRPr="001D2BC1">
              <w:rPr>
                <w:sz w:val="22"/>
                <w:szCs w:val="22"/>
              </w:rPr>
              <w:t>(4)</w:t>
            </w:r>
            <w:r w:rsidRPr="001D2BC1">
              <w:rPr>
                <w:sz w:val="22"/>
                <w:szCs w:val="22"/>
              </w:rPr>
              <w:tab/>
              <w:t>The Minister may make a declaration about a plan or operation even though he or she considers that the plan or operation should be the subject of the declaration only:</w:t>
            </w:r>
          </w:p>
          <w:p w14:paraId="588AB7D9" w14:textId="5C6303ED" w:rsidR="00DF3B87" w:rsidRPr="001D2BC1" w:rsidRDefault="00DF3B87" w:rsidP="003E1B74">
            <w:pPr>
              <w:pStyle w:val="ListNumber2"/>
              <w:spacing w:before="120" w:after="120"/>
              <w:rPr>
                <w:sz w:val="22"/>
                <w:szCs w:val="22"/>
              </w:rPr>
            </w:pPr>
            <w:r w:rsidRPr="001D2BC1">
              <w:rPr>
                <w:sz w:val="22"/>
                <w:szCs w:val="22"/>
              </w:rPr>
              <w:t>(a)</w:t>
            </w:r>
            <w:r w:rsidRPr="001D2BC1">
              <w:rPr>
                <w:sz w:val="22"/>
                <w:szCs w:val="22"/>
              </w:rPr>
              <w:tab/>
              <w:t>during a particular period; or</w:t>
            </w:r>
          </w:p>
          <w:p w14:paraId="5CBBE9A2" w14:textId="5D9A9395" w:rsidR="00DF3B87" w:rsidRPr="001D2BC1" w:rsidRDefault="00DF3B87" w:rsidP="003E1B74">
            <w:pPr>
              <w:pStyle w:val="ListNumber2"/>
              <w:spacing w:before="120" w:after="120"/>
              <w:rPr>
                <w:sz w:val="22"/>
                <w:szCs w:val="22"/>
              </w:rPr>
            </w:pPr>
            <w:r w:rsidRPr="001D2BC1">
              <w:rPr>
                <w:sz w:val="22"/>
                <w:szCs w:val="22"/>
              </w:rPr>
              <w:t>(b)</w:t>
            </w:r>
            <w:r w:rsidRPr="001D2BC1">
              <w:rPr>
                <w:sz w:val="22"/>
                <w:szCs w:val="22"/>
              </w:rPr>
              <w:tab/>
              <w:t>while certain circumstances exist; or</w:t>
            </w:r>
          </w:p>
          <w:p w14:paraId="2FFEC89D" w14:textId="0E1C97F8" w:rsidR="00DF3B87" w:rsidRPr="001D2BC1" w:rsidRDefault="00DF3B87" w:rsidP="003E1B74">
            <w:pPr>
              <w:pStyle w:val="ListNumber2"/>
              <w:spacing w:before="120" w:after="120"/>
              <w:rPr>
                <w:sz w:val="22"/>
                <w:szCs w:val="22"/>
              </w:rPr>
            </w:pPr>
            <w:r w:rsidRPr="001D2BC1">
              <w:rPr>
                <w:sz w:val="22"/>
                <w:szCs w:val="22"/>
              </w:rPr>
              <w:t>(c)</w:t>
            </w:r>
            <w:r w:rsidRPr="001D2BC1">
              <w:rPr>
                <w:sz w:val="22"/>
                <w:szCs w:val="22"/>
              </w:rPr>
              <w:tab/>
              <w:t>while a certain condition is complied with.</w:t>
            </w:r>
          </w:p>
          <w:p w14:paraId="2BD49449" w14:textId="4C90B535" w:rsidR="00DF3B87" w:rsidRPr="00647424" w:rsidRDefault="00DF3B87" w:rsidP="00647424">
            <w:pPr>
              <w:spacing w:line="276" w:lineRule="auto"/>
              <w:contextualSpacing/>
              <w:rPr>
                <w:rFonts w:cs="Arial"/>
              </w:rPr>
            </w:pPr>
            <w:r w:rsidRPr="001D2BC1">
              <w:rPr>
                <w:rFonts w:cs="Arial"/>
              </w:rPr>
              <w:t xml:space="preserve">In such a case, the instrument of declaration is to specify the period, </w:t>
            </w:r>
            <w:proofErr w:type="gramStart"/>
            <w:r w:rsidRPr="001D2BC1">
              <w:rPr>
                <w:rFonts w:cs="Arial"/>
              </w:rPr>
              <w:t>circumstances</w:t>
            </w:r>
            <w:proofErr w:type="gramEnd"/>
            <w:r w:rsidRPr="001D2BC1">
              <w:rPr>
                <w:rFonts w:cs="Arial"/>
              </w:rPr>
              <w:t xml:space="preserve"> or condition.</w:t>
            </w:r>
          </w:p>
        </w:tc>
        <w:tc>
          <w:tcPr>
            <w:tcW w:w="2500" w:type="pct"/>
            <w:shd w:val="clear" w:color="auto" w:fill="auto"/>
          </w:tcPr>
          <w:p w14:paraId="7D3F6858" w14:textId="1DA08481" w:rsidR="00DF3B87" w:rsidRPr="001D2BC1" w:rsidRDefault="00DF3B87" w:rsidP="003E1B74">
            <w:pPr>
              <w:spacing w:line="276" w:lineRule="auto"/>
              <w:contextualSpacing/>
              <w:rPr>
                <w:rFonts w:cs="Arial"/>
              </w:rPr>
            </w:pPr>
            <w:r w:rsidRPr="001D2BC1">
              <w:rPr>
                <w:rFonts w:cs="Arial"/>
              </w:rPr>
              <w:t xml:space="preserve">The standard conditions applied to commercial fishery </w:t>
            </w:r>
            <w:r w:rsidR="0088181D">
              <w:rPr>
                <w:rFonts w:cs="Arial"/>
              </w:rPr>
              <w:t>WTO’s</w:t>
            </w:r>
            <w:r w:rsidRPr="001D2BC1">
              <w:rPr>
                <w:rFonts w:cs="Arial"/>
              </w:rPr>
              <w:t xml:space="preserve"> include:</w:t>
            </w:r>
          </w:p>
          <w:p w14:paraId="0492F507" w14:textId="585EADDD" w:rsidR="00DF3B87" w:rsidRPr="001D2BC1" w:rsidRDefault="00DF3B87" w:rsidP="003E1B74">
            <w:pPr>
              <w:pStyle w:val="ListBullet"/>
              <w:spacing w:before="120" w:after="120"/>
              <w:rPr>
                <w:sz w:val="22"/>
                <w:szCs w:val="22"/>
              </w:rPr>
            </w:pPr>
            <w:r w:rsidRPr="001D2BC1">
              <w:rPr>
                <w:sz w:val="22"/>
                <w:szCs w:val="22"/>
              </w:rPr>
              <w:t xml:space="preserve">operation in accordance with the management </w:t>
            </w:r>
            <w:proofErr w:type="gramStart"/>
            <w:r w:rsidRPr="001D2BC1">
              <w:rPr>
                <w:sz w:val="22"/>
                <w:szCs w:val="22"/>
              </w:rPr>
              <w:t>regime</w:t>
            </w:r>
            <w:r w:rsidR="002A7F56">
              <w:rPr>
                <w:sz w:val="22"/>
                <w:szCs w:val="22"/>
              </w:rPr>
              <w:t>;</w:t>
            </w:r>
            <w:proofErr w:type="gramEnd"/>
          </w:p>
          <w:p w14:paraId="14CEC72A" w14:textId="32080734" w:rsidR="00DF3B87" w:rsidRPr="001D2BC1" w:rsidRDefault="00DF3B87" w:rsidP="003E1B74">
            <w:pPr>
              <w:pStyle w:val="ListBullet"/>
              <w:spacing w:before="120" w:after="120"/>
              <w:rPr>
                <w:sz w:val="22"/>
                <w:szCs w:val="22"/>
              </w:rPr>
            </w:pPr>
            <w:r w:rsidRPr="001D2BC1">
              <w:rPr>
                <w:sz w:val="22"/>
                <w:szCs w:val="22"/>
              </w:rPr>
              <w:t>notifying the Department of changes to the management regime</w:t>
            </w:r>
            <w:r w:rsidR="002A7F56">
              <w:rPr>
                <w:sz w:val="22"/>
                <w:szCs w:val="22"/>
              </w:rPr>
              <w:t>;</w:t>
            </w:r>
            <w:r w:rsidRPr="001D2BC1">
              <w:rPr>
                <w:sz w:val="22"/>
                <w:szCs w:val="22"/>
              </w:rPr>
              <w:t xml:space="preserve"> and</w:t>
            </w:r>
          </w:p>
          <w:p w14:paraId="5BBB63E2" w14:textId="77777777" w:rsidR="00DF3B87" w:rsidRPr="001D2BC1" w:rsidRDefault="00DF3B87" w:rsidP="003E1B74">
            <w:pPr>
              <w:pStyle w:val="ListBullet"/>
              <w:spacing w:before="120" w:after="120"/>
              <w:rPr>
                <w:sz w:val="22"/>
                <w:szCs w:val="22"/>
              </w:rPr>
            </w:pPr>
            <w:r w:rsidRPr="001D2BC1">
              <w:rPr>
                <w:sz w:val="22"/>
                <w:szCs w:val="22"/>
              </w:rPr>
              <w:t>annual reporting in accordance with the requirements of the Australian Government Guidelines for the Ecologically Sustainable Management of Fisheries – 2nd Edition.</w:t>
            </w:r>
          </w:p>
          <w:p w14:paraId="154980E0" w14:textId="04AE0EB6" w:rsidR="00DF3B87" w:rsidRPr="00647424" w:rsidRDefault="00DF3B87" w:rsidP="003E1B74">
            <w:pPr>
              <w:spacing w:line="276" w:lineRule="auto"/>
              <w:contextualSpacing/>
              <w:rPr>
                <w:rFonts w:cs="Arial"/>
              </w:rPr>
            </w:pPr>
            <w:r w:rsidRPr="001D2BC1">
              <w:rPr>
                <w:rFonts w:cs="Arial"/>
              </w:rPr>
              <w:t xml:space="preserve">The </w:t>
            </w:r>
            <w:r w:rsidR="002A7F56">
              <w:rPr>
                <w:rFonts w:cs="Arial"/>
              </w:rPr>
              <w:t>WTO</w:t>
            </w:r>
            <w:r w:rsidRPr="001D2BC1">
              <w:rPr>
                <w:rFonts w:cs="Arial"/>
              </w:rPr>
              <w:t xml:space="preserve"> instrument for the </w:t>
            </w:r>
            <w:r w:rsidR="007C1DA8" w:rsidRPr="00DB5005">
              <w:rPr>
                <w:rFonts w:cs="Arial"/>
              </w:rPr>
              <w:t>fisheries</w:t>
            </w:r>
            <w:r w:rsidR="007C1DA8" w:rsidRPr="001D2BC1" w:rsidDel="007C1DA8">
              <w:rPr>
                <w:rFonts w:cs="Arial"/>
              </w:rPr>
              <w:t xml:space="preserve"> </w:t>
            </w:r>
            <w:r w:rsidRPr="001D2BC1">
              <w:rPr>
                <w:rFonts w:cs="Arial"/>
              </w:rPr>
              <w:t>specifies the standard and any additional conditions applied.</w:t>
            </w:r>
          </w:p>
        </w:tc>
      </w:tr>
      <w:tr w:rsidR="00DF3B87" w:rsidRPr="001F4207" w14:paraId="48D7EE06" w14:textId="77777777" w:rsidTr="00C814AC">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92D050"/>
          </w:tcPr>
          <w:p w14:paraId="05649E3A" w14:textId="77777777" w:rsidR="00DF3B87" w:rsidRPr="001D2BC1" w:rsidRDefault="00DF3B87" w:rsidP="003E1B74">
            <w:pPr>
              <w:pStyle w:val="ListNumber"/>
              <w:spacing w:before="120" w:after="120"/>
              <w:rPr>
                <w:sz w:val="22"/>
                <w:szCs w:val="22"/>
              </w:rPr>
            </w:pPr>
            <w:r w:rsidRPr="001D2BC1">
              <w:rPr>
                <w:sz w:val="22"/>
                <w:szCs w:val="22"/>
              </w:rPr>
              <w:lastRenderedPageBreak/>
              <w:t>(8)</w:t>
            </w:r>
            <w:r w:rsidRPr="001D2BC1">
              <w:rPr>
                <w:sz w:val="22"/>
                <w:szCs w:val="22"/>
              </w:rPr>
              <w:tab/>
              <w:t>A condition may relate to reporting or monitoring.</w:t>
            </w:r>
          </w:p>
          <w:p w14:paraId="73CB78BE" w14:textId="0016C8C1" w:rsidR="00DF3B87" w:rsidRPr="001D2BC1" w:rsidRDefault="00DF3B87" w:rsidP="003E1B74">
            <w:pPr>
              <w:pStyle w:val="ListNumber"/>
              <w:spacing w:before="120" w:after="120"/>
              <w:rPr>
                <w:sz w:val="22"/>
                <w:szCs w:val="22"/>
              </w:rPr>
            </w:pPr>
          </w:p>
        </w:tc>
        <w:tc>
          <w:tcPr>
            <w:tcW w:w="2500" w:type="pct"/>
            <w:shd w:val="clear" w:color="auto" w:fill="auto"/>
          </w:tcPr>
          <w:p w14:paraId="5FE3FFC4" w14:textId="79BBF5D9" w:rsidR="00DF3B87" w:rsidRPr="001D2BC1" w:rsidRDefault="00DF3B87" w:rsidP="003E1B74">
            <w:pPr>
              <w:spacing w:line="276" w:lineRule="auto"/>
              <w:contextualSpacing/>
              <w:rPr>
                <w:rFonts w:cs="Arial"/>
                <w:b/>
              </w:rPr>
            </w:pPr>
            <w:r w:rsidRPr="001D2BC1">
              <w:rPr>
                <w:rFonts w:cs="Arial"/>
              </w:rPr>
              <w:t>One of the standard conditions relates to reporting.</w:t>
            </w:r>
          </w:p>
        </w:tc>
      </w:tr>
      <w:tr w:rsidR="00DF3B87" w:rsidRPr="001F4207" w14:paraId="4E07C6F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052031A4" w14:textId="77777777" w:rsidR="00DF3B87" w:rsidRPr="001D2BC1" w:rsidRDefault="00DF3B87" w:rsidP="003E1B74">
            <w:pPr>
              <w:pStyle w:val="ListNumber"/>
              <w:spacing w:before="120" w:after="120"/>
              <w:rPr>
                <w:sz w:val="22"/>
                <w:szCs w:val="22"/>
              </w:rPr>
            </w:pPr>
            <w:r w:rsidRPr="001D2BC1">
              <w:rPr>
                <w:sz w:val="22"/>
                <w:szCs w:val="22"/>
              </w:rPr>
              <w:t>(9)</w:t>
            </w:r>
            <w:r w:rsidRPr="001D2BC1">
              <w:rPr>
                <w:sz w:val="22"/>
                <w:szCs w:val="22"/>
              </w:rPr>
              <w:tab/>
              <w:t xml:space="preserve">The Minister must, by instrument published in the </w:t>
            </w:r>
            <w:r w:rsidRPr="001D2BC1">
              <w:rPr>
                <w:i/>
                <w:sz w:val="22"/>
                <w:szCs w:val="22"/>
              </w:rPr>
              <w:t>Gazette</w:t>
            </w:r>
            <w:r w:rsidRPr="001D2BC1">
              <w:rPr>
                <w:sz w:val="22"/>
                <w:szCs w:val="22"/>
              </w:rPr>
              <w:t>, revoke a declaration if he or she is satisfied that a condition of the declaration has been contravened.</w:t>
            </w:r>
          </w:p>
          <w:p w14:paraId="53464FBC" w14:textId="3F1D036C" w:rsidR="00DF3B87" w:rsidRPr="001D2BC1" w:rsidRDefault="00DF3B87" w:rsidP="003E1B74">
            <w:pPr>
              <w:pStyle w:val="ListNumber"/>
              <w:spacing w:before="120" w:after="120"/>
              <w:rPr>
                <w:sz w:val="22"/>
                <w:szCs w:val="22"/>
              </w:rPr>
            </w:pPr>
          </w:p>
        </w:tc>
        <w:tc>
          <w:tcPr>
            <w:tcW w:w="2500" w:type="pct"/>
            <w:shd w:val="clear" w:color="auto" w:fill="auto"/>
          </w:tcPr>
          <w:p w14:paraId="4B6DCABE" w14:textId="2B4808AC" w:rsidR="00DF3B87" w:rsidRPr="001D2BC1" w:rsidRDefault="00C814AC" w:rsidP="003E1B74">
            <w:pPr>
              <w:spacing w:line="276" w:lineRule="auto"/>
              <w:contextualSpacing/>
              <w:rPr>
                <w:rFonts w:cs="Arial"/>
              </w:rPr>
            </w:pPr>
            <w:r>
              <w:rPr>
                <w:rFonts w:cs="Arial"/>
              </w:rPr>
              <w:t>Not applicable.</w:t>
            </w:r>
          </w:p>
        </w:tc>
      </w:tr>
    </w:tbl>
    <w:p w14:paraId="328821C1" w14:textId="77777777" w:rsidR="00C61F76" w:rsidRPr="00FC2EBF" w:rsidRDefault="00C61F76" w:rsidP="003E1B74">
      <w:pPr>
        <w:spacing w:line="276" w:lineRule="auto"/>
      </w:pPr>
    </w:p>
    <w:p w14:paraId="14E9DF07" w14:textId="7C16E3AF" w:rsidR="009F053A" w:rsidRPr="00FC2EBF" w:rsidRDefault="009F053A" w:rsidP="003E1B74">
      <w:pPr>
        <w:pStyle w:val="Heading2"/>
        <w:spacing w:line="276" w:lineRule="auto"/>
      </w:pPr>
      <w:bookmarkStart w:id="24" w:name="_Toc58928362"/>
      <w:r w:rsidRPr="00FC2EBF">
        <w:t>Part 16</w:t>
      </w:r>
      <w:r w:rsidR="007F1ABC" w:rsidRPr="00FC2EBF">
        <w:t xml:space="preserve"> </w:t>
      </w:r>
      <w:r w:rsidR="00F73C73" w:rsidRPr="00FC2EBF">
        <w:t>– Precautionary principle and other considerations in making decisions</w:t>
      </w:r>
      <w:bookmarkEnd w:id="24"/>
    </w:p>
    <w:tbl>
      <w:tblPr>
        <w:tblStyle w:val="TableGrid"/>
        <w:tblW w:w="5000" w:type="pct"/>
        <w:tblLook w:val="04A0" w:firstRow="1" w:lastRow="0" w:firstColumn="1" w:lastColumn="0" w:noHBand="0" w:noVBand="1"/>
      </w:tblPr>
      <w:tblGrid>
        <w:gridCol w:w="7393"/>
        <w:gridCol w:w="7393"/>
      </w:tblGrid>
      <w:tr w:rsidR="00227603" w:rsidRPr="00845FB4" w14:paraId="3BE2E755"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6B1DC830" w14:textId="7492A6B0" w:rsidR="00227603" w:rsidRPr="00845FB4" w:rsidRDefault="00227603" w:rsidP="003E1B74">
            <w:pPr>
              <w:spacing w:line="276" w:lineRule="auto"/>
              <w:ind w:left="426" w:hanging="426"/>
              <w:contextualSpacing/>
              <w:rPr>
                <w:rFonts w:cs="Arial"/>
                <w:b/>
              </w:rPr>
            </w:pPr>
            <w:r w:rsidRPr="00845FB4">
              <w:rPr>
                <w:rFonts w:cs="Arial"/>
                <w:b/>
              </w:rPr>
              <w:t>Section 391 Minister must consider precautionary principle in making decisions</w:t>
            </w:r>
          </w:p>
        </w:tc>
        <w:tc>
          <w:tcPr>
            <w:tcW w:w="2500" w:type="pct"/>
            <w:shd w:val="clear" w:color="auto" w:fill="D9D9D9" w:themeFill="background1" w:themeFillShade="D9"/>
            <w:vAlign w:val="center"/>
          </w:tcPr>
          <w:p w14:paraId="7095BF90" w14:textId="77777777" w:rsidR="00227603" w:rsidRPr="00845FB4" w:rsidRDefault="00227603" w:rsidP="003E1B74">
            <w:pPr>
              <w:spacing w:line="276" w:lineRule="auto"/>
              <w:contextualSpacing/>
              <w:rPr>
                <w:rFonts w:cs="Arial"/>
                <w:b/>
              </w:rPr>
            </w:pPr>
            <w:r w:rsidRPr="00845FB4">
              <w:rPr>
                <w:rFonts w:cs="Arial"/>
                <w:b/>
              </w:rPr>
              <w:t>Comment</w:t>
            </w:r>
          </w:p>
        </w:tc>
      </w:tr>
      <w:tr w:rsidR="00227603" w:rsidRPr="00845FB4" w14:paraId="2C506DC9" w14:textId="77777777" w:rsidTr="00C814AC">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FFC000"/>
          </w:tcPr>
          <w:p w14:paraId="3CA4F7CF" w14:textId="1AD57C1B" w:rsidR="00287189" w:rsidRPr="00845FB4" w:rsidRDefault="00A961C6" w:rsidP="003E1B74">
            <w:pPr>
              <w:pStyle w:val="ListNumber"/>
              <w:spacing w:before="120" w:after="120"/>
              <w:rPr>
                <w:sz w:val="22"/>
                <w:szCs w:val="22"/>
              </w:rPr>
            </w:pPr>
            <w:r w:rsidRPr="00845FB4">
              <w:rPr>
                <w:sz w:val="22"/>
                <w:szCs w:val="22"/>
              </w:rPr>
              <w:t>(1)</w:t>
            </w:r>
            <w:r w:rsidRPr="00845FB4">
              <w:rPr>
                <w:sz w:val="22"/>
                <w:szCs w:val="22"/>
              </w:rPr>
              <w:tab/>
            </w:r>
            <w:r w:rsidR="00227603" w:rsidRPr="00845FB4">
              <w:rPr>
                <w:sz w:val="22"/>
                <w:szCs w:val="22"/>
              </w:rPr>
              <w:t xml:space="preserve">Minister must take account of </w:t>
            </w:r>
            <w:r w:rsidR="00403196" w:rsidRPr="00845FB4">
              <w:rPr>
                <w:sz w:val="22"/>
                <w:szCs w:val="22"/>
              </w:rPr>
              <w:t xml:space="preserve">the </w:t>
            </w:r>
            <w:r w:rsidR="00227603" w:rsidRPr="00845FB4">
              <w:rPr>
                <w:sz w:val="22"/>
                <w:szCs w:val="22"/>
              </w:rPr>
              <w:t>precautionary principle</w:t>
            </w:r>
            <w:r w:rsidR="00403196" w:rsidRPr="00845FB4">
              <w:rPr>
                <w:sz w:val="22"/>
                <w:szCs w:val="22"/>
              </w:rPr>
              <w:t xml:space="preserve"> in </w:t>
            </w:r>
            <w:proofErr w:type="gramStart"/>
            <w:r w:rsidR="00403196" w:rsidRPr="00845FB4">
              <w:rPr>
                <w:sz w:val="22"/>
                <w:szCs w:val="22"/>
              </w:rPr>
              <w:t>making a decision</w:t>
            </w:r>
            <w:proofErr w:type="gramEnd"/>
            <w:r w:rsidR="00403196" w:rsidRPr="00845FB4">
              <w:rPr>
                <w:sz w:val="22"/>
                <w:szCs w:val="22"/>
              </w:rPr>
              <w:t>, to the extent that the decision is consistent with other provisions under this Act</w:t>
            </w:r>
            <w:r w:rsidR="00287189" w:rsidRPr="00845FB4">
              <w:rPr>
                <w:sz w:val="22"/>
                <w:szCs w:val="22"/>
              </w:rPr>
              <w:t>.</w:t>
            </w:r>
          </w:p>
          <w:p w14:paraId="1E662D78" w14:textId="77777777" w:rsidR="00227603" w:rsidRPr="00845FB4" w:rsidRDefault="00287189" w:rsidP="003E1B74">
            <w:pPr>
              <w:pStyle w:val="ListNumber"/>
              <w:spacing w:before="120" w:after="120"/>
              <w:rPr>
                <w:sz w:val="22"/>
                <w:szCs w:val="22"/>
              </w:rPr>
            </w:pPr>
            <w:r w:rsidRPr="00845FB4">
              <w:rPr>
                <w:sz w:val="22"/>
                <w:szCs w:val="22"/>
              </w:rPr>
              <w:t>(2)</w:t>
            </w:r>
            <w:r w:rsidR="00A961C6" w:rsidRPr="00845FB4">
              <w:rPr>
                <w:sz w:val="22"/>
                <w:szCs w:val="22"/>
              </w:rPr>
              <w:tab/>
            </w:r>
            <w:r w:rsidRPr="00845FB4">
              <w:rPr>
                <w:sz w:val="22"/>
                <w:szCs w:val="22"/>
              </w:rPr>
              <w:t>The precautionary principle is that lack of full scientific certainty should not be used as a reason for postponing a measure to prevent degradation of the environment where there are threats of serious or irreversible environmental damage.</w:t>
            </w:r>
          </w:p>
          <w:p w14:paraId="2AA9EF46" w14:textId="50EB0AC4" w:rsidR="00111796" w:rsidRPr="00845FB4" w:rsidRDefault="00111796" w:rsidP="003E1B74">
            <w:pPr>
              <w:pStyle w:val="ListNumber"/>
              <w:spacing w:before="120" w:after="120"/>
              <w:rPr>
                <w:sz w:val="22"/>
                <w:szCs w:val="22"/>
              </w:rPr>
            </w:pPr>
          </w:p>
        </w:tc>
        <w:tc>
          <w:tcPr>
            <w:tcW w:w="2500" w:type="pct"/>
          </w:tcPr>
          <w:p w14:paraId="7A6B7407" w14:textId="3A35A41A" w:rsidR="00845FB4" w:rsidRDefault="00845FB4" w:rsidP="003E1B74">
            <w:pPr>
              <w:spacing w:line="276" w:lineRule="auto"/>
              <w:contextualSpacing/>
              <w:rPr>
                <w:rFonts w:cs="Arial"/>
              </w:rPr>
            </w:pPr>
            <w:r w:rsidRPr="00845FB4">
              <w:rPr>
                <w:rFonts w:cs="Arial"/>
                <w:b/>
              </w:rPr>
              <w:t>Partially meets</w:t>
            </w:r>
            <w:r w:rsidRPr="00845FB4">
              <w:rPr>
                <w:rFonts w:cs="Arial"/>
                <w:b/>
              </w:rPr>
              <w:br/>
            </w:r>
            <w:r w:rsidRPr="00845FB4">
              <w:rPr>
                <w:rFonts w:cs="Arial"/>
              </w:rPr>
              <w:t xml:space="preserve">Although there is currently low fishing effort and risks are therefore likely to be low, the management regime is not sufficiently robust to account for significant changes </w:t>
            </w:r>
            <w:r w:rsidR="007C1DA8">
              <w:rPr>
                <w:rFonts w:cs="Arial"/>
              </w:rPr>
              <w:t xml:space="preserve">including increased fishing effort </w:t>
            </w:r>
            <w:r w:rsidRPr="00845FB4">
              <w:rPr>
                <w:rFonts w:cs="Arial"/>
              </w:rPr>
              <w:t xml:space="preserve">in the fishery. </w:t>
            </w:r>
          </w:p>
          <w:p w14:paraId="53724525" w14:textId="60E46D1C" w:rsidR="00221359" w:rsidRDefault="00845FB4" w:rsidP="003E1B74">
            <w:pPr>
              <w:spacing w:line="276" w:lineRule="auto"/>
              <w:contextualSpacing/>
              <w:rPr>
                <w:rFonts w:cs="Arial"/>
              </w:rPr>
            </w:pPr>
            <w:r w:rsidRPr="00845FB4">
              <w:rPr>
                <w:rFonts w:cs="Arial"/>
              </w:rPr>
              <w:t xml:space="preserve">The lack of information available and the susceptibility of some species to overfishing </w:t>
            </w:r>
            <w:r w:rsidRPr="00C814AC">
              <w:rPr>
                <w:rFonts w:cs="Arial"/>
              </w:rPr>
              <w:t>suggest</w:t>
            </w:r>
            <w:r w:rsidRPr="00845FB4">
              <w:rPr>
                <w:rFonts w:cs="Arial"/>
              </w:rPr>
              <w:t xml:space="preserve"> some management arrangements (e.g. harvest strategy), are not sufficiently precautionary.</w:t>
            </w:r>
            <w:r w:rsidR="006167FC">
              <w:rPr>
                <w:rFonts w:cs="Arial"/>
              </w:rPr>
              <w:t xml:space="preserve"> </w:t>
            </w:r>
          </w:p>
          <w:p w14:paraId="27AE61F3" w14:textId="05ABD988" w:rsidR="006167FC" w:rsidRPr="00131309" w:rsidRDefault="00C814AC" w:rsidP="006167FC">
            <w:pPr>
              <w:spacing w:line="276" w:lineRule="auto"/>
              <w:rPr>
                <w:rFonts w:cs="Arial"/>
              </w:rPr>
            </w:pPr>
            <w:r>
              <w:rPr>
                <w:rFonts w:cs="Arial"/>
              </w:rPr>
              <w:t xml:space="preserve">The Department considers it likely that there are inaccuracies in the reporting of protected species and has </w:t>
            </w:r>
            <w:r w:rsidR="007C1DA8">
              <w:rPr>
                <w:rFonts w:cs="Arial"/>
              </w:rPr>
              <w:t xml:space="preserve">therefore recommended the inclusion of conditions that require AFMA to </w:t>
            </w:r>
            <w:r w:rsidR="006167FC">
              <w:rPr>
                <w:rFonts w:cs="Arial"/>
              </w:rPr>
              <w:t>implement</w:t>
            </w:r>
            <w:r w:rsidR="007C1DA8">
              <w:rPr>
                <w:rFonts w:cs="Arial"/>
              </w:rPr>
              <w:t xml:space="preserve"> a new harvest strategy by </w:t>
            </w:r>
            <w:r w:rsidR="006C28EC">
              <w:rPr>
                <w:rFonts w:cs="Arial"/>
              </w:rPr>
              <w:t>June</w:t>
            </w:r>
            <w:r w:rsidR="007C1DA8">
              <w:rPr>
                <w:rFonts w:cs="Arial"/>
              </w:rPr>
              <w:t xml:space="preserve"> 202</w:t>
            </w:r>
            <w:r w:rsidR="006167FC">
              <w:rPr>
                <w:rFonts w:cs="Arial"/>
              </w:rPr>
              <w:t>3</w:t>
            </w:r>
            <w:r w:rsidR="007C1DA8">
              <w:rPr>
                <w:rFonts w:cs="Arial"/>
              </w:rPr>
              <w:t xml:space="preserve"> and </w:t>
            </w:r>
            <w:r w:rsidR="006167FC" w:rsidRPr="00840AFC">
              <w:rPr>
                <w:rFonts w:cs="Arial"/>
              </w:rPr>
              <w:t>ongoing monitoring (electronic or human) of impacts of fishing on protected species.</w:t>
            </w:r>
            <w:r w:rsidR="006167FC">
              <w:rPr>
                <w:rFonts w:cs="Arial"/>
              </w:rPr>
              <w:t xml:space="preserve"> If fishing effort increases, review of the harvest strategy must be done immediately.</w:t>
            </w:r>
          </w:p>
          <w:p w14:paraId="544D15F6" w14:textId="67F06996" w:rsidR="007C1DA8" w:rsidRPr="00845FB4" w:rsidRDefault="007C1DA8" w:rsidP="003E1B74">
            <w:pPr>
              <w:spacing w:line="276" w:lineRule="auto"/>
              <w:contextualSpacing/>
              <w:rPr>
                <w:rFonts w:cs="Arial"/>
              </w:rPr>
            </w:pPr>
          </w:p>
        </w:tc>
      </w:tr>
    </w:tbl>
    <w:p w14:paraId="4F13199B" w14:textId="77777777" w:rsidR="00ED0F91" w:rsidRPr="00A23801" w:rsidRDefault="00ED0F91" w:rsidP="003E1B74">
      <w:pPr>
        <w:spacing w:line="276" w:lineRule="auto"/>
        <w:sectPr w:rsidR="00ED0F91" w:rsidRPr="00A23801" w:rsidSect="001955CD">
          <w:pgSz w:w="16838" w:h="11906" w:orient="landscape"/>
          <w:pgMar w:top="1021" w:right="1021" w:bottom="1021" w:left="1021" w:header="709" w:footer="709" w:gutter="0"/>
          <w:cols w:space="708"/>
          <w:docGrid w:linePitch="360"/>
        </w:sectPr>
      </w:pPr>
      <w:bookmarkStart w:id="25" w:name="_Toc316301052"/>
      <w:bookmarkEnd w:id="9"/>
    </w:p>
    <w:p w14:paraId="38E725F2" w14:textId="6AC306B2" w:rsidR="00706689" w:rsidRPr="00F31144" w:rsidRDefault="00B6012C" w:rsidP="003E1B74">
      <w:pPr>
        <w:pStyle w:val="Heading1"/>
        <w:spacing w:before="120" w:after="120"/>
      </w:pPr>
      <w:bookmarkStart w:id="26" w:name="_Toc316301053"/>
      <w:bookmarkStart w:id="27" w:name="_Toc58928363"/>
      <w:bookmarkEnd w:id="25"/>
      <w:r w:rsidRPr="006E4EA3">
        <w:lastRenderedPageBreak/>
        <w:t>References</w:t>
      </w:r>
      <w:bookmarkEnd w:id="26"/>
      <w:bookmarkEnd w:id="27"/>
      <w:r w:rsidR="00706689" w:rsidRPr="00CF1501">
        <w:rPr>
          <w:sz w:val="20"/>
          <w:szCs w:val="20"/>
          <w:highlight w:val="yellow"/>
        </w:rPr>
        <w:t xml:space="preserve"> </w:t>
      </w:r>
    </w:p>
    <w:p w14:paraId="06E139F5" w14:textId="23E35322" w:rsidR="003B6223" w:rsidRDefault="00E720F0" w:rsidP="003E1B74">
      <w:pPr>
        <w:tabs>
          <w:tab w:val="left" w:pos="360"/>
        </w:tabs>
        <w:spacing w:line="276" w:lineRule="auto"/>
        <w:rPr>
          <w:rFonts w:cs="Arial"/>
          <w:color w:val="000000"/>
        </w:rPr>
      </w:pPr>
      <w:r>
        <w:rPr>
          <w:rFonts w:cs="Arial"/>
          <w:color w:val="000000"/>
        </w:rPr>
        <w:t xml:space="preserve">Butler, I and Steven AH </w:t>
      </w:r>
      <w:r w:rsidRPr="00E720F0">
        <w:rPr>
          <w:rFonts w:cs="Arial"/>
          <w:color w:val="000000"/>
        </w:rPr>
        <w:t>Fishery status reports 20</w:t>
      </w:r>
      <w:r w:rsidR="009C068E">
        <w:rPr>
          <w:rFonts w:cs="Arial"/>
          <w:color w:val="000000"/>
        </w:rPr>
        <w:t>20</w:t>
      </w:r>
      <w:r w:rsidR="00DF1F9F">
        <w:rPr>
          <w:rFonts w:cs="Arial"/>
          <w:color w:val="000000"/>
        </w:rPr>
        <w:t>a</w:t>
      </w:r>
      <w:r w:rsidRPr="00E720F0">
        <w:rPr>
          <w:rFonts w:cs="Arial"/>
          <w:color w:val="000000"/>
        </w:rPr>
        <w:t xml:space="preserve">, Australian Bureau of Agricultural and Resource Economics and Sciences, Canberra, </w:t>
      </w:r>
      <w:r w:rsidR="00DF1F9F">
        <w:rPr>
          <w:rFonts w:cs="Arial"/>
          <w:color w:val="000000"/>
        </w:rPr>
        <w:t>Chapter 14</w:t>
      </w:r>
      <w:r w:rsidRPr="00E720F0">
        <w:rPr>
          <w:rFonts w:cs="Arial"/>
          <w:color w:val="000000"/>
        </w:rPr>
        <w:t xml:space="preserve">. </w:t>
      </w:r>
      <w:hyperlink r:id="rId65" w:history="1">
        <w:r w:rsidRPr="00BF4EE1">
          <w:rPr>
            <w:rStyle w:val="Hyperlink"/>
            <w:rFonts w:cs="Arial"/>
          </w:rPr>
          <w:t>https://daff.ent.sirsidynix.net.au/client/en_AU/search/asset/1030781/15</w:t>
        </w:r>
      </w:hyperlink>
      <w:r>
        <w:rPr>
          <w:rFonts w:cs="Arial"/>
          <w:color w:val="000000"/>
        </w:rPr>
        <w:t xml:space="preserve"> </w:t>
      </w:r>
      <w:r w:rsidR="00910D70" w:rsidRPr="00910D70">
        <w:rPr>
          <w:rFonts w:cs="Arial"/>
          <w:color w:val="000000"/>
        </w:rPr>
        <w:t>Accessed December 2020</w:t>
      </w:r>
    </w:p>
    <w:p w14:paraId="184ABDD9" w14:textId="2DDBF6EC" w:rsidR="00910D70" w:rsidRDefault="00910D70" w:rsidP="00910D70">
      <w:pPr>
        <w:tabs>
          <w:tab w:val="left" w:pos="360"/>
        </w:tabs>
        <w:spacing w:line="276" w:lineRule="auto"/>
        <w:rPr>
          <w:rFonts w:cs="Arial"/>
          <w:color w:val="000000"/>
        </w:rPr>
      </w:pPr>
      <w:r>
        <w:rPr>
          <w:rFonts w:cs="Arial"/>
          <w:color w:val="000000"/>
        </w:rPr>
        <w:t xml:space="preserve">Butler, I and Steven AH </w:t>
      </w:r>
      <w:r w:rsidRPr="00E720F0">
        <w:rPr>
          <w:rFonts w:cs="Arial"/>
          <w:color w:val="000000"/>
        </w:rPr>
        <w:t>Fishery status reports 20</w:t>
      </w:r>
      <w:r w:rsidR="009C068E">
        <w:rPr>
          <w:rFonts w:cs="Arial"/>
          <w:color w:val="000000"/>
        </w:rPr>
        <w:t>20</w:t>
      </w:r>
      <w:r>
        <w:rPr>
          <w:rFonts w:cs="Arial"/>
          <w:color w:val="000000"/>
        </w:rPr>
        <w:t>b</w:t>
      </w:r>
      <w:r w:rsidRPr="00E720F0">
        <w:rPr>
          <w:rFonts w:cs="Arial"/>
          <w:color w:val="000000"/>
        </w:rPr>
        <w:t xml:space="preserve">, Australian Bureau of Agricultural and Resource Economics and Sciences, Canberra, </w:t>
      </w:r>
      <w:r>
        <w:rPr>
          <w:rFonts w:cs="Arial"/>
          <w:color w:val="000000"/>
        </w:rPr>
        <w:t>Chapter 6</w:t>
      </w:r>
      <w:r w:rsidRPr="00E720F0">
        <w:rPr>
          <w:rFonts w:cs="Arial"/>
          <w:color w:val="000000"/>
        </w:rPr>
        <w:t xml:space="preserve">. </w:t>
      </w:r>
      <w:hyperlink r:id="rId66" w:history="1">
        <w:r w:rsidRPr="00BF4EE1">
          <w:rPr>
            <w:rStyle w:val="Hyperlink"/>
            <w:rFonts w:cs="Arial"/>
          </w:rPr>
          <w:t>https://daff.ent.sirsidynix.net.au/client/en_AU/search/asset/1030781/7</w:t>
        </w:r>
      </w:hyperlink>
      <w:r>
        <w:rPr>
          <w:rFonts w:cs="Arial"/>
          <w:color w:val="000000"/>
        </w:rPr>
        <w:t xml:space="preserve"> </w:t>
      </w:r>
      <w:r w:rsidRPr="00910D70">
        <w:rPr>
          <w:rFonts w:cs="Arial"/>
          <w:color w:val="000000"/>
        </w:rPr>
        <w:t>Accessed December 2020</w:t>
      </w:r>
    </w:p>
    <w:p w14:paraId="1B93A358" w14:textId="2546BC55" w:rsidR="00F31144" w:rsidRPr="00F31144" w:rsidRDefault="00F31144" w:rsidP="003E1B74">
      <w:pPr>
        <w:tabs>
          <w:tab w:val="left" w:pos="360"/>
        </w:tabs>
        <w:spacing w:line="276" w:lineRule="auto"/>
        <w:rPr>
          <w:rFonts w:cs="Arial"/>
          <w:color w:val="000000"/>
        </w:rPr>
      </w:pPr>
      <w:r w:rsidRPr="00F31144">
        <w:rPr>
          <w:rFonts w:cs="Arial"/>
          <w:color w:val="000000"/>
        </w:rPr>
        <w:t>Currie, DR, Sorokin, SJ &amp; Ward, TM 2009, ‘</w:t>
      </w:r>
      <w:proofErr w:type="spellStart"/>
      <w:r w:rsidRPr="00F31144">
        <w:rPr>
          <w:rFonts w:cs="Arial"/>
          <w:color w:val="000000"/>
        </w:rPr>
        <w:t>Infaunal</w:t>
      </w:r>
      <w:proofErr w:type="spellEnd"/>
      <w:r w:rsidRPr="00F31144">
        <w:rPr>
          <w:rFonts w:cs="Arial"/>
          <w:color w:val="000000"/>
        </w:rPr>
        <w:t xml:space="preserve"> macroinvertebrate assemblages of the eastern Great Australian Bight: effectiveness of a marine protected area in representing the region’s benthic biodiversity’, </w:t>
      </w:r>
      <w:r w:rsidRPr="00F31144">
        <w:rPr>
          <w:rFonts w:cs="Arial"/>
          <w:iCs/>
          <w:color w:val="000000"/>
        </w:rPr>
        <w:t>Marine and Freshwater Research</w:t>
      </w:r>
      <w:r w:rsidRPr="00F31144">
        <w:rPr>
          <w:rFonts w:cs="Arial"/>
          <w:color w:val="000000"/>
        </w:rPr>
        <w:t xml:space="preserve">, vol. 60, pp. 459–74. </w:t>
      </w:r>
      <w:hyperlink r:id="rId67" w:history="1">
        <w:r w:rsidRPr="00F31144">
          <w:rPr>
            <w:rFonts w:cs="Arial"/>
            <w:color w:val="0000FF"/>
            <w:u w:val="single"/>
          </w:rPr>
          <w:t>http://www.publish.csiro.au/mf/pdf/MF08239</w:t>
        </w:r>
      </w:hyperlink>
      <w:r w:rsidRPr="00F31144">
        <w:rPr>
          <w:rFonts w:cs="Arial"/>
          <w:color w:val="000000"/>
        </w:rPr>
        <w:t>. Accessed 4 December 2</w:t>
      </w:r>
      <w:r w:rsidR="00E720F0">
        <w:rPr>
          <w:rFonts w:cs="Arial"/>
          <w:color w:val="000000"/>
        </w:rPr>
        <w:t>020</w:t>
      </w:r>
      <w:r w:rsidRPr="00F31144">
        <w:rPr>
          <w:rFonts w:cs="Arial"/>
          <w:color w:val="000000"/>
        </w:rPr>
        <w:t>.</w:t>
      </w:r>
    </w:p>
    <w:p w14:paraId="09EE29CF" w14:textId="77777777" w:rsidR="00F31144" w:rsidRPr="00F31144" w:rsidRDefault="00F31144" w:rsidP="003E1B74">
      <w:pPr>
        <w:tabs>
          <w:tab w:val="left" w:pos="360"/>
        </w:tabs>
        <w:spacing w:line="276" w:lineRule="auto"/>
        <w:rPr>
          <w:rFonts w:cs="Arial"/>
          <w:lang w:eastAsia="en-AU"/>
        </w:rPr>
      </w:pPr>
      <w:r w:rsidRPr="00F31144">
        <w:rPr>
          <w:rFonts w:cs="Arial"/>
          <w:lang w:eastAsia="en-AU"/>
        </w:rPr>
        <w:t xml:space="preserve">Hunter, C, </w:t>
      </w:r>
      <w:proofErr w:type="spellStart"/>
      <w:r w:rsidRPr="00F31144">
        <w:rPr>
          <w:rFonts w:cs="Arial"/>
          <w:lang w:eastAsia="en-AU"/>
        </w:rPr>
        <w:t>Dichmont</w:t>
      </w:r>
      <w:proofErr w:type="spellEnd"/>
      <w:r w:rsidRPr="00F31144">
        <w:rPr>
          <w:rFonts w:cs="Arial"/>
          <w:lang w:eastAsia="en-AU"/>
        </w:rPr>
        <w:t>, C &amp; Venables, B 2002, Ruby snapper stock assessment (Western Deepwater Trawl Fishery), CSIRO, Brisbane.</w:t>
      </w:r>
    </w:p>
    <w:p w14:paraId="10C69E94" w14:textId="1E552AF3" w:rsidR="00F31144" w:rsidRPr="00F31144" w:rsidRDefault="00F31144" w:rsidP="003E1B74">
      <w:pPr>
        <w:autoSpaceDE w:val="0"/>
        <w:autoSpaceDN w:val="0"/>
        <w:adjustRightInd w:val="0"/>
        <w:spacing w:line="276" w:lineRule="auto"/>
        <w:rPr>
          <w:rFonts w:cs="Arial"/>
          <w:lang w:eastAsia="en-AU"/>
        </w:rPr>
      </w:pPr>
      <w:r w:rsidRPr="00F31144">
        <w:rPr>
          <w:rFonts w:cs="Arial"/>
          <w:lang w:eastAsia="en-AU"/>
        </w:rPr>
        <w:t xml:space="preserve">Moran, M.J., and Stephenson, P.C., 2000. Effects of otter trawling on macrobenthos and management of demersal </w:t>
      </w:r>
      <w:proofErr w:type="spellStart"/>
      <w:r w:rsidRPr="00F31144">
        <w:rPr>
          <w:rFonts w:cs="Arial"/>
          <w:lang w:eastAsia="en-AU"/>
        </w:rPr>
        <w:t>scalefish</w:t>
      </w:r>
      <w:proofErr w:type="spellEnd"/>
      <w:r w:rsidRPr="00F31144">
        <w:rPr>
          <w:rFonts w:cs="Arial"/>
          <w:lang w:eastAsia="en-AU"/>
        </w:rPr>
        <w:t xml:space="preserve"> fisheries on the continental shelf of </w:t>
      </w:r>
      <w:proofErr w:type="spellStart"/>
      <w:r w:rsidRPr="00F31144">
        <w:rPr>
          <w:rFonts w:cs="Arial"/>
          <w:lang w:eastAsia="en-AU"/>
        </w:rPr>
        <w:t>northwestern</w:t>
      </w:r>
      <w:proofErr w:type="spellEnd"/>
      <w:r w:rsidRPr="00F31144">
        <w:rPr>
          <w:rFonts w:cs="Arial"/>
          <w:lang w:eastAsia="en-AU"/>
        </w:rPr>
        <w:t xml:space="preserve"> Australia. – ICES Journal of Marine Science, 57: 510–516.</w:t>
      </w:r>
      <w:r w:rsidRPr="00F31144">
        <w:t xml:space="preserve"> </w:t>
      </w:r>
      <w:hyperlink r:id="rId68" w:history="1">
        <w:r w:rsidR="00E720F0" w:rsidRPr="00BF4EE1">
          <w:rPr>
            <w:rStyle w:val="Hyperlink"/>
          </w:rPr>
          <w:t>https://academic.oup.com/icesjms/article/57/3/510/635922</w:t>
        </w:r>
      </w:hyperlink>
      <w:r w:rsidR="00E720F0">
        <w:t xml:space="preserve"> </w:t>
      </w:r>
      <w:r w:rsidRPr="00F31144">
        <w:rPr>
          <w:rFonts w:cs="Arial"/>
          <w:lang w:eastAsia="en-AU"/>
        </w:rPr>
        <w:t>Accessed December 20</w:t>
      </w:r>
      <w:r w:rsidR="00E720F0">
        <w:rPr>
          <w:rFonts w:cs="Arial"/>
          <w:lang w:eastAsia="en-AU"/>
        </w:rPr>
        <w:t>20</w:t>
      </w:r>
      <w:r w:rsidRPr="00F31144">
        <w:rPr>
          <w:rFonts w:cs="Arial"/>
          <w:lang w:eastAsia="en-AU"/>
        </w:rPr>
        <w:t>.</w:t>
      </w:r>
    </w:p>
    <w:p w14:paraId="2EBE45F8" w14:textId="4D978AC4" w:rsidR="00F31144" w:rsidRPr="00F31144" w:rsidRDefault="00F31144" w:rsidP="003E1B74">
      <w:pPr>
        <w:tabs>
          <w:tab w:val="left" w:pos="360"/>
        </w:tabs>
        <w:spacing w:line="276" w:lineRule="auto"/>
        <w:rPr>
          <w:rFonts w:cs="Arial"/>
          <w:snapToGrid w:val="0"/>
        </w:rPr>
      </w:pPr>
      <w:r w:rsidRPr="00F31144">
        <w:rPr>
          <w:rFonts w:cs="Arial"/>
          <w:snapToGrid w:val="0"/>
        </w:rPr>
        <w:t xml:space="preserve">Patterson, H., Noriega, R., </w:t>
      </w:r>
      <w:proofErr w:type="spellStart"/>
      <w:r w:rsidRPr="00F31144">
        <w:rPr>
          <w:rFonts w:cs="Arial"/>
          <w:snapToGrid w:val="0"/>
        </w:rPr>
        <w:t>Georgeson</w:t>
      </w:r>
      <w:proofErr w:type="spellEnd"/>
      <w:r w:rsidRPr="00F31144">
        <w:rPr>
          <w:rFonts w:cs="Arial"/>
          <w:snapToGrid w:val="0"/>
        </w:rPr>
        <w:t xml:space="preserve">, L., </w:t>
      </w:r>
      <w:proofErr w:type="spellStart"/>
      <w:r w:rsidRPr="00F31144">
        <w:rPr>
          <w:rFonts w:cs="Arial"/>
          <w:snapToGrid w:val="0"/>
        </w:rPr>
        <w:t>Stobutzki</w:t>
      </w:r>
      <w:proofErr w:type="spellEnd"/>
      <w:r w:rsidRPr="00F31144">
        <w:rPr>
          <w:rFonts w:cs="Arial"/>
          <w:snapToGrid w:val="0"/>
        </w:rPr>
        <w:t xml:space="preserve">, I. and </w:t>
      </w:r>
      <w:proofErr w:type="spellStart"/>
      <w:r w:rsidRPr="00F31144">
        <w:rPr>
          <w:rFonts w:cs="Arial"/>
          <w:snapToGrid w:val="0"/>
        </w:rPr>
        <w:t>Curtotti</w:t>
      </w:r>
      <w:proofErr w:type="spellEnd"/>
      <w:r w:rsidRPr="00F31144">
        <w:rPr>
          <w:rFonts w:cs="Arial"/>
          <w:snapToGrid w:val="0"/>
        </w:rPr>
        <w:t>, R., 2016a. Fishery status reports 2016, Australian Bureau of Agricultural and Resource Economics and Sciences, Canberra, pp86-92.</w:t>
      </w:r>
      <w:r w:rsidRPr="00F31144">
        <w:t xml:space="preserve"> </w:t>
      </w:r>
      <w:hyperlink r:id="rId69" w:history="1">
        <w:r w:rsidRPr="00F31144">
          <w:rPr>
            <w:rFonts w:cs="Arial"/>
            <w:snapToGrid w:val="0"/>
            <w:color w:val="0000FF"/>
            <w:u w:val="single"/>
          </w:rPr>
          <w:t>http://data.daff.gov.au/data/warehouse/9aam/fsrXXd9abm_/fsr16d9abm_20160930/06_FishStatus2016NthWstSlopeTrawl_1.0.0.pdf</w:t>
        </w:r>
      </w:hyperlink>
      <w:r w:rsidRPr="00F31144">
        <w:rPr>
          <w:rFonts w:cs="Arial"/>
          <w:snapToGrid w:val="0"/>
          <w:color w:val="3366FF"/>
        </w:rPr>
        <w:t xml:space="preserve">. </w:t>
      </w:r>
      <w:r w:rsidRPr="00F31144">
        <w:rPr>
          <w:rFonts w:cs="Arial"/>
          <w:snapToGrid w:val="0"/>
        </w:rPr>
        <w:t xml:space="preserve">Accessed </w:t>
      </w:r>
      <w:bookmarkStart w:id="28" w:name="_Hlk58597109"/>
      <w:r w:rsidR="00F11B6B">
        <w:rPr>
          <w:rFonts w:cs="Arial"/>
          <w:snapToGrid w:val="0"/>
        </w:rPr>
        <w:t>December 2020</w:t>
      </w:r>
      <w:bookmarkEnd w:id="28"/>
      <w:r w:rsidRPr="00F31144">
        <w:rPr>
          <w:rFonts w:cs="Arial"/>
          <w:snapToGrid w:val="0"/>
        </w:rPr>
        <w:t>.</w:t>
      </w:r>
    </w:p>
    <w:p w14:paraId="548F0965" w14:textId="111A8DED" w:rsidR="00F31144" w:rsidRPr="00F31144" w:rsidRDefault="00F31144" w:rsidP="003E1B74">
      <w:pPr>
        <w:tabs>
          <w:tab w:val="left" w:pos="360"/>
        </w:tabs>
        <w:spacing w:line="276" w:lineRule="auto"/>
        <w:rPr>
          <w:rFonts w:cs="Arial"/>
          <w:snapToGrid w:val="0"/>
        </w:rPr>
      </w:pPr>
      <w:r w:rsidRPr="00F31144">
        <w:rPr>
          <w:rFonts w:cs="Arial"/>
          <w:snapToGrid w:val="0"/>
        </w:rPr>
        <w:t xml:space="preserve">Patterson, H., Noriega, R., </w:t>
      </w:r>
      <w:proofErr w:type="spellStart"/>
      <w:r w:rsidRPr="00F31144">
        <w:rPr>
          <w:rFonts w:cs="Arial"/>
          <w:snapToGrid w:val="0"/>
        </w:rPr>
        <w:t>Georgeson</w:t>
      </w:r>
      <w:proofErr w:type="spellEnd"/>
      <w:r w:rsidRPr="00F31144">
        <w:rPr>
          <w:rFonts w:cs="Arial"/>
          <w:snapToGrid w:val="0"/>
        </w:rPr>
        <w:t xml:space="preserve">, L., </w:t>
      </w:r>
      <w:proofErr w:type="spellStart"/>
      <w:r w:rsidRPr="00F31144">
        <w:rPr>
          <w:rFonts w:cs="Arial"/>
          <w:snapToGrid w:val="0"/>
        </w:rPr>
        <w:t>Stobutzki</w:t>
      </w:r>
      <w:proofErr w:type="spellEnd"/>
      <w:r w:rsidRPr="00F31144">
        <w:rPr>
          <w:rFonts w:cs="Arial"/>
          <w:snapToGrid w:val="0"/>
        </w:rPr>
        <w:t xml:space="preserve">, I. and </w:t>
      </w:r>
      <w:proofErr w:type="spellStart"/>
      <w:r w:rsidRPr="00F31144">
        <w:rPr>
          <w:rFonts w:cs="Arial"/>
          <w:snapToGrid w:val="0"/>
        </w:rPr>
        <w:t>Curtotti</w:t>
      </w:r>
      <w:proofErr w:type="spellEnd"/>
      <w:r w:rsidRPr="00F31144">
        <w:rPr>
          <w:rFonts w:cs="Arial"/>
          <w:snapToGrid w:val="0"/>
        </w:rPr>
        <w:t xml:space="preserve">, R., 2016b. Fishery status reports 2016, Australian Bureau of Agricultural and Resource Economics and Sciences, Canberra, pp293-300. </w:t>
      </w:r>
      <w:hyperlink r:id="rId70" w:history="1">
        <w:r w:rsidRPr="00F31144">
          <w:rPr>
            <w:rFonts w:cs="Arial"/>
            <w:snapToGrid w:val="0"/>
            <w:color w:val="0000FF"/>
            <w:u w:val="single"/>
          </w:rPr>
          <w:t>http://data.daff.gov.au/data/warehouse/9aam/fsrXXd9abm_/fsr16d9abm_20160930/14_FishStatus2016WstnDeepwaterTrawl_1.1.0.pdf</w:t>
        </w:r>
      </w:hyperlink>
      <w:r w:rsidRPr="00F31144">
        <w:rPr>
          <w:rFonts w:cs="Arial"/>
          <w:snapToGrid w:val="0"/>
        </w:rPr>
        <w:t xml:space="preserve">. Accessed </w:t>
      </w:r>
      <w:r w:rsidR="00F11B6B" w:rsidRPr="00F11B6B">
        <w:rPr>
          <w:rFonts w:cs="Arial"/>
          <w:snapToGrid w:val="0"/>
        </w:rPr>
        <w:t>December 2020</w:t>
      </w:r>
      <w:r w:rsidRPr="00F31144">
        <w:rPr>
          <w:rFonts w:cs="Arial"/>
          <w:snapToGrid w:val="0"/>
          <w:color w:val="3366FF"/>
        </w:rPr>
        <w:t>.</w:t>
      </w:r>
    </w:p>
    <w:p w14:paraId="0E683A6A" w14:textId="360EFF38" w:rsidR="00F31144" w:rsidRPr="00F31144" w:rsidRDefault="00F31144" w:rsidP="003E1B74">
      <w:pPr>
        <w:tabs>
          <w:tab w:val="left" w:pos="360"/>
        </w:tabs>
        <w:spacing w:line="276" w:lineRule="auto"/>
        <w:rPr>
          <w:rFonts w:cs="Arial"/>
          <w:snapToGrid w:val="0"/>
        </w:rPr>
      </w:pPr>
      <w:r w:rsidRPr="00F31144">
        <w:rPr>
          <w:rFonts w:cs="Arial"/>
          <w:snapToGrid w:val="0"/>
        </w:rPr>
        <w:t xml:space="preserve">Patterson, H., Noriega, R., </w:t>
      </w:r>
      <w:proofErr w:type="spellStart"/>
      <w:r w:rsidRPr="00F31144">
        <w:rPr>
          <w:rFonts w:cs="Arial"/>
          <w:snapToGrid w:val="0"/>
        </w:rPr>
        <w:t>Georgeson</w:t>
      </w:r>
      <w:proofErr w:type="spellEnd"/>
      <w:r w:rsidRPr="00F31144">
        <w:rPr>
          <w:rFonts w:cs="Arial"/>
          <w:snapToGrid w:val="0"/>
        </w:rPr>
        <w:t xml:space="preserve">, L., </w:t>
      </w:r>
      <w:proofErr w:type="spellStart"/>
      <w:r w:rsidRPr="00F31144">
        <w:t>Larcombe</w:t>
      </w:r>
      <w:proofErr w:type="spellEnd"/>
      <w:r w:rsidRPr="00F31144">
        <w:t>, J.</w:t>
      </w:r>
      <w:r w:rsidRPr="00F31144">
        <w:rPr>
          <w:rFonts w:cs="Arial"/>
          <w:snapToGrid w:val="0"/>
        </w:rPr>
        <w:t xml:space="preserve"> and </w:t>
      </w:r>
      <w:proofErr w:type="spellStart"/>
      <w:r w:rsidRPr="00F31144">
        <w:rPr>
          <w:rFonts w:cs="Arial"/>
          <w:snapToGrid w:val="0"/>
        </w:rPr>
        <w:t>Curtotti</w:t>
      </w:r>
      <w:proofErr w:type="spellEnd"/>
      <w:r w:rsidRPr="00F31144">
        <w:rPr>
          <w:rFonts w:cs="Arial"/>
          <w:snapToGrid w:val="0"/>
        </w:rPr>
        <w:t>, R., 2017a. Fishery status reports 2017, Australian Bureau of Agricultural and Resource Economics and Sciences, Canberra, pp85-91.</w:t>
      </w:r>
      <w:r w:rsidRPr="00F31144">
        <w:t xml:space="preserve"> </w:t>
      </w:r>
      <w:hyperlink r:id="rId71" w:history="1">
        <w:r w:rsidRPr="00F31144">
          <w:rPr>
            <w:rFonts w:cs="Arial"/>
            <w:snapToGrid w:val="0"/>
            <w:color w:val="0000FF"/>
            <w:u w:val="single"/>
          </w:rPr>
          <w:t>http://data.daff.gov.au/data/warehouse/9aam/fsrXXd9abm_/fsr17d9abm_20170929/06_FishStatus2017NthWstSlopeTrawl_1.0.0.pdf</w:t>
        </w:r>
      </w:hyperlink>
      <w:r w:rsidRPr="00F31144">
        <w:rPr>
          <w:rFonts w:cs="Arial"/>
          <w:snapToGrid w:val="0"/>
          <w:color w:val="3366FF"/>
        </w:rPr>
        <w:t>.</w:t>
      </w:r>
      <w:r w:rsidRPr="00F31144">
        <w:rPr>
          <w:rFonts w:cs="Arial"/>
          <w:snapToGrid w:val="0"/>
        </w:rPr>
        <w:t xml:space="preserve"> Accessed </w:t>
      </w:r>
      <w:r w:rsidR="00F11B6B" w:rsidRPr="00F11B6B">
        <w:rPr>
          <w:rFonts w:cs="Arial"/>
          <w:snapToGrid w:val="0"/>
        </w:rPr>
        <w:t>December 2020</w:t>
      </w:r>
      <w:r w:rsidRPr="00F31144">
        <w:rPr>
          <w:rFonts w:cs="Arial"/>
          <w:snapToGrid w:val="0"/>
        </w:rPr>
        <w:t>.</w:t>
      </w:r>
    </w:p>
    <w:p w14:paraId="4F95BC5D" w14:textId="12C31EAA" w:rsidR="00F31144" w:rsidRPr="00F31144" w:rsidRDefault="00F31144" w:rsidP="003E1B74">
      <w:pPr>
        <w:tabs>
          <w:tab w:val="left" w:pos="360"/>
        </w:tabs>
        <w:spacing w:line="276" w:lineRule="auto"/>
        <w:rPr>
          <w:rFonts w:cs="Arial"/>
          <w:snapToGrid w:val="0"/>
        </w:rPr>
      </w:pPr>
      <w:r w:rsidRPr="00F31144">
        <w:rPr>
          <w:rFonts w:cs="Arial"/>
          <w:snapToGrid w:val="0"/>
        </w:rPr>
        <w:t xml:space="preserve">Patterson, H., Noriega, R., </w:t>
      </w:r>
      <w:proofErr w:type="spellStart"/>
      <w:r w:rsidRPr="00F31144">
        <w:rPr>
          <w:rFonts w:cs="Arial"/>
          <w:snapToGrid w:val="0"/>
        </w:rPr>
        <w:t>Georgeson</w:t>
      </w:r>
      <w:proofErr w:type="spellEnd"/>
      <w:r w:rsidRPr="00F31144">
        <w:rPr>
          <w:rFonts w:cs="Arial"/>
          <w:snapToGrid w:val="0"/>
        </w:rPr>
        <w:t xml:space="preserve">, L., </w:t>
      </w:r>
      <w:proofErr w:type="spellStart"/>
      <w:r w:rsidRPr="00F31144">
        <w:t>Larcombe</w:t>
      </w:r>
      <w:proofErr w:type="spellEnd"/>
      <w:r w:rsidRPr="00F31144">
        <w:t>, J.</w:t>
      </w:r>
      <w:r w:rsidRPr="00F31144">
        <w:rPr>
          <w:rFonts w:cs="Arial"/>
          <w:snapToGrid w:val="0"/>
        </w:rPr>
        <w:t xml:space="preserve"> and </w:t>
      </w:r>
      <w:proofErr w:type="spellStart"/>
      <w:r w:rsidRPr="00F31144">
        <w:rPr>
          <w:rFonts w:cs="Arial"/>
          <w:snapToGrid w:val="0"/>
        </w:rPr>
        <w:t>Curtotti</w:t>
      </w:r>
      <w:proofErr w:type="spellEnd"/>
      <w:r w:rsidRPr="00F31144">
        <w:rPr>
          <w:rFonts w:cs="Arial"/>
          <w:snapToGrid w:val="0"/>
        </w:rPr>
        <w:t>, R., 2017b. Fishery status reports 2017, Australian Bureau of Agricultural and Resource Economics and Sciences, Canberra, pp294-301.</w:t>
      </w:r>
      <w:r w:rsidRPr="00F31144">
        <w:t xml:space="preserve"> </w:t>
      </w:r>
      <w:hyperlink r:id="rId72" w:history="1">
        <w:r w:rsidRPr="00F31144">
          <w:rPr>
            <w:rFonts w:cs="Arial"/>
            <w:snapToGrid w:val="0"/>
            <w:color w:val="0000FF"/>
            <w:u w:val="single"/>
          </w:rPr>
          <w:t>http://data.daff.gov.au/data/warehouse/9aam/fsrXXd9abm_/fsr17d9abm_20170929/14_FishStatus2017WstnDeepwaterTrawl_1.0.0.pdf</w:t>
        </w:r>
      </w:hyperlink>
      <w:r w:rsidRPr="00F31144">
        <w:rPr>
          <w:rFonts w:cs="Arial"/>
          <w:snapToGrid w:val="0"/>
        </w:rPr>
        <w:t xml:space="preserve">. Accessed </w:t>
      </w:r>
      <w:r w:rsidR="00F11B6B" w:rsidRPr="00F11B6B">
        <w:rPr>
          <w:rFonts w:cs="Arial"/>
          <w:snapToGrid w:val="0"/>
        </w:rPr>
        <w:t>December 2020</w:t>
      </w:r>
      <w:r w:rsidRPr="00F31144">
        <w:rPr>
          <w:rFonts w:cs="Arial"/>
          <w:snapToGrid w:val="0"/>
        </w:rPr>
        <w:t>.</w:t>
      </w:r>
    </w:p>
    <w:p w14:paraId="3E681D0B" w14:textId="7132637B" w:rsidR="00F31144" w:rsidRPr="00F31144" w:rsidRDefault="00F31144" w:rsidP="003E1B74">
      <w:pPr>
        <w:tabs>
          <w:tab w:val="left" w:pos="360"/>
        </w:tabs>
        <w:spacing w:line="276" w:lineRule="auto"/>
        <w:rPr>
          <w:rFonts w:cs="Arial"/>
          <w:bCs/>
          <w:iCs/>
        </w:rPr>
      </w:pPr>
      <w:r w:rsidRPr="00F31144">
        <w:rPr>
          <w:rFonts w:cs="Arial"/>
          <w:bCs/>
        </w:rPr>
        <w:t xml:space="preserve">Pitcher, C.R., Ellis, N., Althaus, F., Williams, A., McLeod, I., Bustamante, R., Kenyon, R., Fuller, M. (2016) </w:t>
      </w:r>
      <w:r w:rsidRPr="00F31144">
        <w:rPr>
          <w:rFonts w:cs="Arial"/>
          <w:bCs/>
          <w:iCs/>
        </w:rPr>
        <w:t xml:space="preserve">Implications of current spatial management measures for AFMA ERAs for habitats — FRDC Project No 2014/204. </w:t>
      </w:r>
      <w:r w:rsidRPr="00F31144">
        <w:rPr>
          <w:rFonts w:cs="Arial"/>
          <w:bCs/>
        </w:rPr>
        <w:t>CSIRO Oceans &amp; Atmosphere, Published Brisbane, November 2015, 50 pages.</w:t>
      </w:r>
      <w:r w:rsidRPr="00F31144">
        <w:rPr>
          <w:rFonts w:cs="Arial"/>
          <w:bCs/>
          <w:iCs/>
        </w:rPr>
        <w:t xml:space="preserve"> </w:t>
      </w:r>
      <w:hyperlink r:id="rId73" w:history="1">
        <w:r w:rsidR="00C870B6" w:rsidRPr="00B44AD1">
          <w:rPr>
            <w:rStyle w:val="Hyperlink"/>
          </w:rPr>
          <w:t>https://www.frdc.com.au/project/2014-204</w:t>
        </w:r>
      </w:hyperlink>
      <w:r w:rsidR="00C870B6">
        <w:t xml:space="preserve"> </w:t>
      </w:r>
      <w:r w:rsidRPr="00F31144">
        <w:rPr>
          <w:rFonts w:cs="Arial"/>
          <w:bCs/>
          <w:iCs/>
        </w:rPr>
        <w:t xml:space="preserve"> Accessed </w:t>
      </w:r>
      <w:r w:rsidR="00C870B6">
        <w:rPr>
          <w:rFonts w:cs="Arial"/>
          <w:bCs/>
          <w:iCs/>
        </w:rPr>
        <w:t>December 2020.</w:t>
      </w:r>
    </w:p>
    <w:p w14:paraId="3B2EFFFF" w14:textId="2BA5F2CE" w:rsidR="00F31144" w:rsidRPr="00F31144" w:rsidRDefault="00F31144" w:rsidP="003E1B74">
      <w:pPr>
        <w:autoSpaceDE w:val="0"/>
        <w:autoSpaceDN w:val="0"/>
        <w:adjustRightInd w:val="0"/>
        <w:spacing w:line="276" w:lineRule="auto"/>
        <w:rPr>
          <w:rFonts w:cs="Arial"/>
          <w:lang w:eastAsia="en-AU"/>
        </w:rPr>
      </w:pPr>
      <w:r w:rsidRPr="00F31144">
        <w:rPr>
          <w:rFonts w:cs="Arial"/>
          <w:lang w:eastAsia="en-AU"/>
        </w:rPr>
        <w:lastRenderedPageBreak/>
        <w:t xml:space="preserve">Sainsbury, K. J., Campbell, R. A., Lindholm, R., and Whitelaw, A. W. 1997. Experimental management of an Australian multispecies fishery: examining the possibility of trawl induced habitat modification. </w:t>
      </w:r>
      <w:r w:rsidRPr="00F31144">
        <w:rPr>
          <w:rFonts w:cs="Arial"/>
          <w:i/>
          <w:iCs/>
          <w:lang w:eastAsia="en-AU"/>
        </w:rPr>
        <w:t xml:space="preserve">In </w:t>
      </w:r>
      <w:r w:rsidRPr="00F31144">
        <w:rPr>
          <w:rFonts w:cs="Arial"/>
          <w:lang w:eastAsia="en-AU"/>
        </w:rPr>
        <w:t xml:space="preserve">Global Trends, Fisheries Management, pp. 107–112. Ed. by E. K. </w:t>
      </w:r>
      <w:proofErr w:type="spellStart"/>
      <w:r w:rsidRPr="00F31144">
        <w:rPr>
          <w:rFonts w:cs="Arial"/>
          <w:lang w:eastAsia="en-AU"/>
        </w:rPr>
        <w:t>Pikitch</w:t>
      </w:r>
      <w:proofErr w:type="spellEnd"/>
      <w:r w:rsidRPr="00F31144">
        <w:rPr>
          <w:rFonts w:cs="Arial"/>
          <w:lang w:eastAsia="en-AU"/>
        </w:rPr>
        <w:t xml:space="preserve">, D. D. Huppert, and M. P. </w:t>
      </w:r>
      <w:proofErr w:type="spellStart"/>
      <w:r w:rsidRPr="00F31144">
        <w:rPr>
          <w:rFonts w:cs="Arial"/>
          <w:lang w:eastAsia="en-AU"/>
        </w:rPr>
        <w:t>Sissenwine</w:t>
      </w:r>
      <w:proofErr w:type="spellEnd"/>
      <w:r w:rsidRPr="00F31144">
        <w:rPr>
          <w:rFonts w:cs="Arial"/>
          <w:lang w:eastAsia="en-AU"/>
        </w:rPr>
        <w:t xml:space="preserve">. American Fisheries Society Seattle, WA, USA. 352 pp. </w:t>
      </w:r>
      <w:hyperlink r:id="rId74" w:history="1">
        <w:r w:rsidR="00C870B6" w:rsidRPr="00B44AD1">
          <w:rPr>
            <w:rStyle w:val="Hyperlink"/>
            <w:rFonts w:cs="Arial"/>
            <w:lang w:eastAsia="en-AU"/>
          </w:rPr>
          <w:t>http://citeseerx.ist.psu.edu/viewdoc/download?doi=10.1.1.475.1496&amp;rep=rep1&amp;type=pdf</w:t>
        </w:r>
      </w:hyperlink>
      <w:r w:rsidR="00C870B6">
        <w:rPr>
          <w:rFonts w:cs="Arial"/>
          <w:color w:val="0000FF"/>
          <w:u w:val="single"/>
          <w:lang w:eastAsia="en-AU"/>
        </w:rPr>
        <w:t xml:space="preserve"> </w:t>
      </w:r>
      <w:r w:rsidRPr="00F31144">
        <w:rPr>
          <w:rFonts w:cs="Arial"/>
          <w:lang w:eastAsia="en-AU"/>
        </w:rPr>
        <w:t xml:space="preserve">Accessed </w:t>
      </w:r>
      <w:r w:rsidR="00C870B6">
        <w:rPr>
          <w:rFonts w:cs="Arial"/>
          <w:lang w:eastAsia="en-AU"/>
        </w:rPr>
        <w:t>December 2020</w:t>
      </w:r>
    </w:p>
    <w:p w14:paraId="151F9AAD" w14:textId="230B8CA9" w:rsidR="00F31144" w:rsidRPr="00F31144" w:rsidRDefault="00F31144" w:rsidP="003E1B74">
      <w:pPr>
        <w:tabs>
          <w:tab w:val="left" w:pos="360"/>
        </w:tabs>
        <w:spacing w:line="276" w:lineRule="auto"/>
        <w:rPr>
          <w:rFonts w:cs="Arial"/>
          <w:snapToGrid w:val="0"/>
        </w:rPr>
      </w:pPr>
      <w:bookmarkStart w:id="29" w:name="_Hlk58846500"/>
      <w:proofErr w:type="spellStart"/>
      <w:r w:rsidRPr="00F31144">
        <w:rPr>
          <w:rFonts w:cs="Arial"/>
          <w:color w:val="000000"/>
        </w:rPr>
        <w:t>Wayte</w:t>
      </w:r>
      <w:proofErr w:type="spellEnd"/>
      <w:r w:rsidRPr="00F31144">
        <w:rPr>
          <w:rFonts w:cs="Arial"/>
          <w:color w:val="000000"/>
        </w:rPr>
        <w:t xml:space="preserve">, S, </w:t>
      </w:r>
      <w:proofErr w:type="spellStart"/>
      <w:r w:rsidRPr="00F31144">
        <w:rPr>
          <w:rFonts w:cs="Arial"/>
          <w:color w:val="000000"/>
        </w:rPr>
        <w:t>Dowdney</w:t>
      </w:r>
      <w:proofErr w:type="spellEnd"/>
      <w:r w:rsidRPr="00F31144">
        <w:rPr>
          <w:rFonts w:cs="Arial"/>
          <w:color w:val="000000"/>
        </w:rPr>
        <w:t xml:space="preserve">, J, Williams, A, Bulman, C, </w:t>
      </w:r>
      <w:proofErr w:type="spellStart"/>
      <w:r w:rsidRPr="00F31144">
        <w:rPr>
          <w:rFonts w:cs="Arial"/>
          <w:color w:val="000000"/>
        </w:rPr>
        <w:t>Sporcic</w:t>
      </w:r>
      <w:proofErr w:type="spellEnd"/>
      <w:r w:rsidRPr="00F31144">
        <w:rPr>
          <w:rFonts w:cs="Arial"/>
          <w:color w:val="000000"/>
        </w:rPr>
        <w:t xml:space="preserve">, M, Fuller, M &amp; Hobday, A 2007, </w:t>
      </w:r>
      <w:r w:rsidRPr="00F31144">
        <w:rPr>
          <w:rFonts w:cs="Arial"/>
          <w:iCs/>
          <w:color w:val="000000"/>
        </w:rPr>
        <w:t>Ecological risk assessment for the effects of fishing: report for the North West Slope Trawl Fishery</w:t>
      </w:r>
      <w:r w:rsidRPr="00F31144">
        <w:rPr>
          <w:rFonts w:cs="Arial"/>
          <w:color w:val="000000"/>
        </w:rPr>
        <w:t xml:space="preserve">, report to the Australian Fisheries Management Authority, Canberra. </w:t>
      </w:r>
      <w:hyperlink r:id="rId75" w:history="1">
        <w:r w:rsidR="00C870B6" w:rsidRPr="00B44AD1">
          <w:rPr>
            <w:rStyle w:val="Hyperlink"/>
          </w:rPr>
          <w:t>https://www.afma.gov.au/sites/default/files/uploads/2014/11/ERA-North-West-Slope-Trawl-2007.pdf</w:t>
        </w:r>
      </w:hyperlink>
      <w:r w:rsidR="00C870B6">
        <w:t xml:space="preserve"> </w:t>
      </w:r>
      <w:r w:rsidRPr="00F31144">
        <w:rPr>
          <w:rFonts w:cs="Arial"/>
          <w:color w:val="000000"/>
        </w:rPr>
        <w:t xml:space="preserve">Accessed </w:t>
      </w:r>
      <w:r w:rsidR="00C870B6">
        <w:rPr>
          <w:rFonts w:cs="Arial"/>
          <w:color w:val="000000"/>
        </w:rPr>
        <w:t>December 2020</w:t>
      </w:r>
      <w:r w:rsidRPr="00F31144">
        <w:rPr>
          <w:rFonts w:cs="Arial"/>
          <w:color w:val="000000"/>
        </w:rPr>
        <w:t>.</w:t>
      </w:r>
    </w:p>
    <w:bookmarkEnd w:id="29"/>
    <w:p w14:paraId="1DDEB933" w14:textId="0C1BC06F" w:rsidR="00C870B6" w:rsidRDefault="00C870B6" w:rsidP="00C870B6">
      <w:pPr>
        <w:tabs>
          <w:tab w:val="left" w:pos="360"/>
        </w:tabs>
        <w:spacing w:line="276" w:lineRule="auto"/>
        <w:rPr>
          <w:rFonts w:cs="Arial"/>
          <w:color w:val="000000"/>
        </w:rPr>
      </w:pPr>
      <w:proofErr w:type="spellStart"/>
      <w:r w:rsidRPr="00F31144">
        <w:rPr>
          <w:rFonts w:cs="Arial"/>
          <w:color w:val="000000"/>
        </w:rPr>
        <w:t>Wayte</w:t>
      </w:r>
      <w:proofErr w:type="spellEnd"/>
      <w:r w:rsidRPr="00F31144">
        <w:rPr>
          <w:rFonts w:cs="Arial"/>
          <w:color w:val="000000"/>
        </w:rPr>
        <w:t xml:space="preserve">, S, </w:t>
      </w:r>
      <w:proofErr w:type="spellStart"/>
      <w:r w:rsidRPr="00F31144">
        <w:rPr>
          <w:rFonts w:cs="Arial"/>
          <w:color w:val="000000"/>
        </w:rPr>
        <w:t>Dowdney</w:t>
      </w:r>
      <w:proofErr w:type="spellEnd"/>
      <w:r w:rsidRPr="00F31144">
        <w:rPr>
          <w:rFonts w:cs="Arial"/>
          <w:color w:val="000000"/>
        </w:rPr>
        <w:t xml:space="preserve">, J, Williams, A, Fuller, </w:t>
      </w:r>
      <w:r>
        <w:rPr>
          <w:rFonts w:cs="Arial"/>
          <w:color w:val="000000"/>
        </w:rPr>
        <w:t xml:space="preserve">M, </w:t>
      </w:r>
      <w:r w:rsidRPr="00F31144">
        <w:rPr>
          <w:rFonts w:cs="Arial"/>
          <w:color w:val="000000"/>
        </w:rPr>
        <w:t>Bulman, C</w:t>
      </w:r>
      <w:r>
        <w:rPr>
          <w:rFonts w:cs="Arial"/>
          <w:color w:val="000000"/>
        </w:rPr>
        <w:t>,</w:t>
      </w:r>
      <w:r w:rsidRPr="00F31144">
        <w:rPr>
          <w:rFonts w:cs="Arial"/>
          <w:color w:val="000000"/>
        </w:rPr>
        <w:t xml:space="preserve"> </w:t>
      </w:r>
      <w:proofErr w:type="spellStart"/>
      <w:r w:rsidRPr="00F31144">
        <w:rPr>
          <w:rFonts w:cs="Arial"/>
          <w:color w:val="000000"/>
        </w:rPr>
        <w:t>Sporcic</w:t>
      </w:r>
      <w:proofErr w:type="spellEnd"/>
      <w:r w:rsidRPr="00F31144">
        <w:rPr>
          <w:rFonts w:cs="Arial"/>
          <w:color w:val="000000"/>
        </w:rPr>
        <w:t xml:space="preserve">, M </w:t>
      </w:r>
      <w:r>
        <w:rPr>
          <w:rFonts w:cs="Arial"/>
          <w:color w:val="000000"/>
        </w:rPr>
        <w:t>&amp; Smith, T</w:t>
      </w:r>
      <w:r w:rsidRPr="00F31144">
        <w:rPr>
          <w:rFonts w:cs="Arial"/>
          <w:color w:val="000000"/>
        </w:rPr>
        <w:t xml:space="preserve"> 2007, </w:t>
      </w:r>
      <w:r w:rsidRPr="00F31144">
        <w:rPr>
          <w:rFonts w:cs="Arial"/>
          <w:iCs/>
          <w:color w:val="000000"/>
        </w:rPr>
        <w:t xml:space="preserve">Ecological risk assessment for the effects of fishing: report for the </w:t>
      </w:r>
      <w:r>
        <w:rPr>
          <w:rFonts w:cs="Arial"/>
          <w:iCs/>
          <w:color w:val="000000"/>
        </w:rPr>
        <w:t>Western Deepwater</w:t>
      </w:r>
      <w:r w:rsidRPr="00F31144">
        <w:rPr>
          <w:rFonts w:cs="Arial"/>
          <w:iCs/>
          <w:color w:val="000000"/>
        </w:rPr>
        <w:t xml:space="preserve"> Trawl Fishery</w:t>
      </w:r>
      <w:r w:rsidRPr="00F31144">
        <w:rPr>
          <w:rFonts w:cs="Arial"/>
          <w:color w:val="000000"/>
        </w:rPr>
        <w:t xml:space="preserve">, report to the Australian Fisheries Management Authority, Canberra. </w:t>
      </w:r>
      <w:hyperlink r:id="rId76" w:history="1">
        <w:r w:rsidRPr="00B44AD1">
          <w:rPr>
            <w:rStyle w:val="Hyperlink"/>
          </w:rPr>
          <w:t>https://www.afma.gov.au/sites/default/files/uploads/2014/11/ERA-Western-Deepwater-Trawl-2007.pdf</w:t>
        </w:r>
      </w:hyperlink>
      <w:r>
        <w:t xml:space="preserve"> </w:t>
      </w:r>
      <w:r w:rsidRPr="00F31144">
        <w:rPr>
          <w:rFonts w:cs="Arial"/>
          <w:color w:val="000000"/>
        </w:rPr>
        <w:t xml:space="preserve">Accessed </w:t>
      </w:r>
      <w:r>
        <w:rPr>
          <w:rFonts w:cs="Arial"/>
          <w:color w:val="000000"/>
        </w:rPr>
        <w:t>December 2020</w:t>
      </w:r>
      <w:r w:rsidRPr="00F31144">
        <w:rPr>
          <w:rFonts w:cs="Arial"/>
          <w:color w:val="000000"/>
        </w:rPr>
        <w:t>.</w:t>
      </w:r>
    </w:p>
    <w:p w14:paraId="26A80E39" w14:textId="5B35690E" w:rsidR="00D567EE" w:rsidRDefault="00D567EE" w:rsidP="00D567EE">
      <w:pPr>
        <w:tabs>
          <w:tab w:val="left" w:pos="360"/>
        </w:tabs>
        <w:spacing w:line="276" w:lineRule="auto"/>
        <w:rPr>
          <w:rFonts w:cs="Arial"/>
          <w:color w:val="000000"/>
        </w:rPr>
      </w:pPr>
      <w:proofErr w:type="spellStart"/>
      <w:r w:rsidRPr="00D567EE">
        <w:rPr>
          <w:rFonts w:cs="Arial"/>
          <w:color w:val="000000"/>
        </w:rPr>
        <w:t>Shijie</w:t>
      </w:r>
      <w:proofErr w:type="spellEnd"/>
      <w:r w:rsidRPr="00D567EE">
        <w:rPr>
          <w:rFonts w:cs="Arial"/>
          <w:color w:val="000000"/>
        </w:rPr>
        <w:t xml:space="preserve"> Z</w:t>
      </w:r>
      <w:r w:rsidRPr="00F31144">
        <w:rPr>
          <w:rFonts w:cs="Arial"/>
          <w:color w:val="000000"/>
        </w:rPr>
        <w:t xml:space="preserve">, Fuller, M &amp; </w:t>
      </w:r>
      <w:r>
        <w:rPr>
          <w:rFonts w:cs="Arial"/>
          <w:color w:val="000000"/>
        </w:rPr>
        <w:t>Smith</w:t>
      </w:r>
      <w:r w:rsidRPr="00F31144">
        <w:rPr>
          <w:rFonts w:cs="Arial"/>
          <w:color w:val="000000"/>
        </w:rPr>
        <w:t xml:space="preserve">, </w:t>
      </w:r>
      <w:r>
        <w:rPr>
          <w:rFonts w:cs="Arial"/>
          <w:color w:val="000000"/>
        </w:rPr>
        <w:t>T</w:t>
      </w:r>
      <w:r w:rsidRPr="00F31144">
        <w:rPr>
          <w:rFonts w:cs="Arial"/>
          <w:color w:val="000000"/>
        </w:rPr>
        <w:t xml:space="preserve"> 20</w:t>
      </w:r>
      <w:r>
        <w:rPr>
          <w:rFonts w:cs="Arial"/>
          <w:color w:val="000000"/>
        </w:rPr>
        <w:t>19</w:t>
      </w:r>
      <w:r w:rsidRPr="00F31144">
        <w:rPr>
          <w:rFonts w:cs="Arial"/>
          <w:color w:val="000000"/>
        </w:rPr>
        <w:t xml:space="preserve">, </w:t>
      </w:r>
      <w:r w:rsidRPr="00D567EE">
        <w:rPr>
          <w:rFonts w:cs="Arial"/>
          <w:iCs/>
          <w:color w:val="000000"/>
        </w:rPr>
        <w:t>Rapid quantitative risk assessment for fish species in seven Commonwealth fisheries</w:t>
      </w:r>
      <w:r w:rsidRPr="00F31144">
        <w:rPr>
          <w:rFonts w:cs="Arial"/>
          <w:color w:val="000000"/>
        </w:rPr>
        <w:t xml:space="preserve">. </w:t>
      </w:r>
      <w:hyperlink r:id="rId77" w:history="1">
        <w:r w:rsidRPr="00D567EE">
          <w:t xml:space="preserve"> </w:t>
        </w:r>
        <w:r w:rsidRPr="00D567EE">
          <w:rPr>
            <w:rStyle w:val="Hyperlink"/>
          </w:rPr>
          <w:t>https://www.afma.gov.au/sites/default/files/uploads/2014/11/Sustainability-Assessment-for-Fishing-Effect-SPF-April-2009.pdf</w:t>
        </w:r>
      </w:hyperlink>
      <w:r>
        <w:t xml:space="preserve"> </w:t>
      </w:r>
      <w:r w:rsidRPr="00F31144">
        <w:rPr>
          <w:rFonts w:cs="Arial"/>
          <w:color w:val="000000"/>
        </w:rPr>
        <w:t xml:space="preserve">Accessed </w:t>
      </w:r>
      <w:r>
        <w:rPr>
          <w:rFonts w:cs="Arial"/>
          <w:color w:val="000000"/>
        </w:rPr>
        <w:t>December 2020</w:t>
      </w:r>
      <w:r w:rsidRPr="00F31144">
        <w:rPr>
          <w:rFonts w:cs="Arial"/>
          <w:color w:val="000000"/>
        </w:rPr>
        <w:t>.</w:t>
      </w:r>
    </w:p>
    <w:p w14:paraId="2B0C177A" w14:textId="77777777" w:rsidR="00D567EE" w:rsidRPr="00F31144" w:rsidRDefault="00D567EE" w:rsidP="00D567EE">
      <w:pPr>
        <w:tabs>
          <w:tab w:val="left" w:pos="360"/>
        </w:tabs>
        <w:spacing w:line="276" w:lineRule="auto"/>
        <w:rPr>
          <w:rFonts w:cs="Arial"/>
          <w:snapToGrid w:val="0"/>
        </w:rPr>
      </w:pPr>
    </w:p>
    <w:p w14:paraId="71674D25" w14:textId="18365E3A" w:rsidR="00D567EE" w:rsidRPr="00F31144" w:rsidRDefault="00D567EE" w:rsidP="00C870B6">
      <w:pPr>
        <w:tabs>
          <w:tab w:val="left" w:pos="360"/>
        </w:tabs>
        <w:spacing w:line="276" w:lineRule="auto"/>
        <w:rPr>
          <w:rFonts w:cs="Arial"/>
          <w:snapToGrid w:val="0"/>
        </w:rPr>
      </w:pPr>
    </w:p>
    <w:p w14:paraId="4ABA620C" w14:textId="77777777" w:rsidR="00C43AAF" w:rsidRDefault="00C43AAF" w:rsidP="003E1B74">
      <w:pPr>
        <w:spacing w:line="276" w:lineRule="auto"/>
        <w:rPr>
          <w:rFonts w:ascii="Calibri" w:hAnsi="Calibri" w:cs="Calibri"/>
          <w:color w:val="000000"/>
          <w:sz w:val="21"/>
          <w:szCs w:val="21"/>
          <w:lang w:val="en"/>
        </w:rPr>
      </w:pPr>
    </w:p>
    <w:sectPr w:rsidR="00C43AAF" w:rsidSect="00231C67">
      <w:headerReference w:type="even" r:id="rId78"/>
      <w:headerReference w:type="default" r:id="rId79"/>
      <w:footerReference w:type="even" r:id="rId80"/>
      <w:footerReference w:type="default" r:id="rId81"/>
      <w:headerReference w:type="first" r:id="rId82"/>
      <w:footerReference w:type="first" r:id="rId83"/>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484F32" w14:textId="77777777" w:rsidR="00582BFF" w:rsidRDefault="00582BFF" w:rsidP="00A60185">
      <w:pPr>
        <w:spacing w:after="0"/>
      </w:pPr>
      <w:r>
        <w:separator/>
      </w:r>
    </w:p>
  </w:endnote>
  <w:endnote w:type="continuationSeparator" w:id="0">
    <w:p w14:paraId="59BA1824" w14:textId="77777777" w:rsidR="00582BFF" w:rsidRDefault="00582BFF" w:rsidP="00A60185">
      <w:pPr>
        <w:spacing w:after="0"/>
      </w:pPr>
      <w:r>
        <w:continuationSeparator/>
      </w:r>
    </w:p>
  </w:endnote>
  <w:endnote w:type="continuationNotice" w:id="1">
    <w:p w14:paraId="67A806B6" w14:textId="77777777" w:rsidR="00582BFF" w:rsidRDefault="00582BF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D335D" w14:textId="77777777" w:rsidR="00582BFF" w:rsidRDefault="00582BFF">
    <w:pPr>
      <w:pStyle w:val="Footer"/>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25C34" w14:textId="77777777" w:rsidR="00582BFF" w:rsidRDefault="00582BFF">
    <w:pPr>
      <w:pStyle w:val="Footer"/>
      <w:jc w:val="right"/>
    </w:pPr>
  </w:p>
  <w:p w14:paraId="6627FCF2" w14:textId="77777777" w:rsidR="00582BFF" w:rsidRDefault="00582B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D8FC1" w14:textId="77777777" w:rsidR="00582BFF" w:rsidRDefault="00582BFF">
    <w:pPr>
      <w:pStyle w:val="Footer"/>
      <w:jc w:val="right"/>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5142A" w14:textId="77777777" w:rsidR="00582BFF" w:rsidRDefault="00582BFF">
    <w:pPr>
      <w:pStyle w:val="Footer"/>
      <w:jc w:val="right"/>
    </w:pPr>
  </w:p>
  <w:p w14:paraId="16A34728" w14:textId="77777777" w:rsidR="00582BFF" w:rsidRDefault="00582BF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B8B91" w14:textId="77777777" w:rsidR="00582BFF" w:rsidRPr="008676DA" w:rsidRDefault="00582BFF">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Pr>
        <w:rFonts w:cs="Arial"/>
        <w:noProof/>
      </w:rPr>
      <w:t>30</w:t>
    </w:r>
    <w:r w:rsidRPr="008676DA">
      <w:rPr>
        <w:rFonts w:cs="Arial"/>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71AF3" w14:textId="77777777" w:rsidR="00582BFF" w:rsidRPr="00E5103E" w:rsidRDefault="00582BFF">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582BFF" w:rsidRDefault="00582BF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75FD6" w14:textId="77777777" w:rsidR="00582BFF" w:rsidRDefault="00582BF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3830"/>
      <w:docPartObj>
        <w:docPartGallery w:val="Page Numbers (Bottom of Page)"/>
        <w:docPartUnique/>
      </w:docPartObj>
    </w:sdtPr>
    <w:sdtEndPr/>
    <w:sdtContent>
      <w:p w14:paraId="6E209919" w14:textId="77777777" w:rsidR="00582BFF" w:rsidRDefault="00582BF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3290D" w14:textId="77777777" w:rsidR="00582BFF" w:rsidRDefault="00582B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496C46" w14:textId="77777777" w:rsidR="00582BFF" w:rsidRDefault="00582BFF" w:rsidP="00A60185">
      <w:pPr>
        <w:spacing w:after="0"/>
      </w:pPr>
      <w:r>
        <w:separator/>
      </w:r>
    </w:p>
  </w:footnote>
  <w:footnote w:type="continuationSeparator" w:id="0">
    <w:p w14:paraId="64B5518C" w14:textId="77777777" w:rsidR="00582BFF" w:rsidRDefault="00582BFF" w:rsidP="00A60185">
      <w:pPr>
        <w:spacing w:after="0"/>
      </w:pPr>
      <w:r>
        <w:continuationSeparator/>
      </w:r>
    </w:p>
  </w:footnote>
  <w:footnote w:type="continuationNotice" w:id="1">
    <w:p w14:paraId="5CE7A11C" w14:textId="77777777" w:rsidR="00582BFF" w:rsidRDefault="00582BF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EE0D" w14:textId="77777777" w:rsidR="00582BFF" w:rsidRDefault="00582BFF"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BAA7A" w14:textId="77777777" w:rsidR="00582BFF" w:rsidRDefault="00582B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A4C7A" w14:textId="77777777" w:rsidR="00582BFF" w:rsidRDefault="00582B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CAC8E62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0DB62199"/>
    <w:multiLevelType w:val="hybridMultilevel"/>
    <w:tmpl w:val="EBF24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0" w15:restartNumberingAfterBreak="0">
    <w:nsid w:val="182C01D7"/>
    <w:multiLevelType w:val="hybridMultilevel"/>
    <w:tmpl w:val="7A045ED8"/>
    <w:lvl w:ilvl="0" w:tplc="50FC687E">
      <w:start w:val="1"/>
      <w:numFmt w:val="lowerRoman"/>
      <w:lvlText w:val="(%1)"/>
      <w:lvlJc w:val="right"/>
      <w:pPr>
        <w:tabs>
          <w:tab w:val="num" w:pos="668"/>
        </w:tabs>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F745BC2"/>
    <w:multiLevelType w:val="multilevel"/>
    <w:tmpl w:val="029217B8"/>
    <w:numStyleLink w:val="BulletList"/>
  </w:abstractNum>
  <w:abstractNum w:abstractNumId="15"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C7004A7"/>
    <w:multiLevelType w:val="hybridMultilevel"/>
    <w:tmpl w:val="34FC1698"/>
    <w:lvl w:ilvl="0" w:tplc="43BCECB6">
      <w:start w:val="1"/>
      <w:numFmt w:val="lowerLetter"/>
      <w:lvlText w:val="(%1)"/>
      <w:lvlJc w:val="left"/>
      <w:pPr>
        <w:ind w:left="-288" w:hanging="360"/>
      </w:pPr>
      <w:rPr>
        <w:rFonts w:hint="default"/>
      </w:rPr>
    </w:lvl>
    <w:lvl w:ilvl="1" w:tplc="0C090019" w:tentative="1">
      <w:start w:val="1"/>
      <w:numFmt w:val="lowerLetter"/>
      <w:lvlText w:val="%2."/>
      <w:lvlJc w:val="left"/>
      <w:pPr>
        <w:ind w:left="1308" w:hanging="360"/>
      </w:pPr>
    </w:lvl>
    <w:lvl w:ilvl="2" w:tplc="0C09001B" w:tentative="1">
      <w:start w:val="1"/>
      <w:numFmt w:val="lowerRoman"/>
      <w:lvlText w:val="%3."/>
      <w:lvlJc w:val="right"/>
      <w:pPr>
        <w:ind w:left="2028" w:hanging="180"/>
      </w:pPr>
    </w:lvl>
    <w:lvl w:ilvl="3" w:tplc="0C09000F" w:tentative="1">
      <w:start w:val="1"/>
      <w:numFmt w:val="decimal"/>
      <w:lvlText w:val="%4."/>
      <w:lvlJc w:val="left"/>
      <w:pPr>
        <w:ind w:left="2748" w:hanging="360"/>
      </w:pPr>
    </w:lvl>
    <w:lvl w:ilvl="4" w:tplc="0C090019" w:tentative="1">
      <w:start w:val="1"/>
      <w:numFmt w:val="lowerLetter"/>
      <w:lvlText w:val="%5."/>
      <w:lvlJc w:val="left"/>
      <w:pPr>
        <w:ind w:left="3468" w:hanging="360"/>
      </w:pPr>
    </w:lvl>
    <w:lvl w:ilvl="5" w:tplc="0C09001B" w:tentative="1">
      <w:start w:val="1"/>
      <w:numFmt w:val="lowerRoman"/>
      <w:lvlText w:val="%6."/>
      <w:lvlJc w:val="right"/>
      <w:pPr>
        <w:ind w:left="4188" w:hanging="180"/>
      </w:pPr>
    </w:lvl>
    <w:lvl w:ilvl="6" w:tplc="0C09000F" w:tentative="1">
      <w:start w:val="1"/>
      <w:numFmt w:val="decimal"/>
      <w:lvlText w:val="%7."/>
      <w:lvlJc w:val="left"/>
      <w:pPr>
        <w:ind w:left="4908" w:hanging="360"/>
      </w:pPr>
    </w:lvl>
    <w:lvl w:ilvl="7" w:tplc="0C090019" w:tentative="1">
      <w:start w:val="1"/>
      <w:numFmt w:val="lowerLetter"/>
      <w:lvlText w:val="%8."/>
      <w:lvlJc w:val="left"/>
      <w:pPr>
        <w:ind w:left="5628" w:hanging="360"/>
      </w:pPr>
    </w:lvl>
    <w:lvl w:ilvl="8" w:tplc="0C09001B" w:tentative="1">
      <w:start w:val="1"/>
      <w:numFmt w:val="lowerRoman"/>
      <w:lvlText w:val="%9."/>
      <w:lvlJc w:val="right"/>
      <w:pPr>
        <w:ind w:left="6348" w:hanging="180"/>
      </w:pPr>
    </w:lvl>
  </w:abstractNum>
  <w:abstractNum w:abstractNumId="19"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2703B5D"/>
    <w:multiLevelType w:val="multilevel"/>
    <w:tmpl w:val="30ACAEF6"/>
    <w:lvl w:ilvl="0">
      <w:start w:val="1"/>
      <w:numFmt w:val="lowerLetter"/>
      <w:lvlText w:val="%1)"/>
      <w:lvlJc w:val="left"/>
      <w:pPr>
        <w:ind w:left="369" w:hanging="369"/>
      </w:pPr>
      <w:rPr>
        <w:rFonts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2685E06"/>
    <w:multiLevelType w:val="hybridMultilevel"/>
    <w:tmpl w:val="9C6C89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CA5294A"/>
    <w:multiLevelType w:val="hybridMultilevel"/>
    <w:tmpl w:val="5560A484"/>
    <w:lvl w:ilvl="0" w:tplc="43BCECB6">
      <w:start w:val="1"/>
      <w:numFmt w:val="lowerLetter"/>
      <w:lvlText w:val="(%1)"/>
      <w:lvlJc w:val="left"/>
      <w:pPr>
        <w:ind w:left="1267" w:hanging="360"/>
      </w:pPr>
    </w:lvl>
    <w:lvl w:ilvl="1" w:tplc="0C090019">
      <w:start w:val="1"/>
      <w:numFmt w:val="lowerLetter"/>
      <w:lvlText w:val="%2."/>
      <w:lvlJc w:val="left"/>
      <w:pPr>
        <w:ind w:left="1987" w:hanging="360"/>
      </w:pPr>
    </w:lvl>
    <w:lvl w:ilvl="2" w:tplc="0C09001B">
      <w:start w:val="1"/>
      <w:numFmt w:val="lowerRoman"/>
      <w:lvlText w:val="%3."/>
      <w:lvlJc w:val="right"/>
      <w:pPr>
        <w:ind w:left="2707" w:hanging="180"/>
      </w:pPr>
    </w:lvl>
    <w:lvl w:ilvl="3" w:tplc="0C09000F">
      <w:start w:val="1"/>
      <w:numFmt w:val="decimal"/>
      <w:lvlText w:val="%4."/>
      <w:lvlJc w:val="left"/>
      <w:pPr>
        <w:ind w:left="3427" w:hanging="360"/>
      </w:pPr>
    </w:lvl>
    <w:lvl w:ilvl="4" w:tplc="0C090019">
      <w:start w:val="1"/>
      <w:numFmt w:val="lowerLetter"/>
      <w:lvlText w:val="%5."/>
      <w:lvlJc w:val="left"/>
      <w:pPr>
        <w:ind w:left="4147" w:hanging="360"/>
      </w:pPr>
    </w:lvl>
    <w:lvl w:ilvl="5" w:tplc="0C09001B">
      <w:start w:val="1"/>
      <w:numFmt w:val="lowerRoman"/>
      <w:lvlText w:val="%6."/>
      <w:lvlJc w:val="right"/>
      <w:pPr>
        <w:ind w:left="4867" w:hanging="180"/>
      </w:pPr>
    </w:lvl>
    <w:lvl w:ilvl="6" w:tplc="0C09000F">
      <w:start w:val="1"/>
      <w:numFmt w:val="decimal"/>
      <w:lvlText w:val="%7."/>
      <w:lvlJc w:val="left"/>
      <w:pPr>
        <w:ind w:left="5587" w:hanging="360"/>
      </w:pPr>
    </w:lvl>
    <w:lvl w:ilvl="7" w:tplc="0C090019">
      <w:start w:val="1"/>
      <w:numFmt w:val="lowerLetter"/>
      <w:lvlText w:val="%8."/>
      <w:lvlJc w:val="left"/>
      <w:pPr>
        <w:ind w:left="6307" w:hanging="360"/>
      </w:pPr>
    </w:lvl>
    <w:lvl w:ilvl="8" w:tplc="0C09001B">
      <w:start w:val="1"/>
      <w:numFmt w:val="lowerRoman"/>
      <w:lvlText w:val="%9."/>
      <w:lvlJc w:val="right"/>
      <w:pPr>
        <w:ind w:left="7027" w:hanging="180"/>
      </w:pPr>
    </w:lvl>
  </w:abstractNum>
  <w:abstractNum w:abstractNumId="32"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55333FA6"/>
    <w:multiLevelType w:val="hybridMultilevel"/>
    <w:tmpl w:val="FBB4C8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7"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65456429"/>
    <w:multiLevelType w:val="multilevel"/>
    <w:tmpl w:val="E898CC72"/>
    <w:numStyleLink w:val="KeyPoints"/>
  </w:abstractNum>
  <w:abstractNum w:abstractNumId="40"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5"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6"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47"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48"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9"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5"/>
  </w:num>
  <w:num w:numId="2">
    <w:abstractNumId w:val="1"/>
  </w:num>
  <w:num w:numId="3">
    <w:abstractNumId w:val="25"/>
  </w:num>
  <w:num w:numId="4">
    <w:abstractNumId w:val="0"/>
  </w:num>
  <w:num w:numId="5">
    <w:abstractNumId w:val="23"/>
  </w:num>
  <w:num w:numId="6">
    <w:abstractNumId w:val="39"/>
  </w:num>
  <w:num w:numId="7">
    <w:abstractNumId w:val="14"/>
  </w:num>
  <w:num w:numId="8">
    <w:abstractNumId w:val="6"/>
  </w:num>
  <w:num w:numId="9">
    <w:abstractNumId w:val="28"/>
  </w:num>
  <w:num w:numId="10">
    <w:abstractNumId w:val="42"/>
  </w:num>
  <w:num w:numId="11">
    <w:abstractNumId w:val="34"/>
  </w:num>
  <w:num w:numId="12">
    <w:abstractNumId w:val="8"/>
  </w:num>
  <w:num w:numId="13">
    <w:abstractNumId w:val="20"/>
  </w:num>
  <w:num w:numId="14">
    <w:abstractNumId w:val="43"/>
  </w:num>
  <w:num w:numId="15">
    <w:abstractNumId w:val="35"/>
  </w:num>
  <w:num w:numId="16">
    <w:abstractNumId w:val="2"/>
  </w:num>
  <w:num w:numId="17">
    <w:abstractNumId w:val="21"/>
  </w:num>
  <w:num w:numId="18">
    <w:abstractNumId w:val="16"/>
  </w:num>
  <w:num w:numId="19">
    <w:abstractNumId w:val="32"/>
  </w:num>
  <w:num w:numId="20">
    <w:abstractNumId w:val="19"/>
  </w:num>
  <w:num w:numId="21">
    <w:abstractNumId w:val="12"/>
  </w:num>
  <w:num w:numId="22">
    <w:abstractNumId w:val="17"/>
  </w:num>
  <w:num w:numId="23">
    <w:abstractNumId w:val="29"/>
  </w:num>
  <w:num w:numId="24">
    <w:abstractNumId w:val="38"/>
  </w:num>
  <w:num w:numId="25">
    <w:abstractNumId w:val="26"/>
  </w:num>
  <w:num w:numId="26">
    <w:abstractNumId w:val="9"/>
  </w:num>
  <w:num w:numId="27">
    <w:abstractNumId w:val="11"/>
  </w:num>
  <w:num w:numId="28">
    <w:abstractNumId w:val="37"/>
  </w:num>
  <w:num w:numId="29">
    <w:abstractNumId w:val="44"/>
  </w:num>
  <w:num w:numId="30">
    <w:abstractNumId w:val="48"/>
  </w:num>
  <w:num w:numId="31">
    <w:abstractNumId w:val="41"/>
  </w:num>
  <w:num w:numId="32">
    <w:abstractNumId w:val="0"/>
    <w:lvlOverride w:ilvl="0">
      <w:startOverride w:val="1"/>
    </w:lvlOverride>
  </w:num>
  <w:num w:numId="33">
    <w:abstractNumId w:val="3"/>
  </w:num>
  <w:num w:numId="34">
    <w:abstractNumId w:val="4"/>
  </w:num>
  <w:num w:numId="35">
    <w:abstractNumId w:val="15"/>
  </w:num>
  <w:num w:numId="36">
    <w:abstractNumId w:val="49"/>
  </w:num>
  <w:num w:numId="37">
    <w:abstractNumId w:val="14"/>
    <w:lvlOverride w:ilvl="0">
      <w:lvl w:ilvl="0">
        <w:start w:val="1"/>
        <w:numFmt w:val="bullet"/>
        <w:lvlText w:val=""/>
        <w:lvlJc w:val="left"/>
        <w:pPr>
          <w:ind w:left="369" w:hanging="369"/>
        </w:pPr>
        <w:rPr>
          <w:rFonts w:ascii="Symbol" w:hAnsi="Symbol" w:hint="default"/>
        </w:rPr>
      </w:lvl>
    </w:lvlOverride>
  </w:num>
  <w:num w:numId="38">
    <w:abstractNumId w:val="36"/>
  </w:num>
  <w:num w:numId="39">
    <w:abstractNumId w:val="27"/>
  </w:num>
  <w:num w:numId="40">
    <w:abstractNumId w:val="22"/>
  </w:num>
  <w:num w:numId="41">
    <w:abstractNumId w:val="5"/>
  </w:num>
  <w:num w:numId="42">
    <w:abstractNumId w:val="40"/>
  </w:num>
  <w:num w:numId="43">
    <w:abstractNumId w:val="13"/>
  </w:num>
  <w:num w:numId="44">
    <w:abstractNumId w:val="46"/>
  </w:num>
  <w:num w:numId="45">
    <w:abstractNumId w:val="10"/>
  </w:num>
  <w:num w:numId="46">
    <w:abstractNumId w:val="47"/>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 w:numId="49">
    <w:abstractNumId w:val="33"/>
  </w:num>
  <w:num w:numId="50">
    <w:abstractNumId w:val="7"/>
  </w:num>
  <w:num w:numId="51">
    <w:abstractNumId w:val="18"/>
  </w:num>
  <w:num w:numId="52">
    <w:abstractNumId w:val="3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William Quinn">
    <w15:presenceInfo w15:providerId="AD" w15:userId="S::william.quinn@environment.gov.au::3b054371-b5fa-41ef-9a05-3bf43d01db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463A45"/>
    <w:rsid w:val="00004AEE"/>
    <w:rsid w:val="00005CAA"/>
    <w:rsid w:val="00010210"/>
    <w:rsid w:val="00012D66"/>
    <w:rsid w:val="00014DF9"/>
    <w:rsid w:val="0001595B"/>
    <w:rsid w:val="00015ADA"/>
    <w:rsid w:val="00020C99"/>
    <w:rsid w:val="00023ED4"/>
    <w:rsid w:val="000261BC"/>
    <w:rsid w:val="0002707B"/>
    <w:rsid w:val="000324B0"/>
    <w:rsid w:val="00034A00"/>
    <w:rsid w:val="0004307D"/>
    <w:rsid w:val="000432D9"/>
    <w:rsid w:val="00045342"/>
    <w:rsid w:val="0005148E"/>
    <w:rsid w:val="00052147"/>
    <w:rsid w:val="00052481"/>
    <w:rsid w:val="0005272D"/>
    <w:rsid w:val="00056E19"/>
    <w:rsid w:val="00057313"/>
    <w:rsid w:val="00057A80"/>
    <w:rsid w:val="00060995"/>
    <w:rsid w:val="00061949"/>
    <w:rsid w:val="00072C5A"/>
    <w:rsid w:val="000759E5"/>
    <w:rsid w:val="00077E0E"/>
    <w:rsid w:val="00077F95"/>
    <w:rsid w:val="0008490C"/>
    <w:rsid w:val="00084AC6"/>
    <w:rsid w:val="000853AE"/>
    <w:rsid w:val="00086C03"/>
    <w:rsid w:val="00087A6B"/>
    <w:rsid w:val="00091608"/>
    <w:rsid w:val="0009333C"/>
    <w:rsid w:val="00094986"/>
    <w:rsid w:val="00095EBB"/>
    <w:rsid w:val="0009704F"/>
    <w:rsid w:val="000A0F11"/>
    <w:rsid w:val="000A125A"/>
    <w:rsid w:val="000A56D4"/>
    <w:rsid w:val="000A57CD"/>
    <w:rsid w:val="000A76E1"/>
    <w:rsid w:val="000B031B"/>
    <w:rsid w:val="000B2634"/>
    <w:rsid w:val="000B3758"/>
    <w:rsid w:val="000B3BD8"/>
    <w:rsid w:val="000B44AC"/>
    <w:rsid w:val="000B44FC"/>
    <w:rsid w:val="000B7681"/>
    <w:rsid w:val="000B7B42"/>
    <w:rsid w:val="000C02B7"/>
    <w:rsid w:val="000C162F"/>
    <w:rsid w:val="000C5100"/>
    <w:rsid w:val="000C5342"/>
    <w:rsid w:val="000C54EB"/>
    <w:rsid w:val="000C62E7"/>
    <w:rsid w:val="000C706A"/>
    <w:rsid w:val="000D0A53"/>
    <w:rsid w:val="000D2887"/>
    <w:rsid w:val="000D4A9B"/>
    <w:rsid w:val="000D5CB2"/>
    <w:rsid w:val="000D6D63"/>
    <w:rsid w:val="000E0081"/>
    <w:rsid w:val="000E07CF"/>
    <w:rsid w:val="000E09C2"/>
    <w:rsid w:val="000E2D7A"/>
    <w:rsid w:val="000E31C1"/>
    <w:rsid w:val="000E70D9"/>
    <w:rsid w:val="000F02CA"/>
    <w:rsid w:val="000F2CF2"/>
    <w:rsid w:val="000F3BAC"/>
    <w:rsid w:val="000F486F"/>
    <w:rsid w:val="000F4CC8"/>
    <w:rsid w:val="000F7DB8"/>
    <w:rsid w:val="00100BEF"/>
    <w:rsid w:val="00101CDF"/>
    <w:rsid w:val="00104974"/>
    <w:rsid w:val="00105004"/>
    <w:rsid w:val="00106C02"/>
    <w:rsid w:val="00107706"/>
    <w:rsid w:val="00111326"/>
    <w:rsid w:val="00111796"/>
    <w:rsid w:val="00112DAC"/>
    <w:rsid w:val="00112F09"/>
    <w:rsid w:val="0011498E"/>
    <w:rsid w:val="00114B53"/>
    <w:rsid w:val="00117A45"/>
    <w:rsid w:val="00120D57"/>
    <w:rsid w:val="001224AE"/>
    <w:rsid w:val="00127133"/>
    <w:rsid w:val="00130017"/>
    <w:rsid w:val="00131309"/>
    <w:rsid w:val="001337D4"/>
    <w:rsid w:val="00134108"/>
    <w:rsid w:val="0013412A"/>
    <w:rsid w:val="00134C7B"/>
    <w:rsid w:val="00137046"/>
    <w:rsid w:val="00142C28"/>
    <w:rsid w:val="00147C12"/>
    <w:rsid w:val="00150E20"/>
    <w:rsid w:val="001527A1"/>
    <w:rsid w:val="001530DC"/>
    <w:rsid w:val="001531CF"/>
    <w:rsid w:val="00154989"/>
    <w:rsid w:val="00155A9F"/>
    <w:rsid w:val="0015659C"/>
    <w:rsid w:val="00157139"/>
    <w:rsid w:val="00160262"/>
    <w:rsid w:val="00161C12"/>
    <w:rsid w:val="00164FF8"/>
    <w:rsid w:val="0016780A"/>
    <w:rsid w:val="0017106A"/>
    <w:rsid w:val="001713FA"/>
    <w:rsid w:val="00173704"/>
    <w:rsid w:val="00173CFF"/>
    <w:rsid w:val="00173EBF"/>
    <w:rsid w:val="001754C0"/>
    <w:rsid w:val="00175ED3"/>
    <w:rsid w:val="0018337E"/>
    <w:rsid w:val="001842A2"/>
    <w:rsid w:val="001843CC"/>
    <w:rsid w:val="00187FA8"/>
    <w:rsid w:val="00191F1E"/>
    <w:rsid w:val="00192F5E"/>
    <w:rsid w:val="001955CD"/>
    <w:rsid w:val="00197645"/>
    <w:rsid w:val="00197772"/>
    <w:rsid w:val="001A047C"/>
    <w:rsid w:val="001A34A7"/>
    <w:rsid w:val="001A51C8"/>
    <w:rsid w:val="001B007B"/>
    <w:rsid w:val="001B3A80"/>
    <w:rsid w:val="001B4CA8"/>
    <w:rsid w:val="001B53E2"/>
    <w:rsid w:val="001B5AA8"/>
    <w:rsid w:val="001B5EA1"/>
    <w:rsid w:val="001B5EDC"/>
    <w:rsid w:val="001C4F3D"/>
    <w:rsid w:val="001C603C"/>
    <w:rsid w:val="001C68E7"/>
    <w:rsid w:val="001C70CA"/>
    <w:rsid w:val="001D0CDC"/>
    <w:rsid w:val="001D1D82"/>
    <w:rsid w:val="001D1FA3"/>
    <w:rsid w:val="001D2B70"/>
    <w:rsid w:val="001D2BC1"/>
    <w:rsid w:val="001E1182"/>
    <w:rsid w:val="001F0991"/>
    <w:rsid w:val="001F4207"/>
    <w:rsid w:val="001F4CAA"/>
    <w:rsid w:val="001F7BB8"/>
    <w:rsid w:val="00202C90"/>
    <w:rsid w:val="00207109"/>
    <w:rsid w:val="00207BB1"/>
    <w:rsid w:val="00211477"/>
    <w:rsid w:val="00213DE8"/>
    <w:rsid w:val="00214450"/>
    <w:rsid w:val="00215128"/>
    <w:rsid w:val="00215FE3"/>
    <w:rsid w:val="00216118"/>
    <w:rsid w:val="00216DC7"/>
    <w:rsid w:val="0021756E"/>
    <w:rsid w:val="002209AB"/>
    <w:rsid w:val="00221359"/>
    <w:rsid w:val="00223577"/>
    <w:rsid w:val="00223C3E"/>
    <w:rsid w:val="002251E3"/>
    <w:rsid w:val="002257CB"/>
    <w:rsid w:val="00227603"/>
    <w:rsid w:val="00227A95"/>
    <w:rsid w:val="002316BD"/>
    <w:rsid w:val="00231C67"/>
    <w:rsid w:val="00233116"/>
    <w:rsid w:val="0023366D"/>
    <w:rsid w:val="00233A9B"/>
    <w:rsid w:val="0023477C"/>
    <w:rsid w:val="00236153"/>
    <w:rsid w:val="00237D40"/>
    <w:rsid w:val="002444FD"/>
    <w:rsid w:val="00244621"/>
    <w:rsid w:val="002473FC"/>
    <w:rsid w:val="00252E3C"/>
    <w:rsid w:val="00252EF5"/>
    <w:rsid w:val="002559FD"/>
    <w:rsid w:val="00256A47"/>
    <w:rsid w:val="00261448"/>
    <w:rsid w:val="00262198"/>
    <w:rsid w:val="00265044"/>
    <w:rsid w:val="0027138D"/>
    <w:rsid w:val="002725F9"/>
    <w:rsid w:val="00273E11"/>
    <w:rsid w:val="0027415B"/>
    <w:rsid w:val="002746B4"/>
    <w:rsid w:val="00274999"/>
    <w:rsid w:val="00274B3E"/>
    <w:rsid w:val="00276046"/>
    <w:rsid w:val="00281237"/>
    <w:rsid w:val="00282293"/>
    <w:rsid w:val="00285F1B"/>
    <w:rsid w:val="00287189"/>
    <w:rsid w:val="00291560"/>
    <w:rsid w:val="00292B81"/>
    <w:rsid w:val="0029556B"/>
    <w:rsid w:val="0029751A"/>
    <w:rsid w:val="002A2126"/>
    <w:rsid w:val="002A4A18"/>
    <w:rsid w:val="002A501A"/>
    <w:rsid w:val="002A7F56"/>
    <w:rsid w:val="002B18AE"/>
    <w:rsid w:val="002B5638"/>
    <w:rsid w:val="002B60DB"/>
    <w:rsid w:val="002B79B0"/>
    <w:rsid w:val="002C1A02"/>
    <w:rsid w:val="002C1C93"/>
    <w:rsid w:val="002C5066"/>
    <w:rsid w:val="002C51E9"/>
    <w:rsid w:val="002C5813"/>
    <w:rsid w:val="002C6EB3"/>
    <w:rsid w:val="002D2D7A"/>
    <w:rsid w:val="002D4AAC"/>
    <w:rsid w:val="002D58F2"/>
    <w:rsid w:val="002E2D08"/>
    <w:rsid w:val="002E361D"/>
    <w:rsid w:val="002F045A"/>
    <w:rsid w:val="002F0B87"/>
    <w:rsid w:val="002F0C8B"/>
    <w:rsid w:val="002F2971"/>
    <w:rsid w:val="002F564A"/>
    <w:rsid w:val="002F6BBA"/>
    <w:rsid w:val="002F712A"/>
    <w:rsid w:val="0030039D"/>
    <w:rsid w:val="0030326F"/>
    <w:rsid w:val="00306B34"/>
    <w:rsid w:val="003074B7"/>
    <w:rsid w:val="00310701"/>
    <w:rsid w:val="00310F46"/>
    <w:rsid w:val="003129CC"/>
    <w:rsid w:val="003156EF"/>
    <w:rsid w:val="00315980"/>
    <w:rsid w:val="00315CB9"/>
    <w:rsid w:val="00316ED5"/>
    <w:rsid w:val="00316F7F"/>
    <w:rsid w:val="00317609"/>
    <w:rsid w:val="003218E8"/>
    <w:rsid w:val="00322189"/>
    <w:rsid w:val="003227AD"/>
    <w:rsid w:val="00323CA8"/>
    <w:rsid w:val="00325A2F"/>
    <w:rsid w:val="00325B52"/>
    <w:rsid w:val="00325E34"/>
    <w:rsid w:val="00326328"/>
    <w:rsid w:val="00326536"/>
    <w:rsid w:val="00330DCE"/>
    <w:rsid w:val="00331E11"/>
    <w:rsid w:val="00332F90"/>
    <w:rsid w:val="00334761"/>
    <w:rsid w:val="00337EBC"/>
    <w:rsid w:val="00341DCD"/>
    <w:rsid w:val="003425DD"/>
    <w:rsid w:val="003440A6"/>
    <w:rsid w:val="0034563E"/>
    <w:rsid w:val="003518D6"/>
    <w:rsid w:val="0035342F"/>
    <w:rsid w:val="0035460C"/>
    <w:rsid w:val="003556BD"/>
    <w:rsid w:val="00355B86"/>
    <w:rsid w:val="00356E9C"/>
    <w:rsid w:val="00360D05"/>
    <w:rsid w:val="00362A30"/>
    <w:rsid w:val="00365147"/>
    <w:rsid w:val="00365CD9"/>
    <w:rsid w:val="00365F93"/>
    <w:rsid w:val="0037016E"/>
    <w:rsid w:val="00372908"/>
    <w:rsid w:val="00377803"/>
    <w:rsid w:val="00381C3D"/>
    <w:rsid w:val="00383020"/>
    <w:rsid w:val="003849BC"/>
    <w:rsid w:val="0038555B"/>
    <w:rsid w:val="00385E3C"/>
    <w:rsid w:val="00387D68"/>
    <w:rsid w:val="00392C36"/>
    <w:rsid w:val="00394D7E"/>
    <w:rsid w:val="003975FD"/>
    <w:rsid w:val="003A15C6"/>
    <w:rsid w:val="003A1B86"/>
    <w:rsid w:val="003A4F8A"/>
    <w:rsid w:val="003A7E3F"/>
    <w:rsid w:val="003B032C"/>
    <w:rsid w:val="003B057D"/>
    <w:rsid w:val="003B0BDA"/>
    <w:rsid w:val="003B227D"/>
    <w:rsid w:val="003B4568"/>
    <w:rsid w:val="003B5945"/>
    <w:rsid w:val="003B60CC"/>
    <w:rsid w:val="003B6223"/>
    <w:rsid w:val="003B73BE"/>
    <w:rsid w:val="003C1546"/>
    <w:rsid w:val="003C1B25"/>
    <w:rsid w:val="003C2443"/>
    <w:rsid w:val="003C285B"/>
    <w:rsid w:val="003C3B62"/>
    <w:rsid w:val="003C5DA3"/>
    <w:rsid w:val="003D18E5"/>
    <w:rsid w:val="003D4BCD"/>
    <w:rsid w:val="003D6C2B"/>
    <w:rsid w:val="003E01D8"/>
    <w:rsid w:val="003E0674"/>
    <w:rsid w:val="003E1B74"/>
    <w:rsid w:val="003E2100"/>
    <w:rsid w:val="003E2B30"/>
    <w:rsid w:val="003E43F8"/>
    <w:rsid w:val="003E4571"/>
    <w:rsid w:val="003F181E"/>
    <w:rsid w:val="003F67DC"/>
    <w:rsid w:val="003F6F5B"/>
    <w:rsid w:val="00400625"/>
    <w:rsid w:val="00400844"/>
    <w:rsid w:val="004014C5"/>
    <w:rsid w:val="004024F6"/>
    <w:rsid w:val="00403196"/>
    <w:rsid w:val="0040342D"/>
    <w:rsid w:val="00405920"/>
    <w:rsid w:val="004117E5"/>
    <w:rsid w:val="0041192D"/>
    <w:rsid w:val="00413EE1"/>
    <w:rsid w:val="00417C83"/>
    <w:rsid w:val="00417DFC"/>
    <w:rsid w:val="0042128E"/>
    <w:rsid w:val="00424251"/>
    <w:rsid w:val="004269C2"/>
    <w:rsid w:val="0042722C"/>
    <w:rsid w:val="00430708"/>
    <w:rsid w:val="00431843"/>
    <w:rsid w:val="004321A5"/>
    <w:rsid w:val="00432206"/>
    <w:rsid w:val="00432B60"/>
    <w:rsid w:val="00433FCA"/>
    <w:rsid w:val="00440698"/>
    <w:rsid w:val="00444568"/>
    <w:rsid w:val="00446EEE"/>
    <w:rsid w:val="00450F8B"/>
    <w:rsid w:val="004540E2"/>
    <w:rsid w:val="00454454"/>
    <w:rsid w:val="00457E0A"/>
    <w:rsid w:val="004606C9"/>
    <w:rsid w:val="00463A45"/>
    <w:rsid w:val="004649FA"/>
    <w:rsid w:val="00467924"/>
    <w:rsid w:val="004712A5"/>
    <w:rsid w:val="0047266F"/>
    <w:rsid w:val="004758B2"/>
    <w:rsid w:val="00476D6B"/>
    <w:rsid w:val="00477BEA"/>
    <w:rsid w:val="00477C43"/>
    <w:rsid w:val="00482AC4"/>
    <w:rsid w:val="00484710"/>
    <w:rsid w:val="00484C62"/>
    <w:rsid w:val="00486C85"/>
    <w:rsid w:val="00492C16"/>
    <w:rsid w:val="00497159"/>
    <w:rsid w:val="00497E32"/>
    <w:rsid w:val="004A0678"/>
    <w:rsid w:val="004A48A3"/>
    <w:rsid w:val="004A6451"/>
    <w:rsid w:val="004B0D92"/>
    <w:rsid w:val="004B0EC0"/>
    <w:rsid w:val="004B66F1"/>
    <w:rsid w:val="004B7DDE"/>
    <w:rsid w:val="004C008D"/>
    <w:rsid w:val="004C3EA0"/>
    <w:rsid w:val="004C4525"/>
    <w:rsid w:val="004D0C68"/>
    <w:rsid w:val="004D32A6"/>
    <w:rsid w:val="004D4C85"/>
    <w:rsid w:val="004E53D4"/>
    <w:rsid w:val="004E6C95"/>
    <w:rsid w:val="004E7333"/>
    <w:rsid w:val="004F43E3"/>
    <w:rsid w:val="004F7169"/>
    <w:rsid w:val="004F7AB5"/>
    <w:rsid w:val="00500D66"/>
    <w:rsid w:val="005037E3"/>
    <w:rsid w:val="00503A8B"/>
    <w:rsid w:val="00503C84"/>
    <w:rsid w:val="00506396"/>
    <w:rsid w:val="00514C8E"/>
    <w:rsid w:val="005219F5"/>
    <w:rsid w:val="00524C8C"/>
    <w:rsid w:val="00524D63"/>
    <w:rsid w:val="00525450"/>
    <w:rsid w:val="00525B58"/>
    <w:rsid w:val="0053073C"/>
    <w:rsid w:val="00531DBF"/>
    <w:rsid w:val="005330E9"/>
    <w:rsid w:val="00533910"/>
    <w:rsid w:val="005361AD"/>
    <w:rsid w:val="00537B5C"/>
    <w:rsid w:val="00545759"/>
    <w:rsid w:val="00545BE0"/>
    <w:rsid w:val="00546023"/>
    <w:rsid w:val="00546930"/>
    <w:rsid w:val="00552A06"/>
    <w:rsid w:val="0055369B"/>
    <w:rsid w:val="00554C6A"/>
    <w:rsid w:val="00557756"/>
    <w:rsid w:val="00561944"/>
    <w:rsid w:val="00562E85"/>
    <w:rsid w:val="0056332F"/>
    <w:rsid w:val="00570FF4"/>
    <w:rsid w:val="00571141"/>
    <w:rsid w:val="005719B3"/>
    <w:rsid w:val="005726FB"/>
    <w:rsid w:val="0057295E"/>
    <w:rsid w:val="00574DD7"/>
    <w:rsid w:val="005751AC"/>
    <w:rsid w:val="005803F8"/>
    <w:rsid w:val="005806BB"/>
    <w:rsid w:val="00581C39"/>
    <w:rsid w:val="00582BFF"/>
    <w:rsid w:val="00583889"/>
    <w:rsid w:val="00585C24"/>
    <w:rsid w:val="00586908"/>
    <w:rsid w:val="005869AD"/>
    <w:rsid w:val="00586EBF"/>
    <w:rsid w:val="005903B6"/>
    <w:rsid w:val="005967AD"/>
    <w:rsid w:val="005A0247"/>
    <w:rsid w:val="005A126E"/>
    <w:rsid w:val="005A3D09"/>
    <w:rsid w:val="005A452F"/>
    <w:rsid w:val="005A4E9D"/>
    <w:rsid w:val="005A59BB"/>
    <w:rsid w:val="005A680D"/>
    <w:rsid w:val="005B066E"/>
    <w:rsid w:val="005B140D"/>
    <w:rsid w:val="005B66D8"/>
    <w:rsid w:val="005C0537"/>
    <w:rsid w:val="005C1FEA"/>
    <w:rsid w:val="005C3495"/>
    <w:rsid w:val="005C4FC5"/>
    <w:rsid w:val="005C513D"/>
    <w:rsid w:val="005C70E5"/>
    <w:rsid w:val="005C7899"/>
    <w:rsid w:val="005D0FC2"/>
    <w:rsid w:val="005D1583"/>
    <w:rsid w:val="005D2500"/>
    <w:rsid w:val="005E2651"/>
    <w:rsid w:val="005E3DFC"/>
    <w:rsid w:val="005E5942"/>
    <w:rsid w:val="005E60AF"/>
    <w:rsid w:val="005F0371"/>
    <w:rsid w:val="005F1BCF"/>
    <w:rsid w:val="005F1DEA"/>
    <w:rsid w:val="005F4F80"/>
    <w:rsid w:val="005F50B9"/>
    <w:rsid w:val="00607FC9"/>
    <w:rsid w:val="00611557"/>
    <w:rsid w:val="006130C3"/>
    <w:rsid w:val="006167FC"/>
    <w:rsid w:val="00622FE1"/>
    <w:rsid w:val="0062521C"/>
    <w:rsid w:val="00625229"/>
    <w:rsid w:val="006263EC"/>
    <w:rsid w:val="006275A6"/>
    <w:rsid w:val="00627E54"/>
    <w:rsid w:val="00630A2B"/>
    <w:rsid w:val="006325E2"/>
    <w:rsid w:val="00632DC7"/>
    <w:rsid w:val="00633F59"/>
    <w:rsid w:val="006357FB"/>
    <w:rsid w:val="00635D64"/>
    <w:rsid w:val="00636969"/>
    <w:rsid w:val="006406FC"/>
    <w:rsid w:val="00640E57"/>
    <w:rsid w:val="006445C4"/>
    <w:rsid w:val="00645C89"/>
    <w:rsid w:val="00646122"/>
    <w:rsid w:val="00647424"/>
    <w:rsid w:val="00653E16"/>
    <w:rsid w:val="00657220"/>
    <w:rsid w:val="00657362"/>
    <w:rsid w:val="00661000"/>
    <w:rsid w:val="0066104B"/>
    <w:rsid w:val="00664B4D"/>
    <w:rsid w:val="006655EE"/>
    <w:rsid w:val="0066695B"/>
    <w:rsid w:val="00667C10"/>
    <w:rsid w:val="00667EF4"/>
    <w:rsid w:val="006768BC"/>
    <w:rsid w:val="00676FCA"/>
    <w:rsid w:val="00677177"/>
    <w:rsid w:val="00683351"/>
    <w:rsid w:val="006855D5"/>
    <w:rsid w:val="0068612E"/>
    <w:rsid w:val="00687C92"/>
    <w:rsid w:val="00693D62"/>
    <w:rsid w:val="0069534E"/>
    <w:rsid w:val="0069669C"/>
    <w:rsid w:val="00697D41"/>
    <w:rsid w:val="006A1200"/>
    <w:rsid w:val="006A1EF5"/>
    <w:rsid w:val="006A32D6"/>
    <w:rsid w:val="006A452D"/>
    <w:rsid w:val="006A4F4E"/>
    <w:rsid w:val="006A576E"/>
    <w:rsid w:val="006A58D7"/>
    <w:rsid w:val="006A6C23"/>
    <w:rsid w:val="006B14DB"/>
    <w:rsid w:val="006B20BF"/>
    <w:rsid w:val="006B21C4"/>
    <w:rsid w:val="006B6EF9"/>
    <w:rsid w:val="006C28AA"/>
    <w:rsid w:val="006C28EC"/>
    <w:rsid w:val="006C3B44"/>
    <w:rsid w:val="006C4A1A"/>
    <w:rsid w:val="006D0393"/>
    <w:rsid w:val="006D0A81"/>
    <w:rsid w:val="006D10E8"/>
    <w:rsid w:val="006D1A83"/>
    <w:rsid w:val="006D7FF0"/>
    <w:rsid w:val="006E0F01"/>
    <w:rsid w:val="006E1CFE"/>
    <w:rsid w:val="006E2B2D"/>
    <w:rsid w:val="006E40F5"/>
    <w:rsid w:val="006E47F9"/>
    <w:rsid w:val="006E4EA3"/>
    <w:rsid w:val="006E5DFE"/>
    <w:rsid w:val="006E7E10"/>
    <w:rsid w:val="006F10C4"/>
    <w:rsid w:val="006F40E9"/>
    <w:rsid w:val="006F5603"/>
    <w:rsid w:val="006F60BC"/>
    <w:rsid w:val="006F7B87"/>
    <w:rsid w:val="00701400"/>
    <w:rsid w:val="007037CF"/>
    <w:rsid w:val="00705788"/>
    <w:rsid w:val="007061EC"/>
    <w:rsid w:val="00706689"/>
    <w:rsid w:val="00706AE9"/>
    <w:rsid w:val="00710186"/>
    <w:rsid w:val="00712801"/>
    <w:rsid w:val="00714B01"/>
    <w:rsid w:val="007167C0"/>
    <w:rsid w:val="00720481"/>
    <w:rsid w:val="00722DEC"/>
    <w:rsid w:val="00723950"/>
    <w:rsid w:val="0072550B"/>
    <w:rsid w:val="00732B28"/>
    <w:rsid w:val="00733193"/>
    <w:rsid w:val="00735ABB"/>
    <w:rsid w:val="007361FC"/>
    <w:rsid w:val="0073732F"/>
    <w:rsid w:val="00742761"/>
    <w:rsid w:val="007430E0"/>
    <w:rsid w:val="00744926"/>
    <w:rsid w:val="00744DDA"/>
    <w:rsid w:val="00745E03"/>
    <w:rsid w:val="00746C63"/>
    <w:rsid w:val="007501E1"/>
    <w:rsid w:val="00752F45"/>
    <w:rsid w:val="00754302"/>
    <w:rsid w:val="0075732A"/>
    <w:rsid w:val="007600F8"/>
    <w:rsid w:val="00760262"/>
    <w:rsid w:val="0076310C"/>
    <w:rsid w:val="0076744F"/>
    <w:rsid w:val="00767BCE"/>
    <w:rsid w:val="00767EFC"/>
    <w:rsid w:val="007701E5"/>
    <w:rsid w:val="007707DE"/>
    <w:rsid w:val="00770B5D"/>
    <w:rsid w:val="007752F1"/>
    <w:rsid w:val="00776768"/>
    <w:rsid w:val="00777485"/>
    <w:rsid w:val="007777A6"/>
    <w:rsid w:val="00780C96"/>
    <w:rsid w:val="0078187A"/>
    <w:rsid w:val="00783ABD"/>
    <w:rsid w:val="0079255E"/>
    <w:rsid w:val="007946F0"/>
    <w:rsid w:val="00794855"/>
    <w:rsid w:val="00794ED8"/>
    <w:rsid w:val="00794F75"/>
    <w:rsid w:val="00797661"/>
    <w:rsid w:val="007A0140"/>
    <w:rsid w:val="007A1446"/>
    <w:rsid w:val="007A2573"/>
    <w:rsid w:val="007A53C3"/>
    <w:rsid w:val="007B106C"/>
    <w:rsid w:val="007B1A4E"/>
    <w:rsid w:val="007B3D05"/>
    <w:rsid w:val="007B5503"/>
    <w:rsid w:val="007C179C"/>
    <w:rsid w:val="007C1DA8"/>
    <w:rsid w:val="007C2016"/>
    <w:rsid w:val="007C21E3"/>
    <w:rsid w:val="007C6BB3"/>
    <w:rsid w:val="007D0B98"/>
    <w:rsid w:val="007D14B4"/>
    <w:rsid w:val="007D209F"/>
    <w:rsid w:val="007D398C"/>
    <w:rsid w:val="007D3AD7"/>
    <w:rsid w:val="007D6D04"/>
    <w:rsid w:val="007E24F6"/>
    <w:rsid w:val="007E33AD"/>
    <w:rsid w:val="007E6086"/>
    <w:rsid w:val="007E785F"/>
    <w:rsid w:val="007E7FE1"/>
    <w:rsid w:val="007F1ABC"/>
    <w:rsid w:val="00800F64"/>
    <w:rsid w:val="00801050"/>
    <w:rsid w:val="00802F0B"/>
    <w:rsid w:val="0080417B"/>
    <w:rsid w:val="00806EEE"/>
    <w:rsid w:val="00807BB8"/>
    <w:rsid w:val="0081083E"/>
    <w:rsid w:val="00810A67"/>
    <w:rsid w:val="00810D8B"/>
    <w:rsid w:val="00811538"/>
    <w:rsid w:val="008305C1"/>
    <w:rsid w:val="00830929"/>
    <w:rsid w:val="00830EC5"/>
    <w:rsid w:val="00833CF7"/>
    <w:rsid w:val="00834CDE"/>
    <w:rsid w:val="008364B9"/>
    <w:rsid w:val="00837A53"/>
    <w:rsid w:val="00840AFC"/>
    <w:rsid w:val="00842128"/>
    <w:rsid w:val="00842464"/>
    <w:rsid w:val="0084431D"/>
    <w:rsid w:val="00845601"/>
    <w:rsid w:val="00845FB4"/>
    <w:rsid w:val="00846771"/>
    <w:rsid w:val="00850519"/>
    <w:rsid w:val="00850A85"/>
    <w:rsid w:val="00855C5C"/>
    <w:rsid w:val="00865A2F"/>
    <w:rsid w:val="00866AF9"/>
    <w:rsid w:val="00867590"/>
    <w:rsid w:val="008679B5"/>
    <w:rsid w:val="00872E40"/>
    <w:rsid w:val="00874985"/>
    <w:rsid w:val="00875CA2"/>
    <w:rsid w:val="00876600"/>
    <w:rsid w:val="0088181D"/>
    <w:rsid w:val="00885298"/>
    <w:rsid w:val="00887241"/>
    <w:rsid w:val="00893305"/>
    <w:rsid w:val="008971AC"/>
    <w:rsid w:val="00897628"/>
    <w:rsid w:val="008A2023"/>
    <w:rsid w:val="008A28AD"/>
    <w:rsid w:val="008A3C96"/>
    <w:rsid w:val="008A4820"/>
    <w:rsid w:val="008B4019"/>
    <w:rsid w:val="008B65C9"/>
    <w:rsid w:val="008C1DCE"/>
    <w:rsid w:val="008C2D4A"/>
    <w:rsid w:val="008C3BF9"/>
    <w:rsid w:val="008D1125"/>
    <w:rsid w:val="008D2CD3"/>
    <w:rsid w:val="008D3900"/>
    <w:rsid w:val="008D6E1D"/>
    <w:rsid w:val="008E14DF"/>
    <w:rsid w:val="008E3115"/>
    <w:rsid w:val="008E679B"/>
    <w:rsid w:val="008F3739"/>
    <w:rsid w:val="008F39B4"/>
    <w:rsid w:val="008F4162"/>
    <w:rsid w:val="008F43E8"/>
    <w:rsid w:val="009001A8"/>
    <w:rsid w:val="009006F0"/>
    <w:rsid w:val="00901FF8"/>
    <w:rsid w:val="00903E02"/>
    <w:rsid w:val="00906095"/>
    <w:rsid w:val="00910D70"/>
    <w:rsid w:val="00913175"/>
    <w:rsid w:val="009142D6"/>
    <w:rsid w:val="00916EDB"/>
    <w:rsid w:val="00917021"/>
    <w:rsid w:val="0092000C"/>
    <w:rsid w:val="00920861"/>
    <w:rsid w:val="00922B13"/>
    <w:rsid w:val="00922E15"/>
    <w:rsid w:val="009242EF"/>
    <w:rsid w:val="009257AD"/>
    <w:rsid w:val="009306E3"/>
    <w:rsid w:val="00932291"/>
    <w:rsid w:val="00932436"/>
    <w:rsid w:val="00932861"/>
    <w:rsid w:val="00933B8C"/>
    <w:rsid w:val="0093408E"/>
    <w:rsid w:val="0093488A"/>
    <w:rsid w:val="00937DA0"/>
    <w:rsid w:val="00943483"/>
    <w:rsid w:val="00945685"/>
    <w:rsid w:val="00947BEA"/>
    <w:rsid w:val="00952DDF"/>
    <w:rsid w:val="00953AF1"/>
    <w:rsid w:val="009610A3"/>
    <w:rsid w:val="00963B6A"/>
    <w:rsid w:val="00964A47"/>
    <w:rsid w:val="00970950"/>
    <w:rsid w:val="00971EF4"/>
    <w:rsid w:val="00977BF3"/>
    <w:rsid w:val="0098013A"/>
    <w:rsid w:val="009812D4"/>
    <w:rsid w:val="00981738"/>
    <w:rsid w:val="0099172E"/>
    <w:rsid w:val="009920D8"/>
    <w:rsid w:val="009922FC"/>
    <w:rsid w:val="009941F8"/>
    <w:rsid w:val="009952F5"/>
    <w:rsid w:val="009A11DA"/>
    <w:rsid w:val="009A1276"/>
    <w:rsid w:val="009A4046"/>
    <w:rsid w:val="009A4538"/>
    <w:rsid w:val="009A5136"/>
    <w:rsid w:val="009A7265"/>
    <w:rsid w:val="009B1F22"/>
    <w:rsid w:val="009B38BE"/>
    <w:rsid w:val="009B5C87"/>
    <w:rsid w:val="009C068E"/>
    <w:rsid w:val="009C225A"/>
    <w:rsid w:val="009C3D0F"/>
    <w:rsid w:val="009D148C"/>
    <w:rsid w:val="009D2CFF"/>
    <w:rsid w:val="009D4CD9"/>
    <w:rsid w:val="009D5019"/>
    <w:rsid w:val="009E1B19"/>
    <w:rsid w:val="009E2C18"/>
    <w:rsid w:val="009E687A"/>
    <w:rsid w:val="009F053A"/>
    <w:rsid w:val="009F0E00"/>
    <w:rsid w:val="009F35E2"/>
    <w:rsid w:val="009F56CD"/>
    <w:rsid w:val="009F65F9"/>
    <w:rsid w:val="009F68BA"/>
    <w:rsid w:val="00A0129B"/>
    <w:rsid w:val="00A01EB2"/>
    <w:rsid w:val="00A06277"/>
    <w:rsid w:val="00A079DC"/>
    <w:rsid w:val="00A111C2"/>
    <w:rsid w:val="00A13842"/>
    <w:rsid w:val="00A21EB8"/>
    <w:rsid w:val="00A23801"/>
    <w:rsid w:val="00A2546B"/>
    <w:rsid w:val="00A338E7"/>
    <w:rsid w:val="00A35CAA"/>
    <w:rsid w:val="00A36E7F"/>
    <w:rsid w:val="00A37C0A"/>
    <w:rsid w:val="00A411F4"/>
    <w:rsid w:val="00A41E65"/>
    <w:rsid w:val="00A43E0A"/>
    <w:rsid w:val="00A43FAB"/>
    <w:rsid w:val="00A45555"/>
    <w:rsid w:val="00A530C7"/>
    <w:rsid w:val="00A54B36"/>
    <w:rsid w:val="00A55F5B"/>
    <w:rsid w:val="00A57C8D"/>
    <w:rsid w:val="00A60185"/>
    <w:rsid w:val="00A60303"/>
    <w:rsid w:val="00A6060C"/>
    <w:rsid w:val="00A661EA"/>
    <w:rsid w:val="00A66C7B"/>
    <w:rsid w:val="00A71FE8"/>
    <w:rsid w:val="00A74920"/>
    <w:rsid w:val="00A74EDE"/>
    <w:rsid w:val="00A7524F"/>
    <w:rsid w:val="00A7740B"/>
    <w:rsid w:val="00A80C60"/>
    <w:rsid w:val="00A8207D"/>
    <w:rsid w:val="00A830E5"/>
    <w:rsid w:val="00A835AD"/>
    <w:rsid w:val="00A83AEE"/>
    <w:rsid w:val="00A87135"/>
    <w:rsid w:val="00A8777B"/>
    <w:rsid w:val="00A93280"/>
    <w:rsid w:val="00A951EA"/>
    <w:rsid w:val="00A961C6"/>
    <w:rsid w:val="00AA2548"/>
    <w:rsid w:val="00AA33AB"/>
    <w:rsid w:val="00AA38A6"/>
    <w:rsid w:val="00AA4746"/>
    <w:rsid w:val="00AA58C4"/>
    <w:rsid w:val="00AA7003"/>
    <w:rsid w:val="00AB11C8"/>
    <w:rsid w:val="00AB194A"/>
    <w:rsid w:val="00AB20EB"/>
    <w:rsid w:val="00AB5FD9"/>
    <w:rsid w:val="00AB607B"/>
    <w:rsid w:val="00AC08A8"/>
    <w:rsid w:val="00AC7B20"/>
    <w:rsid w:val="00AD316A"/>
    <w:rsid w:val="00AD356C"/>
    <w:rsid w:val="00AD56C8"/>
    <w:rsid w:val="00AD58F2"/>
    <w:rsid w:val="00AD7B61"/>
    <w:rsid w:val="00AE0C16"/>
    <w:rsid w:val="00AE1623"/>
    <w:rsid w:val="00AE1A40"/>
    <w:rsid w:val="00B0143E"/>
    <w:rsid w:val="00B0512A"/>
    <w:rsid w:val="00B0529F"/>
    <w:rsid w:val="00B05CDE"/>
    <w:rsid w:val="00B077B7"/>
    <w:rsid w:val="00B114BE"/>
    <w:rsid w:val="00B120AD"/>
    <w:rsid w:val="00B12FFD"/>
    <w:rsid w:val="00B13299"/>
    <w:rsid w:val="00B1418B"/>
    <w:rsid w:val="00B21195"/>
    <w:rsid w:val="00B23473"/>
    <w:rsid w:val="00B23A93"/>
    <w:rsid w:val="00B24B22"/>
    <w:rsid w:val="00B25310"/>
    <w:rsid w:val="00B260B9"/>
    <w:rsid w:val="00B325AB"/>
    <w:rsid w:val="00B32BB4"/>
    <w:rsid w:val="00B32F8F"/>
    <w:rsid w:val="00B3492A"/>
    <w:rsid w:val="00B40400"/>
    <w:rsid w:val="00B42388"/>
    <w:rsid w:val="00B44388"/>
    <w:rsid w:val="00B44612"/>
    <w:rsid w:val="00B51861"/>
    <w:rsid w:val="00B5309A"/>
    <w:rsid w:val="00B54DE9"/>
    <w:rsid w:val="00B553EC"/>
    <w:rsid w:val="00B55E3F"/>
    <w:rsid w:val="00B6012C"/>
    <w:rsid w:val="00B63C1E"/>
    <w:rsid w:val="00B675D7"/>
    <w:rsid w:val="00B703E3"/>
    <w:rsid w:val="00B71366"/>
    <w:rsid w:val="00B73DF0"/>
    <w:rsid w:val="00B8614C"/>
    <w:rsid w:val="00B93DD0"/>
    <w:rsid w:val="00B949C0"/>
    <w:rsid w:val="00B972C4"/>
    <w:rsid w:val="00B97732"/>
    <w:rsid w:val="00B97B40"/>
    <w:rsid w:val="00BA09B7"/>
    <w:rsid w:val="00BA65A8"/>
    <w:rsid w:val="00BA6D19"/>
    <w:rsid w:val="00BA7461"/>
    <w:rsid w:val="00BA7A53"/>
    <w:rsid w:val="00BA7DA9"/>
    <w:rsid w:val="00BB06E8"/>
    <w:rsid w:val="00BC4215"/>
    <w:rsid w:val="00BC5432"/>
    <w:rsid w:val="00BD1A6F"/>
    <w:rsid w:val="00BD27D0"/>
    <w:rsid w:val="00BD4C7F"/>
    <w:rsid w:val="00BE0F48"/>
    <w:rsid w:val="00BE2107"/>
    <w:rsid w:val="00BE3D95"/>
    <w:rsid w:val="00BE40B4"/>
    <w:rsid w:val="00BE43B1"/>
    <w:rsid w:val="00BE557B"/>
    <w:rsid w:val="00BE5EB2"/>
    <w:rsid w:val="00BE68A0"/>
    <w:rsid w:val="00BE6D3C"/>
    <w:rsid w:val="00BE70C4"/>
    <w:rsid w:val="00BE7852"/>
    <w:rsid w:val="00BF7CEE"/>
    <w:rsid w:val="00C03880"/>
    <w:rsid w:val="00C03F44"/>
    <w:rsid w:val="00C06F57"/>
    <w:rsid w:val="00C07F82"/>
    <w:rsid w:val="00C120D0"/>
    <w:rsid w:val="00C135CF"/>
    <w:rsid w:val="00C14F8C"/>
    <w:rsid w:val="00C15AFB"/>
    <w:rsid w:val="00C17C98"/>
    <w:rsid w:val="00C20F9A"/>
    <w:rsid w:val="00C21E8E"/>
    <w:rsid w:val="00C23289"/>
    <w:rsid w:val="00C24FFC"/>
    <w:rsid w:val="00C259F6"/>
    <w:rsid w:val="00C2683F"/>
    <w:rsid w:val="00C3184D"/>
    <w:rsid w:val="00C33239"/>
    <w:rsid w:val="00C40AD0"/>
    <w:rsid w:val="00C43AAF"/>
    <w:rsid w:val="00C444A0"/>
    <w:rsid w:val="00C449F8"/>
    <w:rsid w:val="00C47030"/>
    <w:rsid w:val="00C4714E"/>
    <w:rsid w:val="00C51A96"/>
    <w:rsid w:val="00C51CCA"/>
    <w:rsid w:val="00C5504F"/>
    <w:rsid w:val="00C557C7"/>
    <w:rsid w:val="00C56B41"/>
    <w:rsid w:val="00C57B55"/>
    <w:rsid w:val="00C61F76"/>
    <w:rsid w:val="00C624F6"/>
    <w:rsid w:val="00C63376"/>
    <w:rsid w:val="00C66587"/>
    <w:rsid w:val="00C718F6"/>
    <w:rsid w:val="00C743A7"/>
    <w:rsid w:val="00C748CE"/>
    <w:rsid w:val="00C74B33"/>
    <w:rsid w:val="00C74B73"/>
    <w:rsid w:val="00C74F97"/>
    <w:rsid w:val="00C814AC"/>
    <w:rsid w:val="00C8276E"/>
    <w:rsid w:val="00C82EC8"/>
    <w:rsid w:val="00C83B59"/>
    <w:rsid w:val="00C842AC"/>
    <w:rsid w:val="00C85081"/>
    <w:rsid w:val="00C870B6"/>
    <w:rsid w:val="00C873F8"/>
    <w:rsid w:val="00C90D66"/>
    <w:rsid w:val="00C92195"/>
    <w:rsid w:val="00C93B12"/>
    <w:rsid w:val="00C95293"/>
    <w:rsid w:val="00C9643F"/>
    <w:rsid w:val="00C96688"/>
    <w:rsid w:val="00C97995"/>
    <w:rsid w:val="00CA0723"/>
    <w:rsid w:val="00CA22C3"/>
    <w:rsid w:val="00CA5BD9"/>
    <w:rsid w:val="00CB1690"/>
    <w:rsid w:val="00CB2614"/>
    <w:rsid w:val="00CC0247"/>
    <w:rsid w:val="00CC1027"/>
    <w:rsid w:val="00CC4365"/>
    <w:rsid w:val="00CC77AB"/>
    <w:rsid w:val="00CD0543"/>
    <w:rsid w:val="00CD11B0"/>
    <w:rsid w:val="00CD5673"/>
    <w:rsid w:val="00CD795F"/>
    <w:rsid w:val="00CE1162"/>
    <w:rsid w:val="00CE5C2A"/>
    <w:rsid w:val="00CE71C2"/>
    <w:rsid w:val="00CF1501"/>
    <w:rsid w:val="00CF1DE5"/>
    <w:rsid w:val="00CF34E9"/>
    <w:rsid w:val="00CF42D5"/>
    <w:rsid w:val="00CF4EDA"/>
    <w:rsid w:val="00CF7D7F"/>
    <w:rsid w:val="00D013EA"/>
    <w:rsid w:val="00D021CB"/>
    <w:rsid w:val="00D04DED"/>
    <w:rsid w:val="00D057D0"/>
    <w:rsid w:val="00D10553"/>
    <w:rsid w:val="00D10F1A"/>
    <w:rsid w:val="00D116F8"/>
    <w:rsid w:val="00D14C77"/>
    <w:rsid w:val="00D1583C"/>
    <w:rsid w:val="00D16C5F"/>
    <w:rsid w:val="00D17596"/>
    <w:rsid w:val="00D20330"/>
    <w:rsid w:val="00D216F7"/>
    <w:rsid w:val="00D21D54"/>
    <w:rsid w:val="00D22640"/>
    <w:rsid w:val="00D2475A"/>
    <w:rsid w:val="00D262E4"/>
    <w:rsid w:val="00D26D3A"/>
    <w:rsid w:val="00D325A2"/>
    <w:rsid w:val="00D34AEB"/>
    <w:rsid w:val="00D40B13"/>
    <w:rsid w:val="00D4435B"/>
    <w:rsid w:val="00D45EE3"/>
    <w:rsid w:val="00D50618"/>
    <w:rsid w:val="00D509E9"/>
    <w:rsid w:val="00D53B1C"/>
    <w:rsid w:val="00D567EE"/>
    <w:rsid w:val="00D61CBE"/>
    <w:rsid w:val="00D63066"/>
    <w:rsid w:val="00D6335C"/>
    <w:rsid w:val="00D67A84"/>
    <w:rsid w:val="00D70E5A"/>
    <w:rsid w:val="00D7416C"/>
    <w:rsid w:val="00D753A2"/>
    <w:rsid w:val="00D77E41"/>
    <w:rsid w:val="00D84E36"/>
    <w:rsid w:val="00D949A5"/>
    <w:rsid w:val="00D95E5E"/>
    <w:rsid w:val="00D97CBC"/>
    <w:rsid w:val="00DA1B12"/>
    <w:rsid w:val="00DA54C9"/>
    <w:rsid w:val="00DA6739"/>
    <w:rsid w:val="00DA6CAE"/>
    <w:rsid w:val="00DA7EFC"/>
    <w:rsid w:val="00DB1A9E"/>
    <w:rsid w:val="00DB2C28"/>
    <w:rsid w:val="00DB31D6"/>
    <w:rsid w:val="00DB342C"/>
    <w:rsid w:val="00DB3E5B"/>
    <w:rsid w:val="00DB4005"/>
    <w:rsid w:val="00DB4D33"/>
    <w:rsid w:val="00DB5005"/>
    <w:rsid w:val="00DB781B"/>
    <w:rsid w:val="00DB7DCD"/>
    <w:rsid w:val="00DC34EB"/>
    <w:rsid w:val="00DC417B"/>
    <w:rsid w:val="00DD1376"/>
    <w:rsid w:val="00DD1783"/>
    <w:rsid w:val="00DD1BF7"/>
    <w:rsid w:val="00DD7A6B"/>
    <w:rsid w:val="00DE0F92"/>
    <w:rsid w:val="00DF1E5B"/>
    <w:rsid w:val="00DF1F9F"/>
    <w:rsid w:val="00DF2275"/>
    <w:rsid w:val="00DF25A8"/>
    <w:rsid w:val="00DF27FA"/>
    <w:rsid w:val="00DF2B4E"/>
    <w:rsid w:val="00DF3B87"/>
    <w:rsid w:val="00DF3F5E"/>
    <w:rsid w:val="00DF5653"/>
    <w:rsid w:val="00DF78CD"/>
    <w:rsid w:val="00E0046F"/>
    <w:rsid w:val="00E00A21"/>
    <w:rsid w:val="00E033A8"/>
    <w:rsid w:val="00E0373E"/>
    <w:rsid w:val="00E03D6A"/>
    <w:rsid w:val="00E03DC2"/>
    <w:rsid w:val="00E04CC9"/>
    <w:rsid w:val="00E050C6"/>
    <w:rsid w:val="00E0596E"/>
    <w:rsid w:val="00E06A7E"/>
    <w:rsid w:val="00E06E72"/>
    <w:rsid w:val="00E06F66"/>
    <w:rsid w:val="00E22A97"/>
    <w:rsid w:val="00E30D03"/>
    <w:rsid w:val="00E34C39"/>
    <w:rsid w:val="00E356E5"/>
    <w:rsid w:val="00E357E4"/>
    <w:rsid w:val="00E35930"/>
    <w:rsid w:val="00E3602A"/>
    <w:rsid w:val="00E36F81"/>
    <w:rsid w:val="00E3768F"/>
    <w:rsid w:val="00E40A6F"/>
    <w:rsid w:val="00E4347A"/>
    <w:rsid w:val="00E443B1"/>
    <w:rsid w:val="00E445BD"/>
    <w:rsid w:val="00E45178"/>
    <w:rsid w:val="00E45765"/>
    <w:rsid w:val="00E5098C"/>
    <w:rsid w:val="00E57AB7"/>
    <w:rsid w:val="00E60213"/>
    <w:rsid w:val="00E62226"/>
    <w:rsid w:val="00E63A29"/>
    <w:rsid w:val="00E63E0C"/>
    <w:rsid w:val="00E661B2"/>
    <w:rsid w:val="00E7196B"/>
    <w:rsid w:val="00E71995"/>
    <w:rsid w:val="00E720F0"/>
    <w:rsid w:val="00E7467B"/>
    <w:rsid w:val="00E74D29"/>
    <w:rsid w:val="00E77469"/>
    <w:rsid w:val="00E811BA"/>
    <w:rsid w:val="00E83C74"/>
    <w:rsid w:val="00E83CEE"/>
    <w:rsid w:val="00E86BE6"/>
    <w:rsid w:val="00E91B0F"/>
    <w:rsid w:val="00E91F18"/>
    <w:rsid w:val="00E91F85"/>
    <w:rsid w:val="00E9226D"/>
    <w:rsid w:val="00E92652"/>
    <w:rsid w:val="00E9304F"/>
    <w:rsid w:val="00E943AB"/>
    <w:rsid w:val="00E94AA8"/>
    <w:rsid w:val="00E95626"/>
    <w:rsid w:val="00EA0457"/>
    <w:rsid w:val="00EA362B"/>
    <w:rsid w:val="00EA416C"/>
    <w:rsid w:val="00EA48C9"/>
    <w:rsid w:val="00EA5941"/>
    <w:rsid w:val="00EA6509"/>
    <w:rsid w:val="00EA69AB"/>
    <w:rsid w:val="00EA6DB3"/>
    <w:rsid w:val="00EB1365"/>
    <w:rsid w:val="00EB2AFF"/>
    <w:rsid w:val="00EB60CE"/>
    <w:rsid w:val="00EB7D53"/>
    <w:rsid w:val="00EC43DF"/>
    <w:rsid w:val="00EC5713"/>
    <w:rsid w:val="00EC7F4D"/>
    <w:rsid w:val="00ED0F91"/>
    <w:rsid w:val="00EE3146"/>
    <w:rsid w:val="00EE65DA"/>
    <w:rsid w:val="00EF2FE1"/>
    <w:rsid w:val="00EF50BB"/>
    <w:rsid w:val="00EF53FF"/>
    <w:rsid w:val="00EF6084"/>
    <w:rsid w:val="00EF6A50"/>
    <w:rsid w:val="00F00192"/>
    <w:rsid w:val="00F01DF6"/>
    <w:rsid w:val="00F0340D"/>
    <w:rsid w:val="00F0366E"/>
    <w:rsid w:val="00F059A6"/>
    <w:rsid w:val="00F11B6B"/>
    <w:rsid w:val="00F23756"/>
    <w:rsid w:val="00F2523A"/>
    <w:rsid w:val="00F25FFA"/>
    <w:rsid w:val="00F310D2"/>
    <w:rsid w:val="00F31144"/>
    <w:rsid w:val="00F330D1"/>
    <w:rsid w:val="00F34AB6"/>
    <w:rsid w:val="00F355D7"/>
    <w:rsid w:val="00F36F3D"/>
    <w:rsid w:val="00F43BE3"/>
    <w:rsid w:val="00F44BC4"/>
    <w:rsid w:val="00F45F0F"/>
    <w:rsid w:val="00F477BD"/>
    <w:rsid w:val="00F530B6"/>
    <w:rsid w:val="00F53491"/>
    <w:rsid w:val="00F53903"/>
    <w:rsid w:val="00F54B0D"/>
    <w:rsid w:val="00F5516F"/>
    <w:rsid w:val="00F60932"/>
    <w:rsid w:val="00F60C1A"/>
    <w:rsid w:val="00F62416"/>
    <w:rsid w:val="00F63254"/>
    <w:rsid w:val="00F642B9"/>
    <w:rsid w:val="00F65A1C"/>
    <w:rsid w:val="00F66F50"/>
    <w:rsid w:val="00F66F59"/>
    <w:rsid w:val="00F72DCB"/>
    <w:rsid w:val="00F7370F"/>
    <w:rsid w:val="00F73C73"/>
    <w:rsid w:val="00F74FEC"/>
    <w:rsid w:val="00F768C4"/>
    <w:rsid w:val="00F81B2F"/>
    <w:rsid w:val="00F82342"/>
    <w:rsid w:val="00F82FF8"/>
    <w:rsid w:val="00F8330D"/>
    <w:rsid w:val="00F839FE"/>
    <w:rsid w:val="00F84017"/>
    <w:rsid w:val="00F84305"/>
    <w:rsid w:val="00F8472A"/>
    <w:rsid w:val="00F8485C"/>
    <w:rsid w:val="00F8613A"/>
    <w:rsid w:val="00F87149"/>
    <w:rsid w:val="00F876B7"/>
    <w:rsid w:val="00F87FFE"/>
    <w:rsid w:val="00F9004A"/>
    <w:rsid w:val="00F93026"/>
    <w:rsid w:val="00F94F52"/>
    <w:rsid w:val="00F954C9"/>
    <w:rsid w:val="00FA0068"/>
    <w:rsid w:val="00FA2497"/>
    <w:rsid w:val="00FA36DC"/>
    <w:rsid w:val="00FA44D0"/>
    <w:rsid w:val="00FA4854"/>
    <w:rsid w:val="00FA4CF0"/>
    <w:rsid w:val="00FA61AA"/>
    <w:rsid w:val="00FA69A4"/>
    <w:rsid w:val="00FA796C"/>
    <w:rsid w:val="00FB1279"/>
    <w:rsid w:val="00FB1495"/>
    <w:rsid w:val="00FB656E"/>
    <w:rsid w:val="00FB7D7D"/>
    <w:rsid w:val="00FC2EBF"/>
    <w:rsid w:val="00FC510B"/>
    <w:rsid w:val="00FC55DE"/>
    <w:rsid w:val="00FD1694"/>
    <w:rsid w:val="00FD6893"/>
    <w:rsid w:val="00FD7636"/>
    <w:rsid w:val="00FE3229"/>
    <w:rsid w:val="00FE74C3"/>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CDE"/>
    <w:pPr>
      <w:spacing w:before="120" w:after="120"/>
    </w:pPr>
    <w:rPr>
      <w:sz w:val="22"/>
      <w:szCs w:val="22"/>
      <w:lang w:eastAsia="en-US"/>
    </w:rPr>
  </w:style>
  <w:style w:type="paragraph" w:styleId="Heading1">
    <w:name w:val="heading 1"/>
    <w:basedOn w:val="Normal"/>
    <w:next w:val="Normal"/>
    <w:link w:val="Heading1Char"/>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CC1027"/>
    <w:pPr>
      <w:numPr>
        <w:numId w:val="27"/>
      </w:numPr>
      <w:spacing w:before="60" w:after="60" w:line="276" w:lineRule="auto"/>
      <w:ind w:left="357" w:hanging="357"/>
      <w:contextualSpacing/>
    </w:pPr>
    <w:rPr>
      <w:rFonts w:cs="Arial"/>
      <w:sz w:val="20"/>
      <w:szCs w:val="18"/>
    </w:rPr>
  </w:style>
  <w:style w:type="paragraph" w:styleId="ListBullet2">
    <w:name w:val="List Bullet 2"/>
    <w:basedOn w:val="Normal"/>
    <w:uiPriority w:val="99"/>
    <w:unhideWhenUsed/>
    <w:rsid w:val="00CC1027"/>
    <w:pPr>
      <w:numPr>
        <w:numId w:val="46"/>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37"/>
      </w:numPr>
    </w:pPr>
  </w:style>
  <w:style w:type="paragraph" w:styleId="ListBullet4">
    <w:name w:val="List Bullet 4"/>
    <w:basedOn w:val="Normal"/>
    <w:uiPriority w:val="99"/>
    <w:unhideWhenUsed/>
    <w:rsid w:val="00091608"/>
    <w:pPr>
      <w:numPr>
        <w:ilvl w:val="3"/>
        <w:numId w:val="37"/>
      </w:numPr>
    </w:pPr>
  </w:style>
  <w:style w:type="paragraph" w:styleId="ListBullet5">
    <w:name w:val="List Bullet 5"/>
    <w:basedOn w:val="Normal"/>
    <w:uiPriority w:val="99"/>
    <w:unhideWhenUsed/>
    <w:rsid w:val="00091608"/>
    <w:pPr>
      <w:numPr>
        <w:ilvl w:val="4"/>
        <w:numId w:val="3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aliases w:val="AFMA List Paragraph,List Paragraph1,Recommendation,List Paragraph11,DDM Gen Text,Bullet Level 1,List Paragraph111,L,F5 List Paragraph,Dot pt,CV text,Medium Grid 1 - Accent 21,Numbered Paragraph,List Paragraph2,Bulleted Para"/>
    <w:basedOn w:val="Normal"/>
    <w:link w:val="ListParagraphChar"/>
    <w:uiPriority w:val="34"/>
    <w:qFormat/>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112F09"/>
    <w:pPr>
      <w:tabs>
        <w:tab w:val="right" w:leader="dot" w:pos="9214"/>
      </w:tabs>
      <w:spacing w:before="0" w:after="200" w:line="276" w:lineRule="auto"/>
      <w:ind w:left="992" w:right="-144"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433FCA"/>
    <w:pPr>
      <w:tabs>
        <w:tab w:val="right" w:leader="dot" w:pos="9202"/>
      </w:tabs>
      <w:spacing w:before="0" w:after="200" w:line="276" w:lineRule="auto"/>
      <w:ind w:left="426"/>
      <w:jc w:val="both"/>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44"/>
      </w:numPr>
      <w:spacing w:after="0"/>
      <w:ind w:left="714" w:hanging="357"/>
    </w:pPr>
    <w:rPr>
      <w:rFonts w:ascii="Times New Roman" w:eastAsia="Times New Roman" w:hAnsi="Times New Roman"/>
      <w:snapToGrid w:val="0"/>
      <w:color w:val="FF0000"/>
      <w:sz w:val="24"/>
      <w:szCs w:val="24"/>
    </w:rPr>
  </w:style>
  <w:style w:type="character" w:customStyle="1" w:styleId="ListParagraphChar">
    <w:name w:val="List Paragraph Char"/>
    <w:aliases w:val="AFMA List Paragraph Char,List Paragraph1 Char,Recommendation Char,List Paragraph11 Char,DDM Gen Text Char,Bullet Level 1 Char,List Paragraph111 Char,L Char,F5 List Paragraph Char,Dot pt Char,CV text Char,Numbered Paragraph Char"/>
    <w:link w:val="ListParagraph"/>
    <w:uiPriority w:val="34"/>
    <w:qFormat/>
    <w:rsid w:val="000324B0"/>
    <w:rPr>
      <w:sz w:val="22"/>
      <w:szCs w:val="22"/>
      <w:lang w:eastAsia="en-US"/>
    </w:rPr>
  </w:style>
  <w:style w:type="character" w:styleId="FollowedHyperlink">
    <w:name w:val="FollowedHyperlink"/>
    <w:basedOn w:val="DefaultParagraphFont"/>
    <w:uiPriority w:val="99"/>
    <w:semiHidden/>
    <w:unhideWhenUsed/>
    <w:rsid w:val="00B42388"/>
    <w:rPr>
      <w:color w:val="800080" w:themeColor="followedHyperlink"/>
      <w:u w:val="single"/>
    </w:rPr>
  </w:style>
  <w:style w:type="character" w:styleId="UnresolvedMention">
    <w:name w:val="Unresolved Mention"/>
    <w:basedOn w:val="DefaultParagraphFont"/>
    <w:uiPriority w:val="99"/>
    <w:semiHidden/>
    <w:unhideWhenUsed/>
    <w:rsid w:val="00EA0457"/>
    <w:rPr>
      <w:color w:val="605E5C"/>
      <w:shd w:val="clear" w:color="auto" w:fill="E1DFDD"/>
    </w:rPr>
  </w:style>
  <w:style w:type="character" w:styleId="Strong">
    <w:name w:val="Strong"/>
    <w:basedOn w:val="DefaultParagraphFont"/>
    <w:uiPriority w:val="22"/>
    <w:qFormat/>
    <w:rsid w:val="00794F75"/>
    <w:rPr>
      <w:b/>
      <w:bCs/>
    </w:rPr>
  </w:style>
  <w:style w:type="character" w:customStyle="1" w:styleId="acopre1">
    <w:name w:val="acopre1"/>
    <w:basedOn w:val="DefaultParagraphFont"/>
    <w:rsid w:val="00CB2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042005">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93251503">
      <w:bodyDiv w:val="1"/>
      <w:marLeft w:val="0"/>
      <w:marRight w:val="0"/>
      <w:marTop w:val="0"/>
      <w:marBottom w:val="0"/>
      <w:divBdr>
        <w:top w:val="none" w:sz="0" w:space="0" w:color="auto"/>
        <w:left w:val="none" w:sz="0" w:space="0" w:color="auto"/>
        <w:bottom w:val="none" w:sz="0" w:space="0" w:color="auto"/>
        <w:right w:val="none" w:sz="0" w:space="0" w:color="auto"/>
      </w:divBdr>
    </w:div>
    <w:div w:id="1113402263">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5200284">
      <w:bodyDiv w:val="1"/>
      <w:marLeft w:val="0"/>
      <w:marRight w:val="0"/>
      <w:marTop w:val="0"/>
      <w:marBottom w:val="0"/>
      <w:divBdr>
        <w:top w:val="none" w:sz="0" w:space="0" w:color="auto"/>
        <w:left w:val="none" w:sz="0" w:space="0" w:color="auto"/>
        <w:bottom w:val="none" w:sz="0" w:space="0" w:color="auto"/>
        <w:right w:val="none" w:sz="0" w:space="0" w:color="auto"/>
      </w:divBdr>
    </w:div>
    <w:div w:id="1784885655">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75271460">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4.jpeg"/><Relationship Id="rId26" Type="http://schemas.openxmlformats.org/officeDocument/2006/relationships/hyperlink" Target="http://www.afma.gov.au/fisheries/western-deepwater-trawl-fishery/" TargetMode="External"/><Relationship Id="rId39" Type="http://schemas.openxmlformats.org/officeDocument/2006/relationships/hyperlink" Target="https://www.afma.gov.au/sites/default/files/uploads/2014/11/Sustainability-Assessment-for-Fishing-Effect-SPF-April-2009.pdf" TargetMode="External"/><Relationship Id="rId21" Type="http://schemas.openxmlformats.org/officeDocument/2006/relationships/footer" Target="footer3.xml"/><Relationship Id="rId34" Type="http://schemas.openxmlformats.org/officeDocument/2006/relationships/hyperlink" Target="http://www.afma.gov.au/bycatch-handling-treatment-guide-now-available/" TargetMode="External"/><Relationship Id="rId42" Type="http://schemas.openxmlformats.org/officeDocument/2006/relationships/hyperlink" Target="https://www.afma.gov.au/sites/default/files/uploads/2014/11/Sustainability-Assessment-for-Fishing-Effect-SPF-April-2009.pdf" TargetMode="External"/><Relationship Id="rId47" Type="http://schemas.openxmlformats.org/officeDocument/2006/relationships/hyperlink" Target="https://www.afma.gov.au/sites/default/files/north_west_slope_fishery_general_conditions_2019_-_24_season.pdf" TargetMode="External"/><Relationship Id="rId50" Type="http://schemas.openxmlformats.org/officeDocument/2006/relationships/hyperlink" Target="http://www.agriculture.gov.au/abares/display?url=http://143.188.17.20/anrdl/DAFFService/display.php?fid=pb_fsr16d9abm_20160930.xml" TargetMode="External"/><Relationship Id="rId55" Type="http://schemas.openxmlformats.org/officeDocument/2006/relationships/hyperlink" Target="http://data.daff.gov.au/data/warehouse/9aam/fsrXXd9abm_/fsr17d9abm_20170929/14_FishStatus2017WstnDeepwaterTrawl_1.0.0.pdf" TargetMode="External"/><Relationship Id="rId63" Type="http://schemas.openxmlformats.org/officeDocument/2006/relationships/hyperlink" Target="http://www.frdc.com.au/research/Final_Reports/2014-204%20DLD.pdf" TargetMode="External"/><Relationship Id="rId68" Type="http://schemas.openxmlformats.org/officeDocument/2006/relationships/hyperlink" Target="https://academic.oup.com/icesjms/article/57/3/510/635922" TargetMode="External"/><Relationship Id="rId76" Type="http://schemas.openxmlformats.org/officeDocument/2006/relationships/hyperlink" Target="https://www.afma.gov.au/sites/default/files/uploads/2014/11/ERA-Western-Deepwater-Trawl-2007.pdf" TargetMode="External"/><Relationship Id="rId84"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hyperlink" Target="http://data.daff.gov.au/data/warehouse/9aam/fsrXXd9abm_/fsr17d9abm_20170929/06_FishStatus2017NthWstSlopeTrawl_1.0.0.pdf" TargetMode="External"/><Relationship Id="rId2" Type="http://schemas.openxmlformats.org/officeDocument/2006/relationships/customXml" Target="../customXml/item2.xml"/><Relationship Id="rId16" Type="http://schemas.openxmlformats.org/officeDocument/2006/relationships/image" Target="media/image2.jpeg"/><Relationship Id="rId29" Type="http://schemas.openxmlformats.org/officeDocument/2006/relationships/hyperlink" Target="https://www.legislation.gov.au/Details/F2016C00617" TargetMode="Externa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hyperlink" Target="https://www.afma.gov.au/sites/default/files/uploads/2014/11/Harvest-Strategy-NWST-WDWT-2011.pdf" TargetMode="External"/><Relationship Id="rId37" Type="http://schemas.openxmlformats.org/officeDocument/2006/relationships/hyperlink" Target="https://www.afma.gov.au/sites/default/files/uploads/2014/11/ERA-North-West-Slope-Trawl-2007.pdf" TargetMode="External"/><Relationship Id="rId40" Type="http://schemas.openxmlformats.org/officeDocument/2006/relationships/hyperlink" Target="https://www.afma.gov.au/sites/default/files/uploads/2014/11/ERM-North-West-Slope-Trawl-April-2010.pdf" TargetMode="External"/><Relationship Id="rId45" Type="http://schemas.openxmlformats.org/officeDocument/2006/relationships/hyperlink" Target="http://www.environment.gov.au/system/files/pages/1670366b-988b-4201-94a1-1f29175a4d65/files/north-west-marine-plan.pdf" TargetMode="External"/><Relationship Id="rId53" Type="http://schemas.openxmlformats.org/officeDocument/2006/relationships/hyperlink" Target="https://daff.ent.sirsidynix.net.au/client/en_AU/search/asset/1030781/7" TargetMode="External"/><Relationship Id="rId58" Type="http://schemas.openxmlformats.org/officeDocument/2006/relationships/hyperlink" Target="https://daff.ent.sirsidynix.net.au/client/en_AU/search/asset/1030781/7" TargetMode="External"/><Relationship Id="rId66" Type="http://schemas.openxmlformats.org/officeDocument/2006/relationships/hyperlink" Target="https://daff.ent.sirsidynix.net.au/client/en_AU/search/asset/1030781/7" TargetMode="External"/><Relationship Id="rId74" Type="http://schemas.openxmlformats.org/officeDocument/2006/relationships/hyperlink" Target="http://citeseerx.ist.psu.edu/viewdoc/download?doi=10.1.1.475.1496&amp;rep=rep1&amp;type=pdf" TargetMode="External"/><Relationship Id="rId79"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hyperlink" Target="https://www.agriculture.gov.au/abares/research-topics/fisheries/fishery-status/western-deepwater-trawl-fishery" TargetMode="External"/><Relationship Id="rId82" Type="http://schemas.openxmlformats.org/officeDocument/2006/relationships/header" Target="header3.xml"/><Relationship Id="rId19" Type="http://schemas.openxmlformats.org/officeDocument/2006/relationships/hyperlink" Target="https://www.agriculture.gov.au/abares/research-topics/fisheries/fishery-status/western-deepwater-trawl-fishery"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yperlink" Target="http://www.afma.gov.au/fisheries/north-west-slope-trawl-fishery/" TargetMode="External"/><Relationship Id="rId30" Type="http://schemas.openxmlformats.org/officeDocument/2006/relationships/hyperlink" Target="https://www.legislation.gov.au/Details/C2017G00026" TargetMode="External"/><Relationship Id="rId35" Type="http://schemas.openxmlformats.org/officeDocument/2006/relationships/hyperlink" Target="https://www.afma.gov.au/sites/default/files/uploads/2014/11/Bycatch-Workplan-North-West-Slope-Oct-2010-Sept-2012.pdf" TargetMode="External"/><Relationship Id="rId43" Type="http://schemas.openxmlformats.org/officeDocument/2006/relationships/hyperlink" Target="https://www.afma.gov.au/sites/default/files/uploads/2014/11/ERM-Western-Deepwater-Trawl-August-2008.pdf" TargetMode="External"/><Relationship Id="rId48" Type="http://schemas.openxmlformats.org/officeDocument/2006/relationships/hyperlink" Target="https://www.afma.gov.au/file/1364" TargetMode="External"/><Relationship Id="rId56" Type="http://schemas.openxmlformats.org/officeDocument/2006/relationships/hyperlink" Target="https://daff.ent.sirsidynix.net.au/client/en_AU/search/asset/1030781/15" TargetMode="External"/><Relationship Id="rId64" Type="http://schemas.openxmlformats.org/officeDocument/2006/relationships/hyperlink" Target="https://besjournals.onlinelibrary.wiley.com/doi/full/10.1111/2041-210X.12705" TargetMode="External"/><Relationship Id="rId69" Type="http://schemas.openxmlformats.org/officeDocument/2006/relationships/hyperlink" Target="http://data.daff.gov.au/data/warehouse/9aam/fsrXXd9abm_/fsr16d9abm_20160930/06_FishStatus2016NthWstSlopeTrawl_1.0.0.pdf" TargetMode="External"/><Relationship Id="rId77" Type="http://schemas.openxmlformats.org/officeDocument/2006/relationships/hyperlink" Target="https://www.afma.gov.au/sites/default/files/uploads/2014/11/ERA-North-West-Slope-Trawl-2007.pdf" TargetMode="External"/><Relationship Id="rId8" Type="http://schemas.openxmlformats.org/officeDocument/2006/relationships/styles" Target="styles.xml"/><Relationship Id="rId51" Type="http://schemas.openxmlformats.org/officeDocument/2006/relationships/hyperlink" Target="http://data.daff.gov.au/data/warehouse/9aam/fsrXXd9abm_/fsr16d9abm_20160930/06_FishStatus2016NthWstSlopeTrawl_1.0.0.pdf" TargetMode="External"/><Relationship Id="rId72" Type="http://schemas.openxmlformats.org/officeDocument/2006/relationships/hyperlink" Target="http://data.daff.gov.au/data/warehouse/9aam/fsrXXd9abm_/fsr17d9abm_20170929/14_FishStatus2017WstnDeepwaterTrawl_1.0.0.pdf" TargetMode="External"/><Relationship Id="rId80" Type="http://schemas.openxmlformats.org/officeDocument/2006/relationships/footer" Target="footer7.xml"/><Relationship Id="rId85" Type="http://schemas.microsoft.com/office/2011/relationships/people" Target="people.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3.png"/><Relationship Id="rId25" Type="http://schemas.openxmlformats.org/officeDocument/2006/relationships/footer" Target="footer6.xml"/><Relationship Id="rId33" Type="http://schemas.openxmlformats.org/officeDocument/2006/relationships/hyperlink" Target="https://www.agriculture.gov.au/sites/default/files/sitecollectiondocuments/fisheries/domestic/harvest-strategy-policy/russ.pdf" TargetMode="External"/><Relationship Id="rId38" Type="http://schemas.openxmlformats.org/officeDocument/2006/relationships/hyperlink" Target="https://www.afma.gov.au/sites/default/files/uploads/2014/11/Residual-Risk-ERA-North-West-Slope-Trawl-August-2008.pdf" TargetMode="External"/><Relationship Id="rId46" Type="http://schemas.openxmlformats.org/officeDocument/2006/relationships/hyperlink" Target="http://www.environment.gov.au/system/files/pages/a73fb726-8572-4d64-9e33-1d320dd6109c/files/south-west-marine-plan.pdf" TargetMode="External"/><Relationship Id="rId59" Type="http://schemas.openxmlformats.org/officeDocument/2006/relationships/hyperlink" Target="http://data.daff.gov.au/data/warehouse/9aam/fsrXXd9abm_/fsr17d9abm_20170929/14_FishStatus2017WstnDeepwaterTrawl_1.0.0.pdf" TargetMode="External"/><Relationship Id="rId67" Type="http://schemas.openxmlformats.org/officeDocument/2006/relationships/hyperlink" Target="http://www.publish.csiro.au/mf/pdf/MF08239" TargetMode="External"/><Relationship Id="rId20" Type="http://schemas.openxmlformats.org/officeDocument/2006/relationships/hyperlink" Target="https://www.agriculture.gov.au/abares/research-topics/fisheries/fishery-status/north-west-slope-trawl-fishery" TargetMode="External"/><Relationship Id="rId41" Type="http://schemas.openxmlformats.org/officeDocument/2006/relationships/hyperlink" Target="https://www.afma.gov.au/sites/default/files/uploads/2014/11/ERM-Western-Deepwater-Trawl-August-2008.pdf" TargetMode="External"/><Relationship Id="rId54" Type="http://schemas.openxmlformats.org/officeDocument/2006/relationships/hyperlink" Target="http://data.daff.gov.au/data/warehouse/9aam/fsrXXd9abm_/fsr16d9abm_20160930/14_FishStatus2016WstnDeepwaterTrawl_1.1.0.pdf" TargetMode="External"/><Relationship Id="rId62" Type="http://schemas.openxmlformats.org/officeDocument/2006/relationships/hyperlink" Target="https://www.agriculture.gov.au/abares/research-topics/fisheries/fishery-status/north-west-slope-trawl-fishery" TargetMode="External"/><Relationship Id="rId70" Type="http://schemas.openxmlformats.org/officeDocument/2006/relationships/hyperlink" Target="http://data.daff.gov.au/data/warehouse/9aam/fsrXXd9abm_/fsr16d9abm_20160930/14_FishStatus2016WstnDeepwaterTrawl_1.1.0.pdf" TargetMode="External"/><Relationship Id="rId75" Type="http://schemas.openxmlformats.org/officeDocument/2006/relationships/hyperlink" Target="https://www.afma.gov.au/sites/default/files/uploads/2014/11/ERA-North-West-Slope-Trawl-2007.pdf" TargetMode="External"/><Relationship Id="rId83"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er" Target="footer2.xml"/><Relationship Id="rId23" Type="http://schemas.openxmlformats.org/officeDocument/2006/relationships/hyperlink" Target="http://www.environment.gov.au/resource/guidelines-ecologically-sustainable-management-fisheries" TargetMode="External"/><Relationship Id="rId28" Type="http://schemas.openxmlformats.org/officeDocument/2006/relationships/hyperlink" Target="https://www.legislation.gov.au/Details/C2016C01062" TargetMode="External"/><Relationship Id="rId36" Type="http://schemas.openxmlformats.org/officeDocument/2006/relationships/hyperlink" Target="https://www.afma.gov.au/sites/default/files/uploads/2014/11/Bycatch-Workplan-Western-Deepwater-Nov-2010-to-Oct-2012.pdf" TargetMode="External"/><Relationship Id="rId49" Type="http://schemas.openxmlformats.org/officeDocument/2006/relationships/hyperlink" Target="https://www.legislation.gov.au/Details/C2017G00026" TargetMode="External"/><Relationship Id="rId57" Type="http://schemas.openxmlformats.org/officeDocument/2006/relationships/hyperlink" Target="https://daff.ent.sirsidynix.net.au/client/en_AU/search/asset/1030781/15" TargetMode="External"/><Relationship Id="rId10" Type="http://schemas.openxmlformats.org/officeDocument/2006/relationships/webSettings" Target="webSettings.xml"/><Relationship Id="rId31" Type="http://schemas.openxmlformats.org/officeDocument/2006/relationships/hyperlink" Target="https://www.afma.gov.au/sites/default/files/uploads/2014/08/North-West-Slope-Trawl-Fishery-statement-of-management-arrangements-2012.pdf" TargetMode="External"/><Relationship Id="rId44" Type="http://schemas.openxmlformats.org/officeDocument/2006/relationships/hyperlink" Target="https://www.frdc.com.au/project/2014-204" TargetMode="External"/><Relationship Id="rId52" Type="http://schemas.openxmlformats.org/officeDocument/2006/relationships/hyperlink" Target="http://data.daff.gov.au/data/warehouse/9aam/fsrXXd9abm_/fsr17d9abm_20170929/06_FishStatus2017NthWstSlopeTrawl_1.0.0.pdf" TargetMode="External"/><Relationship Id="rId60" Type="http://schemas.openxmlformats.org/officeDocument/2006/relationships/hyperlink" Target="https://daff.ent.sirsidynix.net.au/client/en_AU/search/asset/1030781/7" TargetMode="External"/><Relationship Id="rId65" Type="http://schemas.openxmlformats.org/officeDocument/2006/relationships/hyperlink" Target="https://daff.ent.sirsidynix.net.au/client/en_AU/search/asset/1030781/15" TargetMode="External"/><Relationship Id="rId73" Type="http://schemas.openxmlformats.org/officeDocument/2006/relationships/hyperlink" Target="https://www.frdc.com.au/project/2014-204" TargetMode="External"/><Relationship Id="rId78" Type="http://schemas.openxmlformats.org/officeDocument/2006/relationships/header" Target="header1.xml"/><Relationship Id="rId81" Type="http://schemas.openxmlformats.org/officeDocument/2006/relationships/footer" Target="footer8.xm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pproval xmlns="344c6e69-c594-4ca4-b341-09ae9dfc1422">For Review</Approval>
    <Function xmlns="344c6e69-c594-4ca4-b341-09ae9dfc1422">Regulation</Function>
    <DocumentDescription xmlns="344c6e69-c594-4ca4-b341-09ae9dfc1422" xsi:nil="true"/>
    <RecordNumber xmlns="344c6e69-c594-4ca4-b341-09ae9dfc1422">001739070</RecordNumber>
  </documentManagement>
</p:properties>
</file>

<file path=customXml/item4.xml><?xml version="1.0" encoding="utf-8"?>
<?mso-contentType ?>
<customXsn xmlns="http://schemas.microsoft.com/office/2006/metadata/customXsn">
  <xsnLocation/>
  <cached>True</cached>
  <openByDefault>False</openByDefault>
  <xsnScope/>
</customXsn>
</file>

<file path=customXml/item5.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C1560C-42D2-4B58-A9F7-7E8782BD37ED}">
  <ds:schemaRefs>
    <ds:schemaRef ds:uri="http://schemas.microsoft.com/sharepoint/v3/contenttype/forms"/>
  </ds:schemaRefs>
</ds:datastoreItem>
</file>

<file path=customXml/itemProps2.xml><?xml version="1.0" encoding="utf-8"?>
<ds:datastoreItem xmlns:ds="http://schemas.openxmlformats.org/officeDocument/2006/customXml" ds:itemID="{39B93F13-0829-496D-A1B9-9BC67BCFB7E2}">
  <ds:schemaRefs>
    <ds:schemaRef ds:uri="http://schemas.microsoft.com/sharepoint/events"/>
  </ds:schemaRefs>
</ds:datastoreItem>
</file>

<file path=customXml/itemProps3.xml><?xml version="1.0" encoding="utf-8"?>
<ds:datastoreItem xmlns:ds="http://schemas.openxmlformats.org/officeDocument/2006/customXml" ds:itemID="{3A950031-DF30-4B96-B6FC-F23CE65DD586}">
  <ds:schemaRefs>
    <ds:schemaRef ds:uri="http://purl.org/dc/terms/"/>
    <ds:schemaRef ds:uri="344c6e69-c594-4ca4-b341-09ae9dfc1422"/>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B50DCB80-77F2-4539-93D9-DE12C7B5CBBC}">
  <ds:schemaRefs>
    <ds:schemaRef ds:uri="http://schemas.microsoft.com/office/2006/metadata/customXsn"/>
  </ds:schemaRefs>
</ds:datastoreItem>
</file>

<file path=customXml/itemProps5.xml><?xml version="1.0" encoding="utf-8"?>
<ds:datastoreItem xmlns:ds="http://schemas.openxmlformats.org/officeDocument/2006/customXml" ds:itemID="{12CDA230-9C69-4C18-950C-F9B0E5FC6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04ADE5E-54DE-41F8-B626-05D077DCB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42</Pages>
  <Words>13526</Words>
  <Characters>77103</Characters>
  <Application>Microsoft Office Word</Application>
  <DocSecurity>4</DocSecurity>
  <Lines>642</Lines>
  <Paragraphs>180</Paragraphs>
  <ScaleCrop>false</ScaleCrop>
  <HeadingPairs>
    <vt:vector size="2" baseType="variant">
      <vt:variant>
        <vt:lpstr>Title</vt:lpstr>
      </vt:variant>
      <vt:variant>
        <vt:i4>1</vt:i4>
      </vt:variant>
    </vt:vector>
  </HeadingPairs>
  <TitlesOfParts>
    <vt:vector size="1" baseType="lpstr">
      <vt:lpstr>Brief - Assessment report - western trawl fisheries</vt:lpstr>
    </vt:vector>
  </TitlesOfParts>
  <Company>Department of Agriculture, Water and the Environment</Company>
  <LinksUpToDate>false</LinksUpToDate>
  <CharactersWithSpaces>90449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North West Slope Trawl and Western Deepwater Trawl Fisheries</dc:title>
  <dc:creator>Department of Agriculture, Water and the Environment</dc:creator>
  <cp:lastModifiedBy>Bec Durack</cp:lastModifiedBy>
  <cp:revision>2</cp:revision>
  <cp:lastPrinted>2018-01-31T04:21:00Z</cp:lastPrinted>
  <dcterms:created xsi:type="dcterms:W3CDTF">2020-12-17T06:02:00Z</dcterms:created>
  <dcterms:modified xsi:type="dcterms:W3CDTF">2020-12-17T06:02:00Z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0x0101009DB8618430E8D149BA674DA7B0E0C3F00100841C706EC42F36488E878CEA66D5CB61</vt:lpwstr>
  </property>
  <property fmtid="{D5CDD505-2E9C-101B-9397-08002B2CF9AE}" pid="3" name="RecordPoint_SubmissionDate">
    <vt:lpwstr/>
  </property>
  <property fmtid="{D5CDD505-2E9C-101B-9397-08002B2CF9AE}" pid="4" name="RecordPoint_RecordNumberSubmitted">
    <vt:lpwstr/>
  </property>
  <property fmtid="{D5CDD505-2E9C-101B-9397-08002B2CF9AE}" pid="5" name="RecordPoint_ActiveItemSiteId">
    <vt:lpwstr>{8003c3b3-d20c-4e9a-bee9-0e2243d810ee}</vt:lpwstr>
  </property>
  <property fmtid="{D5CDD505-2E9C-101B-9397-08002B2CF9AE}" pid="6" name="RecordPoint_ActiveItemListId">
    <vt:lpwstr>{1e6972ed-ffb6-46ac-aa83-9a9ed43e9fad}</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
  </property>
  <property fmtid="{D5CDD505-2E9C-101B-9397-08002B2CF9AE}" pid="10" name="RecordPoint_ActiveItemUniqueId">
    <vt:lpwstr>{59147c23-d405-4093-a173-8ecc5252e51e}</vt:lpwstr>
  </property>
  <property fmtid="{D5CDD505-2E9C-101B-9397-08002B2CF9AE}" pid="11" name="RecordPoint_ActiveItemWebId">
    <vt:lpwstr>{ce0940a8-fbdd-4d61-aa5f-5fccf7e3a693}</vt:lpwstr>
  </property>
  <property fmtid="{D5CDD505-2E9C-101B-9397-08002B2CF9AE}" pid="12" name="RecordPoint_WorkflowType">
    <vt:lpwstr>ActiveSubmitStub</vt:lpwstr>
  </property>
  <property fmtid="{D5CDD505-2E9C-101B-9397-08002B2CF9AE}" pid="13" name="IconOverlay">
    <vt:lpwstr/>
  </property>
</Properties>
</file>