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F66452"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C005E5" w:rsidRDefault="00C005E5" w:rsidP="00DA6A89">
      <w:pPr>
        <w:pStyle w:val="Heading6"/>
        <w:spacing w:after="120"/>
        <w:jc w:val="center"/>
        <w:rPr>
          <w:rFonts w:ascii="Arial" w:hAnsi="Arial" w:cs="Arial"/>
          <w:sz w:val="36"/>
        </w:rPr>
      </w:pPr>
      <w:r>
        <w:rPr>
          <w:rFonts w:ascii="Arial" w:hAnsi="Arial" w:cs="Arial"/>
          <w:sz w:val="36"/>
        </w:rPr>
        <w:t>Western Australian</w:t>
      </w:r>
    </w:p>
    <w:p w:rsidR="00DA6A89" w:rsidRPr="00F6308F" w:rsidRDefault="0075089B" w:rsidP="00DA6A89">
      <w:pPr>
        <w:pStyle w:val="Heading6"/>
        <w:spacing w:after="120"/>
        <w:jc w:val="center"/>
        <w:rPr>
          <w:rFonts w:ascii="Arial" w:hAnsi="Arial" w:cs="Arial"/>
          <w:b w:val="0"/>
          <w:i/>
          <w:sz w:val="36"/>
        </w:rPr>
      </w:pPr>
      <w:r>
        <w:rPr>
          <w:rFonts w:ascii="Arial" w:hAnsi="Arial" w:cs="Arial"/>
          <w:sz w:val="36"/>
        </w:rPr>
        <w:t>Shark Bay Prawn</w:t>
      </w:r>
      <w:r w:rsidR="00384B6E">
        <w:rPr>
          <w:rFonts w:ascii="Arial" w:hAnsi="Arial" w:cs="Arial"/>
          <w:sz w:val="36"/>
        </w:rPr>
        <w:t xml:space="preserve"> Managed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414198">
      <w:pPr>
        <w:widowControl w:val="0"/>
        <w:tabs>
          <w:tab w:val="left" w:pos="6700"/>
        </w:tabs>
        <w:spacing w:after="120"/>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75089B" w:rsidP="00DA6A89">
      <w:pPr>
        <w:pStyle w:val="Heading7"/>
        <w:rPr>
          <w:rFonts w:ascii="Arial" w:hAnsi="Arial" w:cs="Arial"/>
          <w:lang w:val="en-AU"/>
        </w:rPr>
      </w:pPr>
      <w:r w:rsidRPr="00414198">
        <w:rPr>
          <w:rFonts w:ascii="Arial" w:hAnsi="Arial" w:cs="Arial"/>
          <w:lang w:val="en-AU"/>
        </w:rPr>
        <w:t>January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AA5A41">
        <w:rPr>
          <w:rFonts w:ascii="Arial" w:hAnsi="Arial" w:cs="Arial"/>
          <w:sz w:val="16"/>
          <w:szCs w:val="16"/>
          <w:lang w:val="en-AU"/>
        </w:rPr>
        <w:t>2013</w:t>
      </w:r>
      <w:r w:rsidRPr="00F6308F">
        <w:rPr>
          <w:rFonts w:ascii="Arial" w:hAnsi="Arial" w:cs="Arial"/>
          <w:sz w:val="16"/>
          <w:szCs w:val="16"/>
          <w:lang w:val="en-AU"/>
        </w:rPr>
        <w:t xml:space="preserve"> </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xml:space="preserve">. It forms part of the advice provided to the Minister for Sustainability, Environment, Water, Population and Communities on the fishery in relation to decisions under </w:t>
      </w:r>
      <w:r w:rsidRPr="00297CF9">
        <w:rPr>
          <w:rFonts w:ascii="Arial" w:hAnsi="Arial" w:cs="Arial"/>
          <w:sz w:val="16"/>
          <w:szCs w:val="16"/>
          <w:lang w:val="en-AU"/>
        </w:rPr>
        <w:t>Part</w:t>
      </w:r>
      <w:r w:rsidR="00F6308F" w:rsidRPr="00297CF9">
        <w:rPr>
          <w:rFonts w:ascii="Arial" w:hAnsi="Arial" w:cs="Arial"/>
          <w:sz w:val="16"/>
          <w:szCs w:val="16"/>
          <w:lang w:val="en-AU"/>
        </w:rPr>
        <w:t>s</w:t>
      </w:r>
      <w:r w:rsidR="00F6308F" w:rsidRPr="002B782E">
        <w:rPr>
          <w:rFonts w:ascii="Arial" w:hAnsi="Arial" w:cs="Arial"/>
          <w:sz w:val="16"/>
          <w:szCs w:val="16"/>
          <w:lang w:val="en-AU"/>
        </w:rPr>
        <w:t> </w:t>
      </w:r>
      <w:r w:rsidR="002B782E">
        <w:rPr>
          <w:rFonts w:ascii="Arial" w:hAnsi="Arial" w:cs="Arial"/>
          <w:sz w:val="16"/>
          <w:szCs w:val="16"/>
          <w:lang w:val="en-AU"/>
        </w:rPr>
        <w:t>13 and</w:t>
      </w:r>
      <w:r w:rsidRPr="002B782E">
        <w:rPr>
          <w:rFonts w:ascii="Arial" w:hAnsi="Arial" w:cs="Arial"/>
          <w:sz w:val="16"/>
          <w:szCs w:val="16"/>
          <w:lang w:val="en-AU"/>
        </w:rPr>
        <w:t xml:space="preserve">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r w:rsidRPr="00F6308F">
        <w:lastRenderedPageBreak/>
        <w:t>Contents</w:t>
      </w:r>
      <w:bookmarkEnd w:id="0"/>
      <w:bookmarkEnd w:id="1"/>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1E73CE" w:rsidRDefault="007B246C" w:rsidP="001E73CE">
      <w:pPr>
        <w:pStyle w:val="TOC1"/>
      </w:pPr>
      <w:r w:rsidRPr="007B246C">
        <w:rPr>
          <w:rFonts w:ascii="Arial" w:hAnsi="Arial" w:cs="Arial"/>
          <w:b/>
          <w:sz w:val="22"/>
          <w:szCs w:val="22"/>
        </w:rPr>
        <w:fldChar w:fldCharType="begin"/>
      </w:r>
      <w:r w:rsidR="00DA6A89" w:rsidRPr="00A14FF4">
        <w:rPr>
          <w:rFonts w:ascii="Arial" w:hAnsi="Arial" w:cs="Arial"/>
          <w:b/>
          <w:sz w:val="22"/>
          <w:szCs w:val="22"/>
        </w:rPr>
        <w:instrText xml:space="preserve"> TOC \o "1-3" \h \z \u </w:instrText>
      </w:r>
      <w:r w:rsidRPr="007B246C">
        <w:rPr>
          <w:rFonts w:ascii="Arial" w:hAnsi="Arial" w:cs="Arial"/>
          <w:b/>
          <w:sz w:val="22"/>
          <w:szCs w:val="22"/>
        </w:rPr>
        <w:fldChar w:fldCharType="separate"/>
      </w:r>
      <w:hyperlink w:anchor="_Toc316301048" w:history="1">
        <w:r w:rsidR="001E73CE" w:rsidRPr="00A14FF4">
          <w:rPr>
            <w:rStyle w:val="Hyperlink"/>
            <w:rFonts w:ascii="Arial" w:hAnsi="Arial" w:cs="Arial"/>
            <w:b/>
            <w:sz w:val="22"/>
            <w:szCs w:val="22"/>
          </w:rPr>
          <w:t xml:space="preserve">Table 1: Summary of the </w:t>
        </w:r>
        <w:r w:rsidR="00C005E5">
          <w:rPr>
            <w:rStyle w:val="Hyperlink"/>
            <w:rFonts w:ascii="Arial" w:hAnsi="Arial" w:cs="Arial"/>
            <w:b/>
            <w:sz w:val="22"/>
            <w:szCs w:val="22"/>
          </w:rPr>
          <w:t xml:space="preserve">Western Australian (WA) </w:t>
        </w:r>
        <w:r w:rsidR="002B782E">
          <w:rPr>
            <w:rStyle w:val="Hyperlink"/>
            <w:rFonts w:ascii="Arial" w:hAnsi="Arial" w:cs="Arial"/>
            <w:b/>
            <w:sz w:val="22"/>
            <w:szCs w:val="22"/>
          </w:rPr>
          <w:t xml:space="preserve">Shark Bay Prawn </w:t>
        </w:r>
        <w:r w:rsidR="00384B6E">
          <w:rPr>
            <w:rStyle w:val="Hyperlink"/>
            <w:rFonts w:ascii="Arial" w:hAnsi="Arial" w:cs="Arial"/>
            <w:b/>
            <w:sz w:val="22"/>
            <w:szCs w:val="22"/>
          </w:rPr>
          <w:t xml:space="preserve">Managed </w:t>
        </w:r>
        <w:r w:rsidR="002B782E">
          <w:rPr>
            <w:rStyle w:val="Hyperlink"/>
            <w:rFonts w:ascii="Arial" w:hAnsi="Arial" w:cs="Arial"/>
            <w:b/>
            <w:sz w:val="22"/>
            <w:szCs w:val="22"/>
          </w:rPr>
          <w:t>Fishery</w:t>
        </w:r>
        <w:r w:rsidR="001E73CE" w:rsidRPr="00A14FF4">
          <w:rPr>
            <w:rFonts w:ascii="Arial" w:hAnsi="Arial" w:cs="Arial"/>
            <w:webHidden/>
            <w:sz w:val="22"/>
            <w:szCs w:val="22"/>
          </w:rPr>
          <w:tab/>
        </w:r>
        <w:r w:rsidRPr="00A14FF4">
          <w:rPr>
            <w:rFonts w:ascii="Arial" w:hAnsi="Arial" w:cs="Arial"/>
            <w:webHidden/>
            <w:sz w:val="22"/>
            <w:szCs w:val="22"/>
          </w:rPr>
          <w:fldChar w:fldCharType="begin"/>
        </w:r>
        <w:r w:rsidR="001E73CE" w:rsidRPr="00A14FF4">
          <w:rPr>
            <w:rFonts w:ascii="Arial" w:hAnsi="Arial" w:cs="Arial"/>
            <w:webHidden/>
            <w:sz w:val="22"/>
            <w:szCs w:val="22"/>
          </w:rPr>
          <w:instrText xml:space="preserve"> PAGEREF _Toc316301048 \h </w:instrText>
        </w:r>
        <w:r w:rsidRPr="00A14FF4">
          <w:rPr>
            <w:rFonts w:ascii="Arial" w:hAnsi="Arial" w:cs="Arial"/>
            <w:webHidden/>
            <w:sz w:val="22"/>
            <w:szCs w:val="22"/>
          </w:rPr>
        </w:r>
        <w:r w:rsidRPr="00A14FF4">
          <w:rPr>
            <w:rFonts w:ascii="Arial" w:hAnsi="Arial" w:cs="Arial"/>
            <w:webHidden/>
            <w:sz w:val="22"/>
            <w:szCs w:val="22"/>
          </w:rPr>
          <w:fldChar w:fldCharType="separate"/>
        </w:r>
        <w:r w:rsidR="0073773A">
          <w:rPr>
            <w:rFonts w:ascii="Arial" w:hAnsi="Arial" w:cs="Arial"/>
            <w:webHidden/>
            <w:sz w:val="22"/>
            <w:szCs w:val="22"/>
          </w:rPr>
          <w:t>1</w:t>
        </w:r>
        <w:r w:rsidRPr="00A14FF4">
          <w:rPr>
            <w:rFonts w:ascii="Arial" w:hAnsi="Arial" w:cs="Arial"/>
            <w:webHidden/>
            <w:sz w:val="22"/>
            <w:szCs w:val="22"/>
          </w:rPr>
          <w:fldChar w:fldCharType="end"/>
        </w:r>
      </w:hyperlink>
    </w:p>
    <w:p w:rsidR="00924B4E" w:rsidRDefault="00924B4E" w:rsidP="00977263">
      <w:pPr>
        <w:spacing w:after="60"/>
        <w:rPr>
          <w:rFonts w:ascii="Arial" w:hAnsi="Arial" w:cs="Arial"/>
          <w:sz w:val="22"/>
          <w:szCs w:val="22"/>
        </w:rPr>
      </w:pPr>
      <w:r w:rsidRPr="00A14FF4">
        <w:rPr>
          <w:rFonts w:ascii="Arial" w:hAnsi="Arial" w:cs="Arial"/>
          <w:sz w:val="22"/>
          <w:szCs w:val="22"/>
        </w:rPr>
        <w:t>Table 1 contains a brief overview of the operation of the fishery including: the gear used, species targeted, byproduct species, bycatch species, annual catch, management regime and ecosystem impacts.</w:t>
      </w:r>
    </w:p>
    <w:p w:rsidR="00C005E5" w:rsidRPr="00924B4E" w:rsidRDefault="00C005E5" w:rsidP="00977263">
      <w:pPr>
        <w:spacing w:after="60"/>
        <w:rPr>
          <w:rFonts w:ascii="Arial" w:hAnsi="Arial" w:cs="Arial"/>
          <w:sz w:val="22"/>
          <w:szCs w:val="22"/>
        </w:rPr>
      </w:pPr>
    </w:p>
    <w:p w:rsidR="001E73CE" w:rsidRDefault="007B246C" w:rsidP="001E73CE">
      <w:pPr>
        <w:pStyle w:val="TOC1"/>
      </w:pPr>
      <w:hyperlink w:anchor="_Toc316301049" w:history="1">
        <w:r w:rsidR="001E73CE" w:rsidRPr="00A14FF4">
          <w:rPr>
            <w:rStyle w:val="Hyperlink"/>
            <w:rFonts w:ascii="Arial" w:hAnsi="Arial" w:cs="Arial"/>
            <w:b/>
            <w:sz w:val="22"/>
            <w:szCs w:val="22"/>
          </w:rPr>
          <w:t>Table 2</w:t>
        </w:r>
        <w:r w:rsidR="002B782E">
          <w:rPr>
            <w:rStyle w:val="Hyperlink"/>
            <w:rFonts w:ascii="Arial" w:hAnsi="Arial" w:cs="Arial"/>
            <w:b/>
            <w:sz w:val="22"/>
            <w:szCs w:val="22"/>
          </w:rPr>
          <w:t>: Progress in implementation of</w:t>
        </w:r>
        <w:r w:rsidR="001E73CE" w:rsidRPr="00A14FF4">
          <w:rPr>
            <w:rStyle w:val="Hyperlink"/>
            <w:rFonts w:ascii="Arial" w:hAnsi="Arial" w:cs="Arial"/>
            <w:b/>
            <w:sz w:val="22"/>
            <w:szCs w:val="22"/>
          </w:rPr>
          <w:t xml:space="preserve"> recommendations made in </w:t>
        </w:r>
        <w:r w:rsidR="006A090C">
          <w:rPr>
            <w:rStyle w:val="Hyperlink"/>
            <w:rFonts w:ascii="Arial" w:hAnsi="Arial" w:cs="Arial"/>
            <w:b/>
            <w:sz w:val="22"/>
            <w:szCs w:val="22"/>
          </w:rPr>
          <w:t xml:space="preserve">the </w:t>
        </w:r>
        <w:r w:rsidR="001E73CE" w:rsidRPr="00A14FF4">
          <w:rPr>
            <w:rStyle w:val="Hyperlink"/>
            <w:rFonts w:ascii="Arial" w:hAnsi="Arial" w:cs="Arial"/>
            <w:b/>
            <w:sz w:val="22"/>
            <w:szCs w:val="22"/>
          </w:rPr>
          <w:t xml:space="preserve">previous assessment of the </w:t>
        </w:r>
        <w:r w:rsidR="002B782E" w:rsidRPr="002B782E">
          <w:rPr>
            <w:rStyle w:val="Hyperlink"/>
            <w:rFonts w:ascii="Arial" w:hAnsi="Arial" w:cs="Arial"/>
            <w:b/>
            <w:sz w:val="22"/>
            <w:szCs w:val="22"/>
          </w:rPr>
          <w:t xml:space="preserve">Shark Bay Prawn </w:t>
        </w:r>
        <w:r w:rsidR="00384B6E">
          <w:rPr>
            <w:rStyle w:val="Hyperlink"/>
            <w:rFonts w:ascii="Arial" w:hAnsi="Arial" w:cs="Arial"/>
            <w:b/>
            <w:sz w:val="22"/>
            <w:szCs w:val="22"/>
          </w:rPr>
          <w:t xml:space="preserve">Managed </w:t>
        </w:r>
        <w:r w:rsidR="002B782E" w:rsidRPr="002B782E">
          <w:rPr>
            <w:rStyle w:val="Hyperlink"/>
            <w:rFonts w:ascii="Arial" w:hAnsi="Arial" w:cs="Arial"/>
            <w:b/>
            <w:sz w:val="22"/>
            <w:szCs w:val="22"/>
          </w:rPr>
          <w:t>Fishery</w:t>
        </w:r>
        <w:r w:rsidR="001E73CE" w:rsidRPr="00A14FF4">
          <w:rPr>
            <w:rFonts w:ascii="Arial" w:hAnsi="Arial" w:cs="Arial"/>
            <w:webHidden/>
            <w:sz w:val="22"/>
            <w:szCs w:val="22"/>
          </w:rPr>
          <w:tab/>
        </w:r>
        <w:r w:rsidR="00CD1B06">
          <w:rPr>
            <w:rFonts w:ascii="Arial" w:hAnsi="Arial" w:cs="Arial"/>
            <w:webHidden/>
            <w:sz w:val="22"/>
            <w:szCs w:val="22"/>
          </w:rPr>
          <w:t>5</w:t>
        </w:r>
      </w:hyperlink>
    </w:p>
    <w:p w:rsidR="009F6C1A" w:rsidRDefault="009F6C1A" w:rsidP="00977263">
      <w:pPr>
        <w:spacing w:after="60"/>
        <w:rPr>
          <w:rFonts w:ascii="Arial" w:hAnsi="Arial" w:cs="Arial"/>
          <w:sz w:val="22"/>
          <w:szCs w:val="22"/>
        </w:rPr>
      </w:pPr>
      <w:r w:rsidRPr="00977263">
        <w:rPr>
          <w:rFonts w:ascii="Arial" w:hAnsi="Arial" w:cs="Arial"/>
          <w:sz w:val="22"/>
          <w:szCs w:val="22"/>
        </w:rPr>
        <w:t xml:space="preserve">Table 2 contains an update on the progress that has been made by the fishery’s management agency in implementing the recommendations that formed part of the </w:t>
      </w:r>
      <w:r w:rsidR="00977263" w:rsidRPr="00977263">
        <w:rPr>
          <w:rFonts w:ascii="Arial" w:hAnsi="Arial" w:cs="Arial"/>
          <w:sz w:val="22"/>
          <w:szCs w:val="22"/>
        </w:rPr>
        <w:t>fishery’s inclusion</w:t>
      </w:r>
      <w:r w:rsidRPr="00977263">
        <w:rPr>
          <w:rFonts w:ascii="Arial" w:hAnsi="Arial" w:cs="Arial"/>
          <w:sz w:val="22"/>
          <w:szCs w:val="22"/>
        </w:rPr>
        <w:t xml:space="preserve"> in the list of exempt native specimens made in the 2007 assessment.</w:t>
      </w:r>
    </w:p>
    <w:p w:rsidR="00C005E5" w:rsidRPr="00977263" w:rsidRDefault="00C005E5" w:rsidP="00977263">
      <w:pPr>
        <w:spacing w:after="60"/>
        <w:rPr>
          <w:rFonts w:ascii="Arial" w:hAnsi="Arial" w:cs="Arial"/>
          <w:sz w:val="22"/>
          <w:szCs w:val="22"/>
        </w:rPr>
      </w:pPr>
    </w:p>
    <w:p w:rsidR="001E73CE" w:rsidRDefault="007B246C" w:rsidP="001E73CE">
      <w:pPr>
        <w:pStyle w:val="TOC1"/>
      </w:pPr>
      <w:hyperlink w:anchor="_Toc316301050" w:history="1">
        <w:r w:rsidR="001E73CE" w:rsidRPr="00A14FF4">
          <w:rPr>
            <w:rStyle w:val="Hyperlink"/>
            <w:rFonts w:ascii="Arial" w:hAnsi="Arial" w:cs="Arial"/>
            <w:b/>
            <w:sz w:val="22"/>
            <w:szCs w:val="22"/>
          </w:rPr>
          <w:t xml:space="preserve">Table 3: The Department of Sustainability, Environment, Water, Population and Communities’ assessment of the </w:t>
        </w:r>
        <w:r w:rsidR="002B782E" w:rsidRPr="002B782E">
          <w:rPr>
            <w:rStyle w:val="Hyperlink"/>
            <w:rFonts w:ascii="Arial" w:hAnsi="Arial" w:cs="Arial"/>
            <w:b/>
            <w:sz w:val="22"/>
            <w:szCs w:val="22"/>
          </w:rPr>
          <w:t>Shark Bay Prawn</w:t>
        </w:r>
        <w:r w:rsidR="00384B6E">
          <w:rPr>
            <w:rStyle w:val="Hyperlink"/>
            <w:rFonts w:ascii="Arial" w:hAnsi="Arial" w:cs="Arial"/>
            <w:b/>
            <w:sz w:val="22"/>
            <w:szCs w:val="22"/>
          </w:rPr>
          <w:t xml:space="preserve"> </w:t>
        </w:r>
        <w:r w:rsidR="00384B6E" w:rsidRPr="00384B6E">
          <w:rPr>
            <w:rStyle w:val="Hyperlink"/>
            <w:rFonts w:ascii="Arial" w:hAnsi="Arial" w:cs="Arial"/>
            <w:b/>
            <w:sz w:val="22"/>
            <w:szCs w:val="22"/>
          </w:rPr>
          <w:t>Managed</w:t>
        </w:r>
        <w:r w:rsidR="002B782E" w:rsidRPr="002B782E">
          <w:rPr>
            <w:rStyle w:val="Hyperlink"/>
            <w:rFonts w:ascii="Arial" w:hAnsi="Arial" w:cs="Arial"/>
            <w:b/>
            <w:sz w:val="22"/>
            <w:szCs w:val="22"/>
          </w:rPr>
          <w:t xml:space="preserve"> Fishery</w:t>
        </w:r>
        <w:r w:rsidR="001E73CE" w:rsidRPr="00A14FF4">
          <w:rPr>
            <w:rStyle w:val="Hyperlink"/>
            <w:rFonts w:ascii="Arial" w:hAnsi="Arial" w:cs="Arial"/>
            <w:b/>
            <w:sz w:val="22"/>
            <w:szCs w:val="22"/>
          </w:rPr>
          <w:t xml:space="preserve"> against the requirements of the EPBC Act relat</w:t>
        </w:r>
        <w:r w:rsidR="002B782E">
          <w:rPr>
            <w:rStyle w:val="Hyperlink"/>
            <w:rFonts w:ascii="Arial" w:hAnsi="Arial" w:cs="Arial"/>
            <w:b/>
            <w:sz w:val="22"/>
            <w:szCs w:val="22"/>
          </w:rPr>
          <w:t>ed to decisions made under Pa</w:t>
        </w:r>
        <w:r w:rsidR="002B782E" w:rsidRPr="00384B6E">
          <w:rPr>
            <w:rStyle w:val="Hyperlink"/>
            <w:rFonts w:ascii="Arial" w:hAnsi="Arial" w:cs="Arial"/>
            <w:b/>
            <w:sz w:val="22"/>
            <w:szCs w:val="22"/>
          </w:rPr>
          <w:t>rt</w:t>
        </w:r>
        <w:r w:rsidR="001E73CE" w:rsidRPr="00384B6E">
          <w:rPr>
            <w:rStyle w:val="Hyperlink"/>
            <w:rFonts w:ascii="Arial" w:hAnsi="Arial" w:cs="Arial"/>
            <w:b/>
            <w:sz w:val="22"/>
            <w:szCs w:val="22"/>
          </w:rPr>
          <w:t>s 13</w:t>
        </w:r>
        <w:r w:rsidR="001E73CE" w:rsidRPr="00A14FF4">
          <w:rPr>
            <w:rStyle w:val="Hyperlink"/>
            <w:rFonts w:ascii="Arial" w:hAnsi="Arial" w:cs="Arial"/>
            <w:b/>
            <w:sz w:val="22"/>
            <w:szCs w:val="22"/>
          </w:rPr>
          <w:t xml:space="preserve"> and 13A.</w:t>
        </w:r>
        <w:r w:rsidR="001E73CE" w:rsidRPr="00A14FF4">
          <w:rPr>
            <w:rFonts w:ascii="Arial" w:hAnsi="Arial" w:cs="Arial"/>
            <w:webHidden/>
            <w:sz w:val="22"/>
            <w:szCs w:val="22"/>
          </w:rPr>
          <w:tab/>
        </w:r>
        <w:r w:rsidR="00CD1B06">
          <w:rPr>
            <w:rFonts w:ascii="Arial" w:hAnsi="Arial" w:cs="Arial"/>
            <w:webHidden/>
            <w:sz w:val="22"/>
            <w:szCs w:val="22"/>
          </w:rPr>
          <w:t>9</w:t>
        </w:r>
      </w:hyperlink>
    </w:p>
    <w:p w:rsidR="00977263" w:rsidRDefault="00977263" w:rsidP="00977263">
      <w:pPr>
        <w:spacing w:after="60"/>
        <w:rPr>
          <w:rFonts w:ascii="Arial" w:hAnsi="Arial" w:cs="Arial"/>
          <w:sz w:val="22"/>
          <w:szCs w:val="22"/>
        </w:rPr>
      </w:pPr>
      <w:r w:rsidRPr="00977263">
        <w:rPr>
          <w:rFonts w:ascii="Arial" w:hAnsi="Arial" w:cs="Arial"/>
          <w:sz w:val="22"/>
          <w:szCs w:val="22"/>
        </w:rPr>
        <w:t xml:space="preserve">Table 3 contains the department’s assessment of the Shark Bay Prawn Fishery management arrangements against all the relevant parts of the </w:t>
      </w:r>
      <w:r w:rsidRPr="00E83D89">
        <w:rPr>
          <w:rFonts w:ascii="Arial" w:hAnsi="Arial" w:cs="Arial"/>
          <w:i/>
          <w:sz w:val="22"/>
          <w:szCs w:val="22"/>
        </w:rPr>
        <w:t>Environment Protection and Biodiversity Conservation Act 1999</w:t>
      </w:r>
      <w:r w:rsidRPr="00977263">
        <w:rPr>
          <w:rFonts w:ascii="Arial" w:hAnsi="Arial" w:cs="Arial"/>
          <w:sz w:val="22"/>
          <w:szCs w:val="22"/>
        </w:rPr>
        <w:t xml:space="preserve"> that the delegate must consider before making a decision.</w:t>
      </w:r>
    </w:p>
    <w:p w:rsidR="00C005E5" w:rsidRPr="00977263" w:rsidRDefault="00C005E5" w:rsidP="00977263">
      <w:pPr>
        <w:spacing w:after="60"/>
        <w:rPr>
          <w:rFonts w:ascii="Arial" w:hAnsi="Arial" w:cs="Arial"/>
          <w:sz w:val="22"/>
          <w:szCs w:val="22"/>
        </w:rPr>
      </w:pPr>
    </w:p>
    <w:p w:rsidR="001E73CE" w:rsidRDefault="007B246C" w:rsidP="001E73CE">
      <w:pPr>
        <w:pStyle w:val="TOC1"/>
      </w:pPr>
      <w:hyperlink w:anchor="_Toc316301051" w:history="1">
        <w:r w:rsidR="001E73CE" w:rsidRPr="00A14FF4">
          <w:rPr>
            <w:rStyle w:val="Hyperlink"/>
            <w:rFonts w:ascii="Arial" w:hAnsi="Arial" w:cs="Arial"/>
            <w:b/>
            <w:sz w:val="22"/>
            <w:szCs w:val="22"/>
          </w:rPr>
          <w:t>The Department of Sustainability, Environment, Water, Po</w:t>
        </w:r>
        <w:r w:rsidR="002B782E">
          <w:rPr>
            <w:rStyle w:val="Hyperlink"/>
            <w:rFonts w:ascii="Arial" w:hAnsi="Arial" w:cs="Arial"/>
            <w:b/>
            <w:sz w:val="22"/>
            <w:szCs w:val="22"/>
          </w:rPr>
          <w:t>pulation and Communities’ final</w:t>
        </w:r>
        <w:r w:rsidR="001E73CE" w:rsidRPr="00A14FF4">
          <w:rPr>
            <w:rStyle w:val="Hyperlink"/>
            <w:rFonts w:ascii="Arial" w:hAnsi="Arial" w:cs="Arial"/>
            <w:b/>
            <w:sz w:val="22"/>
            <w:szCs w:val="22"/>
          </w:rPr>
          <w:t xml:space="preserve"> recommendations to the </w:t>
        </w:r>
        <w:r w:rsidR="00384B6E">
          <w:rPr>
            <w:rStyle w:val="Hyperlink"/>
            <w:rFonts w:ascii="Arial" w:hAnsi="Arial" w:cs="Arial"/>
            <w:b/>
            <w:sz w:val="22"/>
            <w:szCs w:val="22"/>
          </w:rPr>
          <w:t>WA Department of Fisheries</w:t>
        </w:r>
        <w:r w:rsidR="001E73CE" w:rsidRPr="00A14FF4">
          <w:rPr>
            <w:rStyle w:val="Hyperlink"/>
            <w:rFonts w:ascii="Arial" w:hAnsi="Arial" w:cs="Arial"/>
            <w:b/>
            <w:sz w:val="22"/>
            <w:szCs w:val="22"/>
          </w:rPr>
          <w:t xml:space="preserve"> for the </w:t>
        </w:r>
        <w:r w:rsidR="002B782E" w:rsidRPr="002B782E">
          <w:rPr>
            <w:rStyle w:val="Hyperlink"/>
            <w:rFonts w:ascii="Arial" w:hAnsi="Arial" w:cs="Arial"/>
            <w:b/>
            <w:sz w:val="22"/>
            <w:szCs w:val="22"/>
          </w:rPr>
          <w:t>Shark Bay Prawn</w:t>
        </w:r>
        <w:r w:rsidR="00384B6E">
          <w:rPr>
            <w:rStyle w:val="Hyperlink"/>
            <w:rFonts w:ascii="Arial" w:hAnsi="Arial" w:cs="Arial"/>
            <w:b/>
            <w:sz w:val="22"/>
            <w:szCs w:val="22"/>
          </w:rPr>
          <w:t xml:space="preserve"> </w:t>
        </w:r>
        <w:r w:rsidR="00384B6E" w:rsidRPr="00384B6E">
          <w:rPr>
            <w:rStyle w:val="Hyperlink"/>
            <w:rFonts w:ascii="Arial" w:hAnsi="Arial" w:cs="Arial"/>
            <w:b/>
            <w:sz w:val="22"/>
            <w:szCs w:val="22"/>
          </w:rPr>
          <w:t>Managed</w:t>
        </w:r>
        <w:r w:rsidR="002B782E" w:rsidRPr="002B782E">
          <w:rPr>
            <w:rStyle w:val="Hyperlink"/>
            <w:rFonts w:ascii="Arial" w:hAnsi="Arial" w:cs="Arial"/>
            <w:b/>
            <w:sz w:val="22"/>
            <w:szCs w:val="22"/>
          </w:rPr>
          <w:t xml:space="preserve"> Fishery</w:t>
        </w:r>
        <w:r w:rsidR="001E73CE" w:rsidRPr="00A14FF4">
          <w:rPr>
            <w:rFonts w:ascii="Arial" w:hAnsi="Arial" w:cs="Arial"/>
            <w:webHidden/>
            <w:sz w:val="22"/>
            <w:szCs w:val="22"/>
          </w:rPr>
          <w:tab/>
        </w:r>
        <w:r w:rsidR="00CD1B06">
          <w:rPr>
            <w:rFonts w:ascii="Arial" w:hAnsi="Arial" w:cs="Arial"/>
            <w:webHidden/>
            <w:sz w:val="22"/>
            <w:szCs w:val="22"/>
          </w:rPr>
          <w:t>18</w:t>
        </w:r>
      </w:hyperlink>
    </w:p>
    <w:p w:rsidR="00977263" w:rsidRDefault="00977263" w:rsidP="00977263">
      <w:pPr>
        <w:spacing w:after="60"/>
        <w:rPr>
          <w:rFonts w:ascii="Arial" w:hAnsi="Arial" w:cs="Arial"/>
          <w:sz w:val="22"/>
          <w:szCs w:val="22"/>
        </w:rPr>
      </w:pPr>
      <w:r w:rsidRPr="00977263">
        <w:rPr>
          <w:rFonts w:ascii="Arial" w:hAnsi="Arial" w:cs="Arial"/>
          <w:sz w:val="22"/>
          <w:szCs w:val="22"/>
        </w:rPr>
        <w:t>This section contains the department’s assessment of the Shark Bay Prawn Managed Fishery performance against the Australian Government’s 'Guidelines for the Ecologically Sustainable Management of Fisheries - 2nd Edition' and outlines the reasons the department recommends that the fishery be included in the list of exempt native specimens.</w:t>
      </w:r>
    </w:p>
    <w:p w:rsidR="00C005E5" w:rsidRPr="00977263" w:rsidRDefault="00C005E5" w:rsidP="00977263">
      <w:pPr>
        <w:spacing w:after="60"/>
        <w:rPr>
          <w:rFonts w:ascii="Arial" w:hAnsi="Arial" w:cs="Arial"/>
          <w:sz w:val="22"/>
          <w:szCs w:val="22"/>
        </w:rPr>
      </w:pPr>
    </w:p>
    <w:p w:rsidR="001E73CE" w:rsidRDefault="007B246C" w:rsidP="001E73CE">
      <w:pPr>
        <w:pStyle w:val="TOC1"/>
      </w:pPr>
      <w:hyperlink w:anchor="_Toc316301052" w:history="1">
        <w:r w:rsidR="001E73CE" w:rsidRPr="00A14FF4">
          <w:rPr>
            <w:rStyle w:val="Hyperlink"/>
            <w:rFonts w:ascii="Arial" w:hAnsi="Arial" w:cs="Arial"/>
            <w:b/>
            <w:sz w:val="22"/>
            <w:szCs w:val="22"/>
          </w:rPr>
          <w:t xml:space="preserve">Table 4: </w:t>
        </w:r>
        <w:r w:rsidR="002B782E" w:rsidRPr="002B782E">
          <w:rPr>
            <w:rStyle w:val="Hyperlink"/>
            <w:rFonts w:ascii="Arial" w:hAnsi="Arial" w:cs="Arial"/>
            <w:b/>
            <w:sz w:val="22"/>
            <w:szCs w:val="22"/>
          </w:rPr>
          <w:t>Shark Bay Prawn</w:t>
        </w:r>
        <w:r w:rsidR="00384B6E">
          <w:rPr>
            <w:rStyle w:val="Hyperlink"/>
            <w:rFonts w:ascii="Arial" w:hAnsi="Arial" w:cs="Arial"/>
            <w:b/>
            <w:sz w:val="22"/>
            <w:szCs w:val="22"/>
          </w:rPr>
          <w:t xml:space="preserve"> </w:t>
        </w:r>
        <w:r w:rsidR="00384B6E" w:rsidRPr="00384B6E">
          <w:rPr>
            <w:rStyle w:val="Hyperlink"/>
            <w:rFonts w:ascii="Arial" w:hAnsi="Arial" w:cs="Arial"/>
            <w:b/>
            <w:sz w:val="22"/>
            <w:szCs w:val="22"/>
          </w:rPr>
          <w:t>Managed</w:t>
        </w:r>
        <w:r w:rsidR="002B782E" w:rsidRPr="002B782E">
          <w:rPr>
            <w:rStyle w:val="Hyperlink"/>
            <w:rFonts w:ascii="Arial" w:hAnsi="Arial" w:cs="Arial"/>
            <w:b/>
            <w:sz w:val="22"/>
            <w:szCs w:val="22"/>
          </w:rPr>
          <w:t xml:space="preserve"> Fishery</w:t>
        </w:r>
        <w:r w:rsidR="001E73CE" w:rsidRPr="00A14FF4">
          <w:rPr>
            <w:rStyle w:val="Hyperlink"/>
            <w:rFonts w:ascii="Arial" w:hAnsi="Arial" w:cs="Arial"/>
            <w:b/>
            <w:sz w:val="22"/>
            <w:szCs w:val="22"/>
          </w:rPr>
          <w:t xml:space="preserve"> </w:t>
        </w:r>
        <w:r w:rsidR="000B4412">
          <w:rPr>
            <w:rStyle w:val="Hyperlink"/>
            <w:rFonts w:ascii="Arial" w:hAnsi="Arial" w:cs="Arial"/>
            <w:b/>
            <w:sz w:val="22"/>
            <w:szCs w:val="22"/>
          </w:rPr>
          <w:t>Assessment – Summary of Issues,</w:t>
        </w:r>
        <w:r w:rsidR="001E73CE" w:rsidRPr="00A14FF4">
          <w:rPr>
            <w:rStyle w:val="Hyperlink"/>
            <w:rFonts w:ascii="Arial" w:hAnsi="Arial" w:cs="Arial"/>
            <w:b/>
            <w:sz w:val="22"/>
            <w:szCs w:val="22"/>
          </w:rPr>
          <w:t xml:space="preserve"> Recommendation</w:t>
        </w:r>
        <w:r w:rsidR="001E73CE" w:rsidRPr="00977263">
          <w:rPr>
            <w:rStyle w:val="Hyperlink"/>
            <w:rFonts w:ascii="Arial" w:hAnsi="Arial" w:cs="Arial"/>
            <w:b/>
            <w:sz w:val="22"/>
            <w:szCs w:val="22"/>
          </w:rPr>
          <w:t xml:space="preserve">s </w:t>
        </w:r>
        <w:r w:rsidR="00977263" w:rsidRPr="00977263">
          <w:rPr>
            <w:rStyle w:val="Hyperlink"/>
            <w:rFonts w:ascii="Arial" w:hAnsi="Arial" w:cs="Arial"/>
            <w:b/>
            <w:sz w:val="22"/>
            <w:szCs w:val="22"/>
          </w:rPr>
          <w:t>January, 2013</w:t>
        </w:r>
        <w:r w:rsidR="001E73CE" w:rsidRPr="00A14FF4">
          <w:rPr>
            <w:rFonts w:ascii="Arial" w:hAnsi="Arial" w:cs="Arial"/>
            <w:webHidden/>
            <w:sz w:val="22"/>
            <w:szCs w:val="22"/>
          </w:rPr>
          <w:tab/>
        </w:r>
        <w:r w:rsidR="00CD1B06">
          <w:rPr>
            <w:rFonts w:ascii="Arial" w:hAnsi="Arial" w:cs="Arial"/>
            <w:webHidden/>
            <w:sz w:val="22"/>
            <w:szCs w:val="22"/>
          </w:rPr>
          <w:t>19</w:t>
        </w:r>
      </w:hyperlink>
    </w:p>
    <w:p w:rsidR="00DA6A89" w:rsidRPr="00A14FF4" w:rsidRDefault="00977263" w:rsidP="00CD1B06">
      <w:pPr>
        <w:spacing w:after="60"/>
        <w:rPr>
          <w:rFonts w:ascii="Arial" w:hAnsi="Arial" w:cs="Arial"/>
          <w:sz w:val="22"/>
          <w:szCs w:val="22"/>
        </w:rPr>
      </w:pPr>
      <w:r w:rsidRPr="00977263">
        <w:rPr>
          <w:rFonts w:ascii="Arial" w:hAnsi="Arial" w:cs="Arial"/>
          <w:sz w:val="22"/>
          <w:szCs w:val="22"/>
        </w:rPr>
        <w:t xml:space="preserve">Table 4 contains a description of the issues identified by the department with the current management regime for the Shark Bay Prawn Managed Fishery and outlines the proposed recommendations that would form part of the </w:t>
      </w:r>
      <w:r w:rsidR="00B7010B" w:rsidRPr="00977263">
        <w:rPr>
          <w:rFonts w:ascii="Arial" w:hAnsi="Arial" w:cs="Arial"/>
          <w:sz w:val="22"/>
          <w:szCs w:val="22"/>
        </w:rPr>
        <w:t>delegate’s</w:t>
      </w:r>
      <w:r w:rsidRPr="00977263">
        <w:rPr>
          <w:rFonts w:ascii="Arial" w:hAnsi="Arial" w:cs="Arial"/>
          <w:sz w:val="22"/>
          <w:szCs w:val="22"/>
        </w:rPr>
        <w:t xml:space="preserve"> decision to include product derived from the fishery in the list of exempt native specimens.</w:t>
      </w:r>
      <w:hyperlink w:anchor="_Toc316301054" w:history="1">
        <w:r w:rsidR="001E73CE" w:rsidRPr="00A14FF4">
          <w:rPr>
            <w:rFonts w:ascii="Arial" w:hAnsi="Arial" w:cs="Arial"/>
            <w:webHidden/>
            <w:sz w:val="22"/>
            <w:szCs w:val="22"/>
          </w:rPr>
          <w:tab/>
        </w:r>
      </w:hyperlink>
      <w:r w:rsidR="007B246C" w:rsidRPr="00A14FF4">
        <w:rPr>
          <w:rFonts w:ascii="Arial" w:hAnsi="Arial" w:cs="Arial"/>
          <w:sz w:val="22"/>
          <w:szCs w:val="22"/>
        </w:rPr>
        <w:fldChar w:fldCharType="end"/>
      </w:r>
    </w:p>
    <w:p w:rsidR="00DA6A89" w:rsidRPr="00A14FF4" w:rsidRDefault="00DA6A89" w:rsidP="00DA6A89">
      <w:pPr>
        <w:tabs>
          <w:tab w:val="right" w:pos="8460"/>
        </w:tabs>
        <w:spacing w:after="120"/>
        <w:ind w:left="900" w:hanging="900"/>
        <w:rPr>
          <w:rFonts w:ascii="Arial" w:hAnsi="Arial" w:cs="Arial"/>
          <w:b/>
          <w:sz w:val="22"/>
          <w:szCs w:val="22"/>
        </w:rPr>
      </w:pPr>
    </w:p>
    <w:p w:rsidR="00DA6A89" w:rsidRPr="00A14FF4" w:rsidRDefault="00DA6A8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footerReference w:type="first" r:id="rId9"/>
          <w:pgSz w:w="11906" w:h="16838" w:code="9"/>
          <w:pgMar w:top="1440" w:right="1797" w:bottom="1440" w:left="1797" w:header="709" w:footer="709" w:gutter="0"/>
          <w:cols w:space="708"/>
          <w:titlePg/>
          <w:docGrid w:linePitch="360"/>
        </w:sectPr>
      </w:pPr>
    </w:p>
    <w:p w:rsidR="00DA6A89" w:rsidRPr="00F64E0C" w:rsidRDefault="00DA6A89" w:rsidP="001B3609">
      <w:pPr>
        <w:pStyle w:val="Heading1"/>
        <w:spacing w:before="0" w:after="120"/>
        <w:rPr>
          <w:sz w:val="22"/>
          <w:szCs w:val="22"/>
        </w:rPr>
      </w:pPr>
      <w:bookmarkStart w:id="2" w:name="_Toc316301048"/>
      <w:r w:rsidRPr="00F64E0C">
        <w:rPr>
          <w:sz w:val="22"/>
          <w:szCs w:val="22"/>
        </w:rPr>
        <w:t xml:space="preserve">Table 1: Summary of the </w:t>
      </w:r>
      <w:bookmarkEnd w:id="2"/>
      <w:r w:rsidR="00AA5A41" w:rsidRPr="00F64E0C">
        <w:rPr>
          <w:sz w:val="22"/>
          <w:szCs w:val="22"/>
        </w:rPr>
        <w:t>W</w:t>
      </w:r>
      <w:r w:rsidR="005D53D3">
        <w:rPr>
          <w:sz w:val="22"/>
          <w:szCs w:val="22"/>
        </w:rPr>
        <w:t>estern Australian</w:t>
      </w:r>
      <w:r w:rsidR="00C727BA">
        <w:rPr>
          <w:sz w:val="22"/>
          <w:szCs w:val="22"/>
        </w:rPr>
        <w:t xml:space="preserve"> </w:t>
      </w:r>
      <w:r w:rsidR="005D53D3">
        <w:rPr>
          <w:sz w:val="22"/>
          <w:szCs w:val="22"/>
        </w:rPr>
        <w:t>(W</w:t>
      </w:r>
      <w:r w:rsidR="00AA5A41" w:rsidRPr="00F64E0C">
        <w:rPr>
          <w:sz w:val="22"/>
          <w:szCs w:val="22"/>
        </w:rPr>
        <w:t>A</w:t>
      </w:r>
      <w:r w:rsidR="005D53D3">
        <w:rPr>
          <w:sz w:val="22"/>
          <w:szCs w:val="22"/>
        </w:rPr>
        <w:t>)</w:t>
      </w:r>
      <w:r w:rsidR="00AA5A41" w:rsidRPr="00F64E0C">
        <w:rPr>
          <w:sz w:val="22"/>
          <w:szCs w:val="22"/>
        </w:rPr>
        <w:t xml:space="preserve"> Shark Bay Prawn</w:t>
      </w:r>
      <w:r w:rsidR="00384B6E">
        <w:rPr>
          <w:sz w:val="22"/>
          <w:szCs w:val="22"/>
        </w:rPr>
        <w:t xml:space="preserve"> </w:t>
      </w:r>
      <w:r w:rsidR="00384B6E" w:rsidRPr="00384B6E">
        <w:rPr>
          <w:sz w:val="22"/>
          <w:szCs w:val="22"/>
        </w:rPr>
        <w:t>Managed</w:t>
      </w:r>
      <w:r w:rsidR="00AA5A41" w:rsidRPr="00F64E0C">
        <w:rPr>
          <w:sz w:val="22"/>
          <w:szCs w:val="22"/>
        </w:rPr>
        <w:t xml:space="preserve"> Fishery </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384B6E" w:rsidP="00814CC7">
            <w:pPr>
              <w:rPr>
                <w:rFonts w:ascii="Arial" w:hAnsi="Arial" w:cs="Arial"/>
                <w:b/>
                <w:snapToGrid w:val="0"/>
                <w:sz w:val="22"/>
                <w:szCs w:val="22"/>
              </w:rPr>
            </w:pPr>
            <w:r>
              <w:rPr>
                <w:rFonts w:ascii="Arial" w:hAnsi="Arial" w:cs="Arial"/>
                <w:b/>
                <w:snapToGrid w:val="0"/>
                <w:sz w:val="22"/>
                <w:szCs w:val="22"/>
              </w:rPr>
              <w:t>Key Documents</w:t>
            </w:r>
            <w:r w:rsidR="00DA6A89" w:rsidRPr="00F64E0C">
              <w:rPr>
                <w:rFonts w:ascii="Arial" w:hAnsi="Arial" w:cs="Arial"/>
                <w:b/>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0B4412" w:rsidRPr="00F64E0C" w:rsidRDefault="000B4412" w:rsidP="00384B6E">
            <w:pPr>
              <w:numPr>
                <w:ilvl w:val="0"/>
                <w:numId w:val="17"/>
              </w:numPr>
              <w:tabs>
                <w:tab w:val="clear" w:pos="1080"/>
                <w:tab w:val="num" w:pos="252"/>
              </w:tabs>
              <w:adjustRightInd w:val="0"/>
              <w:spacing w:after="60"/>
              <w:ind w:left="249" w:hanging="249"/>
              <w:rPr>
                <w:rFonts w:ascii="Arial" w:hAnsi="Arial" w:cs="Arial"/>
                <w:i/>
                <w:sz w:val="22"/>
                <w:szCs w:val="22"/>
              </w:rPr>
            </w:pPr>
            <w:r w:rsidRPr="00F64E0C">
              <w:rPr>
                <w:rFonts w:ascii="Arial" w:hAnsi="Arial" w:cs="Arial"/>
                <w:sz w:val="22"/>
                <w:szCs w:val="22"/>
              </w:rPr>
              <w:t>WA</w:t>
            </w:r>
            <w:r w:rsidRPr="00F64E0C">
              <w:rPr>
                <w:rFonts w:ascii="Arial" w:hAnsi="Arial" w:cs="Arial"/>
                <w:i/>
                <w:sz w:val="22"/>
                <w:szCs w:val="22"/>
              </w:rPr>
              <w:t xml:space="preserve"> Fish Resources Management Act 1994</w:t>
            </w:r>
            <w:r w:rsidRPr="00F64E0C">
              <w:rPr>
                <w:rFonts w:ascii="Arial" w:hAnsi="Arial" w:cs="Arial"/>
                <w:sz w:val="22"/>
                <w:szCs w:val="22"/>
              </w:rPr>
              <w:t xml:space="preserve"> (FRM Act)</w:t>
            </w:r>
          </w:p>
          <w:p w:rsidR="000B4412" w:rsidRPr="00F64E0C" w:rsidRDefault="000B4412" w:rsidP="00384B6E">
            <w:pPr>
              <w:numPr>
                <w:ilvl w:val="0"/>
                <w:numId w:val="17"/>
              </w:numPr>
              <w:tabs>
                <w:tab w:val="clear" w:pos="1080"/>
                <w:tab w:val="num" w:pos="252"/>
              </w:tabs>
              <w:adjustRightInd w:val="0"/>
              <w:spacing w:after="60"/>
              <w:ind w:left="249" w:hanging="249"/>
              <w:rPr>
                <w:rFonts w:ascii="Arial" w:hAnsi="Arial" w:cs="Arial"/>
                <w:i/>
                <w:sz w:val="22"/>
                <w:szCs w:val="22"/>
              </w:rPr>
            </w:pPr>
            <w:r w:rsidRPr="00F64E0C">
              <w:rPr>
                <w:rFonts w:ascii="Arial" w:hAnsi="Arial" w:cs="Arial"/>
                <w:sz w:val="22"/>
                <w:szCs w:val="22"/>
              </w:rPr>
              <w:t>WA</w:t>
            </w:r>
            <w:r w:rsidRPr="00F64E0C">
              <w:rPr>
                <w:rFonts w:ascii="Arial" w:hAnsi="Arial" w:cs="Arial"/>
                <w:i/>
                <w:sz w:val="22"/>
                <w:szCs w:val="22"/>
              </w:rPr>
              <w:t xml:space="preserve"> Fish Resources Management Regulations 1995</w:t>
            </w:r>
            <w:r w:rsidRPr="00F64E0C">
              <w:rPr>
                <w:rFonts w:ascii="Arial" w:hAnsi="Arial" w:cs="Arial"/>
                <w:sz w:val="22"/>
                <w:szCs w:val="22"/>
              </w:rPr>
              <w:t xml:space="preserve"> (FRM Regulations)</w:t>
            </w:r>
          </w:p>
          <w:p w:rsidR="000B4412" w:rsidRPr="00F64E0C" w:rsidRDefault="000B4412" w:rsidP="00384B6E">
            <w:pPr>
              <w:numPr>
                <w:ilvl w:val="0"/>
                <w:numId w:val="17"/>
              </w:numPr>
              <w:tabs>
                <w:tab w:val="clear" w:pos="1080"/>
                <w:tab w:val="num" w:pos="252"/>
              </w:tabs>
              <w:adjustRightInd w:val="0"/>
              <w:spacing w:after="60"/>
              <w:ind w:left="249" w:hanging="249"/>
              <w:rPr>
                <w:rFonts w:ascii="Arial" w:hAnsi="Arial" w:cs="Arial"/>
                <w:color w:val="000000"/>
                <w:sz w:val="22"/>
                <w:szCs w:val="22"/>
              </w:rPr>
            </w:pPr>
            <w:r w:rsidRPr="00F64E0C">
              <w:rPr>
                <w:rFonts w:ascii="Arial" w:hAnsi="Arial" w:cs="Arial"/>
                <w:sz w:val="22"/>
                <w:szCs w:val="22"/>
              </w:rPr>
              <w:t xml:space="preserve">WA </w:t>
            </w:r>
            <w:r w:rsidRPr="00F64E0C">
              <w:rPr>
                <w:rFonts w:ascii="Arial" w:hAnsi="Arial" w:cs="Arial"/>
                <w:i/>
                <w:sz w:val="22"/>
                <w:szCs w:val="22"/>
              </w:rPr>
              <w:t>Shark Bay Prawn Management Plan 1993</w:t>
            </w:r>
            <w:r w:rsidRPr="00F64E0C">
              <w:rPr>
                <w:rFonts w:ascii="Arial" w:hAnsi="Arial" w:cs="Arial"/>
                <w:iCs/>
                <w:color w:val="000000"/>
                <w:sz w:val="22"/>
                <w:szCs w:val="22"/>
              </w:rPr>
              <w:t xml:space="preserve"> </w:t>
            </w:r>
          </w:p>
          <w:p w:rsidR="000B4412" w:rsidRPr="00F64E0C" w:rsidRDefault="000B4412" w:rsidP="00384B6E">
            <w:pPr>
              <w:numPr>
                <w:ilvl w:val="0"/>
                <w:numId w:val="17"/>
              </w:numPr>
              <w:tabs>
                <w:tab w:val="clear" w:pos="1080"/>
                <w:tab w:val="num" w:pos="252"/>
              </w:tabs>
              <w:adjustRightInd w:val="0"/>
              <w:spacing w:after="60"/>
              <w:ind w:left="249" w:hanging="249"/>
              <w:rPr>
                <w:rFonts w:ascii="Arial" w:hAnsi="Arial" w:cs="Arial"/>
                <w:i/>
                <w:sz w:val="22"/>
                <w:szCs w:val="22"/>
              </w:rPr>
            </w:pPr>
            <w:r w:rsidRPr="00F64E0C">
              <w:rPr>
                <w:rFonts w:ascii="Arial" w:hAnsi="Arial" w:cs="Arial"/>
                <w:i/>
                <w:sz w:val="22"/>
                <w:szCs w:val="22"/>
              </w:rPr>
              <w:t xml:space="preserve">Environment Protection and Biodiversity Conservation Act 1999 </w:t>
            </w:r>
            <w:r w:rsidRPr="00F64E0C">
              <w:rPr>
                <w:rFonts w:ascii="Arial" w:hAnsi="Arial" w:cs="Arial"/>
                <w:sz w:val="22"/>
                <w:szCs w:val="22"/>
              </w:rPr>
              <w:t>(EPBC Act)</w:t>
            </w:r>
          </w:p>
          <w:p w:rsidR="000B4412" w:rsidRPr="00F64E0C" w:rsidRDefault="00EE0ED0" w:rsidP="00482D70">
            <w:pPr>
              <w:numPr>
                <w:ilvl w:val="0"/>
                <w:numId w:val="17"/>
              </w:numPr>
              <w:tabs>
                <w:tab w:val="clear" w:pos="1080"/>
                <w:tab w:val="num" w:pos="252"/>
              </w:tabs>
              <w:adjustRightInd w:val="0"/>
              <w:spacing w:after="60"/>
              <w:ind w:left="249" w:hanging="249"/>
              <w:rPr>
                <w:rFonts w:ascii="Arial" w:hAnsi="Arial" w:cs="Arial"/>
                <w:i/>
                <w:sz w:val="22"/>
                <w:szCs w:val="22"/>
              </w:rPr>
            </w:pPr>
            <w:r w:rsidRPr="00F64E0C">
              <w:rPr>
                <w:rFonts w:ascii="Arial" w:hAnsi="Arial" w:cs="Arial"/>
                <w:sz w:val="22"/>
                <w:szCs w:val="22"/>
              </w:rPr>
              <w:t xml:space="preserve">WA </w:t>
            </w:r>
            <w:r w:rsidR="000B4412" w:rsidRPr="00F64E0C">
              <w:rPr>
                <w:rFonts w:ascii="Arial" w:hAnsi="Arial" w:cs="Arial"/>
                <w:sz w:val="22"/>
                <w:szCs w:val="22"/>
              </w:rPr>
              <w:t>Department of Fisheries Appl</w:t>
            </w:r>
            <w:r w:rsidR="00384B6E">
              <w:rPr>
                <w:rFonts w:ascii="Arial" w:hAnsi="Arial" w:cs="Arial"/>
                <w:sz w:val="22"/>
                <w:szCs w:val="22"/>
              </w:rPr>
              <w:t xml:space="preserve">ication to </w:t>
            </w:r>
            <w:r w:rsidR="00384B6E" w:rsidRPr="00F4499E">
              <w:rPr>
                <w:rFonts w:ascii="Arial" w:hAnsi="Arial" w:cs="Arial"/>
                <w:sz w:val="22"/>
                <w:szCs w:val="22"/>
              </w:rPr>
              <w:t>t</w:t>
            </w:r>
            <w:r w:rsidR="00384B6E">
              <w:rPr>
                <w:rFonts w:ascii="Arial" w:hAnsi="Arial" w:cs="Arial"/>
                <w:sz w:val="22"/>
                <w:szCs w:val="22"/>
              </w:rPr>
              <w:t>he</w:t>
            </w:r>
            <w:r w:rsidR="00384B6E" w:rsidRPr="00F4499E">
              <w:rPr>
                <w:rFonts w:ascii="Arial" w:hAnsi="Arial" w:cs="Arial"/>
                <w:sz w:val="22"/>
                <w:szCs w:val="22"/>
              </w:rPr>
              <w:t xml:space="preserve"> Department of Sustainability, Environment, Water, Population and Communities</w:t>
            </w:r>
            <w:r w:rsidR="00384B6E">
              <w:rPr>
                <w:rFonts w:ascii="Arial" w:hAnsi="Arial" w:cs="Arial"/>
                <w:sz w:val="22"/>
                <w:szCs w:val="22"/>
              </w:rPr>
              <w:t xml:space="preserve"> for the </w:t>
            </w:r>
            <w:r w:rsidR="00482D70" w:rsidRPr="00482D70">
              <w:rPr>
                <w:rFonts w:ascii="Arial" w:hAnsi="Arial" w:cs="Arial"/>
                <w:sz w:val="22"/>
                <w:szCs w:val="22"/>
              </w:rPr>
              <w:t>WA Shark Bay Prawn Managed Fishery</w:t>
            </w:r>
            <w:r w:rsidR="00E1236C" w:rsidRPr="00F64E0C">
              <w:rPr>
                <w:rFonts w:ascii="Arial" w:hAnsi="Arial" w:cs="Arial"/>
                <w:sz w:val="22"/>
                <w:szCs w:val="22"/>
              </w:rPr>
              <w:t>, November 201</w:t>
            </w:r>
            <w:r w:rsidR="000B4412" w:rsidRPr="00F64E0C">
              <w:rPr>
                <w:rFonts w:ascii="Arial" w:hAnsi="Arial" w:cs="Arial"/>
                <w:sz w:val="22"/>
                <w:szCs w:val="22"/>
              </w:rPr>
              <w:t>2</w:t>
            </w:r>
          </w:p>
          <w:p w:rsidR="000B4412" w:rsidRPr="00F64E0C" w:rsidRDefault="000B4412" w:rsidP="000B4412">
            <w:pPr>
              <w:numPr>
                <w:ilvl w:val="0"/>
                <w:numId w:val="17"/>
              </w:numPr>
              <w:tabs>
                <w:tab w:val="clear" w:pos="1080"/>
                <w:tab w:val="num" w:pos="252"/>
              </w:tabs>
              <w:adjustRightInd w:val="0"/>
              <w:ind w:left="249" w:hanging="249"/>
              <w:rPr>
                <w:rFonts w:ascii="Arial" w:hAnsi="Arial" w:cs="Arial"/>
                <w:sz w:val="22"/>
                <w:szCs w:val="22"/>
              </w:rPr>
            </w:pPr>
            <w:r w:rsidRPr="00F64E0C">
              <w:rPr>
                <w:rFonts w:ascii="Arial" w:hAnsi="Arial" w:cs="Arial"/>
                <w:sz w:val="22"/>
                <w:szCs w:val="22"/>
              </w:rPr>
              <w:t>Department of Environment and</w:t>
            </w:r>
            <w:r w:rsidR="00E1236C" w:rsidRPr="00F64E0C">
              <w:rPr>
                <w:rFonts w:ascii="Arial" w:hAnsi="Arial" w:cs="Arial"/>
                <w:sz w:val="22"/>
                <w:szCs w:val="22"/>
              </w:rPr>
              <w:t xml:space="preserve"> Heritage Assessment Report 2007</w:t>
            </w:r>
          </w:p>
          <w:p w:rsidR="00E1236C" w:rsidRPr="00690EDA" w:rsidRDefault="00EE0ED0" w:rsidP="00690EDA">
            <w:pPr>
              <w:numPr>
                <w:ilvl w:val="0"/>
                <w:numId w:val="17"/>
              </w:numPr>
              <w:tabs>
                <w:tab w:val="clear" w:pos="1080"/>
                <w:tab w:val="num" w:pos="252"/>
              </w:tabs>
              <w:adjustRightInd w:val="0"/>
              <w:spacing w:before="60" w:after="60"/>
              <w:ind w:left="249" w:hanging="249"/>
              <w:rPr>
                <w:rFonts w:ascii="Arial" w:hAnsi="Arial" w:cs="Arial"/>
                <w:sz w:val="22"/>
                <w:szCs w:val="22"/>
              </w:rPr>
            </w:pPr>
            <w:r w:rsidRPr="00F64E0C">
              <w:rPr>
                <w:rFonts w:ascii="Arial" w:hAnsi="Arial" w:cs="Arial"/>
                <w:sz w:val="22"/>
                <w:szCs w:val="22"/>
              </w:rPr>
              <w:t>WA Department of Fisheries</w:t>
            </w:r>
            <w:r w:rsidR="000B4412" w:rsidRPr="00F64E0C">
              <w:rPr>
                <w:rFonts w:ascii="Arial" w:hAnsi="Arial" w:cs="Arial"/>
                <w:sz w:val="22"/>
                <w:szCs w:val="22"/>
              </w:rPr>
              <w:t xml:space="preserve"> State of the Fisheries Report</w:t>
            </w:r>
            <w:r w:rsidR="00690EDA">
              <w:rPr>
                <w:rFonts w:ascii="Arial" w:hAnsi="Arial" w:cs="Arial"/>
                <w:sz w:val="22"/>
                <w:szCs w:val="22"/>
              </w:rPr>
              <w:t xml:space="preserve">s from </w:t>
            </w:r>
            <w:r w:rsidR="000B4412" w:rsidRPr="00F64E0C">
              <w:rPr>
                <w:rFonts w:ascii="Arial" w:hAnsi="Arial" w:cs="Arial"/>
                <w:sz w:val="22"/>
                <w:szCs w:val="22"/>
              </w:rPr>
              <w:t xml:space="preserve"> 200</w:t>
            </w:r>
            <w:r w:rsidR="00E1236C" w:rsidRPr="00F64E0C">
              <w:rPr>
                <w:rFonts w:ascii="Arial" w:hAnsi="Arial" w:cs="Arial"/>
                <w:sz w:val="22"/>
                <w:szCs w:val="22"/>
              </w:rPr>
              <w:t>6/07</w:t>
            </w:r>
            <w:r w:rsidR="00690EDA">
              <w:rPr>
                <w:rFonts w:ascii="Arial" w:hAnsi="Arial" w:cs="Arial"/>
                <w:sz w:val="22"/>
                <w:szCs w:val="22"/>
              </w:rPr>
              <w:t xml:space="preserve"> to 2010/11</w:t>
            </w:r>
            <w:r w:rsidR="000B4412" w:rsidRPr="00F64E0C">
              <w:rPr>
                <w:rFonts w:ascii="Arial" w:hAnsi="Arial" w:cs="Arial"/>
                <w:sz w:val="22"/>
                <w:szCs w:val="22"/>
              </w:rPr>
              <w:t xml:space="preserve"> </w:t>
            </w:r>
          </w:p>
          <w:p w:rsidR="001F1A49" w:rsidRPr="00F64E0C" w:rsidRDefault="001F1A49" w:rsidP="000B4412">
            <w:pPr>
              <w:numPr>
                <w:ilvl w:val="0"/>
                <w:numId w:val="17"/>
              </w:numPr>
              <w:tabs>
                <w:tab w:val="clear" w:pos="1080"/>
                <w:tab w:val="num" w:pos="252"/>
              </w:tabs>
              <w:adjustRightInd w:val="0"/>
              <w:spacing w:after="120"/>
              <w:ind w:left="249" w:hanging="249"/>
              <w:rPr>
                <w:rFonts w:ascii="Arial" w:hAnsi="Arial" w:cs="Arial"/>
                <w:sz w:val="22"/>
                <w:szCs w:val="22"/>
              </w:rPr>
            </w:pPr>
            <w:r w:rsidRPr="00F23928">
              <w:rPr>
                <w:rFonts w:ascii="Arial" w:hAnsi="Arial" w:cs="Arial"/>
                <w:i/>
                <w:sz w:val="22"/>
                <w:szCs w:val="22"/>
              </w:rPr>
              <w:t>Marine Bioregional Plan for the North-west Marine Region 2012</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sz w:val="22"/>
                <w:szCs w:val="22"/>
              </w:rPr>
            </w:pPr>
            <w:r w:rsidRPr="00F64E0C">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9731D2" w:rsidRPr="00F64E0C" w:rsidRDefault="005E5DEA" w:rsidP="009731D2">
            <w:pPr>
              <w:spacing w:line="276" w:lineRule="auto"/>
              <w:rPr>
                <w:rFonts w:ascii="Arial" w:eastAsia="Calibri" w:hAnsi="Arial" w:cs="Arial"/>
                <w:b/>
                <w:sz w:val="22"/>
                <w:szCs w:val="22"/>
                <w:lang w:eastAsia="en-US"/>
              </w:rPr>
            </w:pPr>
            <w:r w:rsidRPr="00F64E0C">
              <w:rPr>
                <w:rFonts w:ascii="Arial" w:hAnsi="Arial" w:cs="Arial"/>
                <w:sz w:val="22"/>
                <w:szCs w:val="22"/>
              </w:rPr>
              <w:t>The</w:t>
            </w:r>
            <w:r w:rsidR="001B3609">
              <w:rPr>
                <w:rFonts w:ascii="Arial" w:hAnsi="Arial" w:cs="Arial"/>
                <w:sz w:val="22"/>
                <w:szCs w:val="22"/>
              </w:rPr>
              <w:t xml:space="preserve"> WA</w:t>
            </w:r>
            <w:r w:rsidR="00690EDA">
              <w:rPr>
                <w:rFonts w:ascii="Arial" w:hAnsi="Arial" w:cs="Arial"/>
                <w:sz w:val="22"/>
                <w:szCs w:val="22"/>
              </w:rPr>
              <w:t xml:space="preserve"> Shark Bay Prawn Managed F</w:t>
            </w:r>
            <w:r w:rsidRPr="00F64E0C">
              <w:rPr>
                <w:rFonts w:ascii="Arial" w:hAnsi="Arial" w:cs="Arial"/>
                <w:sz w:val="22"/>
                <w:szCs w:val="22"/>
              </w:rPr>
              <w:t>ishery</w:t>
            </w:r>
            <w:r w:rsidR="009731D2">
              <w:rPr>
                <w:rFonts w:ascii="Arial" w:hAnsi="Arial" w:cs="Arial"/>
                <w:sz w:val="22"/>
                <w:szCs w:val="22"/>
              </w:rPr>
              <w:t xml:space="preserve"> </w:t>
            </w:r>
            <w:r w:rsidR="009731D2" w:rsidRPr="009731D2">
              <w:rPr>
                <w:rFonts w:ascii="Arial" w:eastAsia="Calibri" w:hAnsi="Arial" w:cs="Arial"/>
                <w:sz w:val="22"/>
                <w:szCs w:val="22"/>
                <w:lang w:eastAsia="en-US"/>
              </w:rPr>
              <w:t>operates in both Commonwealth and state waters</w:t>
            </w:r>
            <w:r w:rsidR="00475268">
              <w:rPr>
                <w:rFonts w:ascii="Arial" w:eastAsia="Calibri" w:hAnsi="Arial" w:cs="Arial"/>
                <w:b/>
                <w:sz w:val="22"/>
                <w:szCs w:val="22"/>
                <w:lang w:eastAsia="en-US"/>
              </w:rPr>
              <w:t xml:space="preserve"> </w:t>
            </w:r>
            <w:r w:rsidR="009731D2">
              <w:rPr>
                <w:rFonts w:ascii="Arial" w:hAnsi="Arial" w:cs="Arial"/>
                <w:sz w:val="22"/>
                <w:szCs w:val="22"/>
              </w:rPr>
              <w:t>and</w:t>
            </w:r>
            <w:r w:rsidR="001B3609">
              <w:rPr>
                <w:rFonts w:ascii="Arial" w:hAnsi="Arial" w:cs="Arial"/>
                <w:sz w:val="22"/>
                <w:szCs w:val="22"/>
              </w:rPr>
              <w:t xml:space="preserve"> overlaps with</w:t>
            </w:r>
            <w:r w:rsidR="00690EDA">
              <w:rPr>
                <w:rFonts w:ascii="Arial" w:hAnsi="Arial" w:cs="Arial"/>
                <w:sz w:val="22"/>
                <w:szCs w:val="22"/>
              </w:rPr>
              <w:t xml:space="preserve"> the Shark Bay Scallop Managed F</w:t>
            </w:r>
            <w:r w:rsidR="001B3609">
              <w:rPr>
                <w:rFonts w:ascii="Arial" w:hAnsi="Arial" w:cs="Arial"/>
                <w:sz w:val="22"/>
                <w:szCs w:val="22"/>
              </w:rPr>
              <w:t>ishery.</w:t>
            </w:r>
            <w:r w:rsidRPr="00F64E0C">
              <w:rPr>
                <w:rFonts w:ascii="Arial" w:hAnsi="Arial" w:cs="Arial"/>
                <w:sz w:val="22"/>
                <w:szCs w:val="22"/>
              </w:rPr>
              <w:t xml:space="preserve"> </w:t>
            </w:r>
            <w:r w:rsidR="001B3609" w:rsidRPr="00F64E0C">
              <w:rPr>
                <w:rFonts w:ascii="Arial" w:hAnsi="Arial" w:cs="Arial"/>
                <w:sz w:val="22"/>
                <w:szCs w:val="22"/>
              </w:rPr>
              <w:t>The</w:t>
            </w:r>
            <w:r w:rsidR="001B3609">
              <w:rPr>
                <w:rFonts w:ascii="Arial" w:hAnsi="Arial" w:cs="Arial"/>
                <w:sz w:val="22"/>
                <w:szCs w:val="22"/>
              </w:rPr>
              <w:t xml:space="preserve"> WA</w:t>
            </w:r>
            <w:r w:rsidR="001B3609" w:rsidRPr="00F64E0C">
              <w:rPr>
                <w:rFonts w:ascii="Arial" w:hAnsi="Arial" w:cs="Arial"/>
                <w:sz w:val="22"/>
                <w:szCs w:val="22"/>
              </w:rPr>
              <w:t xml:space="preserve"> Shark Bay Prawn Managed fishery</w:t>
            </w:r>
            <w:r w:rsidR="001B3609">
              <w:rPr>
                <w:rFonts w:ascii="Arial" w:hAnsi="Arial" w:cs="Arial"/>
                <w:sz w:val="22"/>
                <w:szCs w:val="22"/>
              </w:rPr>
              <w:t xml:space="preserve"> is </w:t>
            </w:r>
            <w:r w:rsidRPr="00F64E0C">
              <w:rPr>
                <w:rFonts w:ascii="Arial" w:hAnsi="Arial" w:cs="Arial"/>
                <w:sz w:val="22"/>
                <w:szCs w:val="22"/>
              </w:rPr>
              <w:t xml:space="preserve">located </w:t>
            </w:r>
            <w:r w:rsidR="000B4412" w:rsidRPr="00F64E0C">
              <w:rPr>
                <w:rFonts w:ascii="Arial" w:hAnsi="Arial" w:cs="Arial"/>
                <w:sz w:val="22"/>
                <w:szCs w:val="22"/>
              </w:rPr>
              <w:t>between latitudes 23°34´ S and 26°30´ S and</w:t>
            </w:r>
            <w:r w:rsidRPr="00F64E0C">
              <w:rPr>
                <w:rFonts w:ascii="Arial" w:hAnsi="Arial" w:cs="Arial"/>
                <w:sz w:val="22"/>
                <w:szCs w:val="22"/>
              </w:rPr>
              <w:t xml:space="preserve"> </w:t>
            </w:r>
            <w:r w:rsidR="000B4412" w:rsidRPr="00F64E0C">
              <w:rPr>
                <w:rFonts w:ascii="Arial" w:hAnsi="Arial" w:cs="Arial"/>
                <w:sz w:val="22"/>
                <w:szCs w:val="22"/>
              </w:rPr>
              <w:t>adjacent to the WA coastline on the landward side of the</w:t>
            </w:r>
            <w:r w:rsidRPr="00F64E0C">
              <w:rPr>
                <w:rFonts w:ascii="Arial" w:hAnsi="Arial" w:cs="Arial"/>
                <w:sz w:val="22"/>
                <w:szCs w:val="22"/>
              </w:rPr>
              <w:t xml:space="preserve"> </w:t>
            </w:r>
            <w:r w:rsidR="00AA5A41" w:rsidRPr="00F64E0C">
              <w:rPr>
                <w:rFonts w:ascii="Arial" w:hAnsi="Arial" w:cs="Arial"/>
                <w:sz w:val="22"/>
                <w:szCs w:val="22"/>
              </w:rPr>
              <w:t>200 m isobath</w:t>
            </w:r>
            <w:r w:rsidR="00C727BA">
              <w:rPr>
                <w:rFonts w:ascii="Arial" w:hAnsi="Arial" w:cs="Arial"/>
                <w:sz w:val="22"/>
                <w:szCs w:val="22"/>
              </w:rPr>
              <w:t xml:space="preserve"> (Figure 1)</w:t>
            </w:r>
            <w:r w:rsidR="009731D2">
              <w:rPr>
                <w:rFonts w:ascii="Arial" w:eastAsia="Calibri" w:hAnsi="Arial" w:cs="Arial"/>
                <w:sz w:val="22"/>
                <w:szCs w:val="22"/>
                <w:lang w:eastAsia="en-US"/>
              </w:rPr>
              <w:t xml:space="preserve">. </w:t>
            </w:r>
            <w:r w:rsidR="001B3609">
              <w:rPr>
                <w:rFonts w:ascii="Arial" w:eastAsia="Calibri" w:hAnsi="Arial" w:cs="Arial"/>
                <w:sz w:val="22"/>
                <w:szCs w:val="22"/>
                <w:lang w:eastAsia="en-US"/>
              </w:rPr>
              <w:t xml:space="preserve"> </w:t>
            </w:r>
          </w:p>
          <w:p w:rsidR="009648A0" w:rsidRDefault="00F66452" w:rsidP="009648A0">
            <w:pPr>
              <w:spacing w:after="120"/>
              <w:ind w:left="720"/>
              <w:rPr>
                <w:rFonts w:ascii="Arial" w:hAnsi="Arial" w:cs="Arial"/>
                <w:snapToGrid w:val="0"/>
                <w:color w:val="3366FF"/>
                <w:sz w:val="22"/>
                <w:szCs w:val="22"/>
              </w:rPr>
            </w:pPr>
            <w:r>
              <w:rPr>
                <w:rFonts w:ascii="Arial" w:hAnsi="Arial" w:cs="Arial"/>
                <w:noProof/>
                <w:color w:val="3366FF"/>
                <w:sz w:val="22"/>
                <w:szCs w:val="22"/>
              </w:rPr>
              <w:drawing>
                <wp:inline distT="0" distB="0" distL="0" distR="0">
                  <wp:extent cx="3209290" cy="45288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209290" cy="4528820"/>
                          </a:xfrm>
                          <a:prstGeom prst="rect">
                            <a:avLst/>
                          </a:prstGeom>
                          <a:noFill/>
                          <a:ln w="9525">
                            <a:noFill/>
                            <a:miter lim="800000"/>
                            <a:headEnd/>
                            <a:tailEnd/>
                          </a:ln>
                        </pic:spPr>
                      </pic:pic>
                    </a:graphicData>
                  </a:graphic>
                </wp:inline>
              </w:drawing>
            </w:r>
          </w:p>
          <w:p w:rsidR="00D7512B" w:rsidRPr="009648A0" w:rsidRDefault="00C727BA" w:rsidP="009648A0">
            <w:pPr>
              <w:spacing w:after="120"/>
              <w:rPr>
                <w:rFonts w:ascii="Arial" w:hAnsi="Arial" w:cs="Arial"/>
                <w:snapToGrid w:val="0"/>
                <w:color w:val="3366FF"/>
                <w:sz w:val="22"/>
                <w:szCs w:val="22"/>
              </w:rPr>
            </w:pPr>
            <w:r>
              <w:rPr>
                <w:rFonts w:ascii="Arial" w:eastAsia="Calibri" w:hAnsi="Arial" w:cs="Arial"/>
                <w:b/>
                <w:sz w:val="22"/>
                <w:szCs w:val="22"/>
                <w:lang w:eastAsia="en-US"/>
              </w:rPr>
              <w:t xml:space="preserve">Figure 1. </w:t>
            </w:r>
            <w:r w:rsidR="00E83D89">
              <w:rPr>
                <w:rFonts w:ascii="Arial" w:eastAsia="Calibri" w:hAnsi="Arial" w:cs="Arial"/>
                <w:b/>
                <w:sz w:val="22"/>
                <w:szCs w:val="22"/>
                <w:lang w:eastAsia="en-US"/>
              </w:rPr>
              <w:t xml:space="preserve">Map of the </w:t>
            </w:r>
            <w:r w:rsidR="00AA5A41" w:rsidRPr="00F64E0C">
              <w:rPr>
                <w:rFonts w:ascii="Arial" w:eastAsia="Calibri" w:hAnsi="Arial" w:cs="Arial"/>
                <w:b/>
                <w:sz w:val="22"/>
                <w:szCs w:val="22"/>
                <w:lang w:eastAsia="en-US"/>
              </w:rPr>
              <w:t xml:space="preserve">Shark Bay Prawn </w:t>
            </w:r>
            <w:r>
              <w:rPr>
                <w:rFonts w:ascii="Arial" w:eastAsia="Calibri" w:hAnsi="Arial" w:cs="Arial"/>
                <w:b/>
                <w:sz w:val="22"/>
                <w:szCs w:val="22"/>
                <w:lang w:eastAsia="en-US"/>
              </w:rPr>
              <w:t xml:space="preserve">Managed </w:t>
            </w:r>
            <w:r w:rsidR="005E5DEA" w:rsidRPr="00F64E0C">
              <w:rPr>
                <w:rFonts w:ascii="Arial" w:eastAsia="Calibri" w:hAnsi="Arial" w:cs="Arial"/>
                <w:b/>
                <w:sz w:val="22"/>
                <w:szCs w:val="22"/>
                <w:lang w:eastAsia="en-US"/>
              </w:rPr>
              <w:t>Fisher</w:t>
            </w:r>
            <w:r>
              <w:rPr>
                <w:rFonts w:ascii="Arial" w:eastAsia="Calibri" w:hAnsi="Arial" w:cs="Arial"/>
                <w:b/>
                <w:sz w:val="22"/>
                <w:szCs w:val="22"/>
                <w:lang w:eastAsia="en-US"/>
              </w:rPr>
              <w:t>ies</w:t>
            </w:r>
          </w:p>
          <w:p w:rsidR="009648A0" w:rsidRPr="009648A0" w:rsidRDefault="009648A0" w:rsidP="009648A0">
            <w:pPr>
              <w:spacing w:line="276" w:lineRule="auto"/>
              <w:rPr>
                <w:rFonts w:ascii="Arial" w:eastAsia="Calibri" w:hAnsi="Arial" w:cs="Arial"/>
                <w:b/>
                <w:sz w:val="22"/>
                <w:szCs w:val="22"/>
                <w:lang w:eastAsia="en-US"/>
              </w:rPr>
            </w:pPr>
          </w:p>
        </w:tc>
      </w:tr>
    </w:tbl>
    <w:p w:rsidR="00121548" w:rsidRDefault="00121548">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440B8B"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4E0C" w:rsidRDefault="00440B8B" w:rsidP="00440B8B">
            <w:pPr>
              <w:rPr>
                <w:rFonts w:ascii="Arial" w:hAnsi="Arial" w:cs="Arial"/>
                <w:b/>
                <w:snapToGrid w:val="0"/>
                <w:sz w:val="22"/>
                <w:szCs w:val="22"/>
              </w:rPr>
            </w:pPr>
            <w:r w:rsidRPr="00F64E0C">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440B8B" w:rsidRPr="00F64E0C" w:rsidRDefault="00FE4CED" w:rsidP="002C39D6">
            <w:pPr>
              <w:spacing w:after="120"/>
              <w:rPr>
                <w:rFonts w:ascii="Arial" w:hAnsi="Arial" w:cs="Arial"/>
                <w:snapToGrid w:val="0"/>
                <w:sz w:val="22"/>
                <w:szCs w:val="22"/>
              </w:rPr>
            </w:pPr>
            <w:r w:rsidRPr="00F64E0C">
              <w:rPr>
                <w:rFonts w:ascii="Arial" w:hAnsi="Arial" w:cs="Arial"/>
                <w:snapToGrid w:val="0"/>
                <w:sz w:val="22"/>
                <w:szCs w:val="22"/>
              </w:rPr>
              <w:t>The</w:t>
            </w:r>
            <w:r w:rsidR="009648A0">
              <w:rPr>
                <w:rFonts w:ascii="Arial" w:hAnsi="Arial" w:cs="Arial"/>
                <w:snapToGrid w:val="0"/>
                <w:sz w:val="22"/>
                <w:szCs w:val="22"/>
              </w:rPr>
              <w:t xml:space="preserve"> WA</w:t>
            </w:r>
            <w:r w:rsidRPr="00F64E0C">
              <w:rPr>
                <w:rFonts w:ascii="Arial" w:hAnsi="Arial" w:cs="Arial"/>
                <w:snapToGrid w:val="0"/>
                <w:sz w:val="22"/>
                <w:szCs w:val="22"/>
              </w:rPr>
              <w:t xml:space="preserve"> Shark Bay Prawn Managed Fishery predominantly targets w</w:t>
            </w:r>
            <w:r w:rsidR="000B4412" w:rsidRPr="00F64E0C">
              <w:rPr>
                <w:rFonts w:ascii="Arial" w:hAnsi="Arial" w:cs="Arial"/>
                <w:snapToGrid w:val="0"/>
                <w:sz w:val="22"/>
                <w:szCs w:val="22"/>
              </w:rPr>
              <w:t>estern king prawns (</w:t>
            </w:r>
            <w:proofErr w:type="spellStart"/>
            <w:r w:rsidR="000B4412" w:rsidRPr="00F64E0C">
              <w:rPr>
                <w:rFonts w:ascii="Arial" w:hAnsi="Arial" w:cs="Arial"/>
                <w:i/>
                <w:snapToGrid w:val="0"/>
                <w:sz w:val="22"/>
                <w:szCs w:val="22"/>
              </w:rPr>
              <w:t>Penaeus</w:t>
            </w:r>
            <w:proofErr w:type="spellEnd"/>
            <w:r w:rsidR="000B4412" w:rsidRPr="00F64E0C">
              <w:rPr>
                <w:rFonts w:ascii="Arial" w:hAnsi="Arial" w:cs="Arial"/>
                <w:i/>
                <w:snapToGrid w:val="0"/>
                <w:sz w:val="22"/>
                <w:szCs w:val="22"/>
              </w:rPr>
              <w:t xml:space="preserve"> </w:t>
            </w:r>
            <w:proofErr w:type="spellStart"/>
            <w:r w:rsidR="000B4412" w:rsidRPr="00F64E0C">
              <w:rPr>
                <w:rFonts w:ascii="Arial" w:hAnsi="Arial" w:cs="Arial"/>
                <w:i/>
                <w:snapToGrid w:val="0"/>
                <w:sz w:val="22"/>
                <w:szCs w:val="22"/>
              </w:rPr>
              <w:t>latisulcatus</w:t>
            </w:r>
            <w:proofErr w:type="spellEnd"/>
            <w:r w:rsidRPr="00F64E0C">
              <w:rPr>
                <w:rFonts w:ascii="Arial" w:hAnsi="Arial" w:cs="Arial"/>
                <w:snapToGrid w:val="0"/>
                <w:sz w:val="22"/>
                <w:szCs w:val="22"/>
              </w:rPr>
              <w:t>) and b</w:t>
            </w:r>
            <w:r w:rsidR="000B4412" w:rsidRPr="00F64E0C">
              <w:rPr>
                <w:rFonts w:ascii="Arial" w:hAnsi="Arial" w:cs="Arial"/>
                <w:snapToGrid w:val="0"/>
                <w:sz w:val="22"/>
                <w:szCs w:val="22"/>
              </w:rPr>
              <w:t>rown tiger prawns (</w:t>
            </w:r>
            <w:proofErr w:type="spellStart"/>
            <w:r w:rsidRPr="00F64E0C">
              <w:rPr>
                <w:rFonts w:ascii="Arial" w:hAnsi="Arial" w:cs="Arial"/>
                <w:i/>
                <w:snapToGrid w:val="0"/>
                <w:sz w:val="22"/>
                <w:szCs w:val="22"/>
              </w:rPr>
              <w:t>P.</w:t>
            </w:r>
            <w:r w:rsidR="000B4412" w:rsidRPr="00F64E0C">
              <w:rPr>
                <w:rFonts w:ascii="Arial" w:hAnsi="Arial" w:cs="Arial"/>
                <w:i/>
                <w:snapToGrid w:val="0"/>
                <w:sz w:val="22"/>
                <w:szCs w:val="22"/>
              </w:rPr>
              <w:t>esculentus</w:t>
            </w:r>
            <w:proofErr w:type="spellEnd"/>
            <w:r w:rsidRPr="00F64E0C">
              <w:rPr>
                <w:rFonts w:ascii="Arial" w:hAnsi="Arial" w:cs="Arial"/>
                <w:snapToGrid w:val="0"/>
                <w:sz w:val="22"/>
                <w:szCs w:val="22"/>
              </w:rPr>
              <w:t xml:space="preserve">). </w:t>
            </w:r>
          </w:p>
          <w:p w:rsidR="002C39D6" w:rsidRPr="00F64E0C" w:rsidRDefault="002C39D6" w:rsidP="00482D70">
            <w:pPr>
              <w:spacing w:after="120"/>
              <w:rPr>
                <w:rFonts w:ascii="Arial" w:hAnsi="Arial" w:cs="Arial"/>
                <w:snapToGrid w:val="0"/>
                <w:sz w:val="22"/>
                <w:szCs w:val="22"/>
              </w:rPr>
            </w:pPr>
            <w:r w:rsidRPr="00482D70">
              <w:rPr>
                <w:rFonts w:ascii="Arial" w:hAnsi="Arial" w:cs="Arial"/>
                <w:snapToGrid w:val="0"/>
                <w:sz w:val="22"/>
                <w:szCs w:val="22"/>
              </w:rPr>
              <w:t>Shark Bay Prawn Managed Fishery Licence holders also hold Class B Shark Bay Scallop Managed Fishery Licences which entitle them to retain scallops caught in their prawn trawl gear. A scallo</w:t>
            </w:r>
            <w:r w:rsidR="00482D70" w:rsidRPr="00482D70">
              <w:rPr>
                <w:rFonts w:ascii="Arial" w:hAnsi="Arial" w:cs="Arial"/>
                <w:snapToGrid w:val="0"/>
                <w:sz w:val="22"/>
                <w:szCs w:val="22"/>
              </w:rPr>
              <w:t>p catch sharing arrangement was formally implemented in 2011</w:t>
            </w:r>
            <w:r w:rsidRPr="00482D70">
              <w:rPr>
                <w:rFonts w:ascii="Arial" w:hAnsi="Arial" w:cs="Arial"/>
                <w:snapToGrid w:val="0"/>
                <w:sz w:val="22"/>
                <w:szCs w:val="22"/>
              </w:rPr>
              <w:t xml:space="preserve"> under which Shark Bay Prawn Managed fishery/Class B Shark Bay Scallop Mana</w:t>
            </w:r>
            <w:r w:rsidR="00482D70" w:rsidRPr="00482D70">
              <w:rPr>
                <w:rFonts w:ascii="Arial" w:hAnsi="Arial" w:cs="Arial"/>
                <w:snapToGrid w:val="0"/>
                <w:sz w:val="22"/>
                <w:szCs w:val="22"/>
              </w:rPr>
              <w:t xml:space="preserve">ged Fishery licensees were </w:t>
            </w:r>
            <w:r w:rsidRPr="00482D70">
              <w:rPr>
                <w:rFonts w:ascii="Arial" w:hAnsi="Arial" w:cs="Arial"/>
                <w:snapToGrid w:val="0"/>
                <w:sz w:val="22"/>
                <w:szCs w:val="22"/>
              </w:rPr>
              <w:t xml:space="preserve">allocated approximately 30% of the </w:t>
            </w:r>
            <w:r w:rsidR="00482D70" w:rsidRPr="00482D70">
              <w:rPr>
                <w:rFonts w:ascii="Arial" w:hAnsi="Arial" w:cs="Arial"/>
                <w:snapToGrid w:val="0"/>
                <w:sz w:val="22"/>
                <w:szCs w:val="22"/>
              </w:rPr>
              <w:t xml:space="preserve">annual </w:t>
            </w:r>
            <w:r w:rsidRPr="00482D70">
              <w:rPr>
                <w:rFonts w:ascii="Arial" w:hAnsi="Arial" w:cs="Arial"/>
                <w:snapToGrid w:val="0"/>
                <w:sz w:val="22"/>
                <w:szCs w:val="22"/>
              </w:rPr>
              <w:t>scallop catch.</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highlight w:val="yellow"/>
              </w:rPr>
            </w:pPr>
            <w:r w:rsidRPr="00E15101">
              <w:rPr>
                <w:rFonts w:ascii="Arial" w:hAnsi="Arial" w:cs="Arial"/>
                <w:b/>
                <w:snapToGrid w:val="0"/>
                <w:sz w:val="22"/>
                <w:szCs w:val="22"/>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2B771C" w:rsidRPr="002B771C" w:rsidRDefault="002B771C" w:rsidP="002B771C">
            <w:pPr>
              <w:spacing w:after="120"/>
              <w:rPr>
                <w:rFonts w:ascii="Arial" w:hAnsi="Arial" w:cs="Arial"/>
                <w:snapToGrid w:val="0"/>
                <w:sz w:val="22"/>
                <w:szCs w:val="22"/>
              </w:rPr>
            </w:pPr>
            <w:r w:rsidRPr="002B771C">
              <w:rPr>
                <w:rFonts w:ascii="Arial" w:hAnsi="Arial" w:cs="Arial"/>
                <w:snapToGrid w:val="0"/>
                <w:sz w:val="22"/>
                <w:szCs w:val="22"/>
              </w:rPr>
              <w:t>The target species</w:t>
            </w:r>
            <w:r w:rsidR="00DB1A2E">
              <w:rPr>
                <w:rFonts w:ascii="Arial" w:hAnsi="Arial" w:cs="Arial"/>
                <w:snapToGrid w:val="0"/>
                <w:sz w:val="22"/>
                <w:szCs w:val="22"/>
              </w:rPr>
              <w:t xml:space="preserve"> </w:t>
            </w:r>
            <w:r w:rsidR="00121548">
              <w:rPr>
                <w:rFonts w:ascii="Arial" w:hAnsi="Arial" w:cs="Arial"/>
                <w:snapToGrid w:val="0"/>
                <w:sz w:val="22"/>
                <w:szCs w:val="22"/>
              </w:rPr>
              <w:t xml:space="preserve">have been assessed by the WA Department of Fisheries </w:t>
            </w:r>
            <w:r w:rsidR="00E0725A">
              <w:rPr>
                <w:rFonts w:ascii="Arial" w:hAnsi="Arial" w:cs="Arial"/>
                <w:snapToGrid w:val="0"/>
                <w:sz w:val="22"/>
                <w:szCs w:val="22"/>
              </w:rPr>
              <w:t>as having</w:t>
            </w:r>
            <w:r w:rsidR="00121548">
              <w:rPr>
                <w:rFonts w:ascii="Arial" w:hAnsi="Arial" w:cs="Arial"/>
                <w:snapToGrid w:val="0"/>
                <w:sz w:val="22"/>
                <w:szCs w:val="22"/>
              </w:rPr>
              <w:t xml:space="preserve"> 'adequate' spawning stock</w:t>
            </w:r>
            <w:r w:rsidR="00E0725A">
              <w:rPr>
                <w:rFonts w:ascii="Arial" w:hAnsi="Arial" w:cs="Arial"/>
                <w:snapToGrid w:val="0"/>
                <w:sz w:val="22"/>
                <w:szCs w:val="22"/>
              </w:rPr>
              <w:t>s</w:t>
            </w:r>
            <w:r w:rsidR="00690EDA">
              <w:rPr>
                <w:rFonts w:ascii="Arial" w:hAnsi="Arial" w:cs="Arial"/>
                <w:snapToGrid w:val="0"/>
                <w:sz w:val="22"/>
                <w:szCs w:val="22"/>
              </w:rPr>
              <w:t>.</w:t>
            </w:r>
            <w:r w:rsidRPr="002B771C">
              <w:rPr>
                <w:rFonts w:ascii="Arial" w:hAnsi="Arial" w:cs="Arial"/>
                <w:snapToGrid w:val="0"/>
                <w:sz w:val="22"/>
                <w:szCs w:val="22"/>
              </w:rPr>
              <w:t xml:space="preserve"> </w:t>
            </w:r>
            <w:r w:rsidR="00DB1A2E" w:rsidRPr="00656889">
              <w:rPr>
                <w:rFonts w:ascii="Arial" w:hAnsi="Arial" w:cs="Arial"/>
                <w:noProof/>
                <w:sz w:val="22"/>
                <w:szCs w:val="22"/>
              </w:rPr>
              <w:t>This assessment indicates that annual variations in recruitment to parental biomass are due to environmental impacts, rather than fishing pressure</w:t>
            </w:r>
            <w:r w:rsidR="00121548">
              <w:rPr>
                <w:rFonts w:ascii="Arial" w:hAnsi="Arial" w:cs="Arial"/>
                <w:noProof/>
                <w:sz w:val="22"/>
                <w:szCs w:val="22"/>
              </w:rPr>
              <w:t>, and that parental biomass is sufficient for ongoing successful spawning</w:t>
            </w:r>
            <w:r w:rsidR="00DB1A2E" w:rsidRPr="00656889">
              <w:rPr>
                <w:rFonts w:ascii="Arial" w:hAnsi="Arial" w:cs="Arial"/>
                <w:noProof/>
                <w:sz w:val="22"/>
                <w:szCs w:val="22"/>
              </w:rPr>
              <w:t>.</w:t>
            </w:r>
          </w:p>
          <w:p w:rsidR="00841772" w:rsidRDefault="000B4412" w:rsidP="00BC67E2">
            <w:pPr>
              <w:spacing w:after="120"/>
              <w:rPr>
                <w:rFonts w:ascii="Arial" w:hAnsi="Arial" w:cs="Arial"/>
                <w:sz w:val="22"/>
                <w:szCs w:val="22"/>
                <w:lang w:eastAsia="en-US"/>
              </w:rPr>
            </w:pPr>
            <w:r w:rsidRPr="0005669E">
              <w:rPr>
                <w:rFonts w:ascii="Arial" w:hAnsi="Arial" w:cs="Arial"/>
                <w:sz w:val="22"/>
                <w:szCs w:val="22"/>
                <w:lang w:eastAsia="en-US"/>
              </w:rPr>
              <w:t xml:space="preserve">The main performance measures for the </w:t>
            </w:r>
            <w:r w:rsidR="00DF1FFD" w:rsidRPr="0005669E">
              <w:rPr>
                <w:rFonts w:ascii="Arial" w:hAnsi="Arial" w:cs="Arial"/>
                <w:snapToGrid w:val="0"/>
                <w:sz w:val="22"/>
                <w:szCs w:val="22"/>
              </w:rPr>
              <w:t>Shark Bay Prawn Managed Fishery</w:t>
            </w:r>
            <w:r w:rsidRPr="0005669E">
              <w:rPr>
                <w:rFonts w:ascii="Arial" w:hAnsi="Arial" w:cs="Arial"/>
                <w:sz w:val="22"/>
                <w:szCs w:val="22"/>
                <w:lang w:eastAsia="en-US"/>
              </w:rPr>
              <w:t xml:space="preserve"> relate to maintenance of breeding stocks for each of the maj</w:t>
            </w:r>
            <w:r w:rsidR="00DF1FFD" w:rsidRPr="0005669E">
              <w:rPr>
                <w:rFonts w:ascii="Arial" w:hAnsi="Arial" w:cs="Arial"/>
                <w:sz w:val="22"/>
                <w:szCs w:val="22"/>
                <w:lang w:eastAsia="en-US"/>
              </w:rPr>
              <w:t>or target prawn species. In 2011</w:t>
            </w:r>
            <w:r w:rsidRPr="0005669E">
              <w:rPr>
                <w:rFonts w:ascii="Arial" w:hAnsi="Arial" w:cs="Arial"/>
                <w:sz w:val="22"/>
                <w:szCs w:val="22"/>
                <w:lang w:eastAsia="en-US"/>
              </w:rPr>
              <w:t>, the breeding stock indicators for tiger prawns</w:t>
            </w:r>
            <w:r w:rsidR="00DF1FFD" w:rsidRPr="0005669E">
              <w:rPr>
                <w:rFonts w:ascii="Arial" w:hAnsi="Arial" w:cs="Arial"/>
                <w:sz w:val="22"/>
                <w:szCs w:val="22"/>
                <w:lang w:eastAsia="en-US"/>
              </w:rPr>
              <w:t xml:space="preserve"> </w:t>
            </w:r>
            <w:r w:rsidR="00E0725A">
              <w:rPr>
                <w:rFonts w:ascii="Arial" w:hAnsi="Arial" w:cs="Arial"/>
                <w:sz w:val="22"/>
                <w:szCs w:val="22"/>
                <w:lang w:eastAsia="en-US"/>
              </w:rPr>
              <w:t>were</w:t>
            </w:r>
            <w:r w:rsidR="00DF1FFD" w:rsidRPr="0005669E">
              <w:rPr>
                <w:rFonts w:ascii="Arial" w:hAnsi="Arial" w:cs="Arial"/>
                <w:sz w:val="22"/>
                <w:szCs w:val="22"/>
                <w:lang w:eastAsia="en-US"/>
              </w:rPr>
              <w:t xml:space="preserve"> below the</w:t>
            </w:r>
            <w:r w:rsidR="00CD1B06">
              <w:rPr>
                <w:rFonts w:ascii="Arial" w:hAnsi="Arial" w:cs="Arial"/>
                <w:sz w:val="22"/>
                <w:szCs w:val="22"/>
                <w:lang w:eastAsia="en-US"/>
              </w:rPr>
              <w:t xml:space="preserve"> 25 – 30 kg/hr threshold but were</w:t>
            </w:r>
            <w:r w:rsidR="00DF1FFD" w:rsidRPr="0005669E">
              <w:rPr>
                <w:rFonts w:ascii="Arial" w:hAnsi="Arial" w:cs="Arial"/>
                <w:sz w:val="22"/>
                <w:szCs w:val="22"/>
                <w:lang w:eastAsia="en-US"/>
              </w:rPr>
              <w:t xml:space="preserve"> still considered to be adequate. </w:t>
            </w:r>
          </w:p>
          <w:p w:rsidR="00DA6A89" w:rsidRPr="00F64E0C" w:rsidRDefault="005348BF" w:rsidP="005348BF">
            <w:pPr>
              <w:spacing w:after="120"/>
              <w:rPr>
                <w:rFonts w:ascii="Arial" w:hAnsi="Arial" w:cs="Arial"/>
                <w:snapToGrid w:val="0"/>
                <w:color w:val="3366FF"/>
                <w:sz w:val="22"/>
                <w:szCs w:val="22"/>
                <w:highlight w:val="yellow"/>
              </w:rPr>
            </w:pPr>
            <w:r>
              <w:rPr>
                <w:rFonts w:ascii="Arial" w:hAnsi="Arial" w:cs="Arial"/>
                <w:sz w:val="22"/>
                <w:szCs w:val="22"/>
                <w:lang w:eastAsia="en-US"/>
              </w:rPr>
              <w:t xml:space="preserve">Catches of the target species vary annually. </w:t>
            </w:r>
            <w:r w:rsidR="006706AF">
              <w:rPr>
                <w:rFonts w:ascii="Arial" w:hAnsi="Arial" w:cs="Arial"/>
                <w:sz w:val="22"/>
                <w:szCs w:val="22"/>
                <w:lang w:eastAsia="en-US"/>
              </w:rPr>
              <w:t>According to the 2011 State of the Fisheries report, the take of</w:t>
            </w:r>
            <w:r w:rsidR="00DF1FFD" w:rsidRPr="0005669E">
              <w:rPr>
                <w:rFonts w:ascii="Arial" w:hAnsi="Arial" w:cs="Arial"/>
                <w:sz w:val="22"/>
                <w:szCs w:val="22"/>
                <w:lang w:eastAsia="en-US"/>
              </w:rPr>
              <w:t xml:space="preserve"> king</w:t>
            </w:r>
            <w:r w:rsidR="00BC67E2" w:rsidRPr="0005669E">
              <w:rPr>
                <w:rFonts w:ascii="Arial" w:hAnsi="Arial" w:cs="Arial"/>
                <w:sz w:val="22"/>
                <w:szCs w:val="22"/>
                <w:lang w:eastAsia="en-US"/>
              </w:rPr>
              <w:t xml:space="preserve"> and tiger prawn</w:t>
            </w:r>
            <w:r w:rsidR="006706AF">
              <w:rPr>
                <w:rFonts w:ascii="Arial" w:hAnsi="Arial" w:cs="Arial"/>
                <w:sz w:val="22"/>
                <w:szCs w:val="22"/>
                <w:lang w:eastAsia="en-US"/>
              </w:rPr>
              <w:t>s</w:t>
            </w:r>
            <w:r w:rsidR="00BC67E2" w:rsidRPr="0005669E">
              <w:rPr>
                <w:rFonts w:ascii="Arial" w:hAnsi="Arial" w:cs="Arial"/>
                <w:sz w:val="22"/>
                <w:szCs w:val="22"/>
                <w:lang w:eastAsia="en-US"/>
              </w:rPr>
              <w:t xml:space="preserve"> </w:t>
            </w:r>
            <w:r w:rsidR="006706AF">
              <w:rPr>
                <w:rFonts w:ascii="Arial" w:hAnsi="Arial" w:cs="Arial"/>
                <w:sz w:val="22"/>
                <w:szCs w:val="22"/>
                <w:lang w:eastAsia="en-US"/>
              </w:rPr>
              <w:t xml:space="preserve">in the fishery </w:t>
            </w:r>
            <w:r w:rsidR="00BC67E2" w:rsidRPr="0005669E">
              <w:rPr>
                <w:rFonts w:ascii="Arial" w:hAnsi="Arial" w:cs="Arial"/>
                <w:sz w:val="22"/>
                <w:szCs w:val="22"/>
                <w:lang w:eastAsia="en-US"/>
              </w:rPr>
              <w:t>were within the historical target range.</w:t>
            </w:r>
            <w:r w:rsidR="00DF1FFD" w:rsidRPr="0005669E">
              <w:rPr>
                <w:rFonts w:ascii="Arial" w:hAnsi="Arial" w:cs="Arial"/>
                <w:sz w:val="22"/>
                <w:szCs w:val="22"/>
                <w:lang w:eastAsia="en-US"/>
              </w:rPr>
              <w:t xml:space="preserve"> </w:t>
            </w:r>
            <w:r w:rsidR="006706AF">
              <w:rPr>
                <w:rFonts w:ascii="Arial" w:hAnsi="Arial" w:cs="Arial"/>
                <w:sz w:val="22"/>
                <w:szCs w:val="22"/>
                <w:lang w:eastAsia="en-US"/>
              </w:rPr>
              <w:t xml:space="preserve"> However f</w:t>
            </w:r>
            <w:r w:rsidR="009648A0">
              <w:rPr>
                <w:rFonts w:ascii="Arial" w:hAnsi="Arial" w:cs="Arial"/>
                <w:sz w:val="22"/>
                <w:szCs w:val="22"/>
                <w:lang w:eastAsia="en-US"/>
              </w:rPr>
              <w:t xml:space="preserve">rom 2006 – 2009 the catch of king prawns in the fishery were below historical catch levels (1100 </w:t>
            </w:r>
            <w:r w:rsidR="003B0A66">
              <w:rPr>
                <w:rFonts w:ascii="Arial" w:hAnsi="Arial" w:cs="Arial"/>
                <w:sz w:val="22"/>
                <w:szCs w:val="22"/>
                <w:lang w:eastAsia="en-US"/>
              </w:rPr>
              <w:t xml:space="preserve">t </w:t>
            </w:r>
            <w:r w:rsidR="009648A0">
              <w:rPr>
                <w:rFonts w:ascii="Arial" w:hAnsi="Arial" w:cs="Arial"/>
                <w:sz w:val="22"/>
                <w:szCs w:val="22"/>
                <w:lang w:eastAsia="en-US"/>
              </w:rPr>
              <w:t>– 1600 t).</w:t>
            </w:r>
            <w:r w:rsidR="006706AF">
              <w:rPr>
                <w:rFonts w:ascii="Arial" w:hAnsi="Arial" w:cs="Arial"/>
                <w:sz w:val="22"/>
                <w:szCs w:val="22"/>
                <w:lang w:eastAsia="en-US"/>
              </w:rPr>
              <w:t xml:space="preserve"> In addition</w:t>
            </w:r>
            <w:r w:rsidR="00EE5868">
              <w:rPr>
                <w:rFonts w:ascii="Arial" w:hAnsi="Arial" w:cs="Arial"/>
                <w:sz w:val="22"/>
                <w:szCs w:val="22"/>
                <w:lang w:eastAsia="en-US"/>
              </w:rPr>
              <w:t>,</w:t>
            </w:r>
            <w:r w:rsidR="006706AF">
              <w:rPr>
                <w:rFonts w:ascii="Arial" w:hAnsi="Arial" w:cs="Arial"/>
                <w:sz w:val="22"/>
                <w:szCs w:val="22"/>
                <w:lang w:eastAsia="en-US"/>
              </w:rPr>
              <w:t xml:space="preserve"> t</w:t>
            </w:r>
            <w:r w:rsidR="009648A0">
              <w:rPr>
                <w:rFonts w:ascii="Arial" w:hAnsi="Arial" w:cs="Arial"/>
                <w:sz w:val="22"/>
                <w:szCs w:val="22"/>
                <w:lang w:eastAsia="en-US"/>
              </w:rPr>
              <w:t>iger prawns fell below historical catch levels (400</w:t>
            </w:r>
            <w:r w:rsidR="003B0A66">
              <w:rPr>
                <w:rFonts w:ascii="Arial" w:hAnsi="Arial" w:cs="Arial"/>
                <w:sz w:val="22"/>
                <w:szCs w:val="22"/>
                <w:lang w:eastAsia="en-US"/>
              </w:rPr>
              <w:t xml:space="preserve"> t </w:t>
            </w:r>
            <w:r w:rsidR="009648A0">
              <w:rPr>
                <w:rFonts w:ascii="Arial" w:hAnsi="Arial" w:cs="Arial"/>
                <w:sz w:val="22"/>
                <w:szCs w:val="22"/>
                <w:lang w:eastAsia="en-US"/>
              </w:rPr>
              <w:t>-</w:t>
            </w:r>
            <w:r w:rsidR="003B0A66">
              <w:rPr>
                <w:rFonts w:ascii="Arial" w:hAnsi="Arial" w:cs="Arial"/>
                <w:sz w:val="22"/>
                <w:szCs w:val="22"/>
                <w:lang w:eastAsia="en-US"/>
              </w:rPr>
              <w:t xml:space="preserve"> </w:t>
            </w:r>
            <w:r w:rsidR="009648A0">
              <w:rPr>
                <w:rFonts w:ascii="Arial" w:hAnsi="Arial" w:cs="Arial"/>
                <w:sz w:val="22"/>
                <w:szCs w:val="22"/>
                <w:lang w:eastAsia="en-US"/>
              </w:rPr>
              <w:t>7</w:t>
            </w:r>
            <w:r w:rsidR="006706AF">
              <w:rPr>
                <w:rFonts w:ascii="Arial" w:hAnsi="Arial" w:cs="Arial"/>
                <w:sz w:val="22"/>
                <w:szCs w:val="22"/>
                <w:lang w:eastAsia="en-US"/>
              </w:rPr>
              <w:t xml:space="preserve">00 t) in both 2008 and 2009, but </w:t>
            </w:r>
            <w:r w:rsidR="009648A0">
              <w:rPr>
                <w:rFonts w:ascii="Arial" w:hAnsi="Arial" w:cs="Arial"/>
                <w:sz w:val="22"/>
                <w:szCs w:val="22"/>
                <w:lang w:eastAsia="en-US"/>
              </w:rPr>
              <w:t>have been slightly above historical catch levels in 2006/07 and 2010</w:t>
            </w:r>
            <w:r w:rsidR="006706AF">
              <w:rPr>
                <w:rFonts w:ascii="Arial" w:hAnsi="Arial" w:cs="Arial"/>
                <w:sz w:val="22"/>
                <w:szCs w:val="22"/>
                <w:lang w:eastAsia="en-US"/>
              </w:rPr>
              <w:t>.</w:t>
            </w:r>
            <w:r w:rsidR="000B4412" w:rsidRPr="0005669E">
              <w:rPr>
                <w:rFonts w:ascii="Arial" w:hAnsi="Arial" w:cs="Arial"/>
                <w:sz w:val="22"/>
                <w:szCs w:val="22"/>
                <w:lang w:eastAsia="en-US"/>
              </w:rPr>
              <w:t xml:space="preserve"> </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snapToGrid w:val="0"/>
                <w:sz w:val="22"/>
                <w:szCs w:val="22"/>
              </w:rPr>
            </w:pPr>
            <w:r w:rsidRPr="00F64E0C">
              <w:rPr>
                <w:rFonts w:ascii="Arial" w:hAnsi="Arial" w:cs="Arial"/>
                <w:b/>
                <w:snapToGrid w:val="0"/>
                <w:sz w:val="22"/>
                <w:szCs w:val="22"/>
              </w:rPr>
              <w:t>Byproduct Species</w:t>
            </w:r>
          </w:p>
        </w:tc>
        <w:tc>
          <w:tcPr>
            <w:tcW w:w="7200" w:type="dxa"/>
            <w:tcBorders>
              <w:top w:val="single" w:sz="4" w:space="0" w:color="auto"/>
              <w:left w:val="single" w:sz="4" w:space="0" w:color="auto"/>
              <w:bottom w:val="single" w:sz="4" w:space="0" w:color="auto"/>
              <w:right w:val="single" w:sz="4" w:space="0" w:color="auto"/>
            </w:tcBorders>
          </w:tcPr>
          <w:p w:rsidR="00DA6A89" w:rsidRDefault="002C39D6" w:rsidP="009B31BD">
            <w:pPr>
              <w:spacing w:after="120"/>
              <w:rPr>
                <w:rFonts w:ascii="Arial" w:hAnsi="Arial" w:cs="Arial"/>
                <w:snapToGrid w:val="0"/>
                <w:sz w:val="22"/>
                <w:szCs w:val="22"/>
              </w:rPr>
            </w:pPr>
            <w:r w:rsidRPr="00F64E0C">
              <w:rPr>
                <w:rFonts w:ascii="Arial" w:hAnsi="Arial" w:cs="Arial"/>
                <w:snapToGrid w:val="0"/>
                <w:sz w:val="22"/>
                <w:szCs w:val="22"/>
              </w:rPr>
              <w:t xml:space="preserve">The Shark Bay Prawn Managed Fishery takes a range of byproduct species including </w:t>
            </w:r>
            <w:r w:rsidR="005348BF" w:rsidRPr="00F64E0C">
              <w:rPr>
                <w:rFonts w:ascii="Arial" w:hAnsi="Arial" w:cs="Arial"/>
                <w:snapToGrid w:val="0"/>
                <w:sz w:val="22"/>
                <w:szCs w:val="22"/>
              </w:rPr>
              <w:t>blue swimmer crabs</w:t>
            </w:r>
            <w:r w:rsidR="005348BF">
              <w:rPr>
                <w:rFonts w:ascii="Arial" w:hAnsi="Arial" w:cs="Arial"/>
                <w:snapToGrid w:val="0"/>
                <w:sz w:val="22"/>
                <w:szCs w:val="22"/>
              </w:rPr>
              <w:t xml:space="preserve">, </w:t>
            </w:r>
            <w:r w:rsidR="008A46DF">
              <w:rPr>
                <w:rFonts w:ascii="Arial" w:hAnsi="Arial" w:cs="Arial"/>
                <w:snapToGrid w:val="0"/>
                <w:sz w:val="22"/>
                <w:szCs w:val="22"/>
              </w:rPr>
              <w:t>squid, cuttlefish</w:t>
            </w:r>
            <w:r w:rsidR="000B4412" w:rsidRPr="00F64E0C">
              <w:rPr>
                <w:rFonts w:ascii="Arial" w:hAnsi="Arial" w:cs="Arial"/>
                <w:snapToGrid w:val="0"/>
                <w:sz w:val="22"/>
                <w:szCs w:val="22"/>
              </w:rPr>
              <w:t xml:space="preserve"> </w:t>
            </w:r>
            <w:r w:rsidR="008A46DF">
              <w:rPr>
                <w:rFonts w:ascii="Arial" w:hAnsi="Arial" w:cs="Arial"/>
                <w:snapToGrid w:val="0"/>
                <w:sz w:val="22"/>
                <w:szCs w:val="22"/>
              </w:rPr>
              <w:t xml:space="preserve">and mixed finfish </w:t>
            </w:r>
            <w:r w:rsidR="00095C2A">
              <w:rPr>
                <w:rFonts w:ascii="Arial" w:hAnsi="Arial" w:cs="Arial"/>
                <w:snapToGrid w:val="0"/>
                <w:sz w:val="22"/>
                <w:szCs w:val="22"/>
              </w:rPr>
              <w:t>species</w:t>
            </w:r>
            <w:r w:rsidR="00095C2A" w:rsidRPr="00F64E0C">
              <w:rPr>
                <w:rFonts w:ascii="Arial" w:hAnsi="Arial" w:cs="Arial"/>
                <w:snapToGrid w:val="0"/>
                <w:sz w:val="22"/>
                <w:szCs w:val="22"/>
              </w:rPr>
              <w:t xml:space="preserve">. </w:t>
            </w:r>
            <w:r w:rsidR="005348BF">
              <w:rPr>
                <w:rFonts w:ascii="Arial" w:hAnsi="Arial" w:cs="Arial"/>
                <w:snapToGrid w:val="0"/>
                <w:sz w:val="22"/>
                <w:szCs w:val="22"/>
              </w:rPr>
              <w:t xml:space="preserve">Catch of blue swimmer crabs in this fishery is accounted for in the management of the </w:t>
            </w:r>
            <w:r w:rsidR="00AE6769">
              <w:rPr>
                <w:rFonts w:ascii="Arial" w:hAnsi="Arial" w:cs="Arial"/>
                <w:snapToGrid w:val="0"/>
                <w:sz w:val="22"/>
                <w:szCs w:val="22"/>
              </w:rPr>
              <w:t>Shark Bay</w:t>
            </w:r>
            <w:r w:rsidR="005348BF">
              <w:rPr>
                <w:rFonts w:ascii="Arial" w:hAnsi="Arial" w:cs="Arial"/>
                <w:snapToGrid w:val="0"/>
                <w:sz w:val="22"/>
                <w:szCs w:val="22"/>
              </w:rPr>
              <w:t xml:space="preserve"> </w:t>
            </w:r>
            <w:r w:rsidR="00CD1B06">
              <w:rPr>
                <w:rFonts w:ascii="Arial" w:hAnsi="Arial" w:cs="Arial"/>
                <w:snapToGrid w:val="0"/>
                <w:sz w:val="22"/>
                <w:szCs w:val="22"/>
              </w:rPr>
              <w:t>Crab (</w:t>
            </w:r>
            <w:r w:rsidR="00AE6769">
              <w:rPr>
                <w:rFonts w:ascii="Arial" w:hAnsi="Arial" w:cs="Arial"/>
                <w:snapToGrid w:val="0"/>
                <w:sz w:val="22"/>
                <w:szCs w:val="22"/>
              </w:rPr>
              <w:t>Interim) Managed Fishery.</w:t>
            </w:r>
          </w:p>
          <w:p w:rsidR="009648A0" w:rsidRDefault="009648A0" w:rsidP="009B31BD">
            <w:pPr>
              <w:spacing w:after="120"/>
              <w:rPr>
                <w:rFonts w:ascii="Arial" w:hAnsi="Arial" w:cs="Arial"/>
                <w:snapToGrid w:val="0"/>
                <w:sz w:val="22"/>
                <w:szCs w:val="22"/>
              </w:rPr>
            </w:pPr>
            <w:r>
              <w:rPr>
                <w:rFonts w:ascii="Arial" w:hAnsi="Arial" w:cs="Arial"/>
                <w:snapToGrid w:val="0"/>
                <w:sz w:val="22"/>
                <w:szCs w:val="22"/>
              </w:rPr>
              <w:t>Landings since 2007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0"/>
              <w:gridCol w:w="709"/>
              <w:gridCol w:w="709"/>
              <w:gridCol w:w="709"/>
              <w:gridCol w:w="708"/>
              <w:gridCol w:w="709"/>
            </w:tblGrid>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Byproduct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2007</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2008</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2009</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2010</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b/>
                      <w:sz w:val="22"/>
                      <w:szCs w:val="22"/>
                      <w:lang w:eastAsia="en-US"/>
                    </w:rPr>
                  </w:pPr>
                  <w:r w:rsidRPr="005404E1">
                    <w:rPr>
                      <w:rFonts w:ascii="Arial" w:hAnsi="Arial" w:cs="Arial"/>
                      <w:b/>
                      <w:sz w:val="22"/>
                      <w:szCs w:val="22"/>
                    </w:rPr>
                    <w:t>2011</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b</w:t>
                  </w:r>
                  <w:r w:rsidR="005404E1" w:rsidRPr="005404E1">
                    <w:rPr>
                      <w:rFonts w:ascii="Arial" w:hAnsi="Arial" w:cs="Arial"/>
                      <w:sz w:val="22"/>
                      <w:szCs w:val="22"/>
                    </w:rPr>
                    <w:t>lue swimmer crab</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256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135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251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338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293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sz w:val="22"/>
                      <w:szCs w:val="22"/>
                      <w:lang w:eastAsia="en-US"/>
                    </w:rPr>
                  </w:pPr>
                  <w:r w:rsidRPr="005404E1">
                    <w:rPr>
                      <w:rFonts w:ascii="Arial" w:hAnsi="Arial" w:cs="Arial"/>
                      <w:sz w:val="22"/>
                      <w:szCs w:val="22"/>
                    </w:rPr>
                    <w:t>squid</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23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10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21</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45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14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c</w:t>
                  </w:r>
                  <w:r w:rsidR="005404E1" w:rsidRPr="005404E1">
                    <w:rPr>
                      <w:rFonts w:ascii="Arial" w:hAnsi="Arial" w:cs="Arial"/>
                      <w:sz w:val="22"/>
                      <w:szCs w:val="22"/>
                    </w:rPr>
                    <w:t>uttlefish</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9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10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22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29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20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t</w:t>
                  </w:r>
                  <w:r w:rsidR="005404E1" w:rsidRPr="005404E1">
                    <w:rPr>
                      <w:rFonts w:ascii="Arial" w:hAnsi="Arial" w:cs="Arial"/>
                      <w:sz w:val="22"/>
                      <w:szCs w:val="22"/>
                    </w:rPr>
                    <w:t>una</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10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15 t</w:t>
                  </w:r>
                </w:p>
              </w:tc>
              <w:tc>
                <w:tcPr>
                  <w:tcW w:w="708"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sz w:val="22"/>
                      <w:szCs w:val="22"/>
                      <w:lang w:eastAsia="en-US"/>
                    </w:rPr>
                  </w:pPr>
                  <w:r w:rsidRPr="005404E1">
                    <w:rPr>
                      <w:rFonts w:ascii="Arial" w:hAnsi="Arial" w:cs="Arial"/>
                      <w:sz w:val="22"/>
                      <w:szCs w:val="22"/>
                    </w:rPr>
                    <w:t>bugs</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13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sz w:val="22"/>
                      <w:szCs w:val="22"/>
                      <w:lang w:eastAsia="en-US"/>
                    </w:rPr>
                  </w:pPr>
                  <w:r w:rsidRPr="005404E1">
                    <w:rPr>
                      <w:rFonts w:ascii="Arial" w:hAnsi="Arial" w:cs="Arial"/>
                      <w:sz w:val="22"/>
                      <w:szCs w:val="22"/>
                    </w:rPr>
                    <w:t>mulloway</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 t</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c</w:t>
                  </w:r>
                  <w:r w:rsidR="005404E1" w:rsidRPr="005404E1">
                    <w:rPr>
                      <w:rFonts w:ascii="Arial" w:hAnsi="Arial" w:cs="Arial"/>
                      <w:sz w:val="22"/>
                      <w:szCs w:val="22"/>
                    </w:rPr>
                    <w:t>oral crabs</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1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2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o</w:t>
                  </w:r>
                  <w:r w:rsidR="005404E1" w:rsidRPr="005404E1">
                    <w:rPr>
                      <w:rFonts w:ascii="Arial" w:hAnsi="Arial" w:cs="Arial"/>
                      <w:sz w:val="22"/>
                      <w:szCs w:val="22"/>
                    </w:rPr>
                    <w:t>ctopus</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m</w:t>
                  </w:r>
                  <w:r w:rsidR="005404E1" w:rsidRPr="005404E1">
                    <w:rPr>
                      <w:rFonts w:ascii="Arial" w:hAnsi="Arial" w:cs="Arial"/>
                      <w:sz w:val="22"/>
                      <w:szCs w:val="22"/>
                    </w:rPr>
                    <w:t>antis shrimp</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8"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5404E1">
                  <w:pPr>
                    <w:rPr>
                      <w:rFonts w:ascii="Arial" w:hAnsi="Arial" w:cs="Arial"/>
                      <w:sz w:val="22"/>
                      <w:szCs w:val="22"/>
                      <w:lang w:eastAsia="en-US"/>
                    </w:rPr>
                  </w:pPr>
                  <w:r w:rsidRPr="005404E1">
                    <w:rPr>
                      <w:rFonts w:ascii="Arial" w:hAnsi="Arial" w:cs="Arial"/>
                      <w:sz w:val="22"/>
                      <w:szCs w:val="22"/>
                    </w:rPr>
                    <w:t>snapper</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8"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r>
            <w:tr w:rsidR="005404E1" w:rsidRPr="005404E1" w:rsidTr="005404E1">
              <w:trPr>
                <w:jc w:val="center"/>
              </w:trPr>
              <w:tc>
                <w:tcPr>
                  <w:tcW w:w="2260" w:type="dxa"/>
                  <w:tcBorders>
                    <w:top w:val="single" w:sz="4" w:space="0" w:color="auto"/>
                    <w:left w:val="single" w:sz="4" w:space="0" w:color="auto"/>
                    <w:bottom w:val="single" w:sz="4" w:space="0" w:color="auto"/>
                    <w:right w:val="single" w:sz="4" w:space="0" w:color="auto"/>
                  </w:tcBorders>
                  <w:hideMark/>
                </w:tcPr>
                <w:p w:rsidR="005404E1" w:rsidRPr="005404E1" w:rsidRDefault="00121548">
                  <w:pPr>
                    <w:rPr>
                      <w:rFonts w:ascii="Arial" w:hAnsi="Arial" w:cs="Arial"/>
                      <w:sz w:val="22"/>
                      <w:szCs w:val="22"/>
                      <w:lang w:eastAsia="en-US"/>
                    </w:rPr>
                  </w:pPr>
                  <w:r>
                    <w:rPr>
                      <w:rFonts w:ascii="Arial" w:hAnsi="Arial" w:cs="Arial"/>
                      <w:sz w:val="22"/>
                      <w:szCs w:val="22"/>
                    </w:rPr>
                    <w:t>o</w:t>
                  </w:r>
                  <w:r w:rsidR="005404E1" w:rsidRPr="005404E1">
                    <w:rPr>
                      <w:rFonts w:ascii="Arial" w:hAnsi="Arial" w:cs="Arial"/>
                      <w:sz w:val="22"/>
                      <w:szCs w:val="22"/>
                    </w:rPr>
                    <w:t>ther finfish species</w:t>
                  </w: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rsidR="005404E1" w:rsidRPr="005404E1" w:rsidRDefault="005404E1" w:rsidP="005404E1">
                  <w:pPr>
                    <w:jc w:val="center"/>
                    <w:rPr>
                      <w:rFonts w:ascii="Arial" w:hAnsi="Arial" w:cs="Arial"/>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8"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c>
                <w:tcPr>
                  <w:tcW w:w="709" w:type="dxa"/>
                  <w:tcBorders>
                    <w:top w:val="single" w:sz="4" w:space="0" w:color="auto"/>
                    <w:left w:val="single" w:sz="4" w:space="0" w:color="auto"/>
                    <w:bottom w:val="single" w:sz="4" w:space="0" w:color="auto"/>
                    <w:right w:val="single" w:sz="4" w:space="0" w:color="auto"/>
                  </w:tcBorders>
                  <w:hideMark/>
                </w:tcPr>
                <w:p w:rsidR="005404E1" w:rsidRPr="005404E1" w:rsidRDefault="005404E1" w:rsidP="005404E1">
                  <w:pPr>
                    <w:jc w:val="center"/>
                    <w:rPr>
                      <w:rFonts w:ascii="Arial" w:hAnsi="Arial" w:cs="Arial"/>
                      <w:sz w:val="22"/>
                      <w:szCs w:val="22"/>
                      <w:lang w:eastAsia="en-US"/>
                    </w:rPr>
                  </w:pPr>
                  <w:r w:rsidRPr="005404E1">
                    <w:rPr>
                      <w:rFonts w:ascii="Arial" w:hAnsi="Arial" w:cs="Arial"/>
                      <w:sz w:val="22"/>
                      <w:szCs w:val="22"/>
                    </w:rPr>
                    <w:t>&lt; 1 t</w:t>
                  </w:r>
                </w:p>
              </w:tc>
            </w:tr>
          </w:tbl>
          <w:p w:rsidR="009648A0" w:rsidRPr="00F64E0C" w:rsidRDefault="009648A0" w:rsidP="009B31BD">
            <w:pPr>
              <w:spacing w:after="120"/>
              <w:rPr>
                <w:rFonts w:ascii="Arial" w:hAnsi="Arial" w:cs="Arial"/>
                <w:snapToGrid w:val="0"/>
                <w:sz w:val="22"/>
                <w:szCs w:val="22"/>
              </w:rPr>
            </w:pP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674B03" w:rsidRDefault="00DA6A89" w:rsidP="00814CC7">
            <w:pPr>
              <w:rPr>
                <w:rFonts w:ascii="Arial" w:hAnsi="Arial" w:cs="Arial"/>
                <w:b/>
                <w:snapToGrid w:val="0"/>
                <w:sz w:val="22"/>
                <w:szCs w:val="22"/>
                <w:highlight w:val="yellow"/>
              </w:rPr>
            </w:pPr>
            <w:r w:rsidRPr="002B009F">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7D0DFE" w:rsidRDefault="00EC207A" w:rsidP="007D0DFE">
            <w:pPr>
              <w:spacing w:after="120"/>
              <w:rPr>
                <w:rFonts w:ascii="Arial" w:hAnsi="Arial" w:cs="Arial"/>
                <w:sz w:val="22"/>
                <w:szCs w:val="22"/>
              </w:rPr>
            </w:pPr>
            <w:r>
              <w:rPr>
                <w:rFonts w:ascii="Arial" w:hAnsi="Arial" w:cs="Arial"/>
                <w:sz w:val="22"/>
                <w:szCs w:val="22"/>
              </w:rPr>
              <w:t>O</w:t>
            </w:r>
            <w:r w:rsidRPr="00266A25">
              <w:rPr>
                <w:rFonts w:ascii="Arial" w:hAnsi="Arial" w:cs="Arial"/>
                <w:sz w:val="22"/>
                <w:szCs w:val="22"/>
              </w:rPr>
              <w:t>tter (prawn) trawl nets</w:t>
            </w:r>
            <w:r w:rsidR="0060433C">
              <w:rPr>
                <w:rFonts w:ascii="Arial" w:hAnsi="Arial" w:cs="Arial"/>
                <w:sz w:val="22"/>
                <w:szCs w:val="22"/>
              </w:rPr>
              <w:t xml:space="preserve"> </w:t>
            </w:r>
            <w:r w:rsidR="00526D27">
              <w:rPr>
                <w:rFonts w:ascii="Arial" w:hAnsi="Arial" w:cs="Arial"/>
                <w:sz w:val="22"/>
                <w:szCs w:val="22"/>
              </w:rPr>
              <w:t xml:space="preserve">with a </w:t>
            </w:r>
            <w:r w:rsidR="00526D27" w:rsidRPr="00526D27">
              <w:rPr>
                <w:rFonts w:ascii="Arial" w:hAnsi="Arial" w:cs="Arial"/>
                <w:sz w:val="22"/>
                <w:szCs w:val="22"/>
              </w:rPr>
              <w:t>quad gear configuration are the permitted fishing method</w:t>
            </w:r>
            <w:r w:rsidR="00526D27">
              <w:rPr>
                <w:rFonts w:ascii="Arial" w:hAnsi="Arial" w:cs="Arial"/>
                <w:sz w:val="22"/>
                <w:szCs w:val="22"/>
              </w:rPr>
              <w:t xml:space="preserve"> in the fishery</w:t>
            </w:r>
            <w:r w:rsidR="00526D27" w:rsidRPr="00526D27">
              <w:rPr>
                <w:rFonts w:ascii="Arial" w:hAnsi="Arial" w:cs="Arial"/>
                <w:sz w:val="22"/>
                <w:szCs w:val="22"/>
              </w:rPr>
              <w:t xml:space="preserve">. Otter </w:t>
            </w:r>
            <w:r w:rsidR="00040CE1" w:rsidRPr="00526D27">
              <w:rPr>
                <w:rFonts w:ascii="Arial" w:hAnsi="Arial" w:cs="Arial"/>
                <w:sz w:val="22"/>
                <w:szCs w:val="22"/>
              </w:rPr>
              <w:t>trawl</w:t>
            </w:r>
            <w:r w:rsidR="00526D27" w:rsidRPr="00526D27">
              <w:rPr>
                <w:rFonts w:ascii="Arial" w:hAnsi="Arial" w:cs="Arial"/>
                <w:sz w:val="22"/>
                <w:szCs w:val="22"/>
              </w:rPr>
              <w:t xml:space="preserve"> nets</w:t>
            </w:r>
            <w:r w:rsidR="00040CE1" w:rsidRPr="00526D27">
              <w:rPr>
                <w:rFonts w:ascii="Arial" w:hAnsi="Arial" w:cs="Arial"/>
                <w:sz w:val="22"/>
                <w:szCs w:val="22"/>
              </w:rPr>
              <w:t xml:space="preserve"> are towed </w:t>
            </w:r>
            <w:r w:rsidR="003B0A66">
              <w:rPr>
                <w:rFonts w:ascii="Arial" w:hAnsi="Arial" w:cs="Arial"/>
                <w:sz w:val="22"/>
                <w:szCs w:val="22"/>
              </w:rPr>
              <w:t>along</w:t>
            </w:r>
            <w:r w:rsidR="00040CE1" w:rsidRPr="00526D27">
              <w:rPr>
                <w:rFonts w:ascii="Arial" w:hAnsi="Arial" w:cs="Arial"/>
                <w:sz w:val="22"/>
                <w:szCs w:val="22"/>
              </w:rPr>
              <w:t xml:space="preserve"> the seabed and are held open by a pair </w:t>
            </w:r>
            <w:r w:rsidR="00B52019">
              <w:rPr>
                <w:rFonts w:ascii="Arial" w:hAnsi="Arial" w:cs="Arial"/>
                <w:sz w:val="22"/>
                <w:szCs w:val="22"/>
              </w:rPr>
              <w:t>of otter boards</w:t>
            </w:r>
            <w:r w:rsidRPr="00526D27">
              <w:rPr>
                <w:rFonts w:ascii="Arial" w:hAnsi="Arial" w:cs="Arial"/>
                <w:sz w:val="22"/>
                <w:szCs w:val="22"/>
              </w:rPr>
              <w:t>.</w:t>
            </w:r>
            <w:r w:rsidR="008925E9">
              <w:rPr>
                <w:rFonts w:ascii="Arial" w:hAnsi="Arial" w:cs="Arial"/>
                <w:sz w:val="22"/>
                <w:szCs w:val="22"/>
              </w:rPr>
              <w:t xml:space="preserve"> </w:t>
            </w:r>
            <w:r w:rsidR="00E865FB">
              <w:rPr>
                <w:rFonts w:ascii="Arial" w:hAnsi="Arial" w:cs="Arial"/>
                <w:sz w:val="22"/>
                <w:szCs w:val="22"/>
              </w:rPr>
              <w:t>V</w:t>
            </w:r>
            <w:r w:rsidR="00E865FB" w:rsidRPr="001B1591">
              <w:rPr>
                <w:rFonts w:ascii="Arial" w:hAnsi="Arial" w:cs="Arial"/>
                <w:sz w:val="22"/>
                <w:szCs w:val="22"/>
              </w:rPr>
              <w:t xml:space="preserve">essels have traditionally towed </w:t>
            </w:r>
            <w:r w:rsidR="00AE6769">
              <w:rPr>
                <w:rFonts w:ascii="Arial" w:hAnsi="Arial" w:cs="Arial"/>
                <w:sz w:val="22"/>
                <w:szCs w:val="22"/>
              </w:rPr>
              <w:t>a pair of eight</w:t>
            </w:r>
            <w:r w:rsidR="00E865FB" w:rsidRPr="001B1591">
              <w:rPr>
                <w:rFonts w:ascii="Arial" w:hAnsi="Arial" w:cs="Arial"/>
                <w:sz w:val="22"/>
                <w:szCs w:val="22"/>
              </w:rPr>
              <w:t xml:space="preserve"> fathom nets. However</w:t>
            </w:r>
            <w:r w:rsidR="003B5E87">
              <w:rPr>
                <w:rFonts w:ascii="Arial" w:hAnsi="Arial" w:cs="Arial"/>
                <w:sz w:val="22"/>
                <w:szCs w:val="22"/>
              </w:rPr>
              <w:t>, over the past few</w:t>
            </w:r>
            <w:r w:rsidR="007D0DFE">
              <w:rPr>
                <w:rFonts w:ascii="Arial" w:hAnsi="Arial" w:cs="Arial"/>
                <w:sz w:val="22"/>
                <w:szCs w:val="22"/>
              </w:rPr>
              <w:t xml:space="preserve"> fishing seasons, </w:t>
            </w:r>
            <w:r w:rsidR="007D0DFE" w:rsidRPr="001B1591">
              <w:rPr>
                <w:rFonts w:ascii="Arial" w:hAnsi="Arial" w:cs="Arial"/>
                <w:sz w:val="22"/>
                <w:szCs w:val="22"/>
              </w:rPr>
              <w:t>four</w:t>
            </w:r>
            <w:r w:rsidR="00E865FB" w:rsidRPr="001B1591">
              <w:rPr>
                <w:rFonts w:ascii="Arial" w:hAnsi="Arial" w:cs="Arial"/>
                <w:sz w:val="22"/>
                <w:szCs w:val="22"/>
              </w:rPr>
              <w:t xml:space="preserve"> 5.5</w:t>
            </w:r>
            <w:r w:rsidR="00E865FB">
              <w:rPr>
                <w:rFonts w:ascii="Arial" w:hAnsi="Arial" w:cs="Arial"/>
                <w:sz w:val="22"/>
                <w:szCs w:val="22"/>
              </w:rPr>
              <w:t xml:space="preserve"> (10.1m)</w:t>
            </w:r>
            <w:r w:rsidR="00E865FB" w:rsidRPr="001B1591">
              <w:rPr>
                <w:rFonts w:ascii="Arial" w:hAnsi="Arial" w:cs="Arial"/>
                <w:sz w:val="22"/>
                <w:szCs w:val="22"/>
              </w:rPr>
              <w:t xml:space="preserve"> fathom ne</w:t>
            </w:r>
            <w:r w:rsidR="00B52019">
              <w:rPr>
                <w:rFonts w:ascii="Arial" w:hAnsi="Arial" w:cs="Arial"/>
                <w:sz w:val="22"/>
                <w:szCs w:val="22"/>
              </w:rPr>
              <w:t>ts</w:t>
            </w:r>
            <w:r w:rsidR="007D0DFE">
              <w:rPr>
                <w:rFonts w:ascii="Arial" w:hAnsi="Arial" w:cs="Arial"/>
                <w:sz w:val="22"/>
                <w:szCs w:val="22"/>
              </w:rPr>
              <w:t xml:space="preserve"> have been used.</w:t>
            </w:r>
            <w:r w:rsidR="00E865FB" w:rsidRPr="001B1591">
              <w:rPr>
                <w:rFonts w:ascii="Arial" w:hAnsi="Arial" w:cs="Arial"/>
                <w:sz w:val="22"/>
                <w:szCs w:val="22"/>
              </w:rPr>
              <w:t xml:space="preserve"> </w:t>
            </w:r>
          </w:p>
          <w:p w:rsidR="0060433C" w:rsidRPr="00317245" w:rsidRDefault="007D0DFE" w:rsidP="007D0DFE">
            <w:pPr>
              <w:spacing w:after="120"/>
              <w:rPr>
                <w:rFonts w:ascii="Arial" w:hAnsi="Arial" w:cs="Arial"/>
                <w:sz w:val="22"/>
                <w:szCs w:val="22"/>
              </w:rPr>
            </w:pPr>
            <w:r>
              <w:rPr>
                <w:rFonts w:ascii="Arial" w:hAnsi="Arial" w:cs="Arial"/>
                <w:sz w:val="22"/>
                <w:szCs w:val="22"/>
              </w:rPr>
              <w:t>B</w:t>
            </w:r>
            <w:r w:rsidR="00623E8E">
              <w:rPr>
                <w:rFonts w:ascii="Arial" w:hAnsi="Arial" w:cs="Arial"/>
                <w:sz w:val="22"/>
                <w:szCs w:val="22"/>
              </w:rPr>
              <w:t xml:space="preserve">oth bycatch reduction </w:t>
            </w:r>
            <w:r w:rsidR="003B0A66">
              <w:rPr>
                <w:rFonts w:ascii="Arial" w:hAnsi="Arial" w:cs="Arial"/>
                <w:sz w:val="22"/>
                <w:szCs w:val="22"/>
              </w:rPr>
              <w:t xml:space="preserve">grids </w:t>
            </w:r>
            <w:r w:rsidR="00623E8E">
              <w:rPr>
                <w:rFonts w:ascii="Arial" w:hAnsi="Arial" w:cs="Arial"/>
                <w:sz w:val="22"/>
                <w:szCs w:val="22"/>
              </w:rPr>
              <w:t xml:space="preserve">and fish escape </w:t>
            </w:r>
            <w:r w:rsidR="00623E8E" w:rsidRPr="00B95D00">
              <w:rPr>
                <w:rFonts w:ascii="Arial" w:hAnsi="Arial" w:cs="Arial"/>
                <w:sz w:val="22"/>
                <w:szCs w:val="22"/>
              </w:rPr>
              <w:t xml:space="preserve">devices </w:t>
            </w:r>
            <w:r w:rsidR="00B95D00">
              <w:rPr>
                <w:rFonts w:ascii="Arial" w:hAnsi="Arial" w:cs="Arial"/>
                <w:sz w:val="22"/>
                <w:szCs w:val="22"/>
              </w:rPr>
              <w:t>are</w:t>
            </w:r>
            <w:r w:rsidR="00483A2A">
              <w:rPr>
                <w:rFonts w:ascii="Arial" w:hAnsi="Arial" w:cs="Arial"/>
                <w:sz w:val="22"/>
                <w:szCs w:val="22"/>
              </w:rPr>
              <w:t xml:space="preserve"> </w:t>
            </w:r>
            <w:r w:rsidR="00623E8E">
              <w:rPr>
                <w:rFonts w:ascii="Arial" w:hAnsi="Arial" w:cs="Arial"/>
                <w:sz w:val="22"/>
                <w:szCs w:val="22"/>
              </w:rPr>
              <w:t>mandatory in</w:t>
            </w:r>
            <w:r w:rsidR="003B0A66">
              <w:rPr>
                <w:rFonts w:ascii="Arial" w:hAnsi="Arial" w:cs="Arial"/>
                <w:sz w:val="22"/>
                <w:szCs w:val="22"/>
              </w:rPr>
              <w:t xml:space="preserve"> all trawl nets in</w:t>
            </w:r>
            <w:r w:rsidR="00623E8E">
              <w:rPr>
                <w:rFonts w:ascii="Arial" w:hAnsi="Arial" w:cs="Arial"/>
                <w:sz w:val="22"/>
                <w:szCs w:val="22"/>
              </w:rPr>
              <w:t xml:space="preserve"> the fishery</w:t>
            </w:r>
            <w:r w:rsidR="00EC207A">
              <w:rPr>
                <w:rFonts w:ascii="Arial" w:hAnsi="Arial" w:cs="Arial"/>
                <w:sz w:val="22"/>
                <w:szCs w:val="22"/>
              </w:rPr>
              <w:t>.</w:t>
            </w:r>
            <w:r w:rsidR="003D5D95">
              <w:rPr>
                <w:rFonts w:ascii="Arial" w:hAnsi="Arial" w:cs="Arial"/>
                <w:sz w:val="22"/>
                <w:szCs w:val="22"/>
              </w:rPr>
              <w:t xml:space="preserve"> </w:t>
            </w: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0B4412" w:rsidRPr="00F64E0C" w:rsidRDefault="000B4412" w:rsidP="000B4412">
            <w:pPr>
              <w:rPr>
                <w:rFonts w:ascii="Arial" w:hAnsi="Arial" w:cs="Arial"/>
                <w:sz w:val="22"/>
                <w:szCs w:val="22"/>
              </w:rPr>
            </w:pPr>
            <w:r w:rsidRPr="00F64E0C">
              <w:rPr>
                <w:rFonts w:ascii="Arial" w:hAnsi="Arial" w:cs="Arial"/>
                <w:sz w:val="22"/>
                <w:szCs w:val="22"/>
              </w:rPr>
              <w:t>Opening and closing dates vary each year</w:t>
            </w:r>
            <w:r w:rsidR="00524BF8" w:rsidRPr="00F64E0C">
              <w:rPr>
                <w:rFonts w:ascii="Arial" w:hAnsi="Arial" w:cs="Arial"/>
                <w:sz w:val="22"/>
                <w:szCs w:val="22"/>
              </w:rPr>
              <w:t xml:space="preserve"> depending on the results of recruitment surveys</w:t>
            </w:r>
            <w:r w:rsidRPr="00F64E0C">
              <w:rPr>
                <w:rFonts w:ascii="Arial" w:hAnsi="Arial" w:cs="Arial"/>
                <w:sz w:val="22"/>
                <w:szCs w:val="22"/>
              </w:rPr>
              <w:t>, moon phase and environmental conditions.</w:t>
            </w:r>
            <w:r w:rsidR="007268D6" w:rsidRPr="00F64E0C">
              <w:rPr>
                <w:rFonts w:ascii="Arial" w:hAnsi="Arial" w:cs="Arial"/>
                <w:sz w:val="22"/>
                <w:szCs w:val="22"/>
              </w:rPr>
              <w:t xml:space="preserve"> </w:t>
            </w:r>
            <w:r w:rsidR="00674B03">
              <w:rPr>
                <w:rFonts w:ascii="Arial" w:hAnsi="Arial" w:cs="Arial"/>
                <w:sz w:val="22"/>
                <w:szCs w:val="22"/>
              </w:rPr>
              <w:t xml:space="preserve">Some nursery areas are permanently </w:t>
            </w:r>
            <w:r w:rsidR="007268D6" w:rsidRPr="00F64E0C">
              <w:rPr>
                <w:rFonts w:ascii="Arial" w:hAnsi="Arial" w:cs="Arial"/>
                <w:sz w:val="22"/>
                <w:szCs w:val="22"/>
              </w:rPr>
              <w:t xml:space="preserve">closed in order to prevent the take of small prawns. In addition, spatio–temporal closures are in place to maintain tiger prawn breeding stocks. </w:t>
            </w:r>
            <w:r w:rsidRPr="00F64E0C">
              <w:rPr>
                <w:rFonts w:ascii="Arial" w:hAnsi="Arial" w:cs="Arial"/>
                <w:sz w:val="22"/>
                <w:szCs w:val="22"/>
              </w:rPr>
              <w:t xml:space="preserve"> </w:t>
            </w:r>
          </w:p>
          <w:p w:rsidR="000B4412" w:rsidRPr="00F64E0C" w:rsidRDefault="000B4412" w:rsidP="000B4412">
            <w:pPr>
              <w:rPr>
                <w:rFonts w:ascii="Arial" w:hAnsi="Arial" w:cs="Arial"/>
                <w:sz w:val="22"/>
                <w:szCs w:val="22"/>
              </w:rPr>
            </w:pPr>
          </w:p>
          <w:p w:rsidR="00DA6A89" w:rsidRPr="00F64E0C" w:rsidRDefault="000077C8" w:rsidP="003B0A66">
            <w:pPr>
              <w:spacing w:after="120"/>
              <w:rPr>
                <w:rFonts w:ascii="Arial" w:hAnsi="Arial" w:cs="Arial"/>
                <w:snapToGrid w:val="0"/>
                <w:color w:val="3366FF"/>
                <w:sz w:val="22"/>
                <w:szCs w:val="22"/>
              </w:rPr>
            </w:pPr>
            <w:r>
              <w:rPr>
                <w:rFonts w:ascii="Arial" w:hAnsi="Arial" w:cs="Arial"/>
                <w:snapToGrid w:val="0"/>
                <w:sz w:val="22"/>
                <w:szCs w:val="22"/>
              </w:rPr>
              <w:t xml:space="preserve">During the season </w:t>
            </w:r>
            <w:r w:rsidRPr="00F64E0C">
              <w:rPr>
                <w:rFonts w:ascii="Arial" w:hAnsi="Arial" w:cs="Arial"/>
                <w:snapToGrid w:val="0"/>
                <w:sz w:val="22"/>
                <w:szCs w:val="22"/>
              </w:rPr>
              <w:t>flexible fishing arrangements and voluntary industry closures</w:t>
            </w:r>
            <w:r>
              <w:rPr>
                <w:rFonts w:ascii="Arial" w:hAnsi="Arial" w:cs="Arial"/>
                <w:snapToGrid w:val="0"/>
                <w:sz w:val="22"/>
                <w:szCs w:val="22"/>
              </w:rPr>
              <w:t xml:space="preserve"> are implemented</w:t>
            </w:r>
            <w:r w:rsidRPr="00F64E0C">
              <w:rPr>
                <w:rFonts w:ascii="Arial" w:hAnsi="Arial" w:cs="Arial"/>
                <w:snapToGrid w:val="0"/>
                <w:sz w:val="22"/>
                <w:szCs w:val="22"/>
              </w:rPr>
              <w:t xml:space="preserve"> based on </w:t>
            </w:r>
            <w:r w:rsidR="003B0A66">
              <w:rPr>
                <w:rFonts w:ascii="Arial" w:hAnsi="Arial" w:cs="Arial"/>
                <w:snapToGrid w:val="0"/>
                <w:sz w:val="22"/>
                <w:szCs w:val="22"/>
              </w:rPr>
              <w:t xml:space="preserve">survey </w:t>
            </w:r>
            <w:r w:rsidRPr="00F64E0C">
              <w:rPr>
                <w:rFonts w:ascii="Arial" w:hAnsi="Arial" w:cs="Arial"/>
                <w:snapToGrid w:val="0"/>
                <w:sz w:val="22"/>
                <w:szCs w:val="22"/>
              </w:rPr>
              <w:t>assessment</w:t>
            </w:r>
            <w:r>
              <w:rPr>
                <w:rFonts w:ascii="Arial" w:hAnsi="Arial" w:cs="Arial"/>
                <w:snapToGrid w:val="0"/>
                <w:sz w:val="22"/>
                <w:szCs w:val="22"/>
              </w:rPr>
              <w:t>s</w:t>
            </w:r>
            <w:r w:rsidRPr="00F64E0C">
              <w:rPr>
                <w:rFonts w:ascii="Arial" w:hAnsi="Arial" w:cs="Arial"/>
                <w:snapToGrid w:val="0"/>
                <w:sz w:val="22"/>
                <w:szCs w:val="22"/>
              </w:rPr>
              <w:t xml:space="preserve"> of both king and tiger prawn </w:t>
            </w:r>
            <w:r>
              <w:rPr>
                <w:rFonts w:ascii="Arial" w:hAnsi="Arial" w:cs="Arial"/>
                <w:snapToGrid w:val="0"/>
                <w:sz w:val="22"/>
                <w:szCs w:val="22"/>
              </w:rPr>
              <w:t>sizes</w:t>
            </w:r>
            <w:r w:rsidRPr="00F64E0C">
              <w:rPr>
                <w:rFonts w:ascii="Arial" w:hAnsi="Arial" w:cs="Arial"/>
                <w:snapToGrid w:val="0"/>
                <w:sz w:val="22"/>
                <w:szCs w:val="22"/>
              </w:rPr>
              <w:t>.</w:t>
            </w:r>
            <w:r>
              <w:rPr>
                <w:rFonts w:ascii="Arial" w:hAnsi="Arial" w:cs="Arial"/>
                <w:snapToGrid w:val="0"/>
                <w:sz w:val="22"/>
                <w:szCs w:val="22"/>
              </w:rPr>
              <w:t xml:space="preserve"> </w:t>
            </w:r>
            <w:r w:rsidR="00674B03">
              <w:rPr>
                <w:rFonts w:ascii="Arial" w:hAnsi="Arial" w:cs="Arial"/>
                <w:snapToGrid w:val="0"/>
                <w:sz w:val="22"/>
                <w:szCs w:val="22"/>
              </w:rPr>
              <w:t>In 2011</w:t>
            </w:r>
            <w:r w:rsidR="008E52F7">
              <w:rPr>
                <w:rFonts w:ascii="Arial" w:hAnsi="Arial" w:cs="Arial"/>
                <w:snapToGrid w:val="0"/>
                <w:sz w:val="22"/>
                <w:szCs w:val="22"/>
              </w:rPr>
              <w:t>, the Shark Bay P</w:t>
            </w:r>
            <w:r w:rsidR="000B4412" w:rsidRPr="00F64E0C">
              <w:rPr>
                <w:rFonts w:ascii="Arial" w:hAnsi="Arial" w:cs="Arial"/>
                <w:snapToGrid w:val="0"/>
                <w:sz w:val="22"/>
                <w:szCs w:val="22"/>
              </w:rPr>
              <w:t>rawn fishin</w:t>
            </w:r>
            <w:r w:rsidR="007268D6" w:rsidRPr="00F64E0C">
              <w:rPr>
                <w:rFonts w:ascii="Arial" w:hAnsi="Arial" w:cs="Arial"/>
                <w:snapToGrid w:val="0"/>
                <w:sz w:val="22"/>
                <w:szCs w:val="22"/>
              </w:rPr>
              <w:t>g</w:t>
            </w:r>
            <w:r w:rsidR="00B32675">
              <w:rPr>
                <w:rFonts w:ascii="Arial" w:hAnsi="Arial" w:cs="Arial"/>
                <w:snapToGrid w:val="0"/>
                <w:sz w:val="22"/>
                <w:szCs w:val="22"/>
              </w:rPr>
              <w:t xml:space="preserve"> season formally commenced on 3 </w:t>
            </w:r>
            <w:r w:rsidR="00674B03">
              <w:rPr>
                <w:rFonts w:ascii="Arial" w:hAnsi="Arial" w:cs="Arial"/>
                <w:snapToGrid w:val="0"/>
                <w:sz w:val="22"/>
                <w:szCs w:val="22"/>
              </w:rPr>
              <w:t>March and closed on 10</w:t>
            </w:r>
            <w:r w:rsidR="007268D6" w:rsidRPr="00F64E0C">
              <w:rPr>
                <w:rFonts w:ascii="Arial" w:hAnsi="Arial" w:cs="Arial"/>
                <w:snapToGrid w:val="0"/>
                <w:sz w:val="22"/>
                <w:szCs w:val="22"/>
              </w:rPr>
              <w:t xml:space="preserve"> October (</w:t>
            </w:r>
            <w:r w:rsidR="00674B03">
              <w:rPr>
                <w:rFonts w:ascii="Arial" w:hAnsi="Arial" w:cs="Arial"/>
                <w:snapToGrid w:val="0"/>
                <w:sz w:val="22"/>
                <w:szCs w:val="22"/>
              </w:rPr>
              <w:t>a total of 171</w:t>
            </w:r>
            <w:r w:rsidR="000B4412" w:rsidRPr="00F64E0C">
              <w:rPr>
                <w:rFonts w:ascii="Arial" w:hAnsi="Arial" w:cs="Arial"/>
                <w:snapToGrid w:val="0"/>
                <w:sz w:val="22"/>
                <w:szCs w:val="22"/>
              </w:rPr>
              <w:t xml:space="preserve"> nights</w:t>
            </w:r>
            <w:r w:rsidR="007268D6" w:rsidRPr="00F64E0C">
              <w:rPr>
                <w:rFonts w:ascii="Arial" w:hAnsi="Arial" w:cs="Arial"/>
                <w:snapToGrid w:val="0"/>
                <w:sz w:val="22"/>
                <w:szCs w:val="22"/>
              </w:rPr>
              <w:t xml:space="preserve"> fishing</w:t>
            </w:r>
            <w:r w:rsidR="000B4412" w:rsidRPr="00F64E0C">
              <w:rPr>
                <w:rFonts w:ascii="Arial" w:hAnsi="Arial" w:cs="Arial"/>
                <w:snapToGrid w:val="0"/>
                <w:sz w:val="22"/>
                <w:szCs w:val="22"/>
              </w:rPr>
              <w:t>).</w:t>
            </w:r>
            <w:r w:rsidR="00B32675">
              <w:rPr>
                <w:rFonts w:ascii="Arial" w:hAnsi="Arial" w:cs="Arial"/>
                <w:snapToGrid w:val="0"/>
                <w:sz w:val="22"/>
                <w:szCs w:val="22"/>
              </w:rPr>
              <w:t xml:space="preserve"> The tiger prawn spawning area was closed on 25 June. </w:t>
            </w:r>
            <w:r w:rsidR="000B4412" w:rsidRPr="00F64E0C">
              <w:rPr>
                <w:rFonts w:ascii="Arial" w:hAnsi="Arial" w:cs="Arial"/>
                <w:snapToGrid w:val="0"/>
                <w:sz w:val="22"/>
                <w:szCs w:val="22"/>
              </w:rPr>
              <w:t xml:space="preserve"> </w:t>
            </w: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663637">
            <w:pPr>
              <w:rPr>
                <w:rFonts w:ascii="Arial" w:hAnsi="Arial" w:cs="Arial"/>
                <w:b/>
                <w:snapToGrid w:val="0"/>
                <w:sz w:val="22"/>
                <w:szCs w:val="22"/>
              </w:rPr>
            </w:pPr>
            <w:r w:rsidRPr="00F64E0C">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5F4417" w:rsidRDefault="000B4412" w:rsidP="00247E41">
            <w:pPr>
              <w:spacing w:after="120"/>
              <w:rPr>
                <w:rFonts w:ascii="Arial" w:hAnsi="Arial" w:cs="Arial"/>
                <w:sz w:val="22"/>
                <w:szCs w:val="22"/>
              </w:rPr>
            </w:pPr>
            <w:r w:rsidRPr="00F64E0C">
              <w:rPr>
                <w:rFonts w:ascii="Arial" w:hAnsi="Arial" w:cs="Arial"/>
                <w:sz w:val="22"/>
                <w:szCs w:val="22"/>
              </w:rPr>
              <w:t xml:space="preserve">The </w:t>
            </w:r>
            <w:r w:rsidR="0005589A" w:rsidRPr="00F64E0C">
              <w:rPr>
                <w:rFonts w:ascii="Arial" w:hAnsi="Arial" w:cs="Arial"/>
                <w:sz w:val="22"/>
                <w:szCs w:val="22"/>
              </w:rPr>
              <w:t>total landing</w:t>
            </w:r>
            <w:r w:rsidR="00B32675">
              <w:rPr>
                <w:rFonts w:ascii="Arial" w:hAnsi="Arial" w:cs="Arial"/>
                <w:sz w:val="22"/>
                <w:szCs w:val="22"/>
              </w:rPr>
              <w:t>s of major prawn species in 2011</w:t>
            </w:r>
            <w:r w:rsidR="0005589A" w:rsidRPr="00F64E0C">
              <w:rPr>
                <w:rFonts w:ascii="Arial" w:hAnsi="Arial" w:cs="Arial"/>
                <w:sz w:val="22"/>
                <w:szCs w:val="22"/>
              </w:rPr>
              <w:t xml:space="preserve"> </w:t>
            </w:r>
            <w:r w:rsidR="00663637">
              <w:rPr>
                <w:rFonts w:ascii="Arial" w:hAnsi="Arial" w:cs="Arial"/>
                <w:sz w:val="22"/>
                <w:szCs w:val="22"/>
              </w:rPr>
              <w:t xml:space="preserve">was </w:t>
            </w:r>
            <w:r w:rsidR="00663637" w:rsidRPr="00F64E0C">
              <w:rPr>
                <w:rFonts w:ascii="Arial" w:hAnsi="Arial" w:cs="Arial"/>
                <w:sz w:val="22"/>
                <w:szCs w:val="22"/>
              </w:rPr>
              <w:t>2014</w:t>
            </w:r>
            <w:r w:rsidR="00B32675">
              <w:rPr>
                <w:rFonts w:ascii="Arial" w:hAnsi="Arial" w:cs="Arial"/>
                <w:sz w:val="22"/>
                <w:szCs w:val="22"/>
              </w:rPr>
              <w:t xml:space="preserve"> </w:t>
            </w:r>
            <w:r w:rsidR="00DE6A4B" w:rsidRPr="00F64E0C">
              <w:rPr>
                <w:rFonts w:ascii="Arial" w:hAnsi="Arial" w:cs="Arial"/>
                <w:sz w:val="22"/>
                <w:szCs w:val="22"/>
              </w:rPr>
              <w:t xml:space="preserve">t. </w:t>
            </w:r>
            <w:r w:rsidR="00987298" w:rsidRPr="00F64E0C">
              <w:rPr>
                <w:rFonts w:ascii="Arial" w:hAnsi="Arial" w:cs="Arial"/>
                <w:sz w:val="22"/>
                <w:szCs w:val="22"/>
              </w:rPr>
              <w:t>This</w:t>
            </w:r>
            <w:r w:rsidR="00DE6A4B" w:rsidRPr="00F64E0C">
              <w:rPr>
                <w:rFonts w:ascii="Arial" w:hAnsi="Arial" w:cs="Arial"/>
                <w:sz w:val="22"/>
                <w:szCs w:val="22"/>
              </w:rPr>
              <w:t xml:space="preserve"> comprised</w:t>
            </w:r>
            <w:r w:rsidR="00987298" w:rsidRPr="00F64E0C">
              <w:rPr>
                <w:rFonts w:ascii="Arial" w:hAnsi="Arial" w:cs="Arial"/>
                <w:sz w:val="22"/>
                <w:szCs w:val="22"/>
              </w:rPr>
              <w:t xml:space="preserve"> of</w:t>
            </w:r>
            <w:r w:rsidR="00714DAB">
              <w:rPr>
                <w:rFonts w:ascii="Arial" w:hAnsi="Arial" w:cs="Arial"/>
                <w:sz w:val="22"/>
                <w:szCs w:val="22"/>
              </w:rPr>
              <w:t xml:space="preserve"> 1,</w:t>
            </w:r>
            <w:r w:rsidR="00663637">
              <w:rPr>
                <w:rFonts w:ascii="Arial" w:hAnsi="Arial" w:cs="Arial"/>
                <w:sz w:val="22"/>
                <w:szCs w:val="22"/>
              </w:rPr>
              <w:t>310 t of king prawns, 689</w:t>
            </w:r>
            <w:r w:rsidRPr="00F64E0C">
              <w:rPr>
                <w:rFonts w:ascii="Arial" w:hAnsi="Arial" w:cs="Arial"/>
                <w:sz w:val="22"/>
                <w:szCs w:val="22"/>
              </w:rPr>
              <w:t xml:space="preserve"> </w:t>
            </w:r>
            <w:r w:rsidR="00663637">
              <w:rPr>
                <w:rFonts w:ascii="Arial" w:hAnsi="Arial" w:cs="Arial"/>
                <w:sz w:val="22"/>
                <w:szCs w:val="22"/>
              </w:rPr>
              <w:t>t of tiger prawns and</w:t>
            </w:r>
            <w:r w:rsidRPr="00F64E0C">
              <w:rPr>
                <w:rFonts w:ascii="Arial" w:hAnsi="Arial" w:cs="Arial"/>
                <w:sz w:val="22"/>
                <w:szCs w:val="22"/>
              </w:rPr>
              <w:t xml:space="preserve"> 1</w:t>
            </w:r>
            <w:r w:rsidR="00663637">
              <w:rPr>
                <w:rFonts w:ascii="Arial" w:hAnsi="Arial" w:cs="Arial"/>
                <w:sz w:val="22"/>
                <w:szCs w:val="22"/>
              </w:rPr>
              <w:t>5</w:t>
            </w:r>
            <w:r w:rsidRPr="00F64E0C">
              <w:rPr>
                <w:rFonts w:ascii="Arial" w:hAnsi="Arial" w:cs="Arial"/>
                <w:sz w:val="22"/>
                <w:szCs w:val="22"/>
              </w:rPr>
              <w:t xml:space="preserve"> t of endeavour prawns.</w:t>
            </w:r>
            <w:r w:rsidR="00714DAB">
              <w:rPr>
                <w:rFonts w:ascii="Arial" w:hAnsi="Arial" w:cs="Arial"/>
                <w:sz w:val="22"/>
                <w:szCs w:val="22"/>
              </w:rPr>
              <w:t xml:space="preserve"> In addition </w:t>
            </w:r>
            <w:r w:rsidR="00663637">
              <w:rPr>
                <w:rFonts w:ascii="Arial" w:hAnsi="Arial" w:cs="Arial"/>
                <w:sz w:val="22"/>
                <w:szCs w:val="22"/>
              </w:rPr>
              <w:t>117</w:t>
            </w:r>
            <w:r w:rsidR="0020461A" w:rsidRPr="00F64E0C">
              <w:rPr>
                <w:rFonts w:ascii="Arial" w:hAnsi="Arial" w:cs="Arial"/>
                <w:sz w:val="22"/>
                <w:szCs w:val="22"/>
              </w:rPr>
              <w:t xml:space="preserve"> t of coral prawns</w:t>
            </w:r>
            <w:r w:rsidR="00714DAB">
              <w:rPr>
                <w:rFonts w:ascii="Arial" w:hAnsi="Arial" w:cs="Arial"/>
                <w:sz w:val="22"/>
                <w:szCs w:val="22"/>
              </w:rPr>
              <w:t xml:space="preserve"> were also</w:t>
            </w:r>
            <w:r w:rsidRPr="00F64E0C">
              <w:rPr>
                <w:rFonts w:ascii="Arial" w:hAnsi="Arial" w:cs="Arial"/>
                <w:sz w:val="22"/>
                <w:szCs w:val="22"/>
              </w:rPr>
              <w:t xml:space="preserve"> </w:t>
            </w:r>
            <w:r w:rsidR="004F6131" w:rsidRPr="00F64E0C">
              <w:rPr>
                <w:rFonts w:ascii="Arial" w:hAnsi="Arial" w:cs="Arial"/>
                <w:sz w:val="22"/>
                <w:szCs w:val="22"/>
              </w:rPr>
              <w:t>landed</w:t>
            </w:r>
            <w:r w:rsidR="004F6131">
              <w:rPr>
                <w:rStyle w:val="CommentReference"/>
              </w:rPr>
              <w:t>.</w:t>
            </w:r>
            <w:r w:rsidR="004F6131" w:rsidRPr="00F64E0C">
              <w:rPr>
                <w:rFonts w:ascii="Arial" w:hAnsi="Arial" w:cs="Arial"/>
                <w:sz w:val="22"/>
                <w:szCs w:val="22"/>
              </w:rPr>
              <w:t xml:space="preserve"> </w:t>
            </w:r>
            <w:r w:rsidR="004F6131">
              <w:rPr>
                <w:rFonts w:ascii="Arial" w:hAnsi="Arial" w:cs="Arial"/>
                <w:sz w:val="22"/>
                <w:szCs w:val="22"/>
                <w:lang w:eastAsia="en-US"/>
              </w:rPr>
              <w:t>The</w:t>
            </w:r>
            <w:r w:rsidR="005F4417">
              <w:rPr>
                <w:rFonts w:ascii="Arial" w:hAnsi="Arial" w:cs="Arial"/>
                <w:sz w:val="22"/>
                <w:szCs w:val="22"/>
                <w:lang w:eastAsia="en-US"/>
              </w:rPr>
              <w:t xml:space="preserve"> take of coral prawns and other </w:t>
            </w:r>
            <w:r w:rsidR="004F6131">
              <w:rPr>
                <w:rFonts w:ascii="Arial" w:hAnsi="Arial" w:cs="Arial"/>
                <w:sz w:val="22"/>
                <w:szCs w:val="22"/>
                <w:lang w:eastAsia="en-US"/>
              </w:rPr>
              <w:t>minor penaeids in the fishery is</w:t>
            </w:r>
            <w:r w:rsidR="005F4417">
              <w:rPr>
                <w:rFonts w:ascii="Arial" w:hAnsi="Arial" w:cs="Arial"/>
                <w:sz w:val="22"/>
                <w:szCs w:val="22"/>
                <w:lang w:eastAsia="en-US"/>
              </w:rPr>
              <w:t xml:space="preserve"> varied</w:t>
            </w:r>
            <w:r w:rsidR="009A118B">
              <w:rPr>
                <w:rFonts w:ascii="Arial" w:hAnsi="Arial" w:cs="Arial"/>
                <w:sz w:val="22"/>
                <w:szCs w:val="22"/>
                <w:lang w:eastAsia="en-US"/>
              </w:rPr>
              <w:t xml:space="preserve"> </w:t>
            </w:r>
            <w:r w:rsidR="004F6131">
              <w:rPr>
                <w:rFonts w:ascii="Arial" w:hAnsi="Arial" w:cs="Arial"/>
                <w:sz w:val="22"/>
                <w:szCs w:val="22"/>
                <w:lang w:eastAsia="en-US"/>
              </w:rPr>
              <w:t xml:space="preserve">and has ranged </w:t>
            </w:r>
            <w:r w:rsidR="009A118B">
              <w:rPr>
                <w:rFonts w:ascii="Arial" w:hAnsi="Arial" w:cs="Arial"/>
                <w:sz w:val="22"/>
                <w:szCs w:val="22"/>
                <w:lang w:eastAsia="en-US"/>
              </w:rPr>
              <w:t xml:space="preserve">from </w:t>
            </w:r>
            <w:r w:rsidR="006706AF">
              <w:rPr>
                <w:rFonts w:ascii="Arial" w:hAnsi="Arial" w:cs="Arial"/>
                <w:sz w:val="22"/>
                <w:szCs w:val="22"/>
                <w:lang w:eastAsia="en-US"/>
              </w:rPr>
              <w:t>115 t taken in 2006</w:t>
            </w:r>
            <w:r w:rsidR="005F4417">
              <w:rPr>
                <w:rFonts w:ascii="Arial" w:hAnsi="Arial" w:cs="Arial"/>
                <w:sz w:val="22"/>
                <w:szCs w:val="22"/>
                <w:lang w:eastAsia="en-US"/>
              </w:rPr>
              <w:t xml:space="preserve">, to 197 t in 2009. </w:t>
            </w:r>
          </w:p>
          <w:p w:rsidR="00247E41" w:rsidRPr="00F64E0C" w:rsidRDefault="005404E1" w:rsidP="00410BCD">
            <w:pPr>
              <w:spacing w:after="120"/>
              <w:rPr>
                <w:rFonts w:ascii="Arial" w:hAnsi="Arial" w:cs="Arial"/>
                <w:sz w:val="22"/>
                <w:szCs w:val="22"/>
                <w:lang w:eastAsia="en-US"/>
              </w:rPr>
            </w:pPr>
            <w:r>
              <w:rPr>
                <w:rFonts w:ascii="Arial" w:hAnsi="Arial" w:cs="Arial"/>
                <w:sz w:val="22"/>
                <w:szCs w:val="22"/>
                <w:lang w:eastAsia="en-US"/>
              </w:rPr>
              <w:t>In 2011</w:t>
            </w:r>
            <w:r w:rsidR="006706AF">
              <w:rPr>
                <w:rFonts w:ascii="Arial" w:hAnsi="Arial" w:cs="Arial"/>
                <w:sz w:val="22"/>
                <w:szCs w:val="22"/>
                <w:lang w:eastAsia="en-US"/>
              </w:rPr>
              <w:t xml:space="preserve">, </w:t>
            </w:r>
            <w:r w:rsidR="00526D27">
              <w:rPr>
                <w:rFonts w:ascii="Arial" w:hAnsi="Arial" w:cs="Arial"/>
                <w:sz w:val="22"/>
                <w:szCs w:val="22"/>
                <w:lang w:eastAsia="en-US"/>
              </w:rPr>
              <w:t xml:space="preserve">total prawn </w:t>
            </w:r>
            <w:r w:rsidRPr="0005669E">
              <w:rPr>
                <w:rFonts w:ascii="Arial" w:hAnsi="Arial" w:cs="Arial"/>
                <w:sz w:val="22"/>
                <w:szCs w:val="22"/>
                <w:lang w:eastAsia="en-US"/>
              </w:rPr>
              <w:t>landings</w:t>
            </w:r>
            <w:r w:rsidR="006706AF">
              <w:rPr>
                <w:rFonts w:ascii="Arial" w:hAnsi="Arial" w:cs="Arial"/>
                <w:sz w:val="22"/>
                <w:szCs w:val="22"/>
                <w:lang w:eastAsia="en-US"/>
              </w:rPr>
              <w:t xml:space="preserve"> in the fishery</w:t>
            </w:r>
            <w:r w:rsidRPr="0005669E">
              <w:rPr>
                <w:rFonts w:ascii="Arial" w:hAnsi="Arial" w:cs="Arial"/>
                <w:sz w:val="22"/>
                <w:szCs w:val="22"/>
                <w:lang w:eastAsia="en-US"/>
              </w:rPr>
              <w:t xml:space="preserve"> were within the historical target range</w:t>
            </w:r>
            <w:r w:rsidR="006706AF">
              <w:rPr>
                <w:rFonts w:ascii="Arial" w:hAnsi="Arial" w:cs="Arial"/>
                <w:sz w:val="22"/>
                <w:szCs w:val="22"/>
                <w:lang w:eastAsia="en-US"/>
              </w:rPr>
              <w:t xml:space="preserve"> (1501</w:t>
            </w:r>
            <w:r w:rsidR="003B0A66">
              <w:rPr>
                <w:rFonts w:ascii="Arial" w:hAnsi="Arial" w:cs="Arial"/>
                <w:sz w:val="22"/>
                <w:szCs w:val="22"/>
                <w:lang w:eastAsia="en-US"/>
              </w:rPr>
              <w:t xml:space="preserve"> t</w:t>
            </w:r>
            <w:r w:rsidR="006706AF">
              <w:rPr>
                <w:rFonts w:ascii="Arial" w:hAnsi="Arial" w:cs="Arial"/>
                <w:sz w:val="22"/>
                <w:szCs w:val="22"/>
                <w:lang w:eastAsia="en-US"/>
              </w:rPr>
              <w:t xml:space="preserve"> – 2330 t)</w:t>
            </w:r>
            <w:r w:rsidRPr="0005669E">
              <w:rPr>
                <w:rFonts w:ascii="Arial" w:hAnsi="Arial" w:cs="Arial"/>
                <w:sz w:val="22"/>
                <w:szCs w:val="22"/>
                <w:lang w:eastAsia="en-US"/>
              </w:rPr>
              <w:t xml:space="preserve">. </w:t>
            </w:r>
            <w:r w:rsidR="00247E41">
              <w:rPr>
                <w:rFonts w:ascii="Arial" w:hAnsi="Arial" w:cs="Arial"/>
                <w:sz w:val="22"/>
                <w:szCs w:val="22"/>
                <w:lang w:eastAsia="en-US"/>
              </w:rPr>
              <w:t>From 2007 – 2009 the total of prawn</w:t>
            </w:r>
            <w:r w:rsidR="008A05FD">
              <w:rPr>
                <w:rFonts w:ascii="Arial" w:hAnsi="Arial" w:cs="Arial"/>
                <w:sz w:val="22"/>
                <w:szCs w:val="22"/>
                <w:lang w:eastAsia="en-US"/>
              </w:rPr>
              <w:t>s</w:t>
            </w:r>
            <w:r w:rsidR="00247E41">
              <w:rPr>
                <w:rFonts w:ascii="Arial" w:hAnsi="Arial" w:cs="Arial"/>
                <w:sz w:val="22"/>
                <w:szCs w:val="22"/>
                <w:lang w:eastAsia="en-US"/>
              </w:rPr>
              <w:t xml:space="preserve"> caught in the fishery were </w:t>
            </w:r>
            <w:r w:rsidR="008A05FD">
              <w:rPr>
                <w:rFonts w:ascii="Arial" w:hAnsi="Arial" w:cs="Arial"/>
                <w:sz w:val="22"/>
                <w:szCs w:val="22"/>
                <w:lang w:eastAsia="en-US"/>
              </w:rPr>
              <w:t>below historical catch levels, however in 2006, 2010 and 2011 prawn</w:t>
            </w:r>
            <w:r w:rsidR="00247E41">
              <w:rPr>
                <w:rFonts w:ascii="Arial" w:hAnsi="Arial" w:cs="Arial"/>
                <w:sz w:val="22"/>
                <w:szCs w:val="22"/>
                <w:lang w:eastAsia="en-US"/>
              </w:rPr>
              <w:t xml:space="preserve"> catches were above </w:t>
            </w:r>
            <w:r>
              <w:rPr>
                <w:rFonts w:ascii="Arial" w:hAnsi="Arial" w:cs="Arial"/>
                <w:sz w:val="22"/>
                <w:szCs w:val="22"/>
                <w:lang w:eastAsia="en-US"/>
              </w:rPr>
              <w:t>hist</w:t>
            </w:r>
            <w:r w:rsidR="008A05FD">
              <w:rPr>
                <w:rFonts w:ascii="Arial" w:hAnsi="Arial" w:cs="Arial"/>
                <w:sz w:val="22"/>
                <w:szCs w:val="22"/>
                <w:lang w:eastAsia="en-US"/>
              </w:rPr>
              <w:t>orical levels.</w:t>
            </w: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2B009F">
            <w:pPr>
              <w:rPr>
                <w:rFonts w:ascii="Arial" w:hAnsi="Arial" w:cs="Arial"/>
                <w:b/>
                <w:snapToGrid w:val="0"/>
                <w:sz w:val="22"/>
                <w:szCs w:val="22"/>
              </w:rPr>
            </w:pPr>
            <w:r w:rsidRPr="00F64E0C">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0B4412" w:rsidRPr="00F64E0C" w:rsidRDefault="000B4412" w:rsidP="000B4412">
            <w:pPr>
              <w:spacing w:after="120"/>
              <w:rPr>
                <w:rFonts w:ascii="Arial" w:hAnsi="Arial" w:cs="Arial"/>
                <w:sz w:val="22"/>
                <w:szCs w:val="22"/>
              </w:rPr>
            </w:pPr>
            <w:r w:rsidRPr="00F64E0C">
              <w:rPr>
                <w:rFonts w:ascii="Arial" w:hAnsi="Arial" w:cs="Arial"/>
                <w:sz w:val="22"/>
                <w:szCs w:val="22"/>
              </w:rPr>
              <w:t xml:space="preserve">Estimated annual </w:t>
            </w:r>
            <w:r w:rsidR="00663637">
              <w:rPr>
                <w:rFonts w:ascii="Arial" w:hAnsi="Arial" w:cs="Arial"/>
                <w:sz w:val="22"/>
                <w:szCs w:val="22"/>
              </w:rPr>
              <w:t>value (to fishers) for year 2011 was $25.6</w:t>
            </w:r>
            <w:r w:rsidRPr="00F64E0C">
              <w:rPr>
                <w:rFonts w:ascii="Arial" w:hAnsi="Arial" w:cs="Arial"/>
                <w:sz w:val="22"/>
                <w:szCs w:val="22"/>
              </w:rPr>
              <w:t xml:space="preserve"> million.</w:t>
            </w:r>
            <w:r w:rsidR="00663637">
              <w:rPr>
                <w:rFonts w:ascii="Arial" w:hAnsi="Arial" w:cs="Arial"/>
                <w:sz w:val="22"/>
                <w:szCs w:val="22"/>
              </w:rPr>
              <w:t xml:space="preserve"> </w:t>
            </w:r>
          </w:p>
          <w:p w:rsidR="000B4412" w:rsidRPr="00F64E0C" w:rsidRDefault="000B4412" w:rsidP="000B4412">
            <w:pPr>
              <w:spacing w:after="120"/>
              <w:rPr>
                <w:rFonts w:ascii="Arial" w:hAnsi="Arial" w:cs="Arial"/>
                <w:sz w:val="22"/>
                <w:szCs w:val="22"/>
              </w:rPr>
            </w:pPr>
            <w:r w:rsidRPr="00F64E0C">
              <w:rPr>
                <w:rFonts w:ascii="Arial" w:hAnsi="Arial" w:cs="Arial"/>
                <w:sz w:val="22"/>
                <w:szCs w:val="22"/>
              </w:rPr>
              <w:t xml:space="preserve">Ex-vessel prices for prawns vary depending on the type of product and the market forces operating at any one time. </w:t>
            </w:r>
            <w:r w:rsidR="00663637">
              <w:rPr>
                <w:rFonts w:ascii="Arial" w:hAnsi="Arial" w:cs="Arial"/>
                <w:sz w:val="22"/>
                <w:szCs w:val="22"/>
              </w:rPr>
              <w:t>A</w:t>
            </w:r>
            <w:r w:rsidRPr="00F64E0C">
              <w:rPr>
                <w:rFonts w:ascii="Arial" w:hAnsi="Arial" w:cs="Arial"/>
                <w:sz w:val="22"/>
                <w:szCs w:val="22"/>
              </w:rPr>
              <w:t>verage ex-boat prices were as follows:</w:t>
            </w:r>
          </w:p>
          <w:p w:rsidR="000B4412" w:rsidRPr="00F64E0C" w:rsidRDefault="00663637" w:rsidP="000B4412">
            <w:pPr>
              <w:spacing w:after="120"/>
              <w:rPr>
                <w:rFonts w:ascii="Arial" w:hAnsi="Arial" w:cs="Arial"/>
                <w:sz w:val="22"/>
                <w:szCs w:val="22"/>
              </w:rPr>
            </w:pPr>
            <w:r>
              <w:rPr>
                <w:rFonts w:ascii="Arial" w:hAnsi="Arial" w:cs="Arial"/>
                <w:sz w:val="22"/>
                <w:szCs w:val="22"/>
              </w:rPr>
              <w:t>King prawns $11.90</w:t>
            </w:r>
            <w:r w:rsidR="000B4412" w:rsidRPr="00F64E0C">
              <w:rPr>
                <w:rFonts w:ascii="Arial" w:hAnsi="Arial" w:cs="Arial"/>
                <w:sz w:val="22"/>
                <w:szCs w:val="22"/>
              </w:rPr>
              <w:t>/kg</w:t>
            </w:r>
          </w:p>
          <w:p w:rsidR="000B4412" w:rsidRPr="00F64E0C" w:rsidRDefault="00663637" w:rsidP="000B4412">
            <w:pPr>
              <w:spacing w:after="120"/>
              <w:rPr>
                <w:rFonts w:ascii="Arial" w:hAnsi="Arial" w:cs="Arial"/>
                <w:sz w:val="22"/>
                <w:szCs w:val="22"/>
              </w:rPr>
            </w:pPr>
            <w:r>
              <w:rPr>
                <w:rFonts w:ascii="Arial" w:hAnsi="Arial" w:cs="Arial"/>
                <w:sz w:val="22"/>
                <w:szCs w:val="22"/>
              </w:rPr>
              <w:t>Tiger prawns $14.6</w:t>
            </w:r>
            <w:r w:rsidR="000B4412" w:rsidRPr="00F64E0C">
              <w:rPr>
                <w:rFonts w:ascii="Arial" w:hAnsi="Arial" w:cs="Arial"/>
                <w:sz w:val="22"/>
                <w:szCs w:val="22"/>
              </w:rPr>
              <w:t>0/kg</w:t>
            </w:r>
          </w:p>
          <w:p w:rsidR="00DA6A89" w:rsidRPr="00F64E0C" w:rsidRDefault="000B4412" w:rsidP="000B4412">
            <w:pPr>
              <w:spacing w:after="120"/>
              <w:rPr>
                <w:rFonts w:ascii="Arial" w:hAnsi="Arial" w:cs="Arial"/>
                <w:snapToGrid w:val="0"/>
                <w:color w:val="3366FF"/>
                <w:sz w:val="22"/>
                <w:szCs w:val="22"/>
              </w:rPr>
            </w:pPr>
            <w:r w:rsidRPr="00F64E0C">
              <w:rPr>
                <w:rFonts w:ascii="Arial" w:hAnsi="Arial" w:cs="Arial"/>
                <w:sz w:val="22"/>
                <w:szCs w:val="22"/>
              </w:rPr>
              <w:t>C</w:t>
            </w:r>
            <w:r w:rsidR="00663637">
              <w:rPr>
                <w:rFonts w:ascii="Arial" w:hAnsi="Arial" w:cs="Arial"/>
                <w:sz w:val="22"/>
                <w:szCs w:val="22"/>
              </w:rPr>
              <w:t>oral prawns $3.8</w:t>
            </w:r>
            <w:r w:rsidRPr="00F64E0C">
              <w:rPr>
                <w:rFonts w:ascii="Arial" w:hAnsi="Arial" w:cs="Arial"/>
                <w:sz w:val="22"/>
                <w:szCs w:val="22"/>
              </w:rPr>
              <w:t>0/kg</w:t>
            </w: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A6A89" w:rsidRPr="00F64E0C" w:rsidRDefault="000B4412" w:rsidP="00814CC7">
            <w:pPr>
              <w:pStyle w:val="Header"/>
              <w:tabs>
                <w:tab w:val="clear" w:pos="4153"/>
                <w:tab w:val="clear" w:pos="8306"/>
              </w:tabs>
              <w:spacing w:after="120"/>
              <w:rPr>
                <w:rFonts w:ascii="Arial" w:hAnsi="Arial" w:cs="Arial"/>
                <w:color w:val="3366FF"/>
                <w:sz w:val="22"/>
                <w:szCs w:val="22"/>
                <w:lang w:val="en-AU"/>
              </w:rPr>
            </w:pPr>
            <w:r w:rsidRPr="00F64E0C">
              <w:rPr>
                <w:rFonts w:ascii="Arial" w:hAnsi="Arial" w:cs="Arial"/>
                <w:sz w:val="22"/>
                <w:szCs w:val="22"/>
                <w:lang w:val="en-AU"/>
              </w:rPr>
              <w:t>No significant take of target species by other sectors.</w:t>
            </w:r>
          </w:p>
        </w:tc>
      </w:tr>
      <w:tr w:rsidR="00DA6A89" w:rsidRPr="00F64E0C"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A6A89" w:rsidRPr="008E52F7" w:rsidRDefault="00663637" w:rsidP="000B4412">
            <w:pPr>
              <w:spacing w:after="120"/>
              <w:rPr>
                <w:rFonts w:ascii="Arial" w:hAnsi="Arial" w:cs="Arial"/>
                <w:sz w:val="22"/>
                <w:szCs w:val="22"/>
              </w:rPr>
            </w:pPr>
            <w:r>
              <w:rPr>
                <w:rFonts w:ascii="Arial" w:hAnsi="Arial" w:cs="Arial"/>
                <w:sz w:val="22"/>
                <w:szCs w:val="22"/>
              </w:rPr>
              <w:t>18</w:t>
            </w:r>
            <w:r w:rsidR="000B4412" w:rsidRPr="00F64E0C">
              <w:rPr>
                <w:rFonts w:ascii="Arial" w:hAnsi="Arial" w:cs="Arial"/>
                <w:sz w:val="22"/>
                <w:szCs w:val="22"/>
              </w:rPr>
              <w:t xml:space="preserve"> boats</w:t>
            </w:r>
            <w:r w:rsidR="008E52F7">
              <w:rPr>
                <w:rFonts w:ascii="Arial" w:hAnsi="Arial" w:cs="Arial"/>
                <w:sz w:val="22"/>
                <w:szCs w:val="22"/>
              </w:rPr>
              <w:t xml:space="preserve"> were</w:t>
            </w:r>
            <w:r w:rsidR="000B4412" w:rsidRPr="00F64E0C">
              <w:rPr>
                <w:rFonts w:ascii="Arial" w:hAnsi="Arial" w:cs="Arial"/>
                <w:sz w:val="22"/>
                <w:szCs w:val="22"/>
              </w:rPr>
              <w:t xml:space="preserve"> licensed to operate in the</w:t>
            </w:r>
            <w:r w:rsidR="008E52F7" w:rsidRPr="00F64E0C">
              <w:rPr>
                <w:rFonts w:ascii="Arial" w:hAnsi="Arial" w:cs="Arial"/>
                <w:snapToGrid w:val="0"/>
                <w:sz w:val="22"/>
                <w:szCs w:val="22"/>
              </w:rPr>
              <w:t xml:space="preserve"> Shark Bay Prawn Managed Fishery</w:t>
            </w:r>
            <w:r w:rsidR="008E52F7">
              <w:rPr>
                <w:rFonts w:ascii="Arial" w:hAnsi="Arial" w:cs="Arial"/>
                <w:sz w:val="22"/>
                <w:szCs w:val="22"/>
              </w:rPr>
              <w:t xml:space="preserve"> in 2011</w:t>
            </w:r>
            <w:r w:rsidR="000B4412" w:rsidRPr="00F64E0C">
              <w:rPr>
                <w:rFonts w:ascii="Arial" w:hAnsi="Arial" w:cs="Arial"/>
                <w:sz w:val="22"/>
                <w:szCs w:val="22"/>
              </w:rPr>
              <w:t>.</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F64E0C" w:rsidRDefault="00DA6A89" w:rsidP="00814CC7">
            <w:pPr>
              <w:rPr>
                <w:rFonts w:ascii="Arial" w:hAnsi="Arial" w:cs="Arial"/>
                <w:snapToGrid w:val="0"/>
                <w:sz w:val="22"/>
                <w:szCs w:val="22"/>
              </w:rPr>
            </w:pPr>
            <w:r w:rsidRPr="00F64E0C">
              <w:rPr>
                <w:rFonts w:ascii="Arial" w:hAnsi="Arial" w:cs="Arial"/>
                <w:b/>
                <w:snapToGrid w:val="0"/>
                <w:sz w:val="22"/>
                <w:szCs w:val="22"/>
              </w:rPr>
              <w:t>Management arrangements</w:t>
            </w:r>
            <w:r w:rsidRPr="00F64E0C">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DA6A89" w:rsidRPr="00E6030C" w:rsidRDefault="00D82087" w:rsidP="00E6030C">
            <w:pPr>
              <w:adjustRightInd w:val="0"/>
              <w:rPr>
                <w:rFonts w:ascii="Arial" w:hAnsi="Arial" w:cs="Arial"/>
                <w:sz w:val="22"/>
                <w:szCs w:val="22"/>
              </w:rPr>
            </w:pPr>
            <w:r w:rsidRPr="00F64E0C">
              <w:rPr>
                <w:rFonts w:ascii="Arial" w:hAnsi="Arial" w:cs="Arial"/>
                <w:snapToGrid w:val="0"/>
                <w:sz w:val="22"/>
                <w:szCs w:val="22"/>
              </w:rPr>
              <w:t xml:space="preserve">The </w:t>
            </w:r>
            <w:r w:rsidR="008E52F7" w:rsidRPr="00F64E0C">
              <w:rPr>
                <w:rFonts w:ascii="Arial" w:hAnsi="Arial" w:cs="Arial"/>
                <w:snapToGrid w:val="0"/>
                <w:sz w:val="22"/>
                <w:szCs w:val="22"/>
              </w:rPr>
              <w:t>Shark Bay Prawn Managed Fishery</w:t>
            </w:r>
            <w:r w:rsidRPr="00F64E0C">
              <w:rPr>
                <w:rFonts w:ascii="Arial" w:hAnsi="Arial" w:cs="Arial"/>
                <w:sz w:val="22"/>
                <w:szCs w:val="22"/>
                <w:lang w:eastAsia="en-US"/>
              </w:rPr>
              <w:t xml:space="preserve"> </w:t>
            </w:r>
            <w:r w:rsidRPr="00F64E0C">
              <w:rPr>
                <w:rFonts w:ascii="Arial" w:hAnsi="Arial" w:cs="Arial"/>
                <w:snapToGrid w:val="0"/>
                <w:sz w:val="22"/>
                <w:szCs w:val="22"/>
              </w:rPr>
              <w:t xml:space="preserve">is managed under the </w:t>
            </w:r>
            <w:r w:rsidRPr="00F64E0C">
              <w:rPr>
                <w:rFonts w:ascii="Arial" w:hAnsi="Arial" w:cs="Arial"/>
                <w:sz w:val="22"/>
                <w:szCs w:val="22"/>
              </w:rPr>
              <w:t xml:space="preserve">WA </w:t>
            </w:r>
            <w:r w:rsidRPr="00410BCD">
              <w:rPr>
                <w:rFonts w:ascii="Arial" w:hAnsi="Arial" w:cs="Arial"/>
                <w:i/>
                <w:sz w:val="22"/>
                <w:szCs w:val="22"/>
              </w:rPr>
              <w:t>Shark Bay Prawn Management Plan 1993</w:t>
            </w:r>
            <w:r w:rsidRPr="00F64E0C">
              <w:rPr>
                <w:rFonts w:ascii="Arial" w:hAnsi="Arial" w:cs="Arial"/>
                <w:snapToGrid w:val="0"/>
                <w:sz w:val="22"/>
                <w:szCs w:val="22"/>
              </w:rPr>
              <w:t xml:space="preserve">, the </w:t>
            </w:r>
            <w:r w:rsidRPr="00F64E0C">
              <w:rPr>
                <w:rFonts w:ascii="Arial" w:hAnsi="Arial" w:cs="Arial"/>
                <w:sz w:val="22"/>
                <w:szCs w:val="22"/>
              </w:rPr>
              <w:t>FRM Act</w:t>
            </w:r>
            <w:r w:rsidRPr="00F64E0C">
              <w:rPr>
                <w:rFonts w:ascii="Arial" w:hAnsi="Arial" w:cs="Arial"/>
                <w:i/>
                <w:sz w:val="22"/>
                <w:szCs w:val="22"/>
              </w:rPr>
              <w:t xml:space="preserve"> </w:t>
            </w:r>
            <w:r w:rsidRPr="00F64E0C">
              <w:rPr>
                <w:rFonts w:ascii="Arial" w:hAnsi="Arial" w:cs="Arial"/>
                <w:snapToGrid w:val="0"/>
                <w:sz w:val="22"/>
                <w:szCs w:val="22"/>
              </w:rPr>
              <w:t xml:space="preserve">and the FRM </w:t>
            </w:r>
            <w:r w:rsidRPr="00F64E0C">
              <w:rPr>
                <w:rFonts w:ascii="Arial" w:hAnsi="Arial" w:cs="Arial"/>
                <w:sz w:val="22"/>
                <w:szCs w:val="22"/>
              </w:rPr>
              <w:t xml:space="preserve">Regulations. </w:t>
            </w:r>
            <w:r w:rsidR="00E6030C">
              <w:rPr>
                <w:rFonts w:ascii="Arial" w:hAnsi="Arial" w:cs="Arial"/>
                <w:snapToGrid w:val="0"/>
                <w:sz w:val="22"/>
                <w:szCs w:val="22"/>
              </w:rPr>
              <w:t xml:space="preserve">The </w:t>
            </w:r>
            <w:r w:rsidR="00A065AB">
              <w:rPr>
                <w:rFonts w:ascii="Arial" w:hAnsi="Arial" w:cs="Arial"/>
                <w:snapToGrid w:val="0"/>
                <w:sz w:val="22"/>
                <w:szCs w:val="22"/>
              </w:rPr>
              <w:t>f</w:t>
            </w:r>
            <w:r w:rsidR="008E52F7" w:rsidRPr="00F64E0C">
              <w:rPr>
                <w:rFonts w:ascii="Arial" w:hAnsi="Arial" w:cs="Arial"/>
                <w:snapToGrid w:val="0"/>
                <w:sz w:val="22"/>
                <w:szCs w:val="22"/>
              </w:rPr>
              <w:t>ishery</w:t>
            </w:r>
            <w:r w:rsidR="008E52F7" w:rsidRPr="00F64E0C">
              <w:rPr>
                <w:rFonts w:ascii="Arial" w:hAnsi="Arial" w:cs="Arial"/>
                <w:sz w:val="22"/>
                <w:szCs w:val="22"/>
                <w:lang w:eastAsia="en-US"/>
              </w:rPr>
              <w:t xml:space="preserve"> </w:t>
            </w:r>
            <w:r w:rsidR="008E52F7" w:rsidRPr="00F64E0C">
              <w:rPr>
                <w:rFonts w:ascii="Arial" w:hAnsi="Arial" w:cs="Arial"/>
                <w:snapToGrid w:val="0"/>
                <w:sz w:val="22"/>
                <w:szCs w:val="22"/>
              </w:rPr>
              <w:t>is</w:t>
            </w:r>
            <w:r w:rsidR="00E6030C">
              <w:rPr>
                <w:rFonts w:ascii="Arial" w:hAnsi="Arial" w:cs="Arial"/>
                <w:snapToGrid w:val="0"/>
                <w:sz w:val="22"/>
                <w:szCs w:val="22"/>
              </w:rPr>
              <w:t xml:space="preserve"> primarily</w:t>
            </w:r>
            <w:r w:rsidR="008E52F7" w:rsidRPr="00F64E0C">
              <w:rPr>
                <w:rFonts w:ascii="Arial" w:hAnsi="Arial" w:cs="Arial"/>
                <w:snapToGrid w:val="0"/>
                <w:sz w:val="22"/>
                <w:szCs w:val="22"/>
              </w:rPr>
              <w:t xml:space="preserve"> managed</w:t>
            </w:r>
            <w:r w:rsidR="00E6030C">
              <w:rPr>
                <w:rFonts w:ascii="Arial" w:hAnsi="Arial" w:cs="Arial"/>
                <w:snapToGrid w:val="0"/>
                <w:sz w:val="22"/>
                <w:szCs w:val="22"/>
              </w:rPr>
              <w:t xml:space="preserve"> through input controls which </w:t>
            </w:r>
            <w:r w:rsidRPr="00F64E0C">
              <w:rPr>
                <w:rFonts w:ascii="Arial" w:hAnsi="Arial" w:cs="Arial"/>
                <w:snapToGrid w:val="0"/>
                <w:sz w:val="22"/>
                <w:szCs w:val="22"/>
              </w:rPr>
              <w:t>include limited entry, seasonal and area openings and closures, gear controls</w:t>
            </w:r>
            <w:r w:rsidR="00E6030C">
              <w:rPr>
                <w:rFonts w:ascii="Arial" w:hAnsi="Arial" w:cs="Arial"/>
                <w:snapToGrid w:val="0"/>
                <w:sz w:val="22"/>
                <w:szCs w:val="22"/>
              </w:rPr>
              <w:t xml:space="preserve"> and limits on crew numbers.</w:t>
            </w:r>
          </w:p>
        </w:tc>
      </w:tr>
      <w:tr w:rsidR="00DA6A89" w:rsidRPr="00F64E0C" w:rsidTr="00483A2A">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A6A89" w:rsidRPr="00F64E0C" w:rsidRDefault="00D82087" w:rsidP="00814CC7">
            <w:pPr>
              <w:spacing w:after="120"/>
              <w:rPr>
                <w:rFonts w:ascii="Arial" w:hAnsi="Arial" w:cs="Arial"/>
                <w:snapToGrid w:val="0"/>
                <w:color w:val="3366FF"/>
                <w:sz w:val="22"/>
                <w:szCs w:val="22"/>
              </w:rPr>
            </w:pPr>
            <w:r w:rsidRPr="00483A2A">
              <w:rPr>
                <w:rFonts w:ascii="Arial" w:hAnsi="Arial" w:cs="Arial"/>
                <w:sz w:val="22"/>
                <w:szCs w:val="22"/>
              </w:rPr>
              <w:t>Major markets for tiger prawns are Japan and Taiwan. Australia, Europe, United States of America and Taiwan are the major markets for western king prawns.</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DA6A89" w:rsidRDefault="00E6030C" w:rsidP="00F0076F">
            <w:pPr>
              <w:spacing w:after="120"/>
              <w:rPr>
                <w:rFonts w:ascii="Arial" w:hAnsi="Arial" w:cs="Arial"/>
                <w:sz w:val="22"/>
                <w:szCs w:val="22"/>
              </w:rPr>
            </w:pPr>
            <w:r>
              <w:rPr>
                <w:rFonts w:ascii="Arial" w:hAnsi="Arial" w:cs="Arial"/>
                <w:sz w:val="22"/>
                <w:szCs w:val="22"/>
              </w:rPr>
              <w:t>Bycatch reduction devices (BRDs</w:t>
            </w:r>
            <w:r w:rsidR="00A065AB">
              <w:rPr>
                <w:rFonts w:ascii="Arial" w:hAnsi="Arial" w:cs="Arial"/>
                <w:sz w:val="22"/>
                <w:szCs w:val="22"/>
              </w:rPr>
              <w:t>) for protected species</w:t>
            </w:r>
            <w:r>
              <w:rPr>
                <w:rFonts w:ascii="Arial" w:hAnsi="Arial" w:cs="Arial"/>
                <w:sz w:val="22"/>
                <w:szCs w:val="22"/>
              </w:rPr>
              <w:t xml:space="preserve"> are mandatory for all prawn</w:t>
            </w:r>
            <w:r w:rsidR="00F0076F">
              <w:rPr>
                <w:rFonts w:ascii="Arial" w:hAnsi="Arial" w:cs="Arial"/>
                <w:sz w:val="22"/>
                <w:szCs w:val="22"/>
              </w:rPr>
              <w:t xml:space="preserve"> trawl</w:t>
            </w:r>
            <w:r>
              <w:rPr>
                <w:rFonts w:ascii="Arial" w:hAnsi="Arial" w:cs="Arial"/>
                <w:sz w:val="22"/>
                <w:szCs w:val="22"/>
              </w:rPr>
              <w:t xml:space="preserve"> nets. Secondary BRDs</w:t>
            </w:r>
            <w:r w:rsidR="00A065AB">
              <w:rPr>
                <w:rFonts w:ascii="Arial" w:hAnsi="Arial" w:cs="Arial"/>
                <w:sz w:val="22"/>
                <w:szCs w:val="22"/>
              </w:rPr>
              <w:t>,</w:t>
            </w:r>
            <w:r>
              <w:rPr>
                <w:rFonts w:ascii="Arial" w:hAnsi="Arial" w:cs="Arial"/>
                <w:sz w:val="22"/>
                <w:szCs w:val="22"/>
              </w:rPr>
              <w:t xml:space="preserve"> such as fish escape devices</w:t>
            </w:r>
            <w:r w:rsidR="00A065AB">
              <w:rPr>
                <w:rFonts w:ascii="Arial" w:hAnsi="Arial" w:cs="Arial"/>
                <w:sz w:val="22"/>
                <w:szCs w:val="22"/>
              </w:rPr>
              <w:t>,</w:t>
            </w:r>
            <w:r>
              <w:rPr>
                <w:rFonts w:ascii="Arial" w:hAnsi="Arial" w:cs="Arial"/>
                <w:sz w:val="22"/>
                <w:szCs w:val="22"/>
              </w:rPr>
              <w:t xml:space="preserve"> are also compulsory for prawn trawls due to the </w:t>
            </w:r>
            <w:r w:rsidR="00E15101">
              <w:rPr>
                <w:rFonts w:ascii="Arial" w:hAnsi="Arial" w:cs="Arial"/>
                <w:sz w:val="22"/>
                <w:szCs w:val="22"/>
              </w:rPr>
              <w:t xml:space="preserve">small size mesh </w:t>
            </w:r>
            <w:proofErr w:type="spellStart"/>
            <w:r w:rsidR="00F0076F">
              <w:rPr>
                <w:rFonts w:ascii="Arial" w:hAnsi="Arial" w:cs="Arial"/>
                <w:sz w:val="22"/>
                <w:szCs w:val="22"/>
              </w:rPr>
              <w:t>codends</w:t>
            </w:r>
            <w:proofErr w:type="spellEnd"/>
            <w:r w:rsidR="00F0076F">
              <w:rPr>
                <w:rFonts w:ascii="Arial" w:hAnsi="Arial" w:cs="Arial"/>
                <w:sz w:val="22"/>
                <w:szCs w:val="22"/>
              </w:rPr>
              <w:t xml:space="preserve"> that are used</w:t>
            </w:r>
            <w:r w:rsidR="00E15101">
              <w:rPr>
                <w:rFonts w:ascii="Arial" w:hAnsi="Arial" w:cs="Arial"/>
                <w:sz w:val="22"/>
                <w:szCs w:val="22"/>
              </w:rPr>
              <w:t xml:space="preserve"> in the fishery</w:t>
            </w:r>
            <w:r w:rsidR="00F0076F">
              <w:rPr>
                <w:rFonts w:ascii="Arial" w:hAnsi="Arial" w:cs="Arial"/>
                <w:sz w:val="22"/>
                <w:szCs w:val="22"/>
              </w:rPr>
              <w:t>.</w:t>
            </w:r>
          </w:p>
          <w:p w:rsidR="00F0076F" w:rsidRPr="00F64E0C" w:rsidRDefault="00F0076F" w:rsidP="00F0076F">
            <w:pPr>
              <w:spacing w:after="120"/>
              <w:rPr>
                <w:rFonts w:ascii="Arial" w:hAnsi="Arial" w:cs="Arial"/>
                <w:snapToGrid w:val="0"/>
                <w:color w:val="3366FF"/>
                <w:sz w:val="22"/>
                <w:szCs w:val="22"/>
              </w:rPr>
            </w:pPr>
            <w:r>
              <w:rPr>
                <w:rFonts w:ascii="Arial" w:hAnsi="Arial" w:cs="Arial"/>
                <w:sz w:val="22"/>
                <w:szCs w:val="22"/>
              </w:rPr>
              <w:t>Bycatch in the fishery is generally low with the composition of the bycatch mostly comprising of dead wire weed, small size fish species and crustacean species that are often returned to sea alive.</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F64E0C" w:rsidRDefault="00DA6A89" w:rsidP="00814CC7">
            <w:pPr>
              <w:rPr>
                <w:rFonts w:ascii="Arial" w:hAnsi="Arial" w:cs="Arial"/>
                <w:b/>
                <w:snapToGrid w:val="0"/>
                <w:sz w:val="22"/>
                <w:szCs w:val="22"/>
              </w:rPr>
            </w:pPr>
            <w:r w:rsidRPr="00F64E0C">
              <w:rPr>
                <w:rFonts w:ascii="Arial" w:hAnsi="Arial" w:cs="Arial"/>
                <w:b/>
                <w:snapToGrid w:val="0"/>
                <w:sz w:val="22"/>
                <w:szCs w:val="22"/>
              </w:rPr>
              <w:t>Interaction with Protected Species</w:t>
            </w:r>
            <w:r w:rsidRPr="00F64E0C">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D82087" w:rsidRPr="00481AF2" w:rsidRDefault="00E15101" w:rsidP="00D82087">
            <w:pPr>
              <w:spacing w:after="120"/>
              <w:rPr>
                <w:rFonts w:ascii="Arial" w:hAnsi="Arial" w:cs="Arial"/>
                <w:sz w:val="22"/>
                <w:szCs w:val="22"/>
              </w:rPr>
            </w:pPr>
            <w:r>
              <w:rPr>
                <w:rFonts w:ascii="Arial" w:hAnsi="Arial" w:cs="Arial"/>
                <w:sz w:val="22"/>
                <w:szCs w:val="22"/>
              </w:rPr>
              <w:t>P</w:t>
            </w:r>
            <w:r w:rsidR="00D82087" w:rsidRPr="00481AF2">
              <w:rPr>
                <w:rFonts w:ascii="Arial" w:hAnsi="Arial" w:cs="Arial"/>
                <w:sz w:val="22"/>
                <w:szCs w:val="22"/>
              </w:rPr>
              <w:t>rotected species, including whales, dol</w:t>
            </w:r>
            <w:r w:rsidR="008B2B00">
              <w:rPr>
                <w:rFonts w:ascii="Arial" w:hAnsi="Arial" w:cs="Arial"/>
                <w:sz w:val="22"/>
                <w:szCs w:val="22"/>
              </w:rPr>
              <w:t>phins, dugongs, turtles and sea</w:t>
            </w:r>
            <w:r w:rsidR="00D82087" w:rsidRPr="00481AF2">
              <w:rPr>
                <w:rFonts w:ascii="Arial" w:hAnsi="Arial" w:cs="Arial"/>
                <w:sz w:val="22"/>
                <w:szCs w:val="22"/>
              </w:rPr>
              <w:t xml:space="preserve">snakes, are </w:t>
            </w:r>
            <w:r>
              <w:rPr>
                <w:rFonts w:ascii="Arial" w:hAnsi="Arial" w:cs="Arial"/>
                <w:sz w:val="22"/>
                <w:szCs w:val="22"/>
              </w:rPr>
              <w:t>abundan</w:t>
            </w:r>
            <w:r w:rsidR="007C33AB">
              <w:rPr>
                <w:rFonts w:ascii="Arial" w:hAnsi="Arial" w:cs="Arial"/>
                <w:sz w:val="22"/>
                <w:szCs w:val="22"/>
              </w:rPr>
              <w:t>t in Shark Bay however only sea</w:t>
            </w:r>
            <w:r>
              <w:rPr>
                <w:rFonts w:ascii="Arial" w:hAnsi="Arial" w:cs="Arial"/>
                <w:sz w:val="22"/>
                <w:szCs w:val="22"/>
              </w:rPr>
              <w:t>snakes are</w:t>
            </w:r>
            <w:r w:rsidR="00D82087" w:rsidRPr="00481AF2">
              <w:rPr>
                <w:rFonts w:ascii="Arial" w:hAnsi="Arial" w:cs="Arial"/>
                <w:sz w:val="22"/>
                <w:szCs w:val="22"/>
              </w:rPr>
              <w:t xml:space="preserve"> regularly</w:t>
            </w:r>
            <w:r>
              <w:rPr>
                <w:rFonts w:ascii="Arial" w:hAnsi="Arial" w:cs="Arial"/>
                <w:sz w:val="22"/>
                <w:szCs w:val="22"/>
              </w:rPr>
              <w:t xml:space="preserve"> seen</w:t>
            </w:r>
            <w:r w:rsidR="00D82087" w:rsidRPr="00481AF2">
              <w:rPr>
                <w:rFonts w:ascii="Arial" w:hAnsi="Arial" w:cs="Arial"/>
                <w:sz w:val="22"/>
                <w:szCs w:val="22"/>
              </w:rPr>
              <w:t xml:space="preserve"> in the trawl catches, </w:t>
            </w:r>
            <w:r>
              <w:rPr>
                <w:rFonts w:ascii="Arial" w:hAnsi="Arial" w:cs="Arial"/>
                <w:sz w:val="22"/>
                <w:szCs w:val="22"/>
              </w:rPr>
              <w:t xml:space="preserve">The </w:t>
            </w:r>
            <w:r w:rsidR="007C33AB">
              <w:rPr>
                <w:rFonts w:ascii="Arial" w:hAnsi="Arial" w:cs="Arial"/>
                <w:sz w:val="22"/>
                <w:szCs w:val="22"/>
              </w:rPr>
              <w:t>majority of those that are</w:t>
            </w:r>
            <w:r>
              <w:rPr>
                <w:rFonts w:ascii="Arial" w:hAnsi="Arial" w:cs="Arial"/>
                <w:sz w:val="22"/>
                <w:szCs w:val="22"/>
              </w:rPr>
              <w:t xml:space="preserve"> caught are </w:t>
            </w:r>
            <w:r w:rsidR="007C33AB">
              <w:rPr>
                <w:rFonts w:ascii="Arial" w:hAnsi="Arial" w:cs="Arial"/>
                <w:sz w:val="22"/>
                <w:szCs w:val="22"/>
              </w:rPr>
              <w:t>returned to</w:t>
            </w:r>
            <w:r w:rsidR="00D82087" w:rsidRPr="00481AF2">
              <w:rPr>
                <w:rFonts w:ascii="Arial" w:hAnsi="Arial" w:cs="Arial"/>
                <w:sz w:val="22"/>
                <w:szCs w:val="22"/>
              </w:rPr>
              <w:t xml:space="preserve"> sea alive. </w:t>
            </w:r>
            <w:r w:rsidR="007C33AB">
              <w:rPr>
                <w:rFonts w:ascii="Arial" w:hAnsi="Arial" w:cs="Arial"/>
                <w:sz w:val="22"/>
                <w:szCs w:val="22"/>
              </w:rPr>
              <w:t>In 2011</w:t>
            </w:r>
            <w:r w:rsidR="00A065AB">
              <w:rPr>
                <w:rFonts w:ascii="Arial" w:hAnsi="Arial" w:cs="Arial"/>
                <w:sz w:val="22"/>
                <w:szCs w:val="22"/>
              </w:rPr>
              <w:t>,</w:t>
            </w:r>
            <w:r w:rsidR="007C33AB">
              <w:rPr>
                <w:rFonts w:ascii="Arial" w:hAnsi="Arial" w:cs="Arial"/>
                <w:sz w:val="22"/>
                <w:szCs w:val="22"/>
              </w:rPr>
              <w:t xml:space="preserve"> 119 sea</w:t>
            </w:r>
            <w:r w:rsidR="00FC2499" w:rsidRPr="00481AF2">
              <w:rPr>
                <w:rFonts w:ascii="Arial" w:hAnsi="Arial" w:cs="Arial"/>
                <w:sz w:val="22"/>
                <w:szCs w:val="22"/>
              </w:rPr>
              <w:t xml:space="preserve">snakes were reported as captured </w:t>
            </w:r>
            <w:r w:rsidR="009503B3" w:rsidRPr="00481AF2">
              <w:rPr>
                <w:rFonts w:ascii="Arial" w:hAnsi="Arial" w:cs="Arial"/>
                <w:sz w:val="22"/>
                <w:szCs w:val="22"/>
              </w:rPr>
              <w:t xml:space="preserve">and subsequently returned to the sea alive, another 24 were reported as dead. </w:t>
            </w:r>
          </w:p>
          <w:p w:rsidR="00DA6A89" w:rsidRDefault="009503B3" w:rsidP="00546148">
            <w:pPr>
              <w:spacing w:after="120"/>
              <w:rPr>
                <w:rFonts w:ascii="Arial" w:hAnsi="Arial" w:cs="Arial"/>
                <w:sz w:val="22"/>
                <w:szCs w:val="22"/>
              </w:rPr>
            </w:pPr>
            <w:r w:rsidRPr="00481AF2">
              <w:rPr>
                <w:rFonts w:ascii="Arial" w:hAnsi="Arial" w:cs="Arial"/>
                <w:sz w:val="22"/>
                <w:szCs w:val="22"/>
              </w:rPr>
              <w:t xml:space="preserve">The </w:t>
            </w:r>
            <w:r w:rsidR="00546148">
              <w:rPr>
                <w:rFonts w:ascii="Arial" w:hAnsi="Arial" w:cs="Arial"/>
                <w:sz w:val="22"/>
                <w:szCs w:val="22"/>
              </w:rPr>
              <w:t>WA Department of Fisheries; S</w:t>
            </w:r>
            <w:r w:rsidRPr="00481AF2">
              <w:rPr>
                <w:rFonts w:ascii="Arial" w:hAnsi="Arial" w:cs="Arial"/>
                <w:sz w:val="22"/>
                <w:szCs w:val="22"/>
              </w:rPr>
              <w:t xml:space="preserve">tate of the </w:t>
            </w:r>
            <w:r w:rsidR="00546148">
              <w:rPr>
                <w:rFonts w:ascii="Arial" w:hAnsi="Arial" w:cs="Arial"/>
                <w:sz w:val="22"/>
                <w:szCs w:val="22"/>
              </w:rPr>
              <w:t>F</w:t>
            </w:r>
            <w:r w:rsidRPr="00481AF2">
              <w:rPr>
                <w:rFonts w:ascii="Arial" w:hAnsi="Arial" w:cs="Arial"/>
                <w:sz w:val="22"/>
                <w:szCs w:val="22"/>
              </w:rPr>
              <w:t xml:space="preserve">isheries </w:t>
            </w:r>
            <w:r w:rsidR="00546148">
              <w:rPr>
                <w:rFonts w:ascii="Arial" w:hAnsi="Arial" w:cs="Arial"/>
                <w:sz w:val="22"/>
                <w:szCs w:val="22"/>
              </w:rPr>
              <w:t>R</w:t>
            </w:r>
            <w:r w:rsidRPr="00481AF2">
              <w:rPr>
                <w:rFonts w:ascii="Arial" w:hAnsi="Arial" w:cs="Arial"/>
                <w:sz w:val="22"/>
                <w:szCs w:val="22"/>
              </w:rPr>
              <w:t xml:space="preserve">eport </w:t>
            </w:r>
            <w:r w:rsidR="00546148">
              <w:rPr>
                <w:rFonts w:ascii="Arial" w:hAnsi="Arial" w:cs="Arial"/>
                <w:sz w:val="22"/>
                <w:szCs w:val="22"/>
              </w:rPr>
              <w:t>for 2011</w:t>
            </w:r>
            <w:r w:rsidR="00F56FE6">
              <w:rPr>
                <w:rFonts w:ascii="Arial" w:hAnsi="Arial" w:cs="Arial"/>
                <w:sz w:val="22"/>
                <w:szCs w:val="22"/>
              </w:rPr>
              <w:t xml:space="preserve"> </w:t>
            </w:r>
            <w:r w:rsidR="00A73267">
              <w:rPr>
                <w:rFonts w:ascii="Arial" w:hAnsi="Arial" w:cs="Arial"/>
                <w:sz w:val="22"/>
                <w:szCs w:val="22"/>
              </w:rPr>
              <w:t>also</w:t>
            </w:r>
            <w:r w:rsidR="00546148">
              <w:rPr>
                <w:rFonts w:ascii="Arial" w:hAnsi="Arial" w:cs="Arial"/>
                <w:sz w:val="22"/>
                <w:szCs w:val="22"/>
              </w:rPr>
              <w:t xml:space="preserve"> </w:t>
            </w:r>
            <w:r w:rsidRPr="00481AF2">
              <w:rPr>
                <w:rFonts w:ascii="Arial" w:hAnsi="Arial" w:cs="Arial"/>
                <w:sz w:val="22"/>
                <w:szCs w:val="22"/>
              </w:rPr>
              <w:t>note</w:t>
            </w:r>
            <w:r w:rsidR="00546148">
              <w:rPr>
                <w:rFonts w:ascii="Arial" w:hAnsi="Arial" w:cs="Arial"/>
                <w:sz w:val="22"/>
                <w:szCs w:val="22"/>
              </w:rPr>
              <w:t>s</w:t>
            </w:r>
            <w:r w:rsidR="00481AF2" w:rsidRPr="00481AF2">
              <w:rPr>
                <w:rFonts w:ascii="Arial" w:hAnsi="Arial" w:cs="Arial"/>
                <w:sz w:val="22"/>
                <w:szCs w:val="22"/>
              </w:rPr>
              <w:t xml:space="preserve"> that during the 2011 season 15 turtles were caught in nets</w:t>
            </w:r>
            <w:r w:rsidR="00546148">
              <w:rPr>
                <w:rFonts w:ascii="Arial" w:hAnsi="Arial" w:cs="Arial"/>
                <w:sz w:val="22"/>
                <w:szCs w:val="22"/>
              </w:rPr>
              <w:t xml:space="preserve">, however all of these individuals </w:t>
            </w:r>
            <w:r w:rsidR="00481AF2" w:rsidRPr="00481AF2">
              <w:rPr>
                <w:rFonts w:ascii="Arial" w:hAnsi="Arial" w:cs="Arial"/>
                <w:sz w:val="22"/>
                <w:szCs w:val="22"/>
              </w:rPr>
              <w:t>were returned to the sea alive.</w:t>
            </w:r>
          </w:p>
          <w:p w:rsidR="009F6311" w:rsidRPr="009F6311" w:rsidRDefault="009F6311" w:rsidP="009F6311">
            <w:pPr>
              <w:spacing w:after="120"/>
              <w:rPr>
                <w:rFonts w:ascii="Arial" w:hAnsi="Arial" w:cs="Arial"/>
                <w:sz w:val="22"/>
                <w:szCs w:val="22"/>
              </w:rPr>
            </w:pPr>
            <w:r w:rsidRPr="009F6311">
              <w:rPr>
                <w:rFonts w:ascii="Arial" w:hAnsi="Arial" w:cs="Arial"/>
                <w:sz w:val="22"/>
                <w:szCs w:val="22"/>
              </w:rPr>
              <w:t xml:space="preserve">Under sections 199, 214, 232 and 256 of the </w:t>
            </w:r>
            <w:r w:rsidRPr="009F6311">
              <w:rPr>
                <w:rFonts w:ascii="Arial" w:hAnsi="Arial" w:cs="Arial"/>
                <w:i/>
                <w:sz w:val="22"/>
                <w:szCs w:val="22"/>
              </w:rPr>
              <w:t>Environment Protection and Biodiversity Conservation Act 1999</w:t>
            </w:r>
            <w:r w:rsidRPr="009F6311">
              <w:rPr>
                <w:rFonts w:ascii="Arial" w:hAnsi="Arial" w:cs="Arial"/>
                <w:sz w:val="22"/>
                <w:szCs w:val="22"/>
              </w:rPr>
              <w:t>, persons who interact with a protected species must report that interaction within seven days of the incident occurring to the Department of Sustainability, Environment, Water, Population and Communities.</w:t>
            </w:r>
          </w:p>
          <w:p w:rsidR="009F6311" w:rsidRPr="00546148" w:rsidRDefault="009F6311" w:rsidP="009F6311">
            <w:pPr>
              <w:spacing w:after="120"/>
              <w:rPr>
                <w:rFonts w:ascii="Arial" w:hAnsi="Arial" w:cs="Arial"/>
                <w:sz w:val="22"/>
                <w:szCs w:val="22"/>
              </w:rPr>
            </w:pPr>
            <w:r w:rsidRPr="009F6311">
              <w:rPr>
                <w:rFonts w:ascii="Arial" w:hAnsi="Arial" w:cs="Arial"/>
                <w:sz w:val="22"/>
                <w:szCs w:val="22"/>
              </w:rPr>
              <w:t xml:space="preserve">A Memorandum of Understanding between the Western Australian Department of Fisheries and the Department of Sustainability, Environment, Water, Population and Communities is currently being negotiated for the Reporting of Fisheries Interactions with Protected Species. Once in place this will streamline reporting requirements for interactions with protected species, assisting fishers in meeting their requirements under the </w:t>
            </w:r>
            <w:r w:rsidRPr="009F6311">
              <w:rPr>
                <w:rFonts w:ascii="Arial" w:hAnsi="Arial" w:cs="Arial"/>
                <w:i/>
                <w:sz w:val="22"/>
                <w:szCs w:val="22"/>
              </w:rPr>
              <w:t>Environment Protection and Biodiversity Conservation Act 1999</w:t>
            </w:r>
          </w:p>
        </w:tc>
      </w:tr>
      <w:tr w:rsidR="00DA6A89" w:rsidRPr="00F64E0C"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DA6A89" w:rsidP="00814CC7">
            <w:pPr>
              <w:rPr>
                <w:rFonts w:ascii="Arial" w:hAnsi="Arial" w:cs="Arial"/>
                <w:b/>
                <w:snapToGrid w:val="0"/>
                <w:sz w:val="22"/>
                <w:szCs w:val="22"/>
              </w:rPr>
            </w:pPr>
            <w:r w:rsidRPr="00F64E0C">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FB59CE" w:rsidRDefault="00FB59CE" w:rsidP="00DE1D53">
            <w:pPr>
              <w:spacing w:after="200"/>
              <w:contextualSpacing/>
              <w:rPr>
                <w:rFonts w:ascii="Arial" w:hAnsi="Arial" w:cs="Arial"/>
                <w:sz w:val="22"/>
              </w:rPr>
            </w:pPr>
            <w:r>
              <w:rPr>
                <w:rFonts w:ascii="Arial" w:hAnsi="Arial" w:cs="Arial"/>
                <w:sz w:val="22"/>
              </w:rPr>
              <w:t>According to the 2011 State of the Fisheries Report</w:t>
            </w:r>
            <w:r w:rsidR="00CF6D07">
              <w:rPr>
                <w:rFonts w:ascii="Arial" w:hAnsi="Arial" w:cs="Arial"/>
                <w:sz w:val="22"/>
              </w:rPr>
              <w:t>, the risk to ecosystem structure and biodive</w:t>
            </w:r>
            <w:r w:rsidR="008E36B4">
              <w:rPr>
                <w:rFonts w:ascii="Arial" w:hAnsi="Arial" w:cs="Arial"/>
                <w:sz w:val="22"/>
              </w:rPr>
              <w:t>rsity is considered low in the Shark B</w:t>
            </w:r>
            <w:r w:rsidR="00CF6D07">
              <w:rPr>
                <w:rFonts w:ascii="Arial" w:hAnsi="Arial" w:cs="Arial"/>
                <w:sz w:val="22"/>
              </w:rPr>
              <w:t xml:space="preserve">ay area. Surveys have indicated that similar levels of diversity exist in trawled areas as those in adjacent </w:t>
            </w:r>
            <w:proofErr w:type="spellStart"/>
            <w:r w:rsidR="00CF6D07">
              <w:rPr>
                <w:rFonts w:ascii="Arial" w:hAnsi="Arial" w:cs="Arial"/>
                <w:sz w:val="22"/>
              </w:rPr>
              <w:t>untrawled</w:t>
            </w:r>
            <w:proofErr w:type="spellEnd"/>
            <w:r w:rsidR="00CF6D07">
              <w:rPr>
                <w:rFonts w:ascii="Arial" w:hAnsi="Arial" w:cs="Arial"/>
                <w:sz w:val="22"/>
              </w:rPr>
              <w:t xml:space="preserve"> grounds</w:t>
            </w:r>
            <w:r w:rsidR="004F62CE">
              <w:rPr>
                <w:rFonts w:ascii="Arial" w:hAnsi="Arial" w:cs="Arial"/>
                <w:sz w:val="22"/>
              </w:rPr>
              <w:t>.</w:t>
            </w:r>
            <w:r w:rsidR="00CF6D07">
              <w:rPr>
                <w:rFonts w:ascii="Arial" w:hAnsi="Arial" w:cs="Arial"/>
                <w:sz w:val="22"/>
              </w:rPr>
              <w:t xml:space="preserve"> </w:t>
            </w:r>
          </w:p>
          <w:p w:rsidR="00146080" w:rsidRPr="00063615" w:rsidRDefault="00FA6D01" w:rsidP="00DE1D53">
            <w:pPr>
              <w:spacing w:after="200"/>
              <w:contextualSpacing/>
              <w:rPr>
                <w:rFonts w:ascii="Arial" w:hAnsi="Arial" w:cs="Arial"/>
                <w:sz w:val="22"/>
                <w:szCs w:val="22"/>
              </w:rPr>
            </w:pPr>
            <w:r w:rsidRPr="00146080">
              <w:rPr>
                <w:rFonts w:ascii="Arial" w:hAnsi="Arial" w:cs="Arial"/>
                <w:sz w:val="22"/>
              </w:rPr>
              <w:t xml:space="preserve">The </w:t>
            </w:r>
            <w:r w:rsidRPr="00434AC3">
              <w:rPr>
                <w:rFonts w:ascii="Arial" w:hAnsi="Arial" w:cs="Arial"/>
                <w:i/>
                <w:sz w:val="22"/>
              </w:rPr>
              <w:t>Marine</w:t>
            </w:r>
            <w:r w:rsidRPr="00146080">
              <w:rPr>
                <w:rFonts w:ascii="Arial" w:hAnsi="Arial" w:cs="Arial"/>
                <w:sz w:val="22"/>
              </w:rPr>
              <w:t xml:space="preserve"> </w:t>
            </w:r>
            <w:r w:rsidRPr="00434AC3">
              <w:rPr>
                <w:rFonts w:ascii="Arial" w:hAnsi="Arial" w:cs="Arial"/>
                <w:i/>
                <w:sz w:val="22"/>
              </w:rPr>
              <w:t>Bioregional Plan for t</w:t>
            </w:r>
            <w:r w:rsidR="00146080" w:rsidRPr="00434AC3">
              <w:rPr>
                <w:rFonts w:ascii="Arial" w:hAnsi="Arial" w:cs="Arial"/>
                <w:i/>
                <w:sz w:val="22"/>
              </w:rPr>
              <w:t>he North-west Marine Region</w:t>
            </w:r>
            <w:r w:rsidR="00146080" w:rsidRPr="00146080">
              <w:rPr>
                <w:rFonts w:ascii="Arial" w:hAnsi="Arial" w:cs="Arial"/>
                <w:sz w:val="22"/>
              </w:rPr>
              <w:t xml:space="preserve"> </w:t>
            </w:r>
            <w:r w:rsidRPr="00146080">
              <w:rPr>
                <w:rFonts w:ascii="Arial" w:hAnsi="Arial" w:cs="Arial"/>
                <w:sz w:val="22"/>
              </w:rPr>
              <w:t>has identified that there are pressures in the area of the fishery from bycatch</w:t>
            </w:r>
            <w:r w:rsidR="006A4CB0" w:rsidRPr="00146080">
              <w:rPr>
                <w:rFonts w:ascii="Arial" w:hAnsi="Arial" w:cs="Arial"/>
                <w:sz w:val="22"/>
              </w:rPr>
              <w:t xml:space="preserve">, </w:t>
            </w:r>
            <w:r w:rsidRPr="00146080">
              <w:rPr>
                <w:rFonts w:ascii="Arial" w:hAnsi="Arial" w:cs="Arial"/>
                <w:sz w:val="22"/>
              </w:rPr>
              <w:t xml:space="preserve">the extraction of living resources </w:t>
            </w:r>
            <w:r w:rsidR="006A4CB0" w:rsidRPr="00146080">
              <w:rPr>
                <w:rFonts w:ascii="Arial" w:hAnsi="Arial" w:cs="Arial"/>
                <w:sz w:val="22"/>
              </w:rPr>
              <w:t>a</w:t>
            </w:r>
            <w:r w:rsidR="0074002B" w:rsidRPr="00146080">
              <w:rPr>
                <w:rFonts w:ascii="Arial" w:hAnsi="Arial" w:cs="Arial"/>
                <w:sz w:val="22"/>
              </w:rPr>
              <w:t xml:space="preserve">nd </w:t>
            </w:r>
            <w:r w:rsidR="00044C70" w:rsidRPr="00146080">
              <w:rPr>
                <w:rFonts w:ascii="Arial" w:hAnsi="Arial" w:cs="Arial"/>
                <w:sz w:val="22"/>
              </w:rPr>
              <w:t>physical habitat</w:t>
            </w:r>
            <w:r w:rsidR="00146080" w:rsidRPr="00146080">
              <w:rPr>
                <w:rFonts w:ascii="Arial" w:hAnsi="Arial" w:cs="Arial"/>
                <w:sz w:val="22"/>
              </w:rPr>
              <w:t xml:space="preserve"> </w:t>
            </w:r>
            <w:r w:rsidR="00044C70" w:rsidRPr="00146080">
              <w:rPr>
                <w:rFonts w:ascii="Arial" w:hAnsi="Arial" w:cs="Arial"/>
                <w:sz w:val="22"/>
              </w:rPr>
              <w:t>modification</w:t>
            </w:r>
            <w:r w:rsidRPr="00146080">
              <w:rPr>
                <w:rFonts w:ascii="Arial" w:hAnsi="Arial" w:cs="Arial"/>
                <w:sz w:val="22"/>
              </w:rPr>
              <w:t>.</w:t>
            </w:r>
            <w:r w:rsidR="0074002B" w:rsidRPr="00146080">
              <w:rPr>
                <w:rFonts w:ascii="Arial" w:hAnsi="Arial" w:cs="Arial"/>
                <w:sz w:val="22"/>
              </w:rPr>
              <w:t xml:space="preserve"> </w:t>
            </w:r>
          </w:p>
          <w:p w:rsidR="009354C0" w:rsidRPr="00095C2A" w:rsidRDefault="0074002B" w:rsidP="00F679BF">
            <w:pPr>
              <w:spacing w:after="200"/>
              <w:contextualSpacing/>
              <w:rPr>
                <w:rFonts w:ascii="Arial" w:hAnsi="Arial" w:cs="Arial"/>
                <w:sz w:val="22"/>
              </w:rPr>
            </w:pPr>
            <w:r w:rsidRPr="00146080">
              <w:rPr>
                <w:rFonts w:ascii="Arial" w:hAnsi="Arial" w:cs="Arial"/>
                <w:sz w:val="22"/>
              </w:rPr>
              <w:t xml:space="preserve">The </w:t>
            </w:r>
            <w:r w:rsidR="004F62CE">
              <w:rPr>
                <w:rFonts w:ascii="Arial" w:hAnsi="Arial" w:cs="Arial"/>
                <w:sz w:val="22"/>
              </w:rPr>
              <w:t xml:space="preserve">management arrangements of the fishery, including </w:t>
            </w:r>
            <w:r w:rsidRPr="00146080">
              <w:rPr>
                <w:rFonts w:ascii="Arial" w:hAnsi="Arial" w:cs="Arial"/>
                <w:sz w:val="22"/>
              </w:rPr>
              <w:t xml:space="preserve">mandatory use of BRDs </w:t>
            </w:r>
            <w:r w:rsidR="00F679BF">
              <w:rPr>
                <w:rFonts w:ascii="Arial" w:hAnsi="Arial" w:cs="Arial"/>
                <w:sz w:val="22"/>
              </w:rPr>
              <w:t>to reduce</w:t>
            </w:r>
            <w:r w:rsidRPr="00146080">
              <w:rPr>
                <w:rFonts w:ascii="Arial" w:hAnsi="Arial" w:cs="Arial"/>
                <w:sz w:val="22"/>
              </w:rPr>
              <w:t xml:space="preserve"> protected species bycatch to </w:t>
            </w:r>
            <w:r w:rsidR="00F679BF">
              <w:rPr>
                <w:rFonts w:ascii="Arial" w:hAnsi="Arial" w:cs="Arial"/>
                <w:sz w:val="22"/>
              </w:rPr>
              <w:t>low risk</w:t>
            </w:r>
            <w:r w:rsidRPr="00146080">
              <w:rPr>
                <w:rFonts w:ascii="Arial" w:hAnsi="Arial" w:cs="Arial"/>
                <w:sz w:val="22"/>
              </w:rPr>
              <w:t xml:space="preserve"> level</w:t>
            </w:r>
            <w:r w:rsidR="00F679BF">
              <w:rPr>
                <w:rFonts w:ascii="Arial" w:hAnsi="Arial" w:cs="Arial"/>
                <w:sz w:val="22"/>
              </w:rPr>
              <w:t>s</w:t>
            </w:r>
            <w:r w:rsidRPr="00146080">
              <w:rPr>
                <w:rFonts w:ascii="Arial" w:hAnsi="Arial" w:cs="Arial"/>
                <w:sz w:val="22"/>
              </w:rPr>
              <w:t xml:space="preserve"> </w:t>
            </w:r>
            <w:r w:rsidR="00F679BF">
              <w:rPr>
                <w:rFonts w:ascii="Arial" w:hAnsi="Arial" w:cs="Arial"/>
                <w:sz w:val="22"/>
              </w:rPr>
              <w:t>and the</w:t>
            </w:r>
            <w:r w:rsidR="0077584D" w:rsidRPr="00146080">
              <w:rPr>
                <w:rFonts w:ascii="Arial" w:hAnsi="Arial" w:cs="Arial"/>
                <w:sz w:val="22"/>
              </w:rPr>
              <w:t xml:space="preserve"> permanent and temporary </w:t>
            </w:r>
            <w:r w:rsidR="00F679BF">
              <w:rPr>
                <w:rFonts w:ascii="Arial" w:hAnsi="Arial" w:cs="Arial"/>
                <w:sz w:val="22"/>
              </w:rPr>
              <w:t xml:space="preserve">trawl area </w:t>
            </w:r>
            <w:r w:rsidR="0077584D" w:rsidRPr="00146080">
              <w:rPr>
                <w:rFonts w:ascii="Arial" w:hAnsi="Arial" w:cs="Arial"/>
                <w:sz w:val="22"/>
              </w:rPr>
              <w:t>closures</w:t>
            </w:r>
            <w:r w:rsidR="00F679BF">
              <w:rPr>
                <w:rFonts w:ascii="Arial" w:hAnsi="Arial" w:cs="Arial"/>
                <w:sz w:val="22"/>
              </w:rPr>
              <w:t>, lowers the risk of the pressures identified in the bioregional plan.</w:t>
            </w:r>
            <w:r w:rsidR="00095C2A" w:rsidRPr="00146080">
              <w:rPr>
                <w:rFonts w:ascii="Arial" w:hAnsi="Arial" w:cs="Arial"/>
                <w:sz w:val="22"/>
              </w:rPr>
              <w:t xml:space="preserve"> </w:t>
            </w:r>
            <w:r w:rsidR="00DE1D53" w:rsidRPr="00146080">
              <w:rPr>
                <w:rFonts w:ascii="Arial" w:hAnsi="Arial" w:cs="Arial"/>
                <w:sz w:val="22"/>
              </w:rPr>
              <w:t>In addition trawling is undertaken in deeper areas of the fishery</w:t>
            </w:r>
            <w:r w:rsidR="00146080" w:rsidRPr="00146080">
              <w:rPr>
                <w:rFonts w:ascii="Arial" w:hAnsi="Arial" w:cs="Arial"/>
                <w:sz w:val="22"/>
              </w:rPr>
              <w:t xml:space="preserve"> with</w:t>
            </w:r>
            <w:r w:rsidR="00DE1D53" w:rsidRPr="00146080">
              <w:rPr>
                <w:rFonts w:ascii="Arial" w:hAnsi="Arial" w:cs="Arial"/>
                <w:sz w:val="22"/>
              </w:rPr>
              <w:t xml:space="preserve"> </w:t>
            </w:r>
            <w:r w:rsidR="00146080">
              <w:rPr>
                <w:rFonts w:ascii="Arial" w:hAnsi="Arial" w:cs="Arial"/>
                <w:sz w:val="22"/>
              </w:rPr>
              <w:t>t</w:t>
            </w:r>
            <w:r w:rsidR="00DE1D53" w:rsidRPr="00146080">
              <w:rPr>
                <w:rFonts w:ascii="Arial" w:hAnsi="Arial" w:cs="Arial"/>
                <w:sz w:val="22"/>
              </w:rPr>
              <w:t>he majority of spon</w:t>
            </w:r>
            <w:r w:rsidR="00146080">
              <w:rPr>
                <w:rFonts w:ascii="Arial" w:hAnsi="Arial" w:cs="Arial"/>
                <w:sz w:val="22"/>
              </w:rPr>
              <w:t xml:space="preserve">ge and coral habitats </w:t>
            </w:r>
            <w:r w:rsidR="00DE1D53" w:rsidRPr="00146080">
              <w:rPr>
                <w:rFonts w:ascii="Arial" w:hAnsi="Arial" w:cs="Arial"/>
                <w:sz w:val="22"/>
              </w:rPr>
              <w:t>in areas specifically closed to trawling.</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4E0C" w:rsidRDefault="00146080" w:rsidP="00814CC7">
            <w:pPr>
              <w:rPr>
                <w:rFonts w:ascii="Arial" w:hAnsi="Arial" w:cs="Arial"/>
                <w:b/>
                <w:snapToGrid w:val="0"/>
                <w:sz w:val="22"/>
                <w:szCs w:val="22"/>
              </w:rPr>
            </w:pPr>
            <w:r>
              <w:rPr>
                <w:rFonts w:ascii="Arial" w:hAnsi="Arial" w:cs="Arial"/>
                <w:b/>
                <w:snapToGrid w:val="0"/>
                <w:sz w:val="22"/>
                <w:szCs w:val="22"/>
              </w:rPr>
              <w:t xml:space="preserve">Impacts on World Heritage </w:t>
            </w:r>
            <w:r w:rsidR="00DA6A89" w:rsidRPr="00146080">
              <w:rPr>
                <w:rFonts w:ascii="Arial" w:hAnsi="Arial" w:cs="Arial"/>
                <w:b/>
                <w:snapToGrid w:val="0"/>
                <w:sz w:val="22"/>
                <w:szCs w:val="22"/>
              </w:rPr>
              <w:t>property/RAMSAR site</w:t>
            </w:r>
          </w:p>
        </w:tc>
        <w:tc>
          <w:tcPr>
            <w:tcW w:w="7200" w:type="dxa"/>
            <w:tcBorders>
              <w:top w:val="single" w:sz="4" w:space="0" w:color="auto"/>
              <w:left w:val="single" w:sz="4" w:space="0" w:color="auto"/>
              <w:bottom w:val="single" w:sz="4" w:space="0" w:color="auto"/>
              <w:right w:val="single" w:sz="4" w:space="0" w:color="auto"/>
            </w:tcBorders>
          </w:tcPr>
          <w:p w:rsidR="00D82087" w:rsidRPr="00095C2A" w:rsidRDefault="00095C2A" w:rsidP="00D82087">
            <w:pPr>
              <w:rPr>
                <w:rFonts w:ascii="Arial" w:hAnsi="Arial" w:cs="Arial"/>
                <w:color w:val="000000"/>
                <w:sz w:val="22"/>
                <w:szCs w:val="22"/>
              </w:rPr>
            </w:pPr>
            <w:r>
              <w:rPr>
                <w:rFonts w:ascii="Arial" w:hAnsi="Arial" w:cs="Arial"/>
                <w:sz w:val="22"/>
                <w:szCs w:val="22"/>
              </w:rPr>
              <w:t>The original</w:t>
            </w:r>
            <w:r w:rsidR="00D82087" w:rsidRPr="00095C2A">
              <w:rPr>
                <w:rFonts w:ascii="Arial" w:hAnsi="Arial" w:cs="Arial"/>
                <w:sz w:val="22"/>
                <w:szCs w:val="22"/>
              </w:rPr>
              <w:t xml:space="preserve"> assessment</w:t>
            </w:r>
            <w:r>
              <w:rPr>
                <w:rFonts w:ascii="Arial" w:hAnsi="Arial" w:cs="Arial"/>
                <w:sz w:val="22"/>
                <w:szCs w:val="22"/>
              </w:rPr>
              <w:t xml:space="preserve"> of the fishery</w:t>
            </w:r>
            <w:r w:rsidR="00D82087" w:rsidRPr="00095C2A">
              <w:rPr>
                <w:rFonts w:ascii="Arial" w:hAnsi="Arial" w:cs="Arial"/>
                <w:sz w:val="22"/>
                <w:szCs w:val="22"/>
              </w:rPr>
              <w:t xml:space="preserve"> considered the possible impacts on the World Heritage values of the Shark Bay World Heritage Area. </w:t>
            </w:r>
            <w:r w:rsidR="00D82087" w:rsidRPr="00095C2A">
              <w:rPr>
                <w:rFonts w:ascii="Arial" w:hAnsi="Arial" w:cs="Arial"/>
                <w:color w:val="000000"/>
                <w:sz w:val="22"/>
                <w:szCs w:val="22"/>
              </w:rPr>
              <w:t xml:space="preserve">The Shark Bay region was declared a World Heritage Area in 1991 and the </w:t>
            </w:r>
            <w:r w:rsidRPr="00F64E0C">
              <w:rPr>
                <w:rFonts w:ascii="Arial" w:hAnsi="Arial" w:cs="Arial"/>
                <w:snapToGrid w:val="0"/>
                <w:sz w:val="22"/>
                <w:szCs w:val="22"/>
              </w:rPr>
              <w:t>Shark Bay Prawn Managed Fishery</w:t>
            </w:r>
            <w:r w:rsidR="00D82087" w:rsidRPr="00095C2A">
              <w:rPr>
                <w:rFonts w:ascii="Arial" w:hAnsi="Arial" w:cs="Arial"/>
                <w:color w:val="000000"/>
                <w:sz w:val="22"/>
                <w:szCs w:val="22"/>
              </w:rPr>
              <w:t xml:space="preserve"> operates within the declared area. Fishing for prawns in this area has occurred since 1962, well before the World Heritage declaration. </w:t>
            </w:r>
          </w:p>
          <w:p w:rsidR="00D82087" w:rsidRPr="00095C2A" w:rsidRDefault="00D82087" w:rsidP="00D82087">
            <w:pPr>
              <w:rPr>
                <w:rFonts w:ascii="Arial" w:hAnsi="Arial" w:cs="Arial"/>
                <w:sz w:val="22"/>
                <w:szCs w:val="22"/>
              </w:rPr>
            </w:pPr>
          </w:p>
          <w:p w:rsidR="00D82087" w:rsidRPr="00F0076F" w:rsidRDefault="00D82087" w:rsidP="00D82087">
            <w:pPr>
              <w:spacing w:after="120"/>
              <w:rPr>
                <w:rFonts w:ascii="Arial" w:hAnsi="Arial" w:cs="Arial"/>
                <w:sz w:val="22"/>
                <w:szCs w:val="22"/>
                <w:highlight w:val="yellow"/>
              </w:rPr>
            </w:pPr>
            <w:r w:rsidRPr="00095C2A">
              <w:rPr>
                <w:rFonts w:ascii="Arial" w:hAnsi="Arial" w:cs="Arial"/>
                <w:color w:val="000000"/>
                <w:sz w:val="22"/>
                <w:szCs w:val="22"/>
              </w:rPr>
              <w:t xml:space="preserve">Shark Bay's listed World Heritage values are located primarily in areas that are protected from or unsuited to trawling. </w:t>
            </w:r>
            <w:r w:rsidR="00095C2A" w:rsidRPr="00095C2A">
              <w:rPr>
                <w:rFonts w:ascii="Arial" w:hAnsi="Arial" w:cs="Arial"/>
                <w:sz w:val="22"/>
                <w:szCs w:val="22"/>
              </w:rPr>
              <w:t>On this basis the department</w:t>
            </w:r>
            <w:r w:rsidRPr="00095C2A">
              <w:rPr>
                <w:rFonts w:ascii="Arial" w:hAnsi="Arial" w:cs="Arial"/>
                <w:sz w:val="22"/>
                <w:szCs w:val="22"/>
              </w:rPr>
              <w:t xml:space="preserve"> considers that an action taken by an individual fisher, acting in accordance with the WA </w:t>
            </w:r>
            <w:r w:rsidRPr="00095C2A">
              <w:rPr>
                <w:rFonts w:ascii="Arial" w:hAnsi="Arial" w:cs="Arial"/>
                <w:i/>
                <w:sz w:val="22"/>
                <w:szCs w:val="22"/>
              </w:rPr>
              <w:t>Shark Bay Prawn Management Plan 1993</w:t>
            </w:r>
            <w:r w:rsidRPr="00095C2A">
              <w:rPr>
                <w:rFonts w:ascii="Arial" w:hAnsi="Arial" w:cs="Arial"/>
                <w:iCs/>
                <w:color w:val="000000"/>
                <w:sz w:val="22"/>
                <w:szCs w:val="22"/>
              </w:rPr>
              <w:t xml:space="preserve"> </w:t>
            </w:r>
            <w:r w:rsidRPr="00095C2A">
              <w:rPr>
                <w:rFonts w:ascii="Arial" w:hAnsi="Arial" w:cs="Arial"/>
                <w:sz w:val="22"/>
                <w:szCs w:val="22"/>
              </w:rPr>
              <w:t>would not be expected to have a significant impact on a matter protected under the EPBC Act.</w:t>
            </w:r>
          </w:p>
        </w:tc>
      </w:tr>
    </w:tbl>
    <w:p w:rsidR="00DA6A89" w:rsidRPr="00F6308F" w:rsidRDefault="00DA6A89" w:rsidP="00DA6A89">
      <w:pPr>
        <w:rPr>
          <w:rFonts w:ascii="Arial" w:hAnsi="Arial" w:cs="Arial"/>
          <w:b/>
        </w:rPr>
        <w:sectPr w:rsidR="00DA6A89" w:rsidRPr="00F6308F" w:rsidSect="001B3609">
          <w:footerReference w:type="default" r:id="rId11"/>
          <w:footerReference w:type="first" r:id="rId12"/>
          <w:pgSz w:w="11906" w:h="16838" w:code="9"/>
          <w:pgMar w:top="1077"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3" w:name="_Toc316301049"/>
      <w:r w:rsidRPr="00F6308F">
        <w:rPr>
          <w:sz w:val="22"/>
          <w:szCs w:val="24"/>
        </w:rPr>
        <w:t>Table 2: Progress in implementa</w:t>
      </w:r>
      <w:r w:rsidR="000850AE">
        <w:rPr>
          <w:sz w:val="22"/>
          <w:szCs w:val="24"/>
        </w:rPr>
        <w:t>t</w:t>
      </w:r>
      <w:r w:rsidR="00B97118">
        <w:rPr>
          <w:sz w:val="22"/>
          <w:szCs w:val="24"/>
        </w:rPr>
        <w:t xml:space="preserve">ion </w:t>
      </w:r>
      <w:r w:rsidR="000850AE" w:rsidRPr="00F6308F">
        <w:rPr>
          <w:sz w:val="22"/>
          <w:szCs w:val="24"/>
        </w:rPr>
        <w:t xml:space="preserve">of </w:t>
      </w:r>
      <w:r w:rsidRPr="000850AE">
        <w:rPr>
          <w:sz w:val="22"/>
          <w:szCs w:val="24"/>
        </w:rPr>
        <w:t>recommendations</w:t>
      </w:r>
      <w:r w:rsidRPr="00F6308F">
        <w:rPr>
          <w:sz w:val="22"/>
          <w:szCs w:val="24"/>
        </w:rPr>
        <w:t xml:space="preserve"> made in </w:t>
      </w:r>
      <w:r w:rsidR="000850AE">
        <w:rPr>
          <w:sz w:val="22"/>
          <w:szCs w:val="24"/>
        </w:rPr>
        <w:t>2007</w:t>
      </w:r>
      <w:r w:rsidRPr="00F6308F">
        <w:rPr>
          <w:sz w:val="22"/>
          <w:szCs w:val="24"/>
        </w:rPr>
        <w:t xml:space="preserve"> assessment of the</w:t>
      </w:r>
      <w:r w:rsidR="002A52E7">
        <w:rPr>
          <w:sz w:val="22"/>
          <w:szCs w:val="24"/>
        </w:rPr>
        <w:t xml:space="preserve"> Western Australian (WA)</w:t>
      </w:r>
      <w:r w:rsidRPr="00F6308F">
        <w:rPr>
          <w:sz w:val="22"/>
          <w:szCs w:val="24"/>
        </w:rPr>
        <w:t xml:space="preserve"> </w:t>
      </w:r>
      <w:bookmarkEnd w:id="3"/>
      <w:r w:rsidR="000850AE">
        <w:rPr>
          <w:sz w:val="22"/>
          <w:szCs w:val="24"/>
        </w:rPr>
        <w:t>Shark Bay Prawn Managed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Recommendation</w:t>
            </w:r>
          </w:p>
        </w:tc>
        <w:tc>
          <w:tcPr>
            <w:tcW w:w="5040"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DA6A89" w:rsidRPr="00F6308F" w:rsidTr="00814CC7">
        <w:trPr>
          <w:cantSplit/>
        </w:trPr>
        <w:tc>
          <w:tcPr>
            <w:tcW w:w="3528" w:type="dxa"/>
            <w:tcMar>
              <w:top w:w="57" w:type="dxa"/>
            </w:tcMar>
          </w:tcPr>
          <w:p w:rsidR="00D82087" w:rsidRPr="00CA78DB" w:rsidRDefault="00D82087" w:rsidP="004C4DB1">
            <w:pPr>
              <w:spacing w:after="120"/>
              <w:rPr>
                <w:rFonts w:ascii="Arial" w:hAnsi="Arial" w:cs="Arial"/>
                <w:b/>
                <w:sz w:val="22"/>
                <w:szCs w:val="22"/>
              </w:rPr>
            </w:pPr>
            <w:r w:rsidRPr="00CA78DB">
              <w:rPr>
                <w:rFonts w:ascii="Arial" w:hAnsi="Arial" w:cs="Arial"/>
                <w:b/>
                <w:sz w:val="22"/>
                <w:szCs w:val="22"/>
              </w:rPr>
              <w:t>Recommendation 1:</w:t>
            </w:r>
            <w:r w:rsidRPr="00CA78DB">
              <w:rPr>
                <w:rFonts w:ascii="Arial" w:hAnsi="Arial" w:cs="Arial"/>
                <w:sz w:val="22"/>
                <w:szCs w:val="22"/>
              </w:rPr>
              <w:t xml:space="preserve">  Operation of the fishery will be carried out in accordance with the </w:t>
            </w:r>
            <w:r w:rsidRPr="00CA78DB">
              <w:rPr>
                <w:rFonts w:ascii="Arial" w:hAnsi="Arial" w:cs="Arial"/>
                <w:i/>
                <w:sz w:val="22"/>
                <w:szCs w:val="22"/>
              </w:rPr>
              <w:t xml:space="preserve">Shark Bay Prawn Managed Fishery Management Plan 1993 </w:t>
            </w:r>
            <w:r w:rsidRPr="00CA78DB">
              <w:rPr>
                <w:rFonts w:ascii="Arial" w:hAnsi="Arial" w:cs="Arial"/>
                <w:sz w:val="22"/>
                <w:szCs w:val="22"/>
              </w:rPr>
              <w:t xml:space="preserve">made under the Western Australian </w:t>
            </w:r>
            <w:r w:rsidRPr="00CA78DB">
              <w:rPr>
                <w:rStyle w:val="Emphasis"/>
                <w:rFonts w:ascii="Arial" w:hAnsi="Arial" w:cs="Arial"/>
                <w:sz w:val="22"/>
                <w:szCs w:val="22"/>
              </w:rPr>
              <w:t>Fish Resources Management Act 1994</w:t>
            </w:r>
            <w:r w:rsidRPr="00CA78DB">
              <w:rPr>
                <w:rFonts w:ascii="Arial" w:hAnsi="Arial" w:cs="Arial"/>
                <w:sz w:val="22"/>
                <w:szCs w:val="22"/>
              </w:rPr>
              <w:t>.</w:t>
            </w:r>
            <w:r w:rsidRPr="00CA78DB">
              <w:rPr>
                <w:rFonts w:ascii="Arial" w:hAnsi="Arial" w:cs="Arial"/>
                <w:b/>
                <w:sz w:val="22"/>
                <w:szCs w:val="22"/>
              </w:rPr>
              <w:t xml:space="preserve"> </w:t>
            </w:r>
          </w:p>
          <w:p w:rsidR="00DA6A89" w:rsidRPr="00CA78DB" w:rsidRDefault="00DA6A89" w:rsidP="00814CC7">
            <w:pPr>
              <w:rPr>
                <w:rFonts w:ascii="Arial" w:hAnsi="Arial" w:cs="Arial"/>
                <w:b/>
                <w:sz w:val="22"/>
                <w:szCs w:val="22"/>
              </w:rPr>
            </w:pPr>
          </w:p>
        </w:tc>
        <w:tc>
          <w:tcPr>
            <w:tcW w:w="5040" w:type="dxa"/>
            <w:tcMar>
              <w:top w:w="57" w:type="dxa"/>
            </w:tcMar>
          </w:tcPr>
          <w:p w:rsidR="00DA6A89" w:rsidRPr="00CA78DB" w:rsidRDefault="000850AE" w:rsidP="00814CC7">
            <w:pPr>
              <w:rPr>
                <w:rFonts w:ascii="Arial" w:hAnsi="Arial" w:cs="Arial"/>
                <w:sz w:val="22"/>
                <w:szCs w:val="22"/>
              </w:rPr>
            </w:pPr>
            <w:r w:rsidRPr="00CA78DB">
              <w:rPr>
                <w:rFonts w:ascii="Arial" w:hAnsi="Arial" w:cs="Arial"/>
                <w:sz w:val="22"/>
                <w:szCs w:val="22"/>
              </w:rPr>
              <w:t>The</w:t>
            </w:r>
            <w:r w:rsidR="00433669" w:rsidRPr="00CA78DB">
              <w:rPr>
                <w:rFonts w:ascii="Arial" w:hAnsi="Arial" w:cs="Arial"/>
                <w:sz w:val="22"/>
                <w:szCs w:val="22"/>
              </w:rPr>
              <w:t xml:space="preserve"> Western Australia</w:t>
            </w:r>
            <w:r w:rsidR="00CA78DB" w:rsidRPr="00CA78DB">
              <w:rPr>
                <w:rFonts w:ascii="Arial" w:hAnsi="Arial" w:cs="Arial"/>
                <w:sz w:val="22"/>
                <w:szCs w:val="22"/>
              </w:rPr>
              <w:t xml:space="preserve"> (WA) Department of Fisheries  advises that the WA</w:t>
            </w:r>
            <w:r w:rsidRPr="00CA78DB">
              <w:rPr>
                <w:rFonts w:ascii="Arial" w:hAnsi="Arial" w:cs="Arial"/>
                <w:sz w:val="22"/>
                <w:szCs w:val="22"/>
              </w:rPr>
              <w:t xml:space="preserve"> Shark Bay Prawn Managed Fishery continues to operate in accorda</w:t>
            </w:r>
            <w:r w:rsidR="00945A1F" w:rsidRPr="00CA78DB">
              <w:rPr>
                <w:rFonts w:ascii="Arial" w:hAnsi="Arial" w:cs="Arial"/>
                <w:sz w:val="22"/>
                <w:szCs w:val="22"/>
              </w:rPr>
              <w:t xml:space="preserve">nce with the </w:t>
            </w:r>
            <w:r w:rsidR="00945A1F" w:rsidRPr="00CA78DB">
              <w:rPr>
                <w:rFonts w:ascii="Arial" w:hAnsi="Arial" w:cs="Arial"/>
                <w:i/>
                <w:sz w:val="22"/>
                <w:szCs w:val="22"/>
              </w:rPr>
              <w:t xml:space="preserve">Shark Bay Prawn Management  Plan 1993 </w:t>
            </w:r>
            <w:r w:rsidRPr="00CA78DB">
              <w:rPr>
                <w:rFonts w:ascii="Arial" w:hAnsi="Arial" w:cs="Arial"/>
                <w:sz w:val="22"/>
                <w:szCs w:val="22"/>
              </w:rPr>
              <w:t xml:space="preserve">under the </w:t>
            </w:r>
            <w:r w:rsidRPr="00273EA0">
              <w:rPr>
                <w:rFonts w:ascii="Arial" w:hAnsi="Arial" w:cs="Arial"/>
                <w:i/>
                <w:sz w:val="22"/>
                <w:szCs w:val="22"/>
              </w:rPr>
              <w:t>Fish Resources Management Act</w:t>
            </w:r>
            <w:r w:rsidRPr="00CA78DB">
              <w:rPr>
                <w:rFonts w:ascii="Arial" w:hAnsi="Arial" w:cs="Arial"/>
                <w:sz w:val="22"/>
                <w:szCs w:val="22"/>
              </w:rPr>
              <w:t xml:space="preserve"> </w:t>
            </w:r>
            <w:r w:rsidRPr="00273EA0">
              <w:rPr>
                <w:rFonts w:ascii="Arial" w:hAnsi="Arial" w:cs="Arial"/>
                <w:i/>
                <w:sz w:val="22"/>
                <w:szCs w:val="22"/>
              </w:rPr>
              <w:t>1994</w:t>
            </w:r>
            <w:r w:rsidRPr="00CA78DB">
              <w:rPr>
                <w:rFonts w:ascii="Arial" w:hAnsi="Arial" w:cs="Arial"/>
                <w:sz w:val="22"/>
                <w:szCs w:val="22"/>
              </w:rPr>
              <w:t xml:space="preserve"> </w:t>
            </w:r>
          </w:p>
          <w:p w:rsidR="00DA6A89" w:rsidRPr="00CA78DB" w:rsidRDefault="00DA6A89" w:rsidP="00814CC7">
            <w:pPr>
              <w:rPr>
                <w:rFonts w:ascii="Arial" w:hAnsi="Arial" w:cs="Arial"/>
                <w:sz w:val="22"/>
                <w:szCs w:val="22"/>
              </w:rPr>
            </w:pPr>
          </w:p>
        </w:tc>
        <w:tc>
          <w:tcPr>
            <w:tcW w:w="5760" w:type="dxa"/>
            <w:tcMar>
              <w:top w:w="57" w:type="dxa"/>
            </w:tcMar>
          </w:tcPr>
          <w:p w:rsidR="000850AE" w:rsidRPr="00CA78DB" w:rsidRDefault="000850AE" w:rsidP="000850AE">
            <w:pPr>
              <w:spacing w:after="200"/>
              <w:rPr>
                <w:rFonts w:ascii="Arial" w:hAnsi="Arial" w:cs="Arial"/>
                <w:sz w:val="22"/>
                <w:szCs w:val="22"/>
              </w:rPr>
            </w:pPr>
            <w:r w:rsidRPr="00CA78DB">
              <w:rPr>
                <w:rFonts w:ascii="Arial" w:hAnsi="Arial" w:cs="Arial"/>
                <w:sz w:val="22"/>
                <w:szCs w:val="22"/>
              </w:rPr>
              <w:t>The Department of Sustainability, Environment, Water, Population and Communities (DSEWPa</w:t>
            </w:r>
            <w:r w:rsidR="00B97118">
              <w:rPr>
                <w:rFonts w:ascii="Arial" w:hAnsi="Arial" w:cs="Arial"/>
                <w:sz w:val="22"/>
                <w:szCs w:val="22"/>
              </w:rPr>
              <w:t>C) considers that this recommendation</w:t>
            </w:r>
            <w:r w:rsidRPr="00CA78DB">
              <w:rPr>
                <w:rFonts w:ascii="Arial" w:hAnsi="Arial" w:cs="Arial"/>
                <w:sz w:val="22"/>
                <w:szCs w:val="22"/>
              </w:rPr>
              <w:t xml:space="preserve"> has been met.</w:t>
            </w:r>
          </w:p>
          <w:p w:rsidR="00DA6A89" w:rsidRPr="00CA78DB" w:rsidRDefault="000850AE" w:rsidP="000850AE">
            <w:pPr>
              <w:rPr>
                <w:rFonts w:ascii="Arial" w:hAnsi="Arial" w:cs="Arial"/>
                <w:color w:val="FF0000"/>
                <w:sz w:val="22"/>
                <w:szCs w:val="22"/>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Recommendation 1</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3132B6" w:rsidRPr="00F6308F" w:rsidTr="00814CC7">
        <w:trPr>
          <w:cantSplit/>
        </w:trPr>
        <w:tc>
          <w:tcPr>
            <w:tcW w:w="3528" w:type="dxa"/>
            <w:tcMar>
              <w:top w:w="57" w:type="dxa"/>
            </w:tcMar>
          </w:tcPr>
          <w:p w:rsidR="003132B6" w:rsidRPr="00CA78DB" w:rsidRDefault="003132B6" w:rsidP="000850AE">
            <w:pPr>
              <w:spacing w:before="120" w:after="120"/>
              <w:rPr>
                <w:rFonts w:ascii="Arial" w:hAnsi="Arial" w:cs="Arial"/>
                <w:sz w:val="22"/>
                <w:szCs w:val="22"/>
              </w:rPr>
            </w:pPr>
            <w:r w:rsidRPr="00CA78DB">
              <w:rPr>
                <w:rFonts w:ascii="Arial" w:hAnsi="Arial" w:cs="Arial"/>
                <w:b/>
                <w:sz w:val="22"/>
                <w:szCs w:val="22"/>
              </w:rPr>
              <w:t xml:space="preserve">Recommendation 2:  </w:t>
            </w:r>
            <w:r w:rsidRPr="00CA78DB">
              <w:rPr>
                <w:rFonts w:ascii="Arial" w:hAnsi="Arial" w:cs="Arial"/>
                <w:sz w:val="22"/>
                <w:szCs w:val="22"/>
              </w:rPr>
              <w:t>DFWA to advise DEWHA of any intended material change to the SBPMF legislated management regime and management arrangements that could affect the criteria on which EPBC Act decisions are based.</w:t>
            </w:r>
          </w:p>
          <w:p w:rsidR="003132B6" w:rsidRPr="00CA78DB" w:rsidRDefault="003132B6" w:rsidP="00D82087">
            <w:pPr>
              <w:pStyle w:val="normal-dot"/>
              <w:tabs>
                <w:tab w:val="clear" w:pos="360"/>
                <w:tab w:val="left" w:pos="1440"/>
              </w:tabs>
              <w:spacing w:after="120"/>
              <w:ind w:left="0" w:right="142" w:firstLine="0"/>
              <w:rPr>
                <w:rFonts w:ascii="Arial" w:hAnsi="Arial" w:cs="Arial"/>
                <w:b/>
                <w:szCs w:val="22"/>
              </w:rPr>
            </w:pPr>
          </w:p>
        </w:tc>
        <w:tc>
          <w:tcPr>
            <w:tcW w:w="5040" w:type="dxa"/>
            <w:tcMar>
              <w:top w:w="57" w:type="dxa"/>
            </w:tcMar>
          </w:tcPr>
          <w:p w:rsidR="003132B6" w:rsidRPr="00CA78DB" w:rsidRDefault="007803B2" w:rsidP="003132B6">
            <w:pPr>
              <w:spacing w:after="200"/>
              <w:rPr>
                <w:rFonts w:ascii="Arial" w:hAnsi="Arial" w:cs="Arial"/>
                <w:sz w:val="22"/>
                <w:szCs w:val="22"/>
              </w:rPr>
            </w:pPr>
            <w:r>
              <w:rPr>
                <w:rFonts w:ascii="Arial" w:hAnsi="Arial" w:cs="Arial"/>
                <w:sz w:val="22"/>
                <w:szCs w:val="22"/>
              </w:rPr>
              <w:t>The WA Department of Fisheries have advised</w:t>
            </w:r>
            <w:r w:rsidRPr="00CA78DB">
              <w:rPr>
                <w:rFonts w:ascii="Arial" w:hAnsi="Arial" w:cs="Arial"/>
                <w:sz w:val="22"/>
                <w:szCs w:val="22"/>
              </w:rPr>
              <w:t xml:space="preserve"> </w:t>
            </w:r>
            <w:r>
              <w:rPr>
                <w:rFonts w:ascii="Arial" w:hAnsi="Arial" w:cs="Arial"/>
                <w:sz w:val="22"/>
                <w:szCs w:val="22"/>
              </w:rPr>
              <w:t xml:space="preserve">that no </w:t>
            </w:r>
            <w:r w:rsidR="003132B6" w:rsidRPr="00CA78DB">
              <w:rPr>
                <w:rFonts w:ascii="Arial" w:hAnsi="Arial" w:cs="Arial"/>
                <w:sz w:val="22"/>
                <w:szCs w:val="22"/>
              </w:rPr>
              <w:t xml:space="preserve">significant changes that would affect the assessment of the fisheries against criteria on which </w:t>
            </w:r>
            <w:r w:rsidR="003132B6" w:rsidRPr="00CA78DB">
              <w:rPr>
                <w:rFonts w:ascii="Arial" w:hAnsi="Arial" w:cs="Arial"/>
                <w:i/>
                <w:sz w:val="22"/>
                <w:szCs w:val="22"/>
              </w:rPr>
              <w:t xml:space="preserve">Environment Protection and Biodiversity Conservation Act 1999 </w:t>
            </w:r>
            <w:r w:rsidR="003132B6" w:rsidRPr="00CA78DB">
              <w:rPr>
                <w:rFonts w:ascii="Arial" w:hAnsi="Arial" w:cs="Arial"/>
                <w:sz w:val="22"/>
                <w:szCs w:val="22"/>
              </w:rPr>
              <w:t>decisions are based have been made in the fisheries.</w:t>
            </w:r>
          </w:p>
          <w:p w:rsidR="003132B6" w:rsidRPr="00CA78DB" w:rsidRDefault="00E068F5" w:rsidP="007803B2">
            <w:pPr>
              <w:spacing w:after="120"/>
              <w:rPr>
                <w:rFonts w:ascii="Arial" w:hAnsi="Arial" w:cs="Arial"/>
                <w:color w:val="008080"/>
                <w:sz w:val="22"/>
                <w:szCs w:val="22"/>
              </w:rPr>
            </w:pPr>
            <w:r w:rsidRPr="00CA78DB">
              <w:rPr>
                <w:rFonts w:ascii="Arial" w:hAnsi="Arial" w:cs="Arial"/>
                <w:sz w:val="22"/>
                <w:szCs w:val="22"/>
              </w:rPr>
              <w:t xml:space="preserve">The </w:t>
            </w:r>
            <w:r w:rsidR="007803B2">
              <w:rPr>
                <w:rFonts w:ascii="Arial" w:hAnsi="Arial" w:cs="Arial"/>
                <w:sz w:val="22"/>
                <w:szCs w:val="22"/>
              </w:rPr>
              <w:t>WA</w:t>
            </w:r>
            <w:r w:rsidRPr="00CA78DB">
              <w:rPr>
                <w:rFonts w:ascii="Arial" w:hAnsi="Arial" w:cs="Arial"/>
                <w:sz w:val="22"/>
                <w:szCs w:val="22"/>
              </w:rPr>
              <w:t xml:space="preserve"> Department of Fisheries</w:t>
            </w:r>
            <w:r>
              <w:rPr>
                <w:rFonts w:ascii="Arial" w:hAnsi="Arial" w:cs="Arial"/>
                <w:sz w:val="22"/>
                <w:szCs w:val="22"/>
              </w:rPr>
              <w:t xml:space="preserve"> is working towards amending the management plan for the fishery to remove boats greater </w:t>
            </w:r>
            <w:r w:rsidR="00273EA0">
              <w:rPr>
                <w:rFonts w:ascii="Arial" w:hAnsi="Arial" w:cs="Arial"/>
                <w:sz w:val="22"/>
                <w:szCs w:val="22"/>
              </w:rPr>
              <w:t>than</w:t>
            </w:r>
            <w:r>
              <w:rPr>
                <w:rFonts w:ascii="Arial" w:hAnsi="Arial" w:cs="Arial"/>
                <w:sz w:val="22"/>
                <w:szCs w:val="22"/>
              </w:rPr>
              <w:t xml:space="preserve"> 375 boat units from operating in the fishery. In addition the amendment will allow for the reconfiguring of net head rope length. </w:t>
            </w:r>
            <w:r w:rsidRPr="00CA78DB">
              <w:rPr>
                <w:rFonts w:ascii="Arial" w:hAnsi="Arial" w:cs="Arial"/>
                <w:sz w:val="22"/>
                <w:szCs w:val="22"/>
                <w:highlight w:val="yellow"/>
              </w:rPr>
              <w:t xml:space="preserve"> </w:t>
            </w:r>
          </w:p>
        </w:tc>
        <w:tc>
          <w:tcPr>
            <w:tcW w:w="5760" w:type="dxa"/>
            <w:tcMar>
              <w:top w:w="57" w:type="dxa"/>
            </w:tcMar>
          </w:tcPr>
          <w:p w:rsidR="003132B6" w:rsidRPr="00CA78DB" w:rsidRDefault="003132B6" w:rsidP="003132B6">
            <w:pPr>
              <w:spacing w:after="200"/>
              <w:rPr>
                <w:rFonts w:ascii="Arial" w:hAnsi="Arial" w:cs="Arial"/>
                <w:sz w:val="22"/>
                <w:szCs w:val="22"/>
              </w:rPr>
            </w:pPr>
            <w:r w:rsidRPr="00CA78DB">
              <w:rPr>
                <w:rFonts w:ascii="Arial" w:hAnsi="Arial" w:cs="Arial"/>
                <w:sz w:val="22"/>
                <w:szCs w:val="22"/>
              </w:rPr>
              <w:t>The Department of Sustainability, Environment, Water, Population and Communities (DSEWPaC) considers that this</w:t>
            </w:r>
            <w:r w:rsidR="00B97118">
              <w:rPr>
                <w:rFonts w:ascii="Arial" w:hAnsi="Arial" w:cs="Arial"/>
                <w:sz w:val="22"/>
                <w:szCs w:val="22"/>
              </w:rPr>
              <w:t xml:space="preserve"> recommendation</w:t>
            </w:r>
            <w:r w:rsidR="00B97118" w:rsidRPr="00CA78DB">
              <w:rPr>
                <w:rFonts w:ascii="Arial" w:hAnsi="Arial" w:cs="Arial"/>
                <w:sz w:val="22"/>
                <w:szCs w:val="22"/>
              </w:rPr>
              <w:t xml:space="preserve"> </w:t>
            </w:r>
            <w:r w:rsidRPr="00CA78DB">
              <w:rPr>
                <w:rFonts w:ascii="Arial" w:hAnsi="Arial" w:cs="Arial"/>
                <w:sz w:val="22"/>
                <w:szCs w:val="22"/>
              </w:rPr>
              <w:t>has been met.</w:t>
            </w:r>
          </w:p>
          <w:p w:rsidR="003132B6" w:rsidRPr="00CA78DB" w:rsidRDefault="003132B6" w:rsidP="003132B6">
            <w:pPr>
              <w:rPr>
                <w:rFonts w:ascii="Arial" w:hAnsi="Arial" w:cs="Arial"/>
                <w:sz w:val="22"/>
                <w:szCs w:val="22"/>
                <w:highlight w:val="cyan"/>
              </w:rPr>
            </w:pPr>
            <w:r w:rsidRPr="00482FE9">
              <w:rPr>
                <w:rFonts w:ascii="Arial" w:hAnsi="Arial" w:cs="Arial"/>
                <w:noProof/>
                <w:sz w:val="22"/>
                <w:szCs w:val="22"/>
              </w:rPr>
              <w:t xml:space="preserve">The 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 xml:space="preserve">Recommendation </w:t>
            </w:r>
            <w:r w:rsidR="002A52E7" w:rsidRPr="00482FE9">
              <w:rPr>
                <w:rFonts w:ascii="Arial" w:hAnsi="Arial" w:cs="Arial"/>
                <w:b/>
                <w:sz w:val="22"/>
                <w:szCs w:val="22"/>
              </w:rPr>
              <w:t>2</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3132B6" w:rsidRPr="00F6308F" w:rsidTr="00814CC7">
        <w:trPr>
          <w:cantSplit/>
        </w:trPr>
        <w:tc>
          <w:tcPr>
            <w:tcW w:w="3528" w:type="dxa"/>
            <w:tcMar>
              <w:top w:w="57" w:type="dxa"/>
            </w:tcMar>
          </w:tcPr>
          <w:p w:rsidR="003132B6" w:rsidRDefault="003132B6" w:rsidP="00D82087">
            <w:pPr>
              <w:pStyle w:val="normal-dot"/>
              <w:tabs>
                <w:tab w:val="clear" w:pos="360"/>
                <w:tab w:val="left" w:pos="1440"/>
              </w:tabs>
              <w:spacing w:after="120"/>
              <w:ind w:left="0" w:right="142" w:firstLine="0"/>
              <w:rPr>
                <w:rFonts w:ascii="Arial" w:hAnsi="Arial" w:cs="Arial"/>
                <w:i/>
                <w:color w:val="000000"/>
                <w:szCs w:val="22"/>
              </w:rPr>
            </w:pPr>
            <w:r w:rsidRPr="00CA78DB">
              <w:rPr>
                <w:rFonts w:ascii="Arial" w:hAnsi="Arial" w:cs="Arial"/>
                <w:b/>
                <w:szCs w:val="22"/>
              </w:rPr>
              <w:t>Recommendation 3:</w:t>
            </w:r>
            <w:r w:rsidRPr="00CA78DB">
              <w:rPr>
                <w:rFonts w:ascii="Arial" w:hAnsi="Arial" w:cs="Arial"/>
                <w:szCs w:val="22"/>
              </w:rPr>
              <w:t xml:space="preserve">  DFWA to produce and present reports to DEWHA annually as per Appendix B of the </w:t>
            </w:r>
            <w:r w:rsidRPr="00CA78DB">
              <w:rPr>
                <w:rFonts w:ascii="Arial" w:hAnsi="Arial" w:cs="Arial"/>
                <w:i/>
                <w:color w:val="000000"/>
                <w:szCs w:val="22"/>
              </w:rPr>
              <w:t>Guidelines for the Ecologically Sustainable Management of Fisheries - 2nd Edition.</w:t>
            </w:r>
          </w:p>
          <w:p w:rsidR="004C4DB1" w:rsidRPr="00CA78DB" w:rsidRDefault="004C4DB1" w:rsidP="00D82087">
            <w:pPr>
              <w:pStyle w:val="normal-dot"/>
              <w:tabs>
                <w:tab w:val="clear" w:pos="360"/>
                <w:tab w:val="left" w:pos="1440"/>
              </w:tabs>
              <w:spacing w:after="120"/>
              <w:ind w:left="0" w:right="142" w:firstLine="0"/>
              <w:rPr>
                <w:rFonts w:ascii="Arial" w:hAnsi="Arial" w:cs="Arial"/>
                <w:i/>
                <w:color w:val="000000"/>
                <w:szCs w:val="22"/>
              </w:rPr>
            </w:pPr>
          </w:p>
          <w:p w:rsidR="003132B6" w:rsidRPr="00CA78DB" w:rsidRDefault="003132B6" w:rsidP="00D82087">
            <w:pPr>
              <w:rPr>
                <w:rFonts w:ascii="Arial" w:hAnsi="Arial" w:cs="Arial"/>
                <w:sz w:val="22"/>
                <w:szCs w:val="22"/>
              </w:rPr>
            </w:pPr>
          </w:p>
        </w:tc>
        <w:tc>
          <w:tcPr>
            <w:tcW w:w="5040" w:type="dxa"/>
            <w:tcMar>
              <w:top w:w="57" w:type="dxa"/>
            </w:tcMar>
          </w:tcPr>
          <w:p w:rsidR="007803B2" w:rsidRPr="00413DF4" w:rsidRDefault="007803B2" w:rsidP="007803B2">
            <w:pPr>
              <w:pStyle w:val="bodytext"/>
              <w:spacing w:after="200" w:line="240" w:lineRule="auto"/>
              <w:jc w:val="left"/>
              <w:rPr>
                <w:rFonts w:cs="Arial"/>
                <w:szCs w:val="22"/>
                <w:lang w:eastAsia="en-AU"/>
              </w:rPr>
            </w:pPr>
            <w:r>
              <w:rPr>
                <w:rFonts w:cs="Arial"/>
                <w:szCs w:val="22"/>
                <w:lang w:eastAsia="en-AU"/>
              </w:rPr>
              <w:t xml:space="preserve">The </w:t>
            </w:r>
            <w:r w:rsidRPr="00CA78DB">
              <w:rPr>
                <w:rFonts w:cs="Arial"/>
                <w:szCs w:val="22"/>
              </w:rPr>
              <w:t>Shark Bay Prawn Managed Fishery</w:t>
            </w:r>
            <w:r w:rsidRPr="00413DF4">
              <w:rPr>
                <w:rFonts w:cs="Arial"/>
                <w:szCs w:val="22"/>
                <w:lang w:eastAsia="en-AU"/>
              </w:rPr>
              <w:t xml:space="preserve"> is included in the </w:t>
            </w:r>
            <w:r>
              <w:rPr>
                <w:rFonts w:cs="Arial"/>
                <w:szCs w:val="22"/>
                <w:lang w:eastAsia="en-AU"/>
              </w:rPr>
              <w:t xml:space="preserve">WA Department of Fisheries </w:t>
            </w:r>
            <w:r w:rsidRPr="00413DF4">
              <w:rPr>
                <w:rFonts w:cs="Arial"/>
                <w:szCs w:val="22"/>
                <w:lang w:eastAsia="en-AU"/>
              </w:rPr>
              <w:t xml:space="preserve">publication, the Annual State of the Fisheries and Aquatic Resources which is provided to </w:t>
            </w:r>
            <w:r>
              <w:rPr>
                <w:rFonts w:cs="Arial"/>
                <w:szCs w:val="22"/>
                <w:lang w:eastAsia="en-AU"/>
              </w:rPr>
              <w:t>the department.</w:t>
            </w:r>
            <w:r w:rsidRPr="00413DF4">
              <w:rPr>
                <w:rFonts w:cs="Arial"/>
                <w:szCs w:val="22"/>
                <w:lang w:eastAsia="en-AU"/>
              </w:rPr>
              <w:t xml:space="preserve"> The Report includes all available information on the fishery. </w:t>
            </w:r>
          </w:p>
          <w:p w:rsidR="00E068F5" w:rsidRPr="00E068F5" w:rsidRDefault="00E068F5" w:rsidP="00E068F5">
            <w:pPr>
              <w:spacing w:after="120"/>
              <w:rPr>
                <w:rFonts w:ascii="Arial" w:hAnsi="Arial" w:cs="Arial"/>
                <w:sz w:val="22"/>
                <w:szCs w:val="22"/>
              </w:rPr>
            </w:pPr>
          </w:p>
        </w:tc>
        <w:tc>
          <w:tcPr>
            <w:tcW w:w="5760" w:type="dxa"/>
            <w:tcMar>
              <w:top w:w="57" w:type="dxa"/>
            </w:tcMar>
          </w:tcPr>
          <w:p w:rsidR="00B361B0" w:rsidRPr="00CA78DB" w:rsidRDefault="00B361B0" w:rsidP="00B361B0">
            <w:pPr>
              <w:spacing w:after="200"/>
              <w:rPr>
                <w:rFonts w:ascii="Arial" w:hAnsi="Arial" w:cs="Arial"/>
                <w:sz w:val="22"/>
                <w:szCs w:val="22"/>
              </w:rPr>
            </w:pPr>
            <w:r w:rsidRPr="00CA78DB">
              <w:rPr>
                <w:rFonts w:ascii="Arial" w:hAnsi="Arial" w:cs="Arial"/>
                <w:sz w:val="22"/>
                <w:szCs w:val="22"/>
              </w:rPr>
              <w:t xml:space="preserve">The Department of Sustainability, Environment, Water, Population and Communities (DSEWPaC) considers that this </w:t>
            </w:r>
            <w:r w:rsidR="00B97118">
              <w:rPr>
                <w:rFonts w:ascii="Arial" w:hAnsi="Arial" w:cs="Arial"/>
                <w:sz w:val="22"/>
                <w:szCs w:val="22"/>
              </w:rPr>
              <w:t>recommendation</w:t>
            </w:r>
            <w:r w:rsidRPr="00CA78DB">
              <w:rPr>
                <w:rFonts w:ascii="Arial" w:hAnsi="Arial" w:cs="Arial"/>
                <w:sz w:val="22"/>
                <w:szCs w:val="22"/>
              </w:rPr>
              <w:t xml:space="preserve"> has been met.</w:t>
            </w:r>
          </w:p>
          <w:p w:rsidR="003132B6" w:rsidRPr="00CA78DB" w:rsidRDefault="00B361B0" w:rsidP="00B361B0">
            <w:pPr>
              <w:rPr>
                <w:rFonts w:ascii="Arial" w:hAnsi="Arial" w:cs="Arial"/>
                <w:sz w:val="22"/>
                <w:szCs w:val="22"/>
                <w:highlight w:val="cyan"/>
              </w:rPr>
            </w:pPr>
            <w:r w:rsidRPr="00482FE9">
              <w:rPr>
                <w:rFonts w:ascii="Arial" w:hAnsi="Arial" w:cs="Arial"/>
                <w:noProof/>
                <w:sz w:val="22"/>
                <w:szCs w:val="22"/>
              </w:rPr>
              <w:t xml:space="preserve">The 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 xml:space="preserve">Recommendation </w:t>
            </w:r>
            <w:r w:rsidR="002A52E7" w:rsidRPr="00482FE9">
              <w:rPr>
                <w:rFonts w:ascii="Arial" w:hAnsi="Arial" w:cs="Arial"/>
                <w:b/>
                <w:sz w:val="22"/>
                <w:szCs w:val="22"/>
              </w:rPr>
              <w:t>3</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3132B6" w:rsidRPr="00F6308F" w:rsidTr="00814CC7">
        <w:trPr>
          <w:cantSplit/>
        </w:trPr>
        <w:tc>
          <w:tcPr>
            <w:tcW w:w="3528" w:type="dxa"/>
            <w:tcMar>
              <w:top w:w="57" w:type="dxa"/>
            </w:tcMar>
          </w:tcPr>
          <w:p w:rsidR="003132B6" w:rsidRPr="00CA78DB" w:rsidRDefault="003132B6" w:rsidP="00D82087">
            <w:pPr>
              <w:rPr>
                <w:rFonts w:ascii="Arial" w:hAnsi="Arial" w:cs="Arial"/>
                <w:sz w:val="22"/>
                <w:szCs w:val="22"/>
              </w:rPr>
            </w:pPr>
            <w:r w:rsidRPr="00CA78DB">
              <w:rPr>
                <w:rFonts w:ascii="Arial" w:hAnsi="Arial" w:cs="Arial"/>
                <w:b/>
                <w:sz w:val="22"/>
                <w:szCs w:val="22"/>
              </w:rPr>
              <w:t xml:space="preserve">Recommendation 4: </w:t>
            </w:r>
            <w:r w:rsidRPr="00CA78DB">
              <w:rPr>
                <w:rFonts w:ascii="Arial" w:hAnsi="Arial" w:cs="Arial"/>
                <w:sz w:val="22"/>
                <w:szCs w:val="22"/>
              </w:rPr>
              <w:t xml:space="preserve">By mid 2008, DFWA to advise the WA Minister for Fisheries on the outcomes of the Shark Bay Prawn and Scallop Fisheries Review </w:t>
            </w:r>
            <w:r w:rsidR="004C4DB1" w:rsidRPr="00CA78DB">
              <w:rPr>
                <w:rFonts w:ascii="Arial" w:hAnsi="Arial" w:cs="Arial"/>
                <w:sz w:val="22"/>
                <w:szCs w:val="22"/>
              </w:rPr>
              <w:t>process</w:t>
            </w:r>
            <w:r w:rsidRPr="00CA78DB">
              <w:rPr>
                <w:rFonts w:ascii="Arial" w:hAnsi="Arial" w:cs="Arial"/>
                <w:sz w:val="22"/>
                <w:szCs w:val="22"/>
              </w:rPr>
              <w:t xml:space="preserve"> and to commence implementing subsequent Ministerial decisions arising from the Review findings.</w:t>
            </w:r>
          </w:p>
        </w:tc>
        <w:tc>
          <w:tcPr>
            <w:tcW w:w="5040" w:type="dxa"/>
            <w:tcMar>
              <w:top w:w="57" w:type="dxa"/>
            </w:tcMar>
          </w:tcPr>
          <w:p w:rsidR="007803B2" w:rsidRDefault="00273EA0" w:rsidP="00814CC7">
            <w:pPr>
              <w:pStyle w:val="bodytext"/>
              <w:spacing w:line="240" w:lineRule="auto"/>
              <w:jc w:val="left"/>
              <w:rPr>
                <w:rFonts w:cs="Arial"/>
                <w:szCs w:val="22"/>
                <w:lang w:eastAsia="en-AU"/>
              </w:rPr>
            </w:pPr>
            <w:r>
              <w:rPr>
                <w:rFonts w:cs="Arial"/>
                <w:szCs w:val="22"/>
                <w:lang w:eastAsia="en-AU"/>
              </w:rPr>
              <w:t xml:space="preserve">The </w:t>
            </w:r>
            <w:r w:rsidRPr="00273EA0">
              <w:rPr>
                <w:rFonts w:cs="Arial"/>
                <w:i/>
                <w:szCs w:val="22"/>
                <w:lang w:eastAsia="en-AU"/>
              </w:rPr>
              <w:t>Fisheries Management Paper 235: Shark Bay Prawn and Scallop Fisheries Final Review report</w:t>
            </w:r>
            <w:r>
              <w:rPr>
                <w:rFonts w:cs="Arial"/>
                <w:i/>
                <w:szCs w:val="22"/>
                <w:lang w:eastAsia="en-AU"/>
              </w:rPr>
              <w:t xml:space="preserve"> </w:t>
            </w:r>
            <w:r w:rsidR="0076228E">
              <w:rPr>
                <w:rFonts w:cs="Arial"/>
                <w:szCs w:val="22"/>
                <w:lang w:eastAsia="en-AU"/>
              </w:rPr>
              <w:t xml:space="preserve">was released in April 2010. </w:t>
            </w:r>
          </w:p>
          <w:p w:rsidR="007803B2" w:rsidRPr="001820D0" w:rsidRDefault="007803B2" w:rsidP="007803B2">
            <w:pPr>
              <w:pStyle w:val="bodytext"/>
              <w:spacing w:line="240" w:lineRule="auto"/>
              <w:jc w:val="left"/>
              <w:rPr>
                <w:rFonts w:cs="Arial"/>
                <w:szCs w:val="24"/>
                <w:lang w:eastAsia="en-AU"/>
              </w:rPr>
            </w:pPr>
            <w:r w:rsidRPr="001820D0">
              <w:rPr>
                <w:rFonts w:cs="Arial"/>
                <w:szCs w:val="24"/>
                <w:lang w:eastAsia="en-AU"/>
              </w:rPr>
              <w:t xml:space="preserve">The review sought evidence to determine if trawl induced mortality was a primary cause of </w:t>
            </w:r>
            <w:r>
              <w:rPr>
                <w:rFonts w:cs="Arial"/>
                <w:szCs w:val="24"/>
                <w:lang w:eastAsia="en-AU"/>
              </w:rPr>
              <w:t xml:space="preserve">scallop </w:t>
            </w:r>
            <w:r w:rsidRPr="001820D0">
              <w:rPr>
                <w:rFonts w:cs="Arial"/>
                <w:szCs w:val="24"/>
                <w:lang w:eastAsia="en-AU"/>
              </w:rPr>
              <w:t xml:space="preserve">recruitment failure. </w:t>
            </w:r>
            <w:r>
              <w:rPr>
                <w:rFonts w:cs="Arial"/>
                <w:szCs w:val="22"/>
                <w:lang w:eastAsia="en-AU"/>
              </w:rPr>
              <w:t xml:space="preserve">A </w:t>
            </w:r>
            <w:r w:rsidRPr="00146080">
              <w:rPr>
                <w:rFonts w:cs="Arial"/>
                <w:szCs w:val="22"/>
              </w:rPr>
              <w:t xml:space="preserve">Fisheries Research and Development </w:t>
            </w:r>
            <w:r w:rsidRPr="004C16AF">
              <w:rPr>
                <w:rFonts w:cs="Arial"/>
                <w:szCs w:val="22"/>
              </w:rPr>
              <w:t>Corporation</w:t>
            </w:r>
            <w:r w:rsidRPr="004C16AF">
              <w:rPr>
                <w:rFonts w:cs="Arial"/>
                <w:szCs w:val="22"/>
                <w:lang w:eastAsia="en-AU"/>
              </w:rPr>
              <w:t xml:space="preserve"> (FRDC)</w:t>
            </w:r>
            <w:r>
              <w:rPr>
                <w:rFonts w:cs="Arial"/>
                <w:szCs w:val="22"/>
                <w:lang w:eastAsia="en-AU"/>
              </w:rPr>
              <w:t xml:space="preserve"> project </w:t>
            </w:r>
            <w:r w:rsidRPr="001820D0">
              <w:rPr>
                <w:rFonts w:cs="Arial"/>
                <w:szCs w:val="24"/>
                <w:lang w:eastAsia="en-AU"/>
              </w:rPr>
              <w:t xml:space="preserve">investigated and determined there was no clear correlation between high effort levels and low scallop recruitment. </w:t>
            </w:r>
          </w:p>
          <w:p w:rsidR="003132B6" w:rsidRPr="00273EA0" w:rsidRDefault="00C33464" w:rsidP="007803B2">
            <w:pPr>
              <w:pStyle w:val="bodytext"/>
              <w:spacing w:line="240" w:lineRule="auto"/>
              <w:jc w:val="left"/>
              <w:rPr>
                <w:rFonts w:cs="Arial"/>
                <w:szCs w:val="22"/>
                <w:lang w:eastAsia="en-AU"/>
              </w:rPr>
            </w:pPr>
            <w:r>
              <w:rPr>
                <w:rFonts w:cs="Arial"/>
                <w:szCs w:val="22"/>
                <w:lang w:eastAsia="en-AU"/>
              </w:rPr>
              <w:t xml:space="preserve">The review also proposed the formalisation of scallop catch share arrangements between Shark Bay Scallop and Prawn licensees.  </w:t>
            </w:r>
            <w:r w:rsidR="0076228E">
              <w:rPr>
                <w:rFonts w:cs="Arial"/>
                <w:szCs w:val="22"/>
                <w:lang w:eastAsia="en-AU"/>
              </w:rPr>
              <w:t>In April 2011 the</w:t>
            </w:r>
            <w:r w:rsidR="007803B2">
              <w:rPr>
                <w:rFonts w:cs="Arial"/>
                <w:szCs w:val="22"/>
                <w:lang w:eastAsia="en-AU"/>
              </w:rPr>
              <w:t xml:space="preserve"> WA m</w:t>
            </w:r>
            <w:r>
              <w:rPr>
                <w:rFonts w:cs="Arial"/>
                <w:szCs w:val="22"/>
                <w:lang w:eastAsia="en-AU"/>
              </w:rPr>
              <w:t xml:space="preserve">inister for fisheries </w:t>
            </w:r>
            <w:r w:rsidR="0076228E">
              <w:rPr>
                <w:rFonts w:cs="Arial"/>
                <w:szCs w:val="22"/>
                <w:lang w:eastAsia="en-AU"/>
              </w:rPr>
              <w:t>approved the implementation of a formal catch sharing arrangement</w:t>
            </w:r>
            <w:r w:rsidR="00B97118">
              <w:rPr>
                <w:rFonts w:cs="Arial"/>
                <w:szCs w:val="22"/>
                <w:lang w:eastAsia="en-AU"/>
              </w:rPr>
              <w:t xml:space="preserve"> </w:t>
            </w:r>
            <w:r w:rsidR="0076228E">
              <w:rPr>
                <w:rFonts w:cs="Arial"/>
                <w:szCs w:val="22"/>
                <w:lang w:eastAsia="en-AU"/>
              </w:rPr>
              <w:t>in the Shark Bay Scallop Fishery to allow A class</w:t>
            </w:r>
            <w:r>
              <w:rPr>
                <w:rFonts w:cs="Arial"/>
                <w:szCs w:val="22"/>
                <w:lang w:eastAsia="en-AU"/>
              </w:rPr>
              <w:t xml:space="preserve"> (scallop only licensees) 70%</w:t>
            </w:r>
            <w:r w:rsidR="00B97118">
              <w:rPr>
                <w:rFonts w:cs="Arial"/>
                <w:szCs w:val="22"/>
                <w:lang w:eastAsia="en-AU"/>
              </w:rPr>
              <w:t xml:space="preserve"> and B </w:t>
            </w:r>
            <w:r>
              <w:rPr>
                <w:rFonts w:cs="Arial"/>
                <w:szCs w:val="22"/>
                <w:lang w:eastAsia="en-AU"/>
              </w:rPr>
              <w:t xml:space="preserve">class (scallop and prawn licensees) </w:t>
            </w:r>
            <w:r w:rsidR="00B97118">
              <w:rPr>
                <w:rFonts w:cs="Arial"/>
                <w:szCs w:val="22"/>
                <w:lang w:eastAsia="en-AU"/>
              </w:rPr>
              <w:t xml:space="preserve"> 30% of annual scallop </w:t>
            </w:r>
            <w:r w:rsidR="007803B2">
              <w:rPr>
                <w:rFonts w:cs="Arial"/>
                <w:szCs w:val="22"/>
                <w:lang w:eastAsia="en-AU"/>
              </w:rPr>
              <w:t>quota</w:t>
            </w:r>
            <w:r w:rsidR="00B97118">
              <w:rPr>
                <w:rFonts w:cs="Arial"/>
                <w:szCs w:val="22"/>
                <w:lang w:eastAsia="en-AU"/>
              </w:rPr>
              <w:t>.</w:t>
            </w:r>
          </w:p>
        </w:tc>
        <w:tc>
          <w:tcPr>
            <w:tcW w:w="5760" w:type="dxa"/>
            <w:tcMar>
              <w:top w:w="57" w:type="dxa"/>
            </w:tcMar>
          </w:tcPr>
          <w:p w:rsidR="00B97118" w:rsidRPr="00CA78DB" w:rsidRDefault="00B97118" w:rsidP="00B97118">
            <w:pPr>
              <w:spacing w:after="200"/>
              <w:rPr>
                <w:rFonts w:ascii="Arial" w:hAnsi="Arial" w:cs="Arial"/>
                <w:sz w:val="22"/>
                <w:szCs w:val="22"/>
              </w:rPr>
            </w:pPr>
            <w:r w:rsidRPr="00CA78DB">
              <w:rPr>
                <w:rFonts w:ascii="Arial" w:hAnsi="Arial" w:cs="Arial"/>
                <w:sz w:val="22"/>
                <w:szCs w:val="22"/>
              </w:rPr>
              <w:t xml:space="preserve">The Department of Sustainability, Environment, Water, Population and Communities (DSEWPaC) considers that this </w:t>
            </w:r>
            <w:r>
              <w:rPr>
                <w:rFonts w:ascii="Arial" w:hAnsi="Arial" w:cs="Arial"/>
                <w:sz w:val="22"/>
                <w:szCs w:val="22"/>
              </w:rPr>
              <w:t>recommendation</w:t>
            </w:r>
            <w:r w:rsidRPr="00CA78DB">
              <w:rPr>
                <w:rFonts w:ascii="Arial" w:hAnsi="Arial" w:cs="Arial"/>
                <w:sz w:val="22"/>
                <w:szCs w:val="22"/>
              </w:rPr>
              <w:t xml:space="preserve"> has been met.</w:t>
            </w:r>
          </w:p>
          <w:p w:rsidR="003132B6" w:rsidRPr="00CA78DB" w:rsidRDefault="003132B6" w:rsidP="00814CC7">
            <w:pPr>
              <w:rPr>
                <w:rFonts w:ascii="Arial" w:hAnsi="Arial" w:cs="Arial"/>
                <w:sz w:val="22"/>
                <w:szCs w:val="22"/>
                <w:highlight w:val="cyan"/>
              </w:rPr>
            </w:pPr>
          </w:p>
        </w:tc>
      </w:tr>
      <w:tr w:rsidR="003132B6" w:rsidRPr="00F6308F" w:rsidTr="00FE44CD">
        <w:tc>
          <w:tcPr>
            <w:tcW w:w="3528" w:type="dxa"/>
            <w:tcMar>
              <w:top w:w="57" w:type="dxa"/>
            </w:tcMar>
          </w:tcPr>
          <w:p w:rsidR="003132B6" w:rsidRPr="00910D3B" w:rsidRDefault="003132B6" w:rsidP="00B47BFF">
            <w:pPr>
              <w:spacing w:after="120"/>
              <w:rPr>
                <w:rFonts w:ascii="Arial" w:hAnsi="Arial" w:cs="Arial"/>
                <w:b/>
                <w:iCs/>
                <w:sz w:val="22"/>
                <w:szCs w:val="22"/>
              </w:rPr>
            </w:pPr>
            <w:r w:rsidRPr="00910D3B">
              <w:rPr>
                <w:rFonts w:ascii="Arial" w:hAnsi="Arial" w:cs="Arial"/>
                <w:b/>
                <w:iCs/>
                <w:sz w:val="22"/>
                <w:szCs w:val="22"/>
              </w:rPr>
              <w:t xml:space="preserve">Recommendation 5: </w:t>
            </w:r>
            <w:r w:rsidRPr="00910D3B">
              <w:rPr>
                <w:rFonts w:ascii="Arial" w:hAnsi="Arial" w:cs="Arial"/>
                <w:iCs/>
                <w:sz w:val="22"/>
                <w:szCs w:val="22"/>
              </w:rPr>
              <w:t>DFWA to continue to investigate the impact of gear interaction in those areas of the Shark Bay Prawn and Scallop Fisheries where the distribution of the target species overlap, and where appropriate implement management responses to address and mitigate the impacts identified.</w:t>
            </w:r>
          </w:p>
          <w:p w:rsidR="003132B6" w:rsidRPr="00910D3B" w:rsidRDefault="003132B6" w:rsidP="00D82087">
            <w:pPr>
              <w:rPr>
                <w:rFonts w:ascii="Arial" w:hAnsi="Arial" w:cs="Arial"/>
                <w:b/>
                <w:sz w:val="22"/>
                <w:szCs w:val="22"/>
              </w:rPr>
            </w:pPr>
          </w:p>
        </w:tc>
        <w:tc>
          <w:tcPr>
            <w:tcW w:w="5040" w:type="dxa"/>
            <w:tcMar>
              <w:top w:w="57" w:type="dxa"/>
            </w:tcMar>
          </w:tcPr>
          <w:p w:rsidR="004C16AF" w:rsidRPr="00910D3B" w:rsidRDefault="00FE44CD" w:rsidP="00CB1DC1">
            <w:pPr>
              <w:pStyle w:val="bodytext"/>
              <w:spacing w:line="240" w:lineRule="auto"/>
              <w:jc w:val="left"/>
              <w:rPr>
                <w:rFonts w:cs="Arial"/>
                <w:szCs w:val="22"/>
                <w:lang w:eastAsia="en-AU"/>
              </w:rPr>
            </w:pPr>
            <w:r w:rsidRPr="00910D3B">
              <w:rPr>
                <w:rFonts w:cs="Arial"/>
                <w:szCs w:val="22"/>
                <w:lang w:eastAsia="en-AU"/>
              </w:rPr>
              <w:t>An FRDC research project</w:t>
            </w:r>
            <w:r w:rsidR="00B47BFF" w:rsidRPr="00910D3B">
              <w:rPr>
                <w:rFonts w:cs="Arial"/>
                <w:szCs w:val="22"/>
                <w:lang w:eastAsia="en-AU"/>
              </w:rPr>
              <w:t xml:space="preserve"> investigating the impact of gear interaction and resource sharing issues was completed in 2011 and is publicly available on the</w:t>
            </w:r>
            <w:r w:rsidR="00B57D8D" w:rsidRPr="00910D3B">
              <w:rPr>
                <w:rFonts w:cs="Arial"/>
                <w:szCs w:val="22"/>
                <w:lang w:eastAsia="en-AU"/>
              </w:rPr>
              <w:t xml:space="preserve"> WA Department of F</w:t>
            </w:r>
            <w:r w:rsidR="007A4519" w:rsidRPr="00910D3B">
              <w:rPr>
                <w:rFonts w:cs="Arial"/>
                <w:szCs w:val="22"/>
                <w:lang w:eastAsia="en-AU"/>
              </w:rPr>
              <w:t xml:space="preserve">isheries website. </w:t>
            </w:r>
          </w:p>
          <w:p w:rsidR="00DC66D7" w:rsidRPr="00910D3B" w:rsidRDefault="00E4699B" w:rsidP="00DC66D7">
            <w:pPr>
              <w:pStyle w:val="bodytext"/>
              <w:spacing w:line="240" w:lineRule="auto"/>
              <w:jc w:val="left"/>
              <w:rPr>
                <w:rFonts w:cs="Arial"/>
                <w:szCs w:val="24"/>
                <w:lang w:eastAsia="en-AU"/>
              </w:rPr>
            </w:pPr>
            <w:r w:rsidRPr="00910D3B">
              <w:rPr>
                <w:rFonts w:cs="Arial"/>
                <w:szCs w:val="24"/>
                <w:lang w:eastAsia="en-AU"/>
              </w:rPr>
              <w:t>Some of t</w:t>
            </w:r>
            <w:r w:rsidR="00DC66D7" w:rsidRPr="00910D3B">
              <w:rPr>
                <w:rFonts w:cs="Arial"/>
                <w:szCs w:val="24"/>
                <w:lang w:eastAsia="en-AU"/>
              </w:rPr>
              <w:t>he outcomes achieved through the project included:</w:t>
            </w:r>
          </w:p>
          <w:p w:rsidR="00E4699B" w:rsidRPr="00910D3B" w:rsidRDefault="00E4699B" w:rsidP="00C300E3">
            <w:pPr>
              <w:pStyle w:val="bodytext"/>
              <w:spacing w:line="240" w:lineRule="auto"/>
              <w:jc w:val="left"/>
              <w:rPr>
                <w:rFonts w:cs="Arial"/>
                <w:szCs w:val="24"/>
                <w:lang w:eastAsia="en-AU"/>
              </w:rPr>
            </w:pPr>
            <w:r w:rsidRPr="00910D3B">
              <w:rPr>
                <w:rFonts w:cs="Arial"/>
                <w:szCs w:val="24"/>
                <w:lang w:eastAsia="en-AU"/>
              </w:rPr>
              <w:t>A correlation between the survival rates of discarded scallops being higher in winter than in summer</w:t>
            </w:r>
            <w:r w:rsidR="00486D9E" w:rsidRPr="00910D3B">
              <w:rPr>
                <w:rFonts w:cs="Arial"/>
                <w:szCs w:val="24"/>
                <w:lang w:eastAsia="en-AU"/>
              </w:rPr>
              <w:t>. The results supported current management arrangements in</w:t>
            </w:r>
            <w:r w:rsidRPr="00910D3B">
              <w:rPr>
                <w:rFonts w:cs="Arial"/>
                <w:szCs w:val="24"/>
                <w:lang w:eastAsia="en-AU"/>
              </w:rPr>
              <w:t xml:space="preserve"> which</w:t>
            </w:r>
            <w:r w:rsidR="00486D9E" w:rsidRPr="00910D3B">
              <w:rPr>
                <w:rFonts w:cs="Arial"/>
                <w:szCs w:val="24"/>
                <w:lang w:eastAsia="en-AU"/>
              </w:rPr>
              <w:t xml:space="preserve"> both the prawn and scallop fleet fish prior to spawning</w:t>
            </w:r>
            <w:r w:rsidRPr="00910D3B">
              <w:rPr>
                <w:rFonts w:cs="Arial"/>
                <w:szCs w:val="24"/>
                <w:lang w:eastAsia="en-AU"/>
              </w:rPr>
              <w:t xml:space="preserve">. </w:t>
            </w:r>
            <w:r w:rsidR="00486D9E" w:rsidRPr="00910D3B">
              <w:rPr>
                <w:rFonts w:cs="Arial"/>
                <w:szCs w:val="24"/>
                <w:lang w:eastAsia="en-AU"/>
              </w:rPr>
              <w:t xml:space="preserve">The report also highlighted the importance of minimising </w:t>
            </w:r>
            <w:r w:rsidRPr="00910D3B">
              <w:rPr>
                <w:rFonts w:cs="Arial"/>
                <w:szCs w:val="24"/>
                <w:lang w:eastAsia="en-AU"/>
              </w:rPr>
              <w:t>discarding during</w:t>
            </w:r>
            <w:r w:rsidR="00486D9E" w:rsidRPr="00910D3B">
              <w:rPr>
                <w:rFonts w:cs="Arial"/>
                <w:szCs w:val="24"/>
                <w:lang w:eastAsia="en-AU"/>
              </w:rPr>
              <w:t xml:space="preserve"> the summer months</w:t>
            </w:r>
            <w:r w:rsidR="00FE44CD" w:rsidRPr="00910D3B">
              <w:rPr>
                <w:rFonts w:cs="Arial"/>
                <w:szCs w:val="24"/>
                <w:lang w:eastAsia="en-AU"/>
              </w:rPr>
              <w:t>,</w:t>
            </w:r>
            <w:r w:rsidR="00486D9E" w:rsidRPr="00910D3B">
              <w:rPr>
                <w:rFonts w:cs="Arial"/>
                <w:szCs w:val="24"/>
                <w:lang w:eastAsia="en-AU"/>
              </w:rPr>
              <w:t xml:space="preserve"> and the protection of small scallops from trawl disturbance</w:t>
            </w:r>
            <w:r w:rsidR="00FE44CD" w:rsidRPr="00910D3B">
              <w:rPr>
                <w:rFonts w:cs="Arial"/>
                <w:szCs w:val="24"/>
                <w:lang w:eastAsia="en-AU"/>
              </w:rPr>
              <w:t>s</w:t>
            </w:r>
            <w:r w:rsidR="00486D9E" w:rsidRPr="00910D3B">
              <w:rPr>
                <w:rFonts w:cs="Arial"/>
                <w:szCs w:val="24"/>
                <w:lang w:eastAsia="en-AU"/>
              </w:rPr>
              <w:t xml:space="preserve"> in winter.</w:t>
            </w:r>
            <w:r w:rsidRPr="00910D3B">
              <w:rPr>
                <w:rFonts w:cs="Arial"/>
                <w:szCs w:val="24"/>
                <w:lang w:eastAsia="en-AU"/>
              </w:rPr>
              <w:t xml:space="preserve"> </w:t>
            </w:r>
          </w:p>
          <w:p w:rsidR="009A118B" w:rsidRPr="00910D3B" w:rsidRDefault="00F14F7A" w:rsidP="00C300E3">
            <w:pPr>
              <w:pStyle w:val="bodytext"/>
              <w:spacing w:line="240" w:lineRule="auto"/>
              <w:jc w:val="left"/>
              <w:rPr>
                <w:rFonts w:cs="Arial"/>
                <w:szCs w:val="24"/>
                <w:lang w:eastAsia="en-AU"/>
              </w:rPr>
            </w:pPr>
            <w:r w:rsidRPr="00910D3B">
              <w:rPr>
                <w:rFonts w:cs="Arial"/>
                <w:szCs w:val="24"/>
                <w:lang w:eastAsia="en-AU"/>
              </w:rPr>
              <w:t>That</w:t>
            </w:r>
            <w:r w:rsidR="00910D3B" w:rsidRPr="00910D3B">
              <w:rPr>
                <w:rFonts w:cs="Arial"/>
                <w:szCs w:val="24"/>
                <w:lang w:eastAsia="en-AU"/>
              </w:rPr>
              <w:t xml:space="preserve"> smaller</w:t>
            </w:r>
            <w:r w:rsidR="00EC07D2" w:rsidRPr="00910D3B">
              <w:rPr>
                <w:rFonts w:cs="Arial"/>
                <w:szCs w:val="24"/>
                <w:lang w:eastAsia="en-AU"/>
              </w:rPr>
              <w:t xml:space="preserve"> </w:t>
            </w:r>
            <w:proofErr w:type="spellStart"/>
            <w:r w:rsidR="00EC07D2" w:rsidRPr="00910D3B">
              <w:rPr>
                <w:rFonts w:cs="Arial"/>
                <w:szCs w:val="24"/>
                <w:lang w:eastAsia="en-AU"/>
              </w:rPr>
              <w:t>codend</w:t>
            </w:r>
            <w:proofErr w:type="spellEnd"/>
            <w:r w:rsidR="00EC07D2" w:rsidRPr="00910D3B">
              <w:rPr>
                <w:rFonts w:cs="Arial"/>
                <w:szCs w:val="24"/>
                <w:lang w:eastAsia="en-AU"/>
              </w:rPr>
              <w:t xml:space="preserve"> mesh sizes (55mm and 60mm) retained significantly less small scallops than the current 100mm diamond mesh </w:t>
            </w:r>
            <w:proofErr w:type="spellStart"/>
            <w:r w:rsidR="00EC07D2" w:rsidRPr="00910D3B">
              <w:rPr>
                <w:rFonts w:cs="Arial"/>
                <w:szCs w:val="24"/>
                <w:lang w:eastAsia="en-AU"/>
              </w:rPr>
              <w:t>codend</w:t>
            </w:r>
            <w:proofErr w:type="spellEnd"/>
            <w:r w:rsidR="00EC07D2" w:rsidRPr="00910D3B">
              <w:rPr>
                <w:rFonts w:cs="Arial"/>
                <w:szCs w:val="24"/>
                <w:lang w:eastAsia="en-AU"/>
              </w:rPr>
              <w:t xml:space="preserve"> and significantly reduced bycatch. The report found that moving to square mesh </w:t>
            </w:r>
            <w:proofErr w:type="spellStart"/>
            <w:r w:rsidR="00EC07D2" w:rsidRPr="00910D3B">
              <w:rPr>
                <w:rFonts w:cs="Arial"/>
                <w:szCs w:val="24"/>
                <w:lang w:eastAsia="en-AU"/>
              </w:rPr>
              <w:t>codends</w:t>
            </w:r>
            <w:proofErr w:type="spellEnd"/>
            <w:r w:rsidR="00EC07D2" w:rsidRPr="00910D3B">
              <w:rPr>
                <w:rFonts w:cs="Arial"/>
                <w:szCs w:val="24"/>
                <w:lang w:eastAsia="en-AU"/>
              </w:rPr>
              <w:t xml:space="preserve"> could result in a significant reduction in discards</w:t>
            </w:r>
            <w:r w:rsidR="00C300E3" w:rsidRPr="00910D3B">
              <w:rPr>
                <w:rFonts w:cs="Arial"/>
                <w:szCs w:val="24"/>
                <w:lang w:eastAsia="en-AU"/>
              </w:rPr>
              <w:t xml:space="preserve"> and the number of prawns caught,</w:t>
            </w:r>
            <w:r w:rsidR="00EC07D2" w:rsidRPr="00910D3B">
              <w:rPr>
                <w:rFonts w:cs="Arial"/>
                <w:szCs w:val="24"/>
                <w:lang w:eastAsia="en-AU"/>
              </w:rPr>
              <w:t xml:space="preserve"> and that the 60mm square mesh </w:t>
            </w:r>
            <w:proofErr w:type="spellStart"/>
            <w:r w:rsidR="00EC07D2" w:rsidRPr="00910D3B">
              <w:rPr>
                <w:rFonts w:cs="Arial"/>
                <w:szCs w:val="24"/>
                <w:lang w:eastAsia="en-AU"/>
              </w:rPr>
              <w:t>codend</w:t>
            </w:r>
            <w:proofErr w:type="spellEnd"/>
            <w:r w:rsidR="00EC07D2" w:rsidRPr="00910D3B">
              <w:rPr>
                <w:rFonts w:cs="Arial"/>
                <w:szCs w:val="24"/>
                <w:lang w:eastAsia="en-AU"/>
              </w:rPr>
              <w:t xml:space="preserve"> presented</w:t>
            </w:r>
            <w:r w:rsidR="00DF5F7A" w:rsidRPr="00910D3B">
              <w:rPr>
                <w:rFonts w:cs="Arial"/>
                <w:szCs w:val="24"/>
                <w:lang w:eastAsia="en-AU"/>
              </w:rPr>
              <w:t xml:space="preserve"> </w:t>
            </w:r>
            <w:r w:rsidR="00EC07D2" w:rsidRPr="00910D3B">
              <w:rPr>
                <w:rFonts w:cs="Arial"/>
                <w:szCs w:val="24"/>
                <w:lang w:eastAsia="en-AU"/>
              </w:rPr>
              <w:t xml:space="preserve"> a good basis to use in commercial trials in the fishery.</w:t>
            </w:r>
            <w:r w:rsidR="00C300E3" w:rsidRPr="00910D3B">
              <w:rPr>
                <w:rFonts w:cs="Arial"/>
                <w:szCs w:val="24"/>
                <w:lang w:eastAsia="en-AU"/>
              </w:rPr>
              <w:t xml:space="preserve"> </w:t>
            </w:r>
          </w:p>
          <w:p w:rsidR="00DC66D7" w:rsidRPr="00910D3B" w:rsidRDefault="00DC66D7" w:rsidP="00DC66D7">
            <w:pPr>
              <w:pStyle w:val="bodytext"/>
              <w:spacing w:line="240" w:lineRule="auto"/>
              <w:jc w:val="left"/>
              <w:rPr>
                <w:rFonts w:cs="Arial"/>
                <w:szCs w:val="24"/>
                <w:lang w:eastAsia="en-AU"/>
              </w:rPr>
            </w:pPr>
            <w:r w:rsidRPr="00910D3B">
              <w:rPr>
                <w:rFonts w:cs="Arial"/>
                <w:szCs w:val="24"/>
                <w:lang w:eastAsia="en-AU"/>
              </w:rPr>
              <w:t xml:space="preserve">Hydrodynamic modelling and larval movement identified areas of Shark Bay that are highly susceptible to flushing, while it also identified other areas that had higher retention rates of larvae. The project identified areas for management focus which would maintain a healthy spawning stock level in each of the main fishing grounds and after larval settlement. </w:t>
            </w:r>
          </w:p>
          <w:p w:rsidR="00FE44CD" w:rsidRPr="00910D3B" w:rsidRDefault="00DC66D7" w:rsidP="00910D3B">
            <w:pPr>
              <w:pStyle w:val="bodytext"/>
              <w:spacing w:line="240" w:lineRule="auto"/>
              <w:jc w:val="left"/>
              <w:rPr>
                <w:rFonts w:cs="Arial"/>
                <w:szCs w:val="24"/>
                <w:lang w:eastAsia="en-AU"/>
              </w:rPr>
            </w:pPr>
            <w:r w:rsidRPr="00910D3B">
              <w:rPr>
                <w:rFonts w:cs="Arial"/>
                <w:szCs w:val="24"/>
                <w:lang w:eastAsia="en-AU"/>
              </w:rPr>
              <w:t>The project evaluated the historical and recent catch and effort data of the prawn and scallop fisheries and found that changes in trawl effort distribution were not a major driver of scallop recruitment in Shark Bay.</w:t>
            </w:r>
          </w:p>
        </w:tc>
        <w:tc>
          <w:tcPr>
            <w:tcW w:w="5760" w:type="dxa"/>
            <w:tcMar>
              <w:top w:w="57" w:type="dxa"/>
            </w:tcMar>
          </w:tcPr>
          <w:p w:rsidR="00CB1DC1" w:rsidRPr="00910D3B" w:rsidRDefault="00CB1DC1" w:rsidP="00CB1DC1">
            <w:pPr>
              <w:spacing w:after="200"/>
              <w:rPr>
                <w:rFonts w:ascii="Arial" w:hAnsi="Arial" w:cs="Arial"/>
                <w:sz w:val="22"/>
                <w:szCs w:val="22"/>
              </w:rPr>
            </w:pPr>
            <w:r w:rsidRPr="00910D3B">
              <w:rPr>
                <w:rFonts w:ascii="Arial" w:hAnsi="Arial" w:cs="Arial"/>
                <w:sz w:val="22"/>
                <w:szCs w:val="22"/>
              </w:rPr>
              <w:t>The Department of Sustainability, Environment, Water, Population and Communities (DSEWPaC) considers that this recommendation has been met.</w:t>
            </w:r>
          </w:p>
          <w:p w:rsidR="003132B6" w:rsidRPr="00910D3B" w:rsidRDefault="003132B6" w:rsidP="00814CC7">
            <w:pPr>
              <w:rPr>
                <w:rFonts w:ascii="Arial" w:hAnsi="Arial" w:cs="Arial"/>
                <w:sz w:val="22"/>
                <w:szCs w:val="22"/>
              </w:rPr>
            </w:pPr>
          </w:p>
        </w:tc>
      </w:tr>
      <w:tr w:rsidR="003132B6" w:rsidRPr="00F6308F" w:rsidTr="00A37B6C">
        <w:trPr>
          <w:trHeight w:val="617"/>
        </w:trPr>
        <w:tc>
          <w:tcPr>
            <w:tcW w:w="3528" w:type="dxa"/>
            <w:tcMar>
              <w:top w:w="57" w:type="dxa"/>
            </w:tcMar>
          </w:tcPr>
          <w:p w:rsidR="003132B6" w:rsidRPr="004C16AF" w:rsidRDefault="003132B6" w:rsidP="00D82087">
            <w:pPr>
              <w:rPr>
                <w:rFonts w:ascii="Arial" w:hAnsi="Arial" w:cs="Arial"/>
                <w:b/>
                <w:sz w:val="22"/>
                <w:szCs w:val="22"/>
                <w:highlight w:val="yellow"/>
              </w:rPr>
            </w:pPr>
            <w:r w:rsidRPr="004253A6">
              <w:rPr>
                <w:rFonts w:ascii="Arial" w:hAnsi="Arial" w:cs="Arial"/>
                <w:b/>
                <w:sz w:val="22"/>
                <w:szCs w:val="22"/>
              </w:rPr>
              <w:t xml:space="preserve">Recommendation 6: </w:t>
            </w:r>
            <w:r w:rsidRPr="004253A6">
              <w:rPr>
                <w:rFonts w:ascii="Arial" w:hAnsi="Arial" w:cs="Arial"/>
                <w:sz w:val="22"/>
                <w:szCs w:val="22"/>
              </w:rPr>
              <w:t xml:space="preserve">By December 2008, DFWA to finalise, adopt and implement the Bycatch Action Plan for the SBPMF, including ongoing review and progress reporting on </w:t>
            </w:r>
            <w:r w:rsidR="002106EE" w:rsidRPr="004253A6">
              <w:rPr>
                <w:rFonts w:ascii="Arial" w:hAnsi="Arial" w:cs="Arial"/>
                <w:sz w:val="22"/>
                <w:szCs w:val="22"/>
              </w:rPr>
              <w:t>its</w:t>
            </w:r>
            <w:r w:rsidRPr="004253A6">
              <w:rPr>
                <w:rFonts w:ascii="Arial" w:hAnsi="Arial" w:cs="Arial"/>
                <w:sz w:val="22"/>
                <w:szCs w:val="22"/>
              </w:rPr>
              <w:t xml:space="preserve"> implementation.</w:t>
            </w:r>
          </w:p>
        </w:tc>
        <w:tc>
          <w:tcPr>
            <w:tcW w:w="5040" w:type="dxa"/>
            <w:tcMar>
              <w:top w:w="57" w:type="dxa"/>
            </w:tcMar>
          </w:tcPr>
          <w:p w:rsidR="00460E58" w:rsidRDefault="009B3101" w:rsidP="00482FE9">
            <w:pPr>
              <w:pStyle w:val="bodytext"/>
              <w:spacing w:line="240" w:lineRule="auto"/>
              <w:jc w:val="left"/>
              <w:rPr>
                <w:rFonts w:cs="Arial"/>
                <w:szCs w:val="22"/>
              </w:rPr>
            </w:pPr>
            <w:r w:rsidRPr="00482FE9">
              <w:rPr>
                <w:rFonts w:cs="Arial"/>
                <w:szCs w:val="24"/>
                <w:lang w:eastAsia="en-AU"/>
              </w:rPr>
              <w:t>The</w:t>
            </w:r>
            <w:r w:rsidR="00482FE9">
              <w:rPr>
                <w:rFonts w:cs="Arial"/>
                <w:szCs w:val="24"/>
                <w:lang w:eastAsia="en-AU"/>
              </w:rPr>
              <w:t xml:space="preserve"> WA</w:t>
            </w:r>
            <w:r w:rsidRPr="00482FE9">
              <w:rPr>
                <w:rFonts w:cs="Arial"/>
                <w:szCs w:val="24"/>
                <w:lang w:eastAsia="en-AU"/>
              </w:rPr>
              <w:t xml:space="preserve"> </w:t>
            </w:r>
            <w:r w:rsidR="00482FE9">
              <w:rPr>
                <w:rFonts w:cs="Arial"/>
                <w:szCs w:val="24"/>
                <w:lang w:eastAsia="en-AU"/>
              </w:rPr>
              <w:t xml:space="preserve">Department of fisheries has advised the department that </w:t>
            </w:r>
            <w:r w:rsidR="00482FE9">
              <w:rPr>
                <w:rFonts w:cs="Arial"/>
                <w:szCs w:val="22"/>
              </w:rPr>
              <w:t xml:space="preserve">due to the findings of previous research that bycatch is a low risk in the Shark Bay Prawn Managed </w:t>
            </w:r>
            <w:proofErr w:type="gramStart"/>
            <w:r w:rsidR="00482FE9">
              <w:rPr>
                <w:rFonts w:cs="Arial"/>
                <w:szCs w:val="22"/>
              </w:rPr>
              <w:t>Fishery,</w:t>
            </w:r>
            <w:proofErr w:type="gramEnd"/>
            <w:r w:rsidR="00482FE9">
              <w:rPr>
                <w:rFonts w:cs="Arial"/>
                <w:szCs w:val="22"/>
              </w:rPr>
              <w:t xml:space="preserve"> the WA Department of Fisheries has determined that a formal bycatch action plan is unnecessary. </w:t>
            </w:r>
          </w:p>
          <w:p w:rsidR="00482FE9" w:rsidRPr="00482FE9" w:rsidRDefault="00482FE9" w:rsidP="00482FE9">
            <w:pPr>
              <w:pStyle w:val="bodytext"/>
              <w:spacing w:line="240" w:lineRule="auto"/>
              <w:jc w:val="left"/>
              <w:rPr>
                <w:rFonts w:cs="Arial"/>
                <w:szCs w:val="24"/>
                <w:lang w:eastAsia="en-AU"/>
              </w:rPr>
            </w:pPr>
            <w:r>
              <w:rPr>
                <w:rFonts w:cs="Arial"/>
                <w:szCs w:val="22"/>
              </w:rPr>
              <w:t xml:space="preserve">As an alternative, a Bycatch Action Plan (BAP) matrix covering a range of fisheries was developed in 2010 to manage ongoing bycatch issues.  </w:t>
            </w:r>
            <w:r w:rsidR="00460E58">
              <w:rPr>
                <w:rFonts w:cs="Arial"/>
                <w:szCs w:val="22"/>
              </w:rPr>
              <w:t>T</w:t>
            </w:r>
            <w:r>
              <w:rPr>
                <w:rFonts w:cs="Arial"/>
                <w:szCs w:val="22"/>
              </w:rPr>
              <w:t xml:space="preserve">he BAP matrix was produced by reviewing and identifying issues in the fisheries and assessing what improvements could be made. The WA Department of Fisheries has stated that it aims to review the BAP matrix every two years. Under the current BAP matrix, all trawl nets in the fishery are required to be fitted with bycatch reduction grids and fish exclusion devices, along with other measures.  </w:t>
            </w:r>
          </w:p>
          <w:p w:rsidR="004F6131" w:rsidRPr="00443040" w:rsidRDefault="004F6131" w:rsidP="00050B1D">
            <w:pPr>
              <w:pStyle w:val="ListBullet"/>
              <w:numPr>
                <w:ilvl w:val="0"/>
                <w:numId w:val="0"/>
              </w:numPr>
              <w:rPr>
                <w:rFonts w:eastAsiaTheme="minorHAnsi" w:cs="Arial"/>
                <w:highlight w:val="yellow"/>
              </w:rPr>
            </w:pPr>
          </w:p>
        </w:tc>
        <w:tc>
          <w:tcPr>
            <w:tcW w:w="5760" w:type="dxa"/>
            <w:tcMar>
              <w:top w:w="57" w:type="dxa"/>
            </w:tcMar>
          </w:tcPr>
          <w:p w:rsidR="00482FE9" w:rsidRDefault="00482FE9" w:rsidP="00482FE9">
            <w:pPr>
              <w:spacing w:after="200"/>
              <w:rPr>
                <w:rFonts w:ascii="Arial" w:hAnsi="Arial" w:cs="Arial"/>
                <w:sz w:val="22"/>
                <w:szCs w:val="22"/>
              </w:rPr>
            </w:pPr>
            <w:r w:rsidRPr="00CA78DB">
              <w:rPr>
                <w:rFonts w:ascii="Arial" w:hAnsi="Arial" w:cs="Arial"/>
                <w:sz w:val="22"/>
                <w:szCs w:val="22"/>
              </w:rPr>
              <w:t xml:space="preserve">The Department of Sustainability, Environment, Water, Population and Communities (DSEWPaC) considers that this </w:t>
            </w:r>
            <w:r>
              <w:rPr>
                <w:rFonts w:ascii="Arial" w:hAnsi="Arial" w:cs="Arial"/>
                <w:sz w:val="22"/>
                <w:szCs w:val="22"/>
              </w:rPr>
              <w:t>recommendation</w:t>
            </w:r>
            <w:r w:rsidRPr="00CA78DB">
              <w:rPr>
                <w:rFonts w:ascii="Arial" w:hAnsi="Arial" w:cs="Arial"/>
                <w:sz w:val="22"/>
                <w:szCs w:val="22"/>
              </w:rPr>
              <w:t xml:space="preserve"> has been</w:t>
            </w:r>
            <w:r w:rsidR="00050B1D">
              <w:rPr>
                <w:rFonts w:ascii="Arial" w:hAnsi="Arial" w:cs="Arial"/>
                <w:sz w:val="22"/>
                <w:szCs w:val="22"/>
              </w:rPr>
              <w:t xml:space="preserve"> partially</w:t>
            </w:r>
            <w:r w:rsidRPr="00CA78DB">
              <w:rPr>
                <w:rFonts w:ascii="Arial" w:hAnsi="Arial" w:cs="Arial"/>
                <w:sz w:val="22"/>
                <w:szCs w:val="22"/>
              </w:rPr>
              <w:t xml:space="preserve"> met.</w:t>
            </w:r>
            <w:r w:rsidR="00050B1D">
              <w:rPr>
                <w:rFonts w:ascii="Arial" w:hAnsi="Arial" w:cs="Arial"/>
                <w:sz w:val="22"/>
                <w:szCs w:val="22"/>
              </w:rPr>
              <w:t xml:space="preserve"> </w:t>
            </w:r>
          </w:p>
          <w:p w:rsidR="00F14F7A" w:rsidRPr="00443040" w:rsidRDefault="00050B1D" w:rsidP="00050B1D">
            <w:pPr>
              <w:pStyle w:val="ListBullet"/>
              <w:numPr>
                <w:ilvl w:val="0"/>
                <w:numId w:val="0"/>
              </w:numPr>
              <w:rPr>
                <w:rFonts w:ascii="Arial" w:eastAsiaTheme="minorHAnsi" w:hAnsi="Arial" w:cs="Arial"/>
                <w:sz w:val="22"/>
                <w:szCs w:val="22"/>
              </w:rPr>
            </w:pPr>
            <w:r w:rsidRPr="00443040">
              <w:rPr>
                <w:rFonts w:ascii="Arial" w:eastAsiaTheme="minorHAnsi" w:hAnsi="Arial" w:cs="Arial"/>
                <w:sz w:val="22"/>
                <w:szCs w:val="22"/>
              </w:rPr>
              <w:t>Although bycatch has been historically low in this particular fishery, it is important to ensure that the information being used to inform the matrix is current</w:t>
            </w:r>
            <w:r w:rsidR="00F14F7A" w:rsidRPr="00443040">
              <w:rPr>
                <w:rFonts w:ascii="Arial" w:eastAsiaTheme="minorHAnsi" w:hAnsi="Arial" w:cs="Arial"/>
                <w:sz w:val="22"/>
                <w:szCs w:val="22"/>
              </w:rPr>
              <w:t xml:space="preserve"> and underpinned by ongoing </w:t>
            </w:r>
            <w:r w:rsidR="001E2993">
              <w:rPr>
                <w:rFonts w:ascii="Arial" w:eastAsiaTheme="minorHAnsi" w:hAnsi="Arial" w:cs="Arial"/>
                <w:sz w:val="22"/>
                <w:szCs w:val="22"/>
              </w:rPr>
              <w:t xml:space="preserve">research and/or </w:t>
            </w:r>
            <w:r w:rsidR="00F14F7A" w:rsidRPr="00443040">
              <w:rPr>
                <w:rFonts w:ascii="Arial" w:eastAsiaTheme="minorHAnsi" w:hAnsi="Arial" w:cs="Arial"/>
                <w:sz w:val="22"/>
                <w:szCs w:val="22"/>
              </w:rPr>
              <w:t>monitoring</w:t>
            </w:r>
            <w:r w:rsidRPr="00443040">
              <w:rPr>
                <w:rFonts w:ascii="Arial" w:eastAsiaTheme="minorHAnsi" w:hAnsi="Arial" w:cs="Arial"/>
                <w:sz w:val="22"/>
                <w:szCs w:val="22"/>
              </w:rPr>
              <w:t xml:space="preserve">. </w:t>
            </w:r>
            <w:r w:rsidR="00F14F7A" w:rsidRPr="00443040">
              <w:rPr>
                <w:rFonts w:ascii="Arial" w:eastAsiaTheme="minorHAnsi" w:hAnsi="Arial" w:cs="Arial"/>
                <w:sz w:val="22"/>
                <w:szCs w:val="22"/>
              </w:rPr>
              <w:t>(</w:t>
            </w:r>
            <w:r w:rsidR="00F14F7A" w:rsidRPr="00443040">
              <w:rPr>
                <w:rFonts w:ascii="Arial" w:eastAsiaTheme="minorHAnsi" w:hAnsi="Arial" w:cs="Arial"/>
                <w:b/>
                <w:sz w:val="22"/>
                <w:szCs w:val="22"/>
              </w:rPr>
              <w:t>Recommendation 6</w:t>
            </w:r>
            <w:r w:rsidR="00F14F7A" w:rsidRPr="00443040">
              <w:rPr>
                <w:rFonts w:ascii="Arial" w:eastAsiaTheme="minorHAnsi" w:hAnsi="Arial" w:cs="Arial"/>
                <w:sz w:val="22"/>
                <w:szCs w:val="22"/>
              </w:rPr>
              <w:t xml:space="preserve">, </w:t>
            </w:r>
            <w:r w:rsidR="00F14F7A" w:rsidRPr="00443040">
              <w:rPr>
                <w:rFonts w:ascii="Arial" w:eastAsiaTheme="minorHAnsi" w:hAnsi="Arial" w:cs="Arial"/>
                <w:b/>
                <w:sz w:val="22"/>
                <w:szCs w:val="22"/>
              </w:rPr>
              <w:t>Table 4</w:t>
            </w:r>
            <w:r w:rsidR="00F14F7A" w:rsidRPr="00443040">
              <w:rPr>
                <w:rFonts w:ascii="Arial" w:eastAsiaTheme="minorHAnsi" w:hAnsi="Arial" w:cs="Arial"/>
                <w:sz w:val="22"/>
                <w:szCs w:val="22"/>
              </w:rPr>
              <w:t>).</w:t>
            </w:r>
          </w:p>
          <w:p w:rsidR="00F14F7A" w:rsidRPr="00443040" w:rsidRDefault="00F14F7A" w:rsidP="00050B1D">
            <w:pPr>
              <w:pStyle w:val="ListBullet"/>
              <w:numPr>
                <w:ilvl w:val="0"/>
                <w:numId w:val="0"/>
              </w:numPr>
              <w:rPr>
                <w:rFonts w:ascii="Arial" w:eastAsiaTheme="minorHAnsi" w:hAnsi="Arial" w:cs="Arial"/>
                <w:sz w:val="22"/>
                <w:szCs w:val="22"/>
              </w:rPr>
            </w:pPr>
          </w:p>
          <w:p w:rsidR="003132B6" w:rsidRPr="00F6308F" w:rsidRDefault="00482FE9" w:rsidP="00F14F7A">
            <w:pPr>
              <w:rPr>
                <w:rFonts w:ascii="Arial" w:hAnsi="Arial" w:cs="Arial"/>
                <w:highlight w:val="cyan"/>
              </w:rPr>
            </w:pPr>
            <w:r w:rsidRPr="00482FE9">
              <w:rPr>
                <w:rFonts w:ascii="Arial" w:hAnsi="Arial" w:cs="Arial"/>
                <w:sz w:val="22"/>
                <w:szCs w:val="22"/>
              </w:rPr>
              <w:t xml:space="preserve"> </w:t>
            </w:r>
          </w:p>
        </w:tc>
      </w:tr>
      <w:tr w:rsidR="003132B6" w:rsidRPr="00F6308F" w:rsidTr="00814CC7">
        <w:trPr>
          <w:cantSplit/>
        </w:trPr>
        <w:tc>
          <w:tcPr>
            <w:tcW w:w="3528" w:type="dxa"/>
            <w:tcMar>
              <w:top w:w="57" w:type="dxa"/>
            </w:tcMar>
          </w:tcPr>
          <w:p w:rsidR="003132B6" w:rsidRPr="00CA78DB" w:rsidRDefault="003132B6" w:rsidP="00D82087">
            <w:pPr>
              <w:rPr>
                <w:rFonts w:ascii="Arial" w:hAnsi="Arial" w:cs="Arial"/>
                <w:b/>
                <w:sz w:val="22"/>
                <w:szCs w:val="22"/>
              </w:rPr>
            </w:pPr>
            <w:r w:rsidRPr="00CA78DB">
              <w:rPr>
                <w:rFonts w:ascii="Arial" w:hAnsi="Arial" w:cs="Arial"/>
                <w:b/>
                <w:sz w:val="22"/>
                <w:szCs w:val="22"/>
              </w:rPr>
              <w:t xml:space="preserve">Recommendation 7: </w:t>
            </w:r>
            <w:r w:rsidRPr="00CA78DB">
              <w:rPr>
                <w:rFonts w:ascii="Arial" w:hAnsi="Arial" w:cs="Arial"/>
                <w:sz w:val="22"/>
                <w:szCs w:val="22"/>
              </w:rPr>
              <w:t>By December 2010, DFWA to conduct an ERA on impacts from the changes to the fishery – the use of quad gear, unitization of head rope length, removal of the 375 boat unit rule and any fleet restructure – on target, byproduct, bycatch (including protected species) and the marine environment. Should risks be identified, DFWA to investigate measures to ensure that issues identified at risk are minimised.</w:t>
            </w:r>
          </w:p>
        </w:tc>
        <w:tc>
          <w:tcPr>
            <w:tcW w:w="5040" w:type="dxa"/>
            <w:tcMar>
              <w:top w:w="57" w:type="dxa"/>
            </w:tcMar>
          </w:tcPr>
          <w:p w:rsidR="009B3101" w:rsidRDefault="00CC7B62" w:rsidP="009512A2">
            <w:pPr>
              <w:pStyle w:val="bodytext"/>
              <w:spacing w:line="240" w:lineRule="auto"/>
              <w:jc w:val="left"/>
              <w:rPr>
                <w:rFonts w:cs="Arial"/>
                <w:szCs w:val="24"/>
                <w:lang w:eastAsia="en-AU"/>
              </w:rPr>
            </w:pPr>
            <w:r>
              <w:rPr>
                <w:rFonts w:cs="Arial"/>
                <w:szCs w:val="24"/>
                <w:lang w:eastAsia="en-AU"/>
              </w:rPr>
              <w:t xml:space="preserve">In 2008 and 2010 the WA </w:t>
            </w:r>
            <w:r w:rsidR="00930D06">
              <w:rPr>
                <w:rFonts w:cs="Arial"/>
                <w:szCs w:val="24"/>
                <w:lang w:eastAsia="en-AU"/>
              </w:rPr>
              <w:t>D</w:t>
            </w:r>
            <w:r>
              <w:rPr>
                <w:rFonts w:cs="Arial"/>
                <w:szCs w:val="24"/>
                <w:lang w:eastAsia="en-AU"/>
              </w:rPr>
              <w:t>epartment of Fisheries reviewed the existing ecological risk assessment for the fishery.</w:t>
            </w:r>
            <w:r w:rsidR="009512A2">
              <w:rPr>
                <w:rFonts w:cs="Arial"/>
                <w:szCs w:val="24"/>
                <w:lang w:eastAsia="en-AU"/>
              </w:rPr>
              <w:t xml:space="preserve"> </w:t>
            </w:r>
            <w:r w:rsidR="009B3101">
              <w:rPr>
                <w:rFonts w:cs="Arial"/>
                <w:szCs w:val="24"/>
                <w:lang w:eastAsia="en-AU"/>
              </w:rPr>
              <w:t>The</w:t>
            </w:r>
            <w:r w:rsidR="009512A2">
              <w:rPr>
                <w:rFonts w:cs="Arial"/>
                <w:szCs w:val="24"/>
                <w:lang w:eastAsia="en-AU"/>
              </w:rPr>
              <w:t xml:space="preserve"> risk assessments focused on the impact of quad gear, unitization of head rope length, removal of</w:t>
            </w:r>
            <w:r w:rsidR="009B3101">
              <w:rPr>
                <w:rFonts w:cs="Arial"/>
                <w:szCs w:val="24"/>
                <w:lang w:eastAsia="en-AU"/>
              </w:rPr>
              <w:t xml:space="preserve"> the 375 boat unit rule and any possible fleet restructure on target, byproduct, bycatch and the environment.</w:t>
            </w:r>
            <w:r w:rsidR="002B54A0">
              <w:rPr>
                <w:rFonts w:cs="Arial"/>
                <w:szCs w:val="24"/>
                <w:lang w:eastAsia="en-AU"/>
              </w:rPr>
              <w:t xml:space="preserve"> </w:t>
            </w:r>
          </w:p>
          <w:p w:rsidR="002B54A0" w:rsidRDefault="009B3101" w:rsidP="009512A2">
            <w:pPr>
              <w:pStyle w:val="bodytext"/>
              <w:spacing w:line="240" w:lineRule="auto"/>
              <w:jc w:val="left"/>
              <w:rPr>
                <w:rFonts w:cs="Arial"/>
                <w:szCs w:val="24"/>
                <w:lang w:eastAsia="en-AU"/>
              </w:rPr>
            </w:pPr>
            <w:r>
              <w:rPr>
                <w:rFonts w:cs="Arial"/>
                <w:szCs w:val="24"/>
                <w:lang w:eastAsia="en-AU"/>
              </w:rPr>
              <w:t xml:space="preserve">In </w:t>
            </w:r>
            <w:proofErr w:type="gramStart"/>
            <w:r>
              <w:rPr>
                <w:rFonts w:cs="Arial"/>
                <w:szCs w:val="24"/>
                <w:lang w:eastAsia="en-AU"/>
              </w:rPr>
              <w:t>its</w:t>
            </w:r>
            <w:proofErr w:type="gramEnd"/>
            <w:r>
              <w:rPr>
                <w:rFonts w:cs="Arial"/>
                <w:szCs w:val="24"/>
                <w:lang w:eastAsia="en-AU"/>
              </w:rPr>
              <w:t xml:space="preserve"> the submission to the department the WA Department of Fisheries stated that the</w:t>
            </w:r>
            <w:r w:rsidR="002B54A0">
              <w:rPr>
                <w:rFonts w:cs="Arial"/>
                <w:szCs w:val="24"/>
                <w:lang w:eastAsia="en-AU"/>
              </w:rPr>
              <w:t xml:space="preserve"> changes to the</w:t>
            </w:r>
            <w:r>
              <w:rPr>
                <w:rFonts w:cs="Arial"/>
                <w:szCs w:val="24"/>
                <w:lang w:eastAsia="en-AU"/>
              </w:rPr>
              <w:t xml:space="preserve"> ecological</w:t>
            </w:r>
            <w:r w:rsidR="002B54A0">
              <w:rPr>
                <w:rFonts w:cs="Arial"/>
                <w:szCs w:val="24"/>
                <w:lang w:eastAsia="en-AU"/>
              </w:rPr>
              <w:t xml:space="preserve"> risk ratings from 2008 to 2010 were minimal</w:t>
            </w:r>
            <w:r>
              <w:rPr>
                <w:rFonts w:cs="Arial"/>
                <w:szCs w:val="24"/>
                <w:lang w:eastAsia="en-AU"/>
              </w:rPr>
              <w:t>,</w:t>
            </w:r>
            <w:r w:rsidR="002B54A0">
              <w:rPr>
                <w:rFonts w:cs="Arial"/>
                <w:szCs w:val="24"/>
                <w:lang w:eastAsia="en-AU"/>
              </w:rPr>
              <w:t xml:space="preserve"> with only one change being made. The risk rating for </w:t>
            </w:r>
            <w:r w:rsidR="00930D06">
              <w:rPr>
                <w:rFonts w:cs="Arial"/>
                <w:szCs w:val="24"/>
                <w:lang w:eastAsia="en-AU"/>
              </w:rPr>
              <w:t>b</w:t>
            </w:r>
            <w:r w:rsidR="002B54A0">
              <w:rPr>
                <w:rFonts w:cs="Arial"/>
                <w:szCs w:val="24"/>
                <w:lang w:eastAsia="en-AU"/>
              </w:rPr>
              <w:t>lue swimmer crab increased from low to moderate due to the increased targeting and retention</w:t>
            </w:r>
            <w:r>
              <w:rPr>
                <w:rFonts w:cs="Arial"/>
                <w:szCs w:val="24"/>
                <w:lang w:eastAsia="en-AU"/>
              </w:rPr>
              <w:t xml:space="preserve"> of this particular species</w:t>
            </w:r>
            <w:r w:rsidR="002B54A0">
              <w:rPr>
                <w:rFonts w:cs="Arial"/>
                <w:szCs w:val="24"/>
                <w:lang w:eastAsia="en-AU"/>
              </w:rPr>
              <w:t xml:space="preserve">.  </w:t>
            </w:r>
          </w:p>
          <w:p w:rsidR="009B3101" w:rsidRPr="00CC7B62" w:rsidRDefault="00CB1DC1" w:rsidP="009512A2">
            <w:pPr>
              <w:pStyle w:val="bodytext"/>
              <w:spacing w:line="240" w:lineRule="auto"/>
              <w:jc w:val="left"/>
              <w:rPr>
                <w:rFonts w:cs="Arial"/>
                <w:szCs w:val="24"/>
                <w:lang w:eastAsia="en-AU"/>
              </w:rPr>
            </w:pPr>
            <w:r>
              <w:rPr>
                <w:rFonts w:cs="Arial"/>
                <w:szCs w:val="24"/>
                <w:lang w:eastAsia="en-AU"/>
              </w:rPr>
              <w:t>The</w:t>
            </w:r>
            <w:r w:rsidR="009B3101">
              <w:rPr>
                <w:rFonts w:cs="Arial"/>
                <w:szCs w:val="24"/>
                <w:lang w:eastAsia="en-AU"/>
              </w:rPr>
              <w:t xml:space="preserve"> existing sustainability management framework has remained unchanged. </w:t>
            </w:r>
          </w:p>
        </w:tc>
        <w:tc>
          <w:tcPr>
            <w:tcW w:w="5760" w:type="dxa"/>
            <w:tcMar>
              <w:top w:w="57" w:type="dxa"/>
            </w:tcMar>
          </w:tcPr>
          <w:p w:rsidR="00CB1DC1" w:rsidRPr="00CA78DB" w:rsidRDefault="00CB1DC1" w:rsidP="00CB1DC1">
            <w:pPr>
              <w:spacing w:after="200"/>
              <w:rPr>
                <w:rFonts w:ascii="Arial" w:hAnsi="Arial" w:cs="Arial"/>
                <w:sz w:val="22"/>
                <w:szCs w:val="22"/>
              </w:rPr>
            </w:pPr>
            <w:r w:rsidRPr="00CA78DB">
              <w:rPr>
                <w:rFonts w:ascii="Arial" w:hAnsi="Arial" w:cs="Arial"/>
                <w:sz w:val="22"/>
                <w:szCs w:val="22"/>
              </w:rPr>
              <w:t xml:space="preserve">The Department of Sustainability, Environment, Water, Population and Communities (DSEWPaC) considers that this </w:t>
            </w:r>
            <w:r>
              <w:rPr>
                <w:rFonts w:ascii="Arial" w:hAnsi="Arial" w:cs="Arial"/>
                <w:sz w:val="22"/>
                <w:szCs w:val="22"/>
              </w:rPr>
              <w:t>recommendation</w:t>
            </w:r>
            <w:r w:rsidRPr="00CA78DB">
              <w:rPr>
                <w:rFonts w:ascii="Arial" w:hAnsi="Arial" w:cs="Arial"/>
                <w:sz w:val="22"/>
                <w:szCs w:val="22"/>
              </w:rPr>
              <w:t xml:space="preserve"> has been met.</w:t>
            </w:r>
            <w:r w:rsidR="004253A6">
              <w:rPr>
                <w:rFonts w:ascii="Arial" w:hAnsi="Arial" w:cs="Arial"/>
                <w:sz w:val="22"/>
                <w:szCs w:val="22"/>
              </w:rPr>
              <w:t xml:space="preserve"> </w:t>
            </w:r>
          </w:p>
          <w:p w:rsidR="003132B6" w:rsidRPr="00F6308F" w:rsidRDefault="003132B6" w:rsidP="00814CC7">
            <w:pPr>
              <w:rPr>
                <w:rFonts w:ascii="Arial" w:hAnsi="Arial" w:cs="Arial"/>
                <w:highlight w:val="cyan"/>
              </w:rPr>
            </w:pPr>
          </w:p>
        </w:tc>
      </w:tr>
    </w:tbl>
    <w:p w:rsidR="00DA6A89" w:rsidRPr="00F6308F" w:rsidRDefault="00DA6A89" w:rsidP="00DA6A89">
      <w:pPr>
        <w:rPr>
          <w:rFonts w:ascii="Arial" w:hAnsi="Arial" w:cs="Arial"/>
          <w:sz w:val="22"/>
        </w:rPr>
      </w:pPr>
      <w:r w:rsidRPr="00F6308F">
        <w:rPr>
          <w:rFonts w:ascii="Arial" w:hAnsi="Arial" w:cs="Arial"/>
          <w:sz w:val="22"/>
        </w:rPr>
        <w:br w:type="page"/>
      </w:r>
    </w:p>
    <w:p w:rsidR="00DA6A89" w:rsidRPr="00F6308F" w:rsidRDefault="00DA6A89" w:rsidP="00DA6A89">
      <w:pPr>
        <w:pStyle w:val="Heading1"/>
        <w:spacing w:before="0" w:after="0"/>
        <w:rPr>
          <w:sz w:val="22"/>
          <w:szCs w:val="24"/>
        </w:rPr>
      </w:pPr>
      <w:bookmarkStart w:id="4" w:name="_Toc316301050"/>
      <w:r w:rsidRPr="00F6308F">
        <w:rPr>
          <w:sz w:val="22"/>
          <w:szCs w:val="24"/>
        </w:rPr>
        <w:t>Table 3: The Department of Sustainability, Environment, Water, Population and Communities</w:t>
      </w:r>
      <w:r w:rsidR="00FA6A2C" w:rsidRPr="00F6308F">
        <w:rPr>
          <w:sz w:val="22"/>
          <w:szCs w:val="24"/>
        </w:rPr>
        <w:t>’</w:t>
      </w:r>
      <w:r w:rsidRPr="00F6308F">
        <w:rPr>
          <w:sz w:val="22"/>
          <w:szCs w:val="24"/>
        </w:rPr>
        <w:t xml:space="preserve"> assessment of the</w:t>
      </w:r>
      <w:r w:rsidR="00155556">
        <w:rPr>
          <w:sz w:val="22"/>
          <w:szCs w:val="24"/>
        </w:rPr>
        <w:t xml:space="preserve"> W</w:t>
      </w:r>
      <w:r w:rsidR="002A52E7">
        <w:rPr>
          <w:sz w:val="22"/>
          <w:szCs w:val="24"/>
        </w:rPr>
        <w:t xml:space="preserve">estern </w:t>
      </w:r>
      <w:r w:rsidR="00155556">
        <w:rPr>
          <w:sz w:val="22"/>
          <w:szCs w:val="24"/>
        </w:rPr>
        <w:t>A</w:t>
      </w:r>
      <w:r w:rsidR="002A52E7">
        <w:rPr>
          <w:sz w:val="22"/>
          <w:szCs w:val="24"/>
        </w:rPr>
        <w:t>ustralian (WA)</w:t>
      </w:r>
      <w:r w:rsidRPr="00F6308F">
        <w:rPr>
          <w:sz w:val="22"/>
          <w:szCs w:val="24"/>
        </w:rPr>
        <w:t xml:space="preserve"> </w:t>
      </w:r>
      <w:r w:rsidR="00155556">
        <w:rPr>
          <w:sz w:val="22"/>
          <w:szCs w:val="24"/>
        </w:rPr>
        <w:t xml:space="preserve">Shark Bay Prawn </w:t>
      </w:r>
      <w:r w:rsidR="00957CDE">
        <w:rPr>
          <w:sz w:val="22"/>
        </w:rPr>
        <w:t>Managed</w:t>
      </w:r>
      <w:r w:rsidR="00957CDE">
        <w:rPr>
          <w:sz w:val="22"/>
          <w:szCs w:val="24"/>
        </w:rPr>
        <w:t xml:space="preserve"> </w:t>
      </w:r>
      <w:r w:rsidR="00155556">
        <w:rPr>
          <w:sz w:val="22"/>
          <w:szCs w:val="24"/>
        </w:rPr>
        <w:t>Fishery</w:t>
      </w:r>
      <w:r w:rsidRPr="00F6308F">
        <w:rPr>
          <w:sz w:val="22"/>
          <w:szCs w:val="24"/>
        </w:rPr>
        <w:t xml:space="preserve"> against the requirements of the EPBC Act related to decisions made </w:t>
      </w:r>
      <w:r w:rsidRPr="00155556">
        <w:rPr>
          <w:sz w:val="22"/>
          <w:szCs w:val="24"/>
        </w:rPr>
        <w:t>under Parts 13 and 13A.</w:t>
      </w:r>
      <w:bookmarkEnd w:id="4"/>
    </w:p>
    <w:p w:rsidR="00DA6A89" w:rsidRPr="00F6308F" w:rsidRDefault="00DA6A89" w:rsidP="00DA6A89">
      <w:pPr>
        <w:rPr>
          <w:rFonts w:ascii="Arial" w:hAnsi="Arial" w:cs="Arial"/>
          <w:b/>
          <w:sz w:val="22"/>
        </w:rPr>
      </w:pPr>
    </w:p>
    <w:p w:rsidR="00DA6A89" w:rsidRPr="00F6308F" w:rsidRDefault="00DA6A89" w:rsidP="00DA6A89">
      <w:pPr>
        <w:numPr>
          <w:ins w:id="5" w:author="EA" w:date="2007-10-22T15:42:00Z"/>
        </w:numPr>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Pr="00AA1B5D">
        <w:rPr>
          <w:rFonts w:ascii="Arial" w:hAnsi="Arial" w:cs="Arial"/>
          <w:sz w:val="22"/>
        </w:rPr>
        <w:t>Parts 13 and</w:t>
      </w:r>
      <w:r w:rsidRPr="00F6308F">
        <w:rPr>
          <w:rFonts w:ascii="Arial" w:hAnsi="Arial" w:cs="Arial"/>
          <w:sz w:val="22"/>
        </w:rPr>
        <w:t xml:space="preserve"> 13A. A complete version of the EPBC 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F6308F" w:rsidRDefault="00DA6A89" w:rsidP="00DA6A89">
      <w:pPr>
        <w:rPr>
          <w:rFonts w:ascii="Arial" w:hAnsi="Arial" w:cs="Arial"/>
          <w:b/>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814CC7">
            <w:pPr>
              <w:rPr>
                <w:rFonts w:ascii="Arial" w:hAnsi="Arial" w:cs="Arial"/>
                <w:b/>
              </w:rPr>
            </w:pPr>
            <w:r w:rsidRPr="00F6308F">
              <w:rPr>
                <w:rFonts w:ascii="Arial" w:hAnsi="Arial" w:cs="Arial"/>
                <w:b/>
                <w:sz w:val="22"/>
              </w:rPr>
              <w:t>Division 1 Listed threatened species</w:t>
            </w:r>
          </w:p>
          <w:p w:rsidR="00DA6A89" w:rsidRPr="00F6308F" w:rsidRDefault="00DA6A89" w:rsidP="00814CC7">
            <w:pPr>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814CC7">
            <w:pPr>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AA1B5D">
              <w:rPr>
                <w:rFonts w:ascii="Arial" w:hAnsi="Arial" w:cs="Arial"/>
                <w:b/>
                <w:sz w:val="22"/>
              </w:rPr>
              <w:t>WA Shark Bay Prawn</w:t>
            </w:r>
            <w:r w:rsidR="00957CDE">
              <w:rPr>
                <w:rFonts w:ascii="Arial" w:hAnsi="Arial" w:cs="Arial"/>
                <w:b/>
                <w:sz w:val="22"/>
              </w:rPr>
              <w:t xml:space="preserve"> </w:t>
            </w:r>
            <w:r w:rsidR="00957CDE" w:rsidRPr="00957CDE">
              <w:rPr>
                <w:rFonts w:ascii="Arial" w:hAnsi="Arial" w:cs="Arial"/>
                <w:b/>
                <w:sz w:val="22"/>
              </w:rPr>
              <w:t>Managed</w:t>
            </w:r>
            <w:r w:rsidR="00AA1B5D">
              <w:rPr>
                <w:rFonts w:ascii="Arial" w:hAnsi="Arial" w:cs="Arial"/>
                <w:b/>
                <w:sz w:val="22"/>
              </w:rPr>
              <w:t xml:space="preserve"> Fishery</w:t>
            </w:r>
          </w:p>
        </w:tc>
      </w:tr>
      <w:tr w:rsidR="00DA6A89" w:rsidRPr="00F6308F" w:rsidTr="00814CC7">
        <w:tc>
          <w:tcPr>
            <w:tcW w:w="7087" w:type="dxa"/>
          </w:tcPr>
          <w:p w:rsidR="00DA6A89" w:rsidRPr="00F6308F" w:rsidRDefault="00DA6A89" w:rsidP="00155556">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clear" w:pos="1800"/>
                <w:tab w:val="left" w:pos="1080"/>
              </w:tabs>
              <w:ind w:left="1620" w:hanging="540"/>
              <w:rPr>
                <w:rFonts w:ascii="Arial" w:hAnsi="Arial" w:cs="Arial"/>
              </w:rPr>
            </w:pPr>
            <w:r w:rsidRPr="00F6308F">
              <w:rPr>
                <w:rFonts w:ascii="Arial" w:hAnsi="Arial" w:cs="Arial"/>
                <w:sz w:val="22"/>
              </w:rPr>
              <w:tab/>
              <w:t>made by a State or self-governing Territory; and</w:t>
            </w:r>
          </w:p>
          <w:p w:rsidR="00DA6A89" w:rsidRDefault="00DA6A89" w:rsidP="00814CC7">
            <w:pPr>
              <w:numPr>
                <w:ilvl w:val="1"/>
                <w:numId w:val="22"/>
              </w:numPr>
              <w:tabs>
                <w:tab w:val="clear" w:pos="1800"/>
                <w:tab w:val="left" w:pos="1080"/>
              </w:tabs>
              <w:ind w:left="1620" w:hanging="540"/>
              <w:rPr>
                <w:rFonts w:ascii="Arial" w:hAnsi="Arial" w:cs="Arial"/>
              </w:rPr>
            </w:pPr>
            <w:r w:rsidRPr="00F6308F">
              <w:rPr>
                <w:rFonts w:ascii="Arial" w:hAnsi="Arial" w:cs="Arial"/>
                <w:sz w:val="22"/>
              </w:rPr>
              <w:tab/>
              <w:t xml:space="preserve">in force under a law of the State or self-governing Territory; </w:t>
            </w:r>
          </w:p>
          <w:p w:rsidR="00155556" w:rsidRPr="00155556" w:rsidRDefault="00155556" w:rsidP="00155556">
            <w:pPr>
              <w:tabs>
                <w:tab w:val="left" w:pos="1080"/>
              </w:tabs>
              <w:ind w:left="1080"/>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18"/>
              </w:numPr>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Pr="00F6308F" w:rsidRDefault="00DA6A89" w:rsidP="00814CC7">
            <w:pPr>
              <w:ind w:left="360"/>
              <w:rPr>
                <w:rFonts w:ascii="Arial" w:hAnsi="Arial" w:cs="Arial"/>
              </w:rPr>
            </w:pPr>
          </w:p>
          <w:p w:rsidR="00155556" w:rsidRPr="00155556" w:rsidRDefault="00155556" w:rsidP="00155556">
            <w:pPr>
              <w:rPr>
                <w:rFonts w:ascii="Arial" w:hAnsi="Arial" w:cs="Arial"/>
              </w:rPr>
            </w:pPr>
          </w:p>
          <w:p w:rsidR="00DA6A89" w:rsidRPr="00F6308F" w:rsidRDefault="00DA6A89" w:rsidP="00814CC7">
            <w:pPr>
              <w:numPr>
                <w:ilvl w:val="1"/>
                <w:numId w:val="8"/>
              </w:numPr>
              <w:tabs>
                <w:tab w:val="clear" w:pos="1440"/>
                <w:tab w:val="num" w:pos="1080"/>
              </w:tabs>
              <w:ind w:left="1080" w:hanging="720"/>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survival or recovery in nature of the species.</w:t>
            </w:r>
          </w:p>
          <w:p w:rsidR="00DA6A89" w:rsidRPr="00F6308F" w:rsidRDefault="00DA6A89" w:rsidP="00814CC7">
            <w:pPr>
              <w:tabs>
                <w:tab w:val="left" w:pos="1080"/>
              </w:tabs>
              <w:rPr>
                <w:rFonts w:ascii="Arial" w:hAnsi="Arial" w:cs="Arial"/>
              </w:rPr>
            </w:pPr>
          </w:p>
        </w:tc>
        <w:tc>
          <w:tcPr>
            <w:tcW w:w="7087" w:type="dxa"/>
          </w:tcPr>
          <w:p w:rsidR="00155556" w:rsidRPr="000C4F45" w:rsidRDefault="00DA6A89" w:rsidP="000C4F45">
            <w:pPr>
              <w:rPr>
                <w:rFonts w:ascii="Arial" w:hAnsi="Arial" w:cs="Arial"/>
              </w:rPr>
            </w:pPr>
            <w:r w:rsidRPr="00F6308F">
              <w:rPr>
                <w:rFonts w:ascii="Arial" w:hAnsi="Arial" w:cs="Arial"/>
                <w:sz w:val="22"/>
              </w:rPr>
              <w:t>The</w:t>
            </w:r>
            <w:r w:rsidR="00AA1B5D">
              <w:rPr>
                <w:rFonts w:ascii="Arial" w:hAnsi="Arial" w:cs="Arial"/>
                <w:sz w:val="22"/>
              </w:rPr>
              <w:t xml:space="preserve"> </w:t>
            </w:r>
            <w:r w:rsidR="002A52E7">
              <w:rPr>
                <w:rFonts w:ascii="Arial" w:hAnsi="Arial" w:cs="Arial"/>
                <w:sz w:val="22"/>
                <w:szCs w:val="22"/>
              </w:rPr>
              <w:t xml:space="preserve">WA </w:t>
            </w:r>
            <w:r w:rsidR="00AA1B5D" w:rsidRPr="00AA1B5D">
              <w:rPr>
                <w:rFonts w:ascii="Arial" w:hAnsi="Arial" w:cs="Arial"/>
                <w:sz w:val="22"/>
              </w:rPr>
              <w:t>Shark Bay Prawn</w:t>
            </w:r>
            <w:r w:rsidR="00957CDE">
              <w:rPr>
                <w:rFonts w:ascii="Arial" w:hAnsi="Arial" w:cs="Arial"/>
                <w:sz w:val="22"/>
              </w:rPr>
              <w:t xml:space="preserve"> Managed</w:t>
            </w:r>
            <w:r w:rsidR="00AA1B5D" w:rsidRPr="00AA1B5D">
              <w:rPr>
                <w:rFonts w:ascii="Arial" w:hAnsi="Arial" w:cs="Arial"/>
                <w:sz w:val="22"/>
              </w:rPr>
              <w:t xml:space="preserve"> Fishery</w:t>
            </w:r>
            <w:r w:rsidR="00AA1B5D">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000C4F45" w:rsidRPr="00B33CF5">
              <w:rPr>
                <w:rFonts w:ascii="Arial" w:hAnsi="Arial" w:cs="Arial"/>
                <w:i/>
                <w:sz w:val="22"/>
                <w:szCs w:val="22"/>
              </w:rPr>
              <w:t>Shark Bay Prawn Management Plan 1993</w:t>
            </w:r>
            <w:r w:rsidR="00341BB9">
              <w:rPr>
                <w:rFonts w:ascii="Arial" w:hAnsi="Arial" w:cs="Arial"/>
                <w:sz w:val="22"/>
                <w:szCs w:val="22"/>
              </w:rPr>
              <w:t xml:space="preserve"> in force under</w:t>
            </w:r>
            <w:r w:rsidR="000C4F45">
              <w:rPr>
                <w:rFonts w:ascii="Arial" w:hAnsi="Arial" w:cs="Arial"/>
                <w:sz w:val="22"/>
                <w:szCs w:val="22"/>
              </w:rPr>
              <w:t xml:space="preserve"> the WA </w:t>
            </w:r>
            <w:r w:rsidR="000C4F45" w:rsidRPr="000C4F45">
              <w:rPr>
                <w:rFonts w:ascii="Arial" w:hAnsi="Arial" w:cs="Arial"/>
                <w:i/>
                <w:sz w:val="22"/>
                <w:szCs w:val="22"/>
              </w:rPr>
              <w:t>Fisheries Resources Management Act</w:t>
            </w:r>
            <w:r w:rsidR="000C4F45" w:rsidRPr="000C4F45">
              <w:rPr>
                <w:rFonts w:ascii="Arial" w:hAnsi="Arial" w:cs="Arial"/>
                <w:sz w:val="22"/>
                <w:szCs w:val="22"/>
              </w:rPr>
              <w:t xml:space="preserve"> </w:t>
            </w:r>
            <w:r w:rsidR="000C4F45" w:rsidRPr="003D5BE2">
              <w:rPr>
                <w:rFonts w:ascii="Arial" w:hAnsi="Arial" w:cs="Arial"/>
                <w:i/>
                <w:sz w:val="22"/>
                <w:szCs w:val="22"/>
              </w:rPr>
              <w:t>1994</w:t>
            </w:r>
            <w:r w:rsidR="003D5BE2">
              <w:rPr>
                <w:rFonts w:ascii="Arial" w:hAnsi="Arial" w:cs="Arial"/>
                <w:i/>
                <w:sz w:val="22"/>
                <w:szCs w:val="22"/>
              </w:rPr>
              <w:t>.</w:t>
            </w:r>
          </w:p>
          <w:p w:rsidR="00155556" w:rsidRDefault="00155556" w:rsidP="00814CC7">
            <w:pPr>
              <w:rPr>
                <w:rFonts w:ascii="Arial" w:hAnsi="Arial" w:cs="Arial"/>
                <w:highlight w:val="cyan"/>
              </w:rPr>
            </w:pPr>
          </w:p>
          <w:p w:rsidR="00155556" w:rsidRDefault="00155556" w:rsidP="00814CC7">
            <w:pPr>
              <w:rPr>
                <w:rFonts w:ascii="Arial" w:hAnsi="Arial" w:cs="Arial"/>
                <w:highlight w:val="cyan"/>
              </w:rPr>
            </w:pPr>
          </w:p>
          <w:p w:rsidR="00155556" w:rsidRDefault="00155556" w:rsidP="00814CC7">
            <w:pPr>
              <w:rPr>
                <w:rFonts w:ascii="Arial" w:hAnsi="Arial" w:cs="Arial"/>
                <w:highlight w:val="cyan"/>
              </w:rPr>
            </w:pPr>
          </w:p>
          <w:p w:rsidR="00155556" w:rsidRDefault="00155556" w:rsidP="00814CC7">
            <w:pPr>
              <w:rPr>
                <w:rFonts w:ascii="Arial" w:hAnsi="Arial" w:cs="Arial"/>
                <w:highlight w:val="cyan"/>
              </w:rPr>
            </w:pPr>
          </w:p>
          <w:p w:rsidR="000F75BA" w:rsidRDefault="000F75BA" w:rsidP="00814CC7">
            <w:pPr>
              <w:rPr>
                <w:rFonts w:ascii="Arial" w:hAnsi="Arial" w:cs="Arial"/>
                <w:sz w:val="22"/>
              </w:rPr>
            </w:pPr>
          </w:p>
          <w:p w:rsidR="000F75BA" w:rsidRDefault="000F75BA" w:rsidP="00814CC7">
            <w:pPr>
              <w:rPr>
                <w:rFonts w:ascii="Arial" w:hAnsi="Arial" w:cs="Arial"/>
                <w:sz w:val="22"/>
              </w:rPr>
            </w:pPr>
          </w:p>
          <w:p w:rsidR="00DA6A89" w:rsidRDefault="00DA6A89" w:rsidP="00814CC7">
            <w:r w:rsidRPr="00F6308F">
              <w:rPr>
                <w:rFonts w:ascii="Arial" w:hAnsi="Arial" w:cs="Arial"/>
                <w:sz w:val="22"/>
              </w:rPr>
              <w:t xml:space="preserve">The </w:t>
            </w:r>
            <w:r w:rsidRPr="000F75BA">
              <w:rPr>
                <w:rFonts w:ascii="Arial" w:hAnsi="Arial" w:cs="Arial"/>
                <w:sz w:val="22"/>
              </w:rPr>
              <w:t xml:space="preserve">Management </w:t>
            </w:r>
            <w:r w:rsidR="003D5BE2" w:rsidRPr="000F75BA">
              <w:rPr>
                <w:rFonts w:ascii="Arial" w:hAnsi="Arial" w:cs="Arial"/>
                <w:sz w:val="22"/>
              </w:rPr>
              <w:t>Plan for</w:t>
            </w:r>
            <w:r w:rsidR="003D5BE2">
              <w:rPr>
                <w:rFonts w:ascii="Arial" w:hAnsi="Arial" w:cs="Arial"/>
                <w:sz w:val="22"/>
              </w:rPr>
              <w:t xml:space="preserve"> the WA Shark Bay Prawn</w:t>
            </w:r>
            <w:r w:rsidR="00957CDE">
              <w:rPr>
                <w:rFonts w:ascii="Arial" w:hAnsi="Arial" w:cs="Arial"/>
                <w:sz w:val="22"/>
              </w:rPr>
              <w:t xml:space="preserve"> Managed</w:t>
            </w:r>
            <w:r w:rsidR="003D5BE2">
              <w:rPr>
                <w:rFonts w:ascii="Arial" w:hAnsi="Arial" w:cs="Arial"/>
                <w:sz w:val="22"/>
              </w:rPr>
              <w:t xml:space="preserve"> Fishery was </w:t>
            </w:r>
            <w:r w:rsidR="003D5BE2" w:rsidRPr="003D5BE2">
              <w:rPr>
                <w:rFonts w:ascii="Arial" w:hAnsi="Arial" w:cs="Arial"/>
                <w:sz w:val="22"/>
              </w:rPr>
              <w:t>accredited</w:t>
            </w:r>
            <w:r w:rsidR="000B52BD">
              <w:rPr>
                <w:rFonts w:ascii="Arial" w:hAnsi="Arial" w:cs="Arial"/>
                <w:sz w:val="22"/>
              </w:rPr>
              <w:t xml:space="preserve"> </w:t>
            </w:r>
            <w:r w:rsidR="000B52BD" w:rsidRPr="0011660A">
              <w:rPr>
                <w:rFonts w:ascii="Arial" w:hAnsi="Arial" w:cs="Arial"/>
                <w:sz w:val="22"/>
                <w:szCs w:val="22"/>
              </w:rPr>
              <w:t>under Part 13 of the EPBC Act</w:t>
            </w:r>
            <w:r w:rsidR="003D5BE2" w:rsidRPr="003D5BE2">
              <w:rPr>
                <w:rFonts w:ascii="Arial" w:hAnsi="Arial" w:cs="Arial"/>
                <w:sz w:val="22"/>
              </w:rPr>
              <w:t xml:space="preserve"> in February, 2003</w:t>
            </w:r>
            <w:r w:rsidRPr="003D5BE2">
              <w:rPr>
                <w:rFonts w:ascii="Arial" w:hAnsi="Arial" w:cs="Arial"/>
                <w:sz w:val="22"/>
              </w:rPr>
              <w:t>.</w:t>
            </w:r>
            <w:r w:rsidRPr="003D5BE2">
              <w:rPr>
                <w:rFonts w:ascii="Arial" w:hAnsi="Arial" w:cs="Arial"/>
                <w:color w:val="3366FF"/>
                <w:sz w:val="22"/>
              </w:rPr>
              <w:t xml:space="preserve"> </w:t>
            </w:r>
            <w:r w:rsidR="000F75BA" w:rsidRPr="000F75BA">
              <w:rPr>
                <w:rFonts w:ascii="Arial" w:hAnsi="Arial" w:cs="Arial"/>
                <w:sz w:val="22"/>
                <w:szCs w:val="22"/>
              </w:rPr>
              <w:t>The department considers that the management arrangements have not significantly changed and continue to require persons engaged in fishing under the plan to take all reasonable steps to ensure that listed threatened species are not killed or injured as a result of the fishing</w:t>
            </w:r>
            <w:r w:rsidR="00962E34">
              <w:rPr>
                <w:rFonts w:ascii="Arial" w:hAnsi="Arial" w:cs="Arial"/>
                <w:sz w:val="22"/>
                <w:szCs w:val="22"/>
              </w:rPr>
              <w:t>.</w:t>
            </w:r>
          </w:p>
          <w:p w:rsidR="000F75BA" w:rsidRPr="00F6308F" w:rsidRDefault="000F75BA" w:rsidP="00814CC7">
            <w:pPr>
              <w:rPr>
                <w:rFonts w:ascii="Arial" w:hAnsi="Arial" w:cs="Arial"/>
              </w:rPr>
            </w:pPr>
          </w:p>
          <w:p w:rsidR="000F75BA" w:rsidRDefault="000F75BA" w:rsidP="00440B8B">
            <w:pPr>
              <w:rPr>
                <w:rFonts w:ascii="Arial" w:hAnsi="Arial" w:cs="Arial"/>
              </w:rPr>
            </w:pPr>
          </w:p>
          <w:p w:rsidR="000F75BA" w:rsidRPr="00F6308F" w:rsidRDefault="000F75BA" w:rsidP="00440B8B">
            <w:pPr>
              <w:rPr>
                <w:rFonts w:ascii="Arial" w:hAnsi="Arial" w:cs="Arial"/>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no interactions with listed threatened species in Commonwealth waters and the likelihood of interactions with listed threatened species is low. Therefore, the department considers the current operation of the </w:t>
            </w:r>
            <w:r>
              <w:rPr>
                <w:rFonts w:ascii="Arial" w:hAnsi="Arial" w:cs="Arial"/>
                <w:sz w:val="22"/>
              </w:rPr>
              <w:t xml:space="preserve">WA Shark Bay Prawn </w:t>
            </w:r>
            <w:r w:rsidR="00957CDE">
              <w:rPr>
                <w:rFonts w:ascii="Arial" w:hAnsi="Arial" w:cs="Arial"/>
                <w:sz w:val="22"/>
              </w:rPr>
              <w:t xml:space="preserve">Managed </w:t>
            </w:r>
            <w:r>
              <w:rPr>
                <w:rFonts w:ascii="Arial" w:hAnsi="Arial" w:cs="Arial"/>
                <w:sz w:val="22"/>
              </w:rPr>
              <w:t xml:space="preserve">Fishery </w:t>
            </w:r>
            <w:r w:rsidRPr="0011660A">
              <w:rPr>
                <w:rFonts w:ascii="Arial" w:hAnsi="Arial" w:cs="Arial"/>
                <w:sz w:val="22"/>
                <w:szCs w:val="22"/>
              </w:rPr>
              <w:t xml:space="preserve">is not likely to adversely affect the survival or recovery in nature of any threatened species. The department therefore recommends that the management regime for the </w:t>
            </w:r>
            <w:r>
              <w:rPr>
                <w:rFonts w:ascii="Arial" w:hAnsi="Arial" w:cs="Arial"/>
                <w:sz w:val="22"/>
              </w:rPr>
              <w:t>WA Shark Bay Prawn</w:t>
            </w:r>
            <w:r w:rsidR="00957CDE">
              <w:rPr>
                <w:rFonts w:ascii="Arial" w:hAnsi="Arial" w:cs="Arial"/>
                <w:sz w:val="22"/>
              </w:rPr>
              <w:t xml:space="preserve"> Managed</w:t>
            </w:r>
            <w:r>
              <w:rPr>
                <w:rFonts w:ascii="Arial" w:hAnsi="Arial" w:cs="Arial"/>
                <w:sz w:val="22"/>
              </w:rPr>
              <w:t xml:space="preserve"> Fishery </w:t>
            </w:r>
            <w:r w:rsidRPr="0011660A">
              <w:rPr>
                <w:rFonts w:ascii="Arial" w:hAnsi="Arial" w:cs="Arial"/>
                <w:sz w:val="22"/>
                <w:szCs w:val="22"/>
              </w:rPr>
              <w:t>be reaccredited under Part 13 of the EPBC Act.</w:t>
            </w:r>
          </w:p>
        </w:tc>
      </w:tr>
    </w:tbl>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rPr>
              <w:t>Division 2 Migratory species</w:t>
            </w:r>
          </w:p>
          <w:p w:rsidR="00B73546" w:rsidRPr="00F6308F" w:rsidRDefault="00B73546" w:rsidP="00814CC7">
            <w:pPr>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0F75BA" w:rsidP="00B73546">
            <w:pPr>
              <w:rPr>
                <w:rFonts w:ascii="Arial" w:hAnsi="Arial" w:cs="Arial"/>
                <w:b/>
              </w:rPr>
            </w:pPr>
            <w:r w:rsidRPr="00F6308F">
              <w:rPr>
                <w:rFonts w:ascii="Arial" w:hAnsi="Arial" w:cs="Arial"/>
                <w:b/>
                <w:sz w:val="22"/>
              </w:rPr>
              <w:t xml:space="preserve">The department’s assessment of the </w:t>
            </w:r>
            <w:r>
              <w:rPr>
                <w:rFonts w:ascii="Arial" w:hAnsi="Arial" w:cs="Arial"/>
                <w:b/>
                <w:sz w:val="22"/>
              </w:rPr>
              <w:t xml:space="preserve">WA Shark Bay Prawn </w:t>
            </w:r>
            <w:r w:rsidR="00957CDE" w:rsidRPr="00957CDE">
              <w:rPr>
                <w:rFonts w:ascii="Arial" w:hAnsi="Arial" w:cs="Arial"/>
                <w:b/>
                <w:sz w:val="22"/>
              </w:rPr>
              <w:t>Managed</w:t>
            </w:r>
            <w:r w:rsidR="00957CDE">
              <w:rPr>
                <w:rFonts w:ascii="Arial" w:hAnsi="Arial" w:cs="Arial"/>
                <w:b/>
                <w:sz w:val="22"/>
              </w:rPr>
              <w:t xml:space="preserve"> </w:t>
            </w:r>
            <w:r>
              <w:rPr>
                <w:rFonts w:ascii="Arial" w:hAnsi="Arial" w:cs="Arial"/>
                <w:b/>
                <w:sz w:val="22"/>
              </w:rPr>
              <w:t>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155556">
            <w:pPr>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made by a State or self-governing Territory; and</w:t>
            </w:r>
          </w:p>
          <w:p w:rsidR="00DA6A89"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 xml:space="preserve">in force under a law of the State or self-governing Territory; </w:t>
            </w:r>
          </w:p>
          <w:p w:rsidR="00155556" w:rsidRDefault="00155556" w:rsidP="00155556">
            <w:pPr>
              <w:rPr>
                <w:rFonts w:ascii="Arial" w:hAnsi="Arial" w:cs="Arial"/>
              </w:rPr>
            </w:pPr>
          </w:p>
          <w:p w:rsidR="00155556" w:rsidRPr="00155556" w:rsidRDefault="00155556" w:rsidP="00155556">
            <w:pPr>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23"/>
              </w:numPr>
              <w:tabs>
                <w:tab w:val="clear" w:pos="1500"/>
                <w:tab w:val="num" w:pos="1080"/>
              </w:tabs>
              <w:ind w:left="1080"/>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155556" w:rsidRDefault="00155556" w:rsidP="00814CC7">
            <w:pPr>
              <w:ind w:left="360"/>
              <w:rPr>
                <w:rFonts w:ascii="Arial" w:hAnsi="Arial" w:cs="Arial"/>
              </w:rPr>
            </w:pPr>
          </w:p>
          <w:p w:rsidR="00B33CF5" w:rsidRDefault="00B33CF5" w:rsidP="00814CC7">
            <w:pPr>
              <w:ind w:left="360"/>
              <w:rPr>
                <w:rFonts w:ascii="Arial" w:hAnsi="Arial" w:cs="Arial"/>
              </w:rPr>
            </w:pPr>
          </w:p>
          <w:p w:rsidR="00155556" w:rsidRPr="00F6308F" w:rsidRDefault="00155556" w:rsidP="00155556">
            <w:pPr>
              <w:rPr>
                <w:rFonts w:ascii="Arial" w:hAnsi="Arial" w:cs="Arial"/>
              </w:rPr>
            </w:pPr>
          </w:p>
          <w:p w:rsidR="00DA6A89" w:rsidRPr="00F6308F" w:rsidRDefault="00DA6A89" w:rsidP="00814CC7">
            <w:pPr>
              <w:numPr>
                <w:ilvl w:val="2"/>
                <w:numId w:val="1"/>
              </w:numPr>
              <w:tabs>
                <w:tab w:val="clear" w:pos="2160"/>
                <w:tab w:val="num" w:pos="1080"/>
              </w:tabs>
              <w:ind w:left="1077" w:hanging="357"/>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listed migratory species or a population of that species.</w:t>
            </w:r>
          </w:p>
          <w:p w:rsidR="00DA6A89" w:rsidRPr="00F6308F" w:rsidRDefault="00DA6A89" w:rsidP="00814CC7">
            <w:pPr>
              <w:ind w:left="1080" w:hanging="720"/>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0F75BA" w:rsidRPr="000C4F45" w:rsidRDefault="000F75BA" w:rsidP="000F75BA">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Shark Bay Prawn </w:t>
            </w:r>
            <w:r w:rsidR="00957CDE">
              <w:rPr>
                <w:rFonts w:ascii="Arial" w:hAnsi="Arial" w:cs="Arial"/>
                <w:sz w:val="22"/>
              </w:rPr>
              <w:t>Managed</w:t>
            </w:r>
            <w:r w:rsidR="00957CDE" w:rsidRPr="00AA1B5D">
              <w:rPr>
                <w:rFonts w:ascii="Arial" w:hAnsi="Arial" w:cs="Arial"/>
                <w:sz w:val="22"/>
              </w:rPr>
              <w:t xml:space="preserve"> </w:t>
            </w:r>
            <w:r w:rsidRPr="00AA1B5D">
              <w:rPr>
                <w:rFonts w:ascii="Arial" w:hAnsi="Arial" w:cs="Arial"/>
                <w:sz w:val="22"/>
              </w:rPr>
              <w:t>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B33CF5">
              <w:rPr>
                <w:rFonts w:ascii="Arial" w:hAnsi="Arial" w:cs="Arial"/>
                <w:i/>
                <w:sz w:val="22"/>
                <w:szCs w:val="22"/>
              </w:rPr>
              <w:t>Shark Bay Prawn Management Plan 1993</w:t>
            </w:r>
            <w:r>
              <w:rPr>
                <w:rFonts w:ascii="Arial" w:hAnsi="Arial" w:cs="Arial"/>
                <w:sz w:val="22"/>
                <w:szCs w:val="22"/>
              </w:rPr>
              <w:t xml:space="preserve"> </w:t>
            </w:r>
            <w:r w:rsidR="000B52BD">
              <w:rPr>
                <w:rFonts w:ascii="Arial" w:hAnsi="Arial" w:cs="Arial"/>
                <w:sz w:val="22"/>
                <w:szCs w:val="22"/>
              </w:rPr>
              <w:t>in force under the</w:t>
            </w:r>
            <w:r>
              <w:rPr>
                <w:rFonts w:ascii="Arial" w:hAnsi="Arial" w:cs="Arial"/>
                <w:sz w:val="22"/>
                <w:szCs w:val="22"/>
              </w:rPr>
              <w:t xml:space="preserv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155556" w:rsidRDefault="00155556" w:rsidP="00814CC7">
            <w:pPr>
              <w:rPr>
                <w:rFonts w:ascii="Arial" w:hAnsi="Arial" w:cs="Arial"/>
                <w:sz w:val="22"/>
                <w:highlight w:val="cyan"/>
              </w:rPr>
            </w:pPr>
          </w:p>
          <w:p w:rsidR="00155556" w:rsidRDefault="00155556" w:rsidP="00814CC7">
            <w:pPr>
              <w:rPr>
                <w:rFonts w:ascii="Arial" w:hAnsi="Arial" w:cs="Arial"/>
                <w:sz w:val="22"/>
                <w:highlight w:val="cyan"/>
              </w:rPr>
            </w:pPr>
          </w:p>
          <w:p w:rsidR="00155556" w:rsidRDefault="00155556" w:rsidP="00814CC7">
            <w:pPr>
              <w:rPr>
                <w:rFonts w:ascii="Arial" w:hAnsi="Arial" w:cs="Arial"/>
                <w:sz w:val="22"/>
                <w:highlight w:val="cyan"/>
              </w:rPr>
            </w:pPr>
          </w:p>
          <w:p w:rsidR="000B52BD" w:rsidRPr="0011660A" w:rsidRDefault="000B52BD" w:rsidP="000B52BD">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 xml:space="preserve">WA Shark Bay Prawn </w:t>
            </w:r>
            <w:r w:rsidR="00957CDE">
              <w:rPr>
                <w:rFonts w:ascii="Arial" w:hAnsi="Arial" w:cs="Arial"/>
                <w:sz w:val="22"/>
              </w:rPr>
              <w:t xml:space="preserve">Managed </w:t>
            </w:r>
            <w:r>
              <w:rPr>
                <w:rFonts w:ascii="Arial" w:hAnsi="Arial" w:cs="Arial"/>
                <w:sz w:val="22"/>
              </w:rPr>
              <w:t xml:space="preserve">Fishery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w:t>
            </w:r>
            <w:r w:rsidR="005E0FD7">
              <w:rPr>
                <w:rFonts w:ascii="Arial" w:hAnsi="Arial" w:cs="Arial"/>
                <w:sz w:val="22"/>
                <w:szCs w:val="22"/>
              </w:rPr>
              <w:t>to ensure that listed migratory</w:t>
            </w:r>
            <w:r w:rsidRPr="000F75BA">
              <w:rPr>
                <w:rFonts w:ascii="Arial" w:hAnsi="Arial" w:cs="Arial"/>
                <w:sz w:val="22"/>
                <w:szCs w:val="22"/>
              </w:rPr>
              <w:t xml:space="preserve"> species are not killed or injured as a result of the fishing</w:t>
            </w:r>
            <w:r w:rsidR="00962E34">
              <w:rPr>
                <w:rFonts w:ascii="Arial" w:hAnsi="Arial" w:cs="Arial"/>
                <w:sz w:val="22"/>
                <w:szCs w:val="22"/>
              </w:rPr>
              <w:t>.</w:t>
            </w:r>
          </w:p>
          <w:p w:rsidR="000B52BD" w:rsidRDefault="000B52BD" w:rsidP="000B52BD">
            <w:pPr>
              <w:rPr>
                <w:rFonts w:ascii="Arial" w:hAnsi="Arial" w:cs="Arial"/>
                <w:sz w:val="22"/>
                <w:szCs w:val="22"/>
              </w:rPr>
            </w:pPr>
          </w:p>
          <w:p w:rsidR="000B52BD" w:rsidRDefault="000B52BD" w:rsidP="000B52BD">
            <w:pPr>
              <w:rPr>
                <w:rFonts w:ascii="Arial" w:hAnsi="Arial" w:cs="Arial"/>
                <w:sz w:val="22"/>
                <w:szCs w:val="22"/>
              </w:rPr>
            </w:pPr>
          </w:p>
          <w:p w:rsidR="00957CDE" w:rsidRDefault="00957CDE" w:rsidP="000B52BD">
            <w:pPr>
              <w:rPr>
                <w:rFonts w:ascii="Arial" w:hAnsi="Arial" w:cs="Arial"/>
                <w:sz w:val="22"/>
                <w:szCs w:val="22"/>
              </w:rPr>
            </w:pPr>
          </w:p>
          <w:p w:rsidR="00DA6A89" w:rsidRDefault="000B52BD" w:rsidP="000B52BD">
            <w:pPr>
              <w:rPr>
                <w:rFonts w:ascii="Arial" w:hAnsi="Arial" w:cs="Arial"/>
                <w:sz w:val="22"/>
                <w:szCs w:val="22"/>
              </w:rPr>
            </w:pPr>
            <w:r w:rsidRPr="0011660A">
              <w:rPr>
                <w:rFonts w:ascii="Arial" w:hAnsi="Arial" w:cs="Arial"/>
                <w:sz w:val="22"/>
                <w:szCs w:val="22"/>
              </w:rPr>
              <w:t xml:space="preserve">Information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no interactions with </w:t>
            </w:r>
            <w:r w:rsidR="005E0FD7">
              <w:rPr>
                <w:rFonts w:ascii="Arial" w:hAnsi="Arial" w:cs="Arial"/>
                <w:sz w:val="22"/>
                <w:szCs w:val="22"/>
              </w:rPr>
              <w:t xml:space="preserve">listed </w:t>
            </w:r>
            <w:r w:rsidRPr="0011660A">
              <w:rPr>
                <w:rFonts w:ascii="Arial" w:hAnsi="Arial" w:cs="Arial"/>
                <w:sz w:val="22"/>
                <w:szCs w:val="22"/>
              </w:rPr>
              <w:t xml:space="preserve">migratory species in Commonwealth waters and the likelihood of interactions with </w:t>
            </w:r>
            <w:r w:rsidR="005E0FD7">
              <w:rPr>
                <w:rFonts w:ascii="Arial" w:hAnsi="Arial" w:cs="Arial"/>
                <w:sz w:val="22"/>
                <w:szCs w:val="22"/>
              </w:rPr>
              <w:t xml:space="preserve">listed </w:t>
            </w:r>
            <w:r w:rsidRPr="0011660A">
              <w:rPr>
                <w:rFonts w:ascii="Arial" w:hAnsi="Arial" w:cs="Arial"/>
                <w:sz w:val="22"/>
                <w:szCs w:val="22"/>
              </w:rPr>
              <w:t xml:space="preserve">migratory species is low. Therefore, the department considers the current operation of the </w:t>
            </w:r>
            <w:r w:rsidR="00341BB9">
              <w:rPr>
                <w:rFonts w:ascii="Arial" w:hAnsi="Arial" w:cs="Arial"/>
                <w:sz w:val="22"/>
              </w:rPr>
              <w:t>WA Shark Bay Prawn</w:t>
            </w:r>
            <w:r w:rsidR="00957CDE">
              <w:rPr>
                <w:rFonts w:ascii="Arial" w:hAnsi="Arial" w:cs="Arial"/>
                <w:sz w:val="22"/>
              </w:rPr>
              <w:t xml:space="preserve"> Managed</w:t>
            </w:r>
            <w:r w:rsidR="00341BB9">
              <w:rPr>
                <w:rFonts w:ascii="Arial" w:hAnsi="Arial" w:cs="Arial"/>
                <w:sz w:val="22"/>
              </w:rPr>
              <w:t xml:space="preserve"> Fishery</w:t>
            </w:r>
            <w:r w:rsidRPr="0011660A">
              <w:rPr>
                <w:rFonts w:ascii="Arial" w:hAnsi="Arial" w:cs="Arial"/>
                <w:sz w:val="22"/>
                <w:szCs w:val="22"/>
              </w:rPr>
              <w:t xml:space="preserve"> is not likely to adversely affect the conservation status of any listed migratory species. The department therefore recommends that the management regime for the </w:t>
            </w:r>
            <w:r w:rsidR="00341BB9">
              <w:rPr>
                <w:rFonts w:ascii="Arial" w:hAnsi="Arial" w:cs="Arial"/>
                <w:sz w:val="22"/>
              </w:rPr>
              <w:t>WA Shark Bay Prawn</w:t>
            </w:r>
            <w:r w:rsidR="00957CDE">
              <w:rPr>
                <w:rFonts w:ascii="Arial" w:hAnsi="Arial" w:cs="Arial"/>
                <w:sz w:val="22"/>
              </w:rPr>
              <w:t xml:space="preserve"> Managed</w:t>
            </w:r>
            <w:r w:rsidR="00341BB9">
              <w:rPr>
                <w:rFonts w:ascii="Arial" w:hAnsi="Arial" w:cs="Arial"/>
                <w:sz w:val="22"/>
              </w:rPr>
              <w:t xml:space="preserve"> Fishery</w:t>
            </w:r>
            <w:r w:rsidR="00341BB9" w:rsidRPr="0011660A">
              <w:rPr>
                <w:rFonts w:ascii="Arial" w:hAnsi="Arial" w:cs="Arial"/>
                <w:sz w:val="22"/>
                <w:szCs w:val="22"/>
              </w:rPr>
              <w:t xml:space="preserve"> </w:t>
            </w:r>
            <w:r w:rsidRPr="0011660A">
              <w:rPr>
                <w:rFonts w:ascii="Arial" w:hAnsi="Arial" w:cs="Arial"/>
                <w:sz w:val="22"/>
                <w:szCs w:val="22"/>
              </w:rPr>
              <w:t>be reaccredited under Part 13 of the EPBC Act.</w:t>
            </w:r>
          </w:p>
          <w:p w:rsidR="00B33CF5" w:rsidRPr="00F6308F" w:rsidRDefault="00B33CF5" w:rsidP="000B52BD">
            <w:pPr>
              <w:rPr>
                <w:rFonts w:ascii="Arial" w:hAnsi="Arial" w:cs="Arial"/>
              </w:rPr>
            </w:pPr>
          </w:p>
        </w:tc>
      </w:tr>
    </w:tbl>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sz w:val="22"/>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rPr>
              <w:t>Division 3 Whales and other cetaceans</w:t>
            </w:r>
          </w:p>
          <w:p w:rsidR="00B73546" w:rsidRPr="00F6308F" w:rsidRDefault="00B73546" w:rsidP="00814CC7">
            <w:pPr>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F14BFA" w:rsidP="00B73546">
            <w:pPr>
              <w:rPr>
                <w:rFonts w:ascii="Arial" w:hAnsi="Arial" w:cs="Arial"/>
                <w:b/>
              </w:rPr>
            </w:pPr>
            <w:r w:rsidRPr="00F6308F">
              <w:rPr>
                <w:rFonts w:ascii="Arial" w:hAnsi="Arial" w:cs="Arial"/>
                <w:b/>
                <w:sz w:val="22"/>
              </w:rPr>
              <w:t xml:space="preserve">The department’s assessment of the </w:t>
            </w:r>
            <w:r>
              <w:rPr>
                <w:rFonts w:ascii="Arial" w:hAnsi="Arial" w:cs="Arial"/>
                <w:b/>
                <w:sz w:val="22"/>
              </w:rPr>
              <w:t xml:space="preserve">WA Shark Bay Prawn </w:t>
            </w:r>
            <w:r w:rsidR="00C014F4" w:rsidRPr="00C014F4">
              <w:rPr>
                <w:rFonts w:ascii="Arial" w:hAnsi="Arial" w:cs="Arial"/>
                <w:b/>
                <w:sz w:val="22"/>
              </w:rPr>
              <w:t xml:space="preserve">Managed </w:t>
            </w:r>
            <w:r>
              <w:rPr>
                <w:rFonts w:ascii="Arial" w:hAnsi="Arial" w:cs="Arial"/>
                <w:b/>
                <w:sz w:val="22"/>
              </w:rPr>
              <w:t>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814CC7">
            <w:pPr>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made by a State or self-governing Territory; and</w:t>
            </w:r>
          </w:p>
          <w:p w:rsidR="00DA6A89" w:rsidRDefault="00DA6A89" w:rsidP="00814CC7">
            <w:pPr>
              <w:numPr>
                <w:ilvl w:val="1"/>
                <w:numId w:val="22"/>
              </w:numPr>
              <w:tabs>
                <w:tab w:val="clear" w:pos="1800"/>
              </w:tabs>
              <w:ind w:left="1440" w:hanging="360"/>
              <w:rPr>
                <w:rFonts w:ascii="Arial" w:hAnsi="Arial" w:cs="Arial"/>
              </w:rPr>
            </w:pPr>
            <w:r w:rsidRPr="00F6308F">
              <w:rPr>
                <w:rFonts w:ascii="Arial" w:hAnsi="Arial" w:cs="Arial"/>
                <w:sz w:val="22"/>
              </w:rPr>
              <w:t xml:space="preserve">in force under a law of the State or self-governing Territory; </w:t>
            </w:r>
          </w:p>
          <w:p w:rsidR="004C4DB1" w:rsidRPr="004C4DB1" w:rsidRDefault="004C4DB1" w:rsidP="00814CC7">
            <w:pPr>
              <w:numPr>
                <w:ilvl w:val="1"/>
                <w:numId w:val="22"/>
              </w:numPr>
              <w:tabs>
                <w:tab w:val="clear" w:pos="1800"/>
              </w:tabs>
              <w:ind w:left="1440" w:hanging="360"/>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9"/>
              </w:numPr>
              <w:rPr>
                <w:rFonts w:ascii="Arial" w:hAnsi="Arial" w:cs="Arial"/>
              </w:rPr>
            </w:pPr>
            <w:r w:rsidRPr="00F6308F">
              <w:rPr>
                <w:rFonts w:ascii="Arial" w:hAnsi="Arial" w:cs="Arial"/>
                <w:sz w:val="22"/>
              </w:rPr>
              <w:t>the plan, regime or policy requires persons engaged in fishing under the plan, regime or policy to take all reasonable steps to ensure that cetaceans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DA6A89" w:rsidRDefault="00DA6A89" w:rsidP="00814CC7">
            <w:pPr>
              <w:ind w:left="360"/>
              <w:rPr>
                <w:rFonts w:ascii="Arial" w:hAnsi="Arial" w:cs="Arial"/>
              </w:rPr>
            </w:pPr>
          </w:p>
          <w:p w:rsidR="00341BB9" w:rsidRPr="00F6308F" w:rsidRDefault="00341BB9" w:rsidP="00341BB9">
            <w:pPr>
              <w:rPr>
                <w:rFonts w:ascii="Arial" w:hAnsi="Arial" w:cs="Arial"/>
              </w:rPr>
            </w:pPr>
          </w:p>
          <w:p w:rsidR="00DA6A89" w:rsidRPr="00F6308F" w:rsidRDefault="00DA6A89" w:rsidP="00814CC7">
            <w:pPr>
              <w:numPr>
                <w:ilvl w:val="0"/>
                <w:numId w:val="19"/>
              </w:numPr>
              <w:tabs>
                <w:tab w:val="clear" w:pos="1440"/>
                <w:tab w:val="num" w:pos="1080"/>
              </w:tabs>
              <w:ind w:left="1080" w:hanging="720"/>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species of cetacean or a population of that species.</w:t>
            </w:r>
          </w:p>
          <w:p w:rsidR="00DA6A89" w:rsidRPr="00F6308F" w:rsidRDefault="00DA6A89" w:rsidP="00814CC7">
            <w:pPr>
              <w:rPr>
                <w:rFonts w:ascii="Arial" w:hAnsi="Arial" w:cs="Arial"/>
              </w:rPr>
            </w:pPr>
          </w:p>
        </w:tc>
        <w:tc>
          <w:tcPr>
            <w:tcW w:w="7087" w:type="dxa"/>
          </w:tcPr>
          <w:p w:rsidR="00341BB9" w:rsidRDefault="00341BB9" w:rsidP="00341BB9">
            <w:pPr>
              <w:rPr>
                <w:rFonts w:ascii="Arial" w:hAnsi="Arial" w:cs="Arial"/>
                <w:sz w:val="22"/>
              </w:rPr>
            </w:pPr>
          </w:p>
          <w:p w:rsidR="00341BB9" w:rsidRDefault="00341BB9" w:rsidP="00341BB9">
            <w:pPr>
              <w:rPr>
                <w:rFonts w:ascii="Arial" w:hAnsi="Arial" w:cs="Arial"/>
                <w:sz w:val="22"/>
              </w:rPr>
            </w:pPr>
          </w:p>
          <w:p w:rsidR="00341BB9" w:rsidRDefault="00341BB9" w:rsidP="00341BB9">
            <w:pPr>
              <w:rPr>
                <w:rFonts w:ascii="Arial" w:hAnsi="Arial" w:cs="Arial"/>
                <w:sz w:val="22"/>
              </w:rPr>
            </w:pPr>
          </w:p>
          <w:p w:rsidR="00341BB9" w:rsidRPr="000C4F45" w:rsidRDefault="00341BB9" w:rsidP="00341BB9">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Shark Bay Prawn</w:t>
            </w:r>
            <w:r w:rsidR="00C014F4">
              <w:rPr>
                <w:rFonts w:ascii="Arial" w:hAnsi="Arial" w:cs="Arial"/>
                <w:sz w:val="22"/>
              </w:rPr>
              <w:t xml:space="preserve"> Managed</w:t>
            </w:r>
            <w:r w:rsidRPr="00AA1B5D">
              <w:rPr>
                <w:rFonts w:ascii="Arial" w:hAnsi="Arial" w:cs="Arial"/>
                <w:sz w:val="22"/>
              </w:rPr>
              <w:t xml:space="preserve">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B33CF5">
              <w:rPr>
                <w:rFonts w:ascii="Arial" w:hAnsi="Arial" w:cs="Arial"/>
                <w:i/>
                <w:sz w:val="22"/>
                <w:szCs w:val="22"/>
              </w:rPr>
              <w:t>Shark Bay Prawn Management Plan 1993</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DA6A89" w:rsidRPr="00F6308F" w:rsidRDefault="00DA6A89" w:rsidP="00814CC7">
            <w:pPr>
              <w:rPr>
                <w:rFonts w:ascii="Arial" w:hAnsi="Arial" w:cs="Arial"/>
              </w:rPr>
            </w:pPr>
          </w:p>
          <w:p w:rsidR="00341BB9" w:rsidRDefault="00341BB9" w:rsidP="00341BB9">
            <w:pPr>
              <w:rPr>
                <w:rFonts w:ascii="Arial" w:hAnsi="Arial" w:cs="Arial"/>
                <w:sz w:val="22"/>
                <w:szCs w:val="22"/>
              </w:rPr>
            </w:pPr>
          </w:p>
          <w:p w:rsidR="00341BB9" w:rsidRDefault="00341BB9" w:rsidP="00341BB9">
            <w:pPr>
              <w:rPr>
                <w:rFonts w:ascii="Arial" w:hAnsi="Arial" w:cs="Arial"/>
                <w:sz w:val="22"/>
                <w:szCs w:val="22"/>
              </w:rPr>
            </w:pPr>
          </w:p>
          <w:p w:rsidR="00341BB9" w:rsidRDefault="00341BB9" w:rsidP="00341BB9">
            <w:pPr>
              <w:rPr>
                <w:rFonts w:ascii="Arial" w:hAnsi="Arial" w:cs="Arial"/>
                <w:sz w:val="22"/>
                <w:szCs w:val="22"/>
              </w:rPr>
            </w:pPr>
          </w:p>
          <w:p w:rsidR="00341BB9" w:rsidRPr="0011660A" w:rsidRDefault="00341BB9" w:rsidP="00341BB9">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WA Shark Bay Prawn</w:t>
            </w:r>
            <w:r w:rsidR="00C014F4">
              <w:rPr>
                <w:rFonts w:ascii="Arial" w:hAnsi="Arial" w:cs="Arial"/>
                <w:sz w:val="22"/>
              </w:rPr>
              <w:t xml:space="preserve"> Managed</w:t>
            </w:r>
            <w:r>
              <w:rPr>
                <w:rFonts w:ascii="Arial" w:hAnsi="Arial" w:cs="Arial"/>
                <w:sz w:val="22"/>
              </w:rPr>
              <w:t xml:space="preserve"> Fishery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The department considers that the management arrangements have not significantly changed and continue to require persons engaged in fishing under the plan to take all reasonable steps t</w:t>
            </w:r>
            <w:r w:rsidR="005E0FD7">
              <w:rPr>
                <w:rFonts w:ascii="Arial" w:hAnsi="Arial" w:cs="Arial"/>
                <w:sz w:val="22"/>
                <w:szCs w:val="22"/>
              </w:rPr>
              <w:t>o ensure that whales and other cetaceans</w:t>
            </w:r>
            <w:r w:rsidRPr="000F75BA">
              <w:rPr>
                <w:rFonts w:ascii="Arial" w:hAnsi="Arial" w:cs="Arial"/>
                <w:sz w:val="22"/>
                <w:szCs w:val="22"/>
              </w:rPr>
              <w:t xml:space="preserve"> are not killed or injured as a result of the fishing</w:t>
            </w:r>
            <w:r>
              <w:rPr>
                <w:rFonts w:ascii="Arial" w:hAnsi="Arial" w:cs="Arial"/>
                <w:sz w:val="22"/>
                <w:szCs w:val="22"/>
              </w:rPr>
              <w:t>.</w:t>
            </w:r>
          </w:p>
          <w:p w:rsidR="00341BB9" w:rsidRDefault="00341BB9" w:rsidP="00341BB9">
            <w:pPr>
              <w:rPr>
                <w:rFonts w:ascii="Arial" w:hAnsi="Arial" w:cs="Arial"/>
                <w:sz w:val="22"/>
                <w:szCs w:val="22"/>
              </w:rPr>
            </w:pPr>
          </w:p>
          <w:p w:rsidR="00341BB9" w:rsidRDefault="00341BB9" w:rsidP="00341BB9">
            <w:pPr>
              <w:rPr>
                <w:rFonts w:ascii="Arial" w:hAnsi="Arial" w:cs="Arial"/>
                <w:sz w:val="22"/>
                <w:szCs w:val="22"/>
              </w:rPr>
            </w:pPr>
          </w:p>
          <w:p w:rsidR="00DA6A89" w:rsidRPr="00F6308F" w:rsidRDefault="00341BB9" w:rsidP="00957CDE">
            <w:pPr>
              <w:rPr>
                <w:rFonts w:ascii="Arial" w:hAnsi="Arial" w:cs="Arial"/>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w:t>
            </w:r>
            <w:r w:rsidR="00957CDE">
              <w:rPr>
                <w:rFonts w:ascii="Arial" w:hAnsi="Arial" w:cs="Arial"/>
                <w:sz w:val="22"/>
                <w:szCs w:val="22"/>
              </w:rPr>
              <w:t xml:space="preserve"> although whales and other cetaceans are known to occur in the Shark Bay area,</w:t>
            </w:r>
            <w:r w:rsidRPr="0011660A">
              <w:rPr>
                <w:rFonts w:ascii="Arial" w:hAnsi="Arial" w:cs="Arial"/>
                <w:sz w:val="22"/>
                <w:szCs w:val="22"/>
              </w:rPr>
              <w:t xml:space="preserve"> there have been no interactions with whales and other cetaceans in Commonwealth waters and the likelihood of interactions with whales and other cetaceans is low. Therefore, the department considers the current operation of the </w:t>
            </w:r>
            <w:r>
              <w:rPr>
                <w:rFonts w:ascii="Arial" w:hAnsi="Arial" w:cs="Arial"/>
                <w:sz w:val="22"/>
              </w:rPr>
              <w:t>WA Shark Bay Prawn</w:t>
            </w:r>
            <w:r w:rsidR="00C014F4">
              <w:rPr>
                <w:rFonts w:ascii="Arial" w:hAnsi="Arial" w:cs="Arial"/>
                <w:sz w:val="22"/>
              </w:rPr>
              <w:t xml:space="preserve"> Managed</w:t>
            </w:r>
            <w:r>
              <w:rPr>
                <w:rFonts w:ascii="Arial" w:hAnsi="Arial" w:cs="Arial"/>
                <w:sz w:val="22"/>
              </w:rPr>
              <w:t xml:space="preserve"> Fishery</w:t>
            </w:r>
            <w:r w:rsidRPr="0011660A">
              <w:rPr>
                <w:rFonts w:ascii="Arial" w:hAnsi="Arial" w:cs="Arial"/>
                <w:sz w:val="22"/>
                <w:szCs w:val="22"/>
              </w:rPr>
              <w:t xml:space="preserve"> is not likely to adversely affect the conservation status of a species of cetacean or a population of that species. The department therefore recommends that the management regime for the </w:t>
            </w:r>
            <w:r>
              <w:rPr>
                <w:rFonts w:ascii="Arial" w:hAnsi="Arial" w:cs="Arial"/>
                <w:sz w:val="22"/>
              </w:rPr>
              <w:t>WA Shark Bay Prawn</w:t>
            </w:r>
            <w:r w:rsidR="00957CDE">
              <w:rPr>
                <w:rFonts w:ascii="Arial" w:hAnsi="Arial" w:cs="Arial"/>
                <w:sz w:val="22"/>
              </w:rPr>
              <w:t xml:space="preserve"> Managed</w:t>
            </w:r>
            <w:r>
              <w:rPr>
                <w:rFonts w:ascii="Arial" w:hAnsi="Arial" w:cs="Arial"/>
                <w:sz w:val="22"/>
              </w:rPr>
              <w:t xml:space="preserve"> Fishery</w:t>
            </w:r>
            <w:r w:rsidRPr="0011660A">
              <w:rPr>
                <w:rFonts w:ascii="Arial" w:hAnsi="Arial" w:cs="Arial"/>
                <w:sz w:val="22"/>
                <w:szCs w:val="22"/>
              </w:rPr>
              <w:t xml:space="preserve"> be reaccre</w:t>
            </w:r>
            <w:r w:rsidR="00957CDE">
              <w:rPr>
                <w:rFonts w:ascii="Arial" w:hAnsi="Arial" w:cs="Arial"/>
                <w:sz w:val="22"/>
                <w:szCs w:val="22"/>
              </w:rPr>
              <w:t>dited under Part 13 of the EPBC </w:t>
            </w:r>
            <w:r w:rsidRPr="0011660A">
              <w:rPr>
                <w:rFonts w:ascii="Arial" w:hAnsi="Arial" w:cs="Arial"/>
                <w:sz w:val="22"/>
                <w:szCs w:val="22"/>
              </w:rPr>
              <w:t>Act.</w:t>
            </w:r>
          </w:p>
        </w:tc>
      </w:tr>
    </w:tbl>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rPr>
              <w:t>Division 4 Listed marine species</w:t>
            </w:r>
          </w:p>
          <w:p w:rsidR="00B73546" w:rsidRPr="00F6308F" w:rsidRDefault="00B73546" w:rsidP="00814CC7">
            <w:pPr>
              <w:rPr>
                <w:rFonts w:ascii="Arial" w:hAnsi="Arial" w:cs="Arial"/>
                <w:b/>
              </w:rPr>
            </w:pPr>
            <w:r w:rsidRPr="00F6308F">
              <w:rPr>
                <w:rFonts w:ascii="Arial" w:hAnsi="Arial" w:cs="Arial"/>
                <w:b/>
                <w:sz w:val="22"/>
              </w:rPr>
              <w:t>Section 265 Minister may accredit plans or regimes</w:t>
            </w:r>
          </w:p>
        </w:tc>
        <w:tc>
          <w:tcPr>
            <w:tcW w:w="7087" w:type="dxa"/>
          </w:tcPr>
          <w:p w:rsidR="00B73546" w:rsidRPr="00F6308F" w:rsidRDefault="00F14BFA" w:rsidP="00B73546">
            <w:pPr>
              <w:rPr>
                <w:rFonts w:ascii="Arial" w:hAnsi="Arial" w:cs="Arial"/>
                <w:b/>
              </w:rPr>
            </w:pPr>
            <w:r w:rsidRPr="00F6308F">
              <w:rPr>
                <w:rFonts w:ascii="Arial" w:hAnsi="Arial" w:cs="Arial"/>
                <w:b/>
                <w:sz w:val="22"/>
              </w:rPr>
              <w:t xml:space="preserve">The department’s assessment of the </w:t>
            </w:r>
            <w:r>
              <w:rPr>
                <w:rFonts w:ascii="Arial" w:hAnsi="Arial" w:cs="Arial"/>
                <w:b/>
                <w:sz w:val="22"/>
              </w:rPr>
              <w:t xml:space="preserve">WA Shark Bay Prawn </w:t>
            </w:r>
            <w:r w:rsidR="00C014F4" w:rsidRPr="00C014F4">
              <w:rPr>
                <w:rFonts w:ascii="Arial" w:hAnsi="Arial" w:cs="Arial"/>
                <w:b/>
                <w:sz w:val="22"/>
              </w:rPr>
              <w:t xml:space="preserve">Managed </w:t>
            </w:r>
            <w:r>
              <w:rPr>
                <w:rFonts w:ascii="Arial" w:hAnsi="Arial" w:cs="Arial"/>
                <w:b/>
                <w:sz w:val="22"/>
              </w:rPr>
              <w:t>Fishery</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rPr>
              <w:t>(1)</w:t>
            </w:r>
            <w:r w:rsidRPr="00F6308F">
              <w:rPr>
                <w:rFonts w:ascii="Arial" w:hAnsi="Arial" w:cs="Arial"/>
                <w:sz w:val="22"/>
              </w:rPr>
              <w:tab/>
              <w:t>Minister may, by instrument in writing, accredit for the purposes of this Division:</w:t>
            </w:r>
          </w:p>
          <w:p w:rsidR="00DA6A89" w:rsidRPr="00F6308F" w:rsidRDefault="00DA6A89" w:rsidP="00CC7B62">
            <w:pPr>
              <w:rPr>
                <w:rFonts w:ascii="Arial" w:hAnsi="Arial" w:cs="Arial"/>
              </w:rPr>
            </w:pPr>
          </w:p>
          <w:p w:rsidR="00DA6A89" w:rsidRPr="00F6308F" w:rsidRDefault="00DA6A89" w:rsidP="00814CC7">
            <w:pPr>
              <w:numPr>
                <w:ilvl w:val="0"/>
                <w:numId w:val="22"/>
              </w:numPr>
              <w:tabs>
                <w:tab w:val="clear" w:pos="1440"/>
                <w:tab w:val="num" w:pos="1080"/>
              </w:tabs>
              <w:ind w:left="1080"/>
              <w:rPr>
                <w:rFonts w:ascii="Arial" w:hAnsi="Arial" w:cs="Arial"/>
              </w:rPr>
            </w:pPr>
            <w:r w:rsidRPr="00F6308F">
              <w:rPr>
                <w:rFonts w:ascii="Arial" w:hAnsi="Arial" w:cs="Arial"/>
                <w:sz w:val="22"/>
              </w:rPr>
              <w:t>a plan of management, or a policy, regime or any other arrangement, for a fishery that is:</w:t>
            </w:r>
          </w:p>
          <w:p w:rsidR="00DA6A89" w:rsidRPr="00F6308F" w:rsidRDefault="00DA6A89" w:rsidP="00814CC7">
            <w:pPr>
              <w:numPr>
                <w:ilvl w:val="1"/>
                <w:numId w:val="22"/>
              </w:numPr>
              <w:tabs>
                <w:tab w:val="left" w:pos="1080"/>
              </w:tabs>
              <w:rPr>
                <w:rFonts w:ascii="Arial" w:hAnsi="Arial" w:cs="Arial"/>
              </w:rPr>
            </w:pPr>
            <w:r w:rsidRPr="00F6308F">
              <w:rPr>
                <w:rFonts w:ascii="Arial" w:hAnsi="Arial" w:cs="Arial"/>
                <w:sz w:val="22"/>
              </w:rPr>
              <w:t>made by a State or self-governing Territory; and</w:t>
            </w:r>
          </w:p>
          <w:p w:rsidR="00DA6A89" w:rsidRPr="00F6308F" w:rsidRDefault="00DA6A89" w:rsidP="00814CC7">
            <w:pPr>
              <w:numPr>
                <w:ilvl w:val="1"/>
                <w:numId w:val="22"/>
              </w:numPr>
              <w:tabs>
                <w:tab w:val="left" w:pos="1080"/>
              </w:tabs>
              <w:rPr>
                <w:rFonts w:ascii="Arial" w:hAnsi="Arial" w:cs="Arial"/>
              </w:rPr>
            </w:pPr>
            <w:r w:rsidRPr="00F6308F">
              <w:rPr>
                <w:rFonts w:ascii="Arial" w:hAnsi="Arial" w:cs="Arial"/>
                <w:sz w:val="22"/>
              </w:rPr>
              <w:t xml:space="preserve">in force under a law of the State or self-governing Territory; </w:t>
            </w: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r w:rsidRPr="00F6308F">
              <w:rPr>
                <w:rFonts w:ascii="Arial" w:hAnsi="Arial" w:cs="Arial"/>
                <w:sz w:val="22"/>
              </w:rPr>
              <w:t xml:space="preserve">if </w:t>
            </w:r>
            <w:r w:rsidRPr="00F6308F">
              <w:rPr>
                <w:rFonts w:ascii="Arial" w:hAnsi="Arial" w:cs="Arial"/>
                <w:b/>
                <w:sz w:val="22"/>
              </w:rPr>
              <w:t>satisfied</w:t>
            </w:r>
            <w:r w:rsidRPr="00F6308F">
              <w:rPr>
                <w:rFonts w:ascii="Arial" w:hAnsi="Arial" w:cs="Arial"/>
                <w:sz w:val="22"/>
              </w:rPr>
              <w:t xml:space="preserve"> that:</w:t>
            </w:r>
          </w:p>
          <w:p w:rsidR="00DA6A89" w:rsidRPr="00F6308F" w:rsidRDefault="00DA6A89" w:rsidP="00814CC7">
            <w:pPr>
              <w:numPr>
                <w:ilvl w:val="0"/>
                <w:numId w:val="20"/>
              </w:numPr>
              <w:tabs>
                <w:tab w:val="clear" w:pos="720"/>
                <w:tab w:val="num" w:pos="1080"/>
              </w:tabs>
              <w:ind w:left="1080" w:hanging="720"/>
              <w:rPr>
                <w:rFonts w:ascii="Arial" w:hAnsi="Arial" w:cs="Arial"/>
              </w:rPr>
            </w:pPr>
            <w:r w:rsidRPr="00F6308F">
              <w:rPr>
                <w:rFonts w:ascii="Arial" w:hAnsi="Arial" w:cs="Arial"/>
                <w:sz w:val="22"/>
              </w:rPr>
              <w:t>the plan, regime or policy requires persons engaged in fishing under the plan, regime or policy to take all reasonable steps to ensure that members of listed marine species are not killed or injured as a result of the fishing; and</w:t>
            </w:r>
          </w:p>
          <w:p w:rsidR="00DA6A89" w:rsidRPr="00F6308F" w:rsidRDefault="00DA6A89" w:rsidP="00814CC7">
            <w:pPr>
              <w:ind w:left="360"/>
              <w:rPr>
                <w:rFonts w:ascii="Arial" w:hAnsi="Arial" w:cs="Arial"/>
              </w:rPr>
            </w:pPr>
          </w:p>
          <w:p w:rsidR="00DA6A89" w:rsidRPr="00F6308F" w:rsidRDefault="00DA6A89" w:rsidP="00814CC7">
            <w:pPr>
              <w:ind w:left="360"/>
              <w:rPr>
                <w:rFonts w:ascii="Arial" w:hAnsi="Arial" w:cs="Arial"/>
              </w:rPr>
            </w:pPr>
          </w:p>
          <w:p w:rsidR="00765685" w:rsidRDefault="00765685" w:rsidP="00765685">
            <w:pPr>
              <w:rPr>
                <w:rFonts w:ascii="Arial" w:hAnsi="Arial" w:cs="Arial"/>
              </w:rPr>
            </w:pPr>
          </w:p>
          <w:p w:rsidR="008B386E" w:rsidRPr="00F6308F" w:rsidRDefault="008B386E" w:rsidP="00765685">
            <w:pPr>
              <w:rPr>
                <w:rFonts w:ascii="Arial" w:hAnsi="Arial" w:cs="Arial"/>
              </w:rPr>
            </w:pPr>
          </w:p>
          <w:p w:rsidR="00DA6A89" w:rsidRPr="00F6308F" w:rsidRDefault="00DA6A89" w:rsidP="00814CC7">
            <w:pPr>
              <w:numPr>
                <w:ilvl w:val="0"/>
                <w:numId w:val="21"/>
              </w:numPr>
              <w:rPr>
                <w:rFonts w:ascii="Arial" w:hAnsi="Arial" w:cs="Arial"/>
              </w:rPr>
            </w:pPr>
            <w:proofErr w:type="gramStart"/>
            <w:r w:rsidRPr="00F6308F">
              <w:rPr>
                <w:rFonts w:ascii="Arial" w:hAnsi="Arial" w:cs="Arial"/>
                <w:sz w:val="22"/>
              </w:rPr>
              <w:t>the</w:t>
            </w:r>
            <w:proofErr w:type="gramEnd"/>
            <w:r w:rsidRPr="00F6308F">
              <w:rPr>
                <w:rFonts w:ascii="Arial" w:hAnsi="Arial" w:cs="Arial"/>
                <w:sz w:val="22"/>
              </w:rPr>
              <w:t xml:space="preserve"> fishery to which the plan, regime or policy relates does not, or is not likely to, adversely affect the conservation status of a listed marine species or a population of that species.</w:t>
            </w:r>
          </w:p>
          <w:p w:rsidR="00DA6A89" w:rsidRPr="00F6308F" w:rsidRDefault="00DA6A89" w:rsidP="00814CC7">
            <w:pPr>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CC7B62" w:rsidRPr="000C4F45" w:rsidRDefault="00CC7B62" w:rsidP="00CC7B62">
            <w:pPr>
              <w:rPr>
                <w:rFonts w:ascii="Arial" w:hAnsi="Arial" w:cs="Arial"/>
              </w:rPr>
            </w:pPr>
            <w:r w:rsidRPr="00F6308F">
              <w:rPr>
                <w:rFonts w:ascii="Arial" w:hAnsi="Arial" w:cs="Arial"/>
                <w:sz w:val="22"/>
              </w:rPr>
              <w:t>The</w:t>
            </w:r>
            <w:r>
              <w:rPr>
                <w:rFonts w:ascii="Arial" w:hAnsi="Arial" w:cs="Arial"/>
                <w:sz w:val="22"/>
              </w:rPr>
              <w:t xml:space="preserve"> </w:t>
            </w:r>
            <w:r w:rsidRPr="000C4F45">
              <w:rPr>
                <w:rFonts w:ascii="Arial" w:hAnsi="Arial" w:cs="Arial"/>
                <w:sz w:val="22"/>
                <w:szCs w:val="22"/>
              </w:rPr>
              <w:t>Western Australian</w:t>
            </w:r>
            <w:r w:rsidRPr="00AA1B5D">
              <w:rPr>
                <w:rFonts w:ascii="Arial" w:hAnsi="Arial" w:cs="Arial"/>
                <w:sz w:val="22"/>
              </w:rPr>
              <w:t xml:space="preserve"> Shark Bay Prawn</w:t>
            </w:r>
            <w:r w:rsidR="00C014F4">
              <w:rPr>
                <w:rFonts w:ascii="Arial" w:hAnsi="Arial" w:cs="Arial"/>
                <w:sz w:val="22"/>
              </w:rPr>
              <w:t xml:space="preserve"> Managed</w:t>
            </w:r>
            <w:r w:rsidRPr="00AA1B5D">
              <w:rPr>
                <w:rFonts w:ascii="Arial" w:hAnsi="Arial" w:cs="Arial"/>
                <w:sz w:val="22"/>
              </w:rPr>
              <w:t xml:space="preserve"> Fishery</w:t>
            </w:r>
            <w:r>
              <w:rPr>
                <w:rFonts w:ascii="Arial" w:hAnsi="Arial" w:cs="Arial"/>
                <w:sz w:val="22"/>
              </w:rPr>
              <w:t xml:space="preserve"> </w:t>
            </w:r>
            <w:r w:rsidRPr="00F6308F">
              <w:rPr>
                <w:rFonts w:ascii="Arial" w:hAnsi="Arial" w:cs="Arial"/>
                <w:sz w:val="22"/>
              </w:rPr>
              <w:t>will be managed under the</w:t>
            </w:r>
            <w:r w:rsidRPr="00F6308F">
              <w:rPr>
                <w:rFonts w:ascii="Arial" w:hAnsi="Arial" w:cs="Arial"/>
                <w:color w:val="3366FF"/>
                <w:sz w:val="22"/>
              </w:rPr>
              <w:t xml:space="preserve"> </w:t>
            </w:r>
            <w:r w:rsidRPr="008B386E">
              <w:rPr>
                <w:rFonts w:ascii="Arial" w:hAnsi="Arial" w:cs="Arial"/>
                <w:sz w:val="22"/>
                <w:szCs w:val="22"/>
              </w:rPr>
              <w:t>Shark Bay Prawn Management Plan 1993</w:t>
            </w:r>
            <w:r>
              <w:rPr>
                <w:rFonts w:ascii="Arial" w:hAnsi="Arial" w:cs="Arial"/>
                <w:sz w:val="22"/>
                <w:szCs w:val="22"/>
              </w:rPr>
              <w:t xml:space="preserve"> in force under the WA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765685" w:rsidRDefault="00765685" w:rsidP="00341BB9">
            <w:pPr>
              <w:rPr>
                <w:rFonts w:ascii="Arial" w:hAnsi="Arial" w:cs="Arial"/>
                <w:sz w:val="22"/>
                <w:szCs w:val="22"/>
              </w:rPr>
            </w:pPr>
          </w:p>
          <w:p w:rsidR="00765685" w:rsidRDefault="00765685" w:rsidP="00341BB9">
            <w:pPr>
              <w:rPr>
                <w:rFonts w:ascii="Arial" w:hAnsi="Arial" w:cs="Arial"/>
                <w:sz w:val="22"/>
                <w:szCs w:val="22"/>
              </w:rPr>
            </w:pPr>
          </w:p>
          <w:p w:rsidR="00765685" w:rsidRDefault="00765685" w:rsidP="00341BB9">
            <w:pPr>
              <w:rPr>
                <w:rFonts w:ascii="Arial" w:hAnsi="Arial" w:cs="Arial"/>
                <w:sz w:val="22"/>
                <w:szCs w:val="22"/>
              </w:rPr>
            </w:pPr>
          </w:p>
          <w:p w:rsidR="00341BB9" w:rsidRPr="0011660A" w:rsidRDefault="00341BB9" w:rsidP="00341BB9">
            <w:pPr>
              <w:rPr>
                <w:rFonts w:ascii="Arial" w:hAnsi="Arial" w:cs="Arial"/>
                <w:sz w:val="22"/>
                <w:szCs w:val="22"/>
              </w:rPr>
            </w:pPr>
            <w:r w:rsidRPr="0011660A">
              <w:rPr>
                <w:rFonts w:ascii="Arial" w:hAnsi="Arial" w:cs="Arial"/>
                <w:sz w:val="22"/>
                <w:szCs w:val="22"/>
              </w:rPr>
              <w:t xml:space="preserve">The management regime for the </w:t>
            </w:r>
            <w:r>
              <w:rPr>
                <w:rFonts w:ascii="Arial" w:hAnsi="Arial" w:cs="Arial"/>
                <w:sz w:val="22"/>
              </w:rPr>
              <w:t xml:space="preserve">WA Shark Bay Prawn </w:t>
            </w:r>
            <w:r w:rsidR="00C014F4">
              <w:rPr>
                <w:rFonts w:ascii="Arial" w:hAnsi="Arial" w:cs="Arial"/>
                <w:sz w:val="22"/>
              </w:rPr>
              <w:t xml:space="preserve">Managed </w:t>
            </w:r>
            <w:r>
              <w:rPr>
                <w:rFonts w:ascii="Arial" w:hAnsi="Arial" w:cs="Arial"/>
                <w:sz w:val="22"/>
              </w:rPr>
              <w:t xml:space="preserve">Fishery </w:t>
            </w:r>
            <w:r>
              <w:rPr>
                <w:rFonts w:ascii="Arial" w:hAnsi="Arial" w:cs="Arial"/>
                <w:sz w:val="22"/>
                <w:szCs w:val="22"/>
              </w:rPr>
              <w:t xml:space="preserve">was </w:t>
            </w:r>
            <w:r w:rsidRPr="0011660A">
              <w:rPr>
                <w:rFonts w:ascii="Arial" w:hAnsi="Arial" w:cs="Arial"/>
                <w:sz w:val="22"/>
                <w:szCs w:val="22"/>
              </w:rPr>
              <w:t>accredited under Par</w:t>
            </w:r>
            <w:r>
              <w:rPr>
                <w:rFonts w:ascii="Arial" w:hAnsi="Arial" w:cs="Arial"/>
                <w:sz w:val="22"/>
                <w:szCs w:val="22"/>
              </w:rPr>
              <w:t xml:space="preserve">t 13 of the EPBC Act in February 2003. </w:t>
            </w:r>
            <w:r w:rsidRPr="000F75BA">
              <w:rPr>
                <w:rFonts w:ascii="Arial" w:hAnsi="Arial" w:cs="Arial"/>
                <w:sz w:val="22"/>
                <w:szCs w:val="22"/>
              </w:rPr>
              <w:t xml:space="preserve">The department considers that the management arrangements have not significantly changed and continue to require persons engaged in fishing under the plan to take all reasonable steps </w:t>
            </w:r>
            <w:r w:rsidR="005E0FD7">
              <w:rPr>
                <w:rFonts w:ascii="Arial" w:hAnsi="Arial" w:cs="Arial"/>
                <w:sz w:val="22"/>
                <w:szCs w:val="22"/>
              </w:rPr>
              <w:t>to ensure that listed marine</w:t>
            </w:r>
            <w:r w:rsidRPr="000F75BA">
              <w:rPr>
                <w:rFonts w:ascii="Arial" w:hAnsi="Arial" w:cs="Arial"/>
                <w:sz w:val="22"/>
                <w:szCs w:val="22"/>
              </w:rPr>
              <w:t xml:space="preserve"> species are not killed or injured as a result of the fishing</w:t>
            </w:r>
            <w:r>
              <w:rPr>
                <w:rFonts w:ascii="Arial" w:hAnsi="Arial" w:cs="Arial"/>
                <w:sz w:val="22"/>
                <w:szCs w:val="22"/>
              </w:rPr>
              <w:t>.</w:t>
            </w:r>
          </w:p>
          <w:p w:rsidR="00341BB9" w:rsidRDefault="00341BB9" w:rsidP="00341BB9">
            <w:pPr>
              <w:rPr>
                <w:rFonts w:ascii="Arial" w:hAnsi="Arial" w:cs="Arial"/>
                <w:sz w:val="22"/>
                <w:szCs w:val="22"/>
              </w:rPr>
            </w:pPr>
          </w:p>
          <w:p w:rsidR="00765685" w:rsidRDefault="00765685" w:rsidP="00C13D9A">
            <w:pPr>
              <w:rPr>
                <w:rFonts w:ascii="Arial" w:hAnsi="Arial" w:cs="Arial"/>
                <w:sz w:val="22"/>
                <w:szCs w:val="22"/>
              </w:rPr>
            </w:pPr>
          </w:p>
          <w:p w:rsidR="00C13D9A" w:rsidRDefault="00B33CF5" w:rsidP="00C13D9A">
            <w:pPr>
              <w:rPr>
                <w:rFonts w:ascii="Arial" w:hAnsi="Arial" w:cs="Arial"/>
                <w:sz w:val="22"/>
                <w:szCs w:val="22"/>
              </w:rPr>
            </w:pPr>
            <w:r>
              <w:rPr>
                <w:rFonts w:ascii="Arial" w:hAnsi="Arial" w:cs="Arial"/>
                <w:sz w:val="22"/>
                <w:szCs w:val="22"/>
              </w:rPr>
              <w:t>Listed marine</w:t>
            </w:r>
            <w:r w:rsidR="00C13D9A" w:rsidRPr="00C13D9A">
              <w:rPr>
                <w:rFonts w:ascii="Arial" w:hAnsi="Arial" w:cs="Arial"/>
                <w:sz w:val="22"/>
                <w:szCs w:val="22"/>
              </w:rPr>
              <w:t xml:space="preserve"> species such as turtles, dugongs, and sea</w:t>
            </w:r>
            <w:r>
              <w:rPr>
                <w:rFonts w:ascii="Arial" w:hAnsi="Arial" w:cs="Arial"/>
                <w:sz w:val="22"/>
                <w:szCs w:val="22"/>
              </w:rPr>
              <w:t xml:space="preserve"> </w:t>
            </w:r>
            <w:r w:rsidR="00EA2EEE">
              <w:rPr>
                <w:rFonts w:ascii="Arial" w:hAnsi="Arial" w:cs="Arial"/>
                <w:sz w:val="22"/>
                <w:szCs w:val="22"/>
              </w:rPr>
              <w:t>snakes are known to occur in the Shark Bay area</w:t>
            </w:r>
            <w:r w:rsidR="004F0AB3">
              <w:rPr>
                <w:rFonts w:ascii="Arial" w:hAnsi="Arial" w:cs="Arial"/>
                <w:sz w:val="22"/>
                <w:szCs w:val="22"/>
              </w:rPr>
              <w:t>. I</w:t>
            </w:r>
            <w:r w:rsidR="00957CDE" w:rsidRPr="00C13D9A">
              <w:rPr>
                <w:rFonts w:ascii="Arial" w:hAnsi="Arial" w:cs="Arial"/>
                <w:sz w:val="22"/>
                <w:szCs w:val="22"/>
              </w:rPr>
              <w:t>nformation</w:t>
            </w:r>
            <w:r w:rsidR="00C13D9A" w:rsidRPr="00C13D9A">
              <w:rPr>
                <w:rFonts w:ascii="Arial" w:hAnsi="Arial" w:cs="Arial"/>
                <w:sz w:val="22"/>
                <w:szCs w:val="22"/>
              </w:rPr>
              <w:t xml:space="preserve"> provided by the WA Department of Fisheries indicates that there</w:t>
            </w:r>
            <w:r w:rsidR="006941BA">
              <w:rPr>
                <w:rFonts w:ascii="Arial" w:hAnsi="Arial" w:cs="Arial"/>
                <w:sz w:val="22"/>
                <w:szCs w:val="22"/>
              </w:rPr>
              <w:t xml:space="preserve"> hav</w:t>
            </w:r>
            <w:r w:rsidR="004F0AB3">
              <w:rPr>
                <w:rFonts w:ascii="Arial" w:hAnsi="Arial" w:cs="Arial"/>
                <w:sz w:val="22"/>
                <w:szCs w:val="22"/>
              </w:rPr>
              <w:t>e been no interactions between</w:t>
            </w:r>
            <w:r w:rsidR="006941BA">
              <w:rPr>
                <w:rFonts w:ascii="Arial" w:hAnsi="Arial" w:cs="Arial"/>
                <w:sz w:val="22"/>
                <w:szCs w:val="22"/>
              </w:rPr>
              <w:t xml:space="preserve"> </w:t>
            </w:r>
            <w:r w:rsidR="004F0AB3">
              <w:rPr>
                <w:rFonts w:ascii="Arial" w:hAnsi="Arial" w:cs="Arial"/>
                <w:sz w:val="22"/>
                <w:szCs w:val="22"/>
              </w:rPr>
              <w:t xml:space="preserve">any </w:t>
            </w:r>
            <w:r w:rsidR="006941BA">
              <w:rPr>
                <w:rFonts w:ascii="Arial" w:hAnsi="Arial" w:cs="Arial"/>
                <w:sz w:val="22"/>
                <w:szCs w:val="22"/>
              </w:rPr>
              <w:t>protected spe</w:t>
            </w:r>
            <w:r w:rsidR="005E0FD7">
              <w:rPr>
                <w:rFonts w:ascii="Arial" w:hAnsi="Arial" w:cs="Arial"/>
                <w:sz w:val="22"/>
                <w:szCs w:val="22"/>
              </w:rPr>
              <w:t>cies other tha</w:t>
            </w:r>
            <w:r w:rsidR="002A52E7">
              <w:rPr>
                <w:rFonts w:ascii="Arial" w:hAnsi="Arial" w:cs="Arial"/>
                <w:sz w:val="22"/>
                <w:szCs w:val="22"/>
              </w:rPr>
              <w:t>n turtles and sea</w:t>
            </w:r>
            <w:r w:rsidR="006941BA">
              <w:rPr>
                <w:rFonts w:ascii="Arial" w:hAnsi="Arial" w:cs="Arial"/>
                <w:sz w:val="22"/>
                <w:szCs w:val="22"/>
              </w:rPr>
              <w:t>snakes.</w:t>
            </w:r>
            <w:r w:rsidR="00C13D9A" w:rsidRPr="00C13D9A">
              <w:rPr>
                <w:rFonts w:ascii="Arial" w:hAnsi="Arial" w:cs="Arial"/>
                <w:sz w:val="22"/>
                <w:szCs w:val="22"/>
              </w:rPr>
              <w:t xml:space="preserve"> </w:t>
            </w:r>
          </w:p>
          <w:p w:rsidR="00C13D9A" w:rsidRDefault="00C13D9A" w:rsidP="00C13D9A">
            <w:pPr>
              <w:rPr>
                <w:rFonts w:ascii="Arial" w:hAnsi="Arial" w:cs="Arial"/>
                <w:sz w:val="22"/>
                <w:szCs w:val="22"/>
              </w:rPr>
            </w:pPr>
          </w:p>
          <w:p w:rsidR="00C13D9A" w:rsidRDefault="00C13D9A" w:rsidP="00C13D9A">
            <w:pPr>
              <w:rPr>
                <w:rFonts w:ascii="Arial" w:hAnsi="Arial" w:cs="Arial"/>
                <w:sz w:val="22"/>
                <w:szCs w:val="22"/>
              </w:rPr>
            </w:pPr>
            <w:r w:rsidRPr="00C13D9A">
              <w:rPr>
                <w:rFonts w:ascii="Arial" w:hAnsi="Arial" w:cs="Arial"/>
                <w:sz w:val="22"/>
                <w:szCs w:val="22"/>
              </w:rPr>
              <w:t>Due to the reporting of sea</w:t>
            </w:r>
            <w:r w:rsidR="00B33CF5">
              <w:rPr>
                <w:rFonts w:ascii="Arial" w:hAnsi="Arial" w:cs="Arial"/>
                <w:sz w:val="22"/>
                <w:szCs w:val="22"/>
              </w:rPr>
              <w:t xml:space="preserve"> </w:t>
            </w:r>
            <w:r w:rsidRPr="00C13D9A">
              <w:rPr>
                <w:rFonts w:ascii="Arial" w:hAnsi="Arial" w:cs="Arial"/>
                <w:sz w:val="22"/>
                <w:szCs w:val="22"/>
              </w:rPr>
              <w:t>snake captures not being recorded down to species level, it is difficult to determine which species are being captured. The</w:t>
            </w:r>
            <w:r w:rsidR="005E0FD7">
              <w:rPr>
                <w:rFonts w:ascii="Arial" w:hAnsi="Arial" w:cs="Arial"/>
                <w:sz w:val="22"/>
                <w:szCs w:val="22"/>
              </w:rPr>
              <w:t xml:space="preserve"> WA Department of Fisheries has</w:t>
            </w:r>
            <w:r w:rsidRPr="00C13D9A">
              <w:rPr>
                <w:rFonts w:ascii="Arial" w:hAnsi="Arial" w:cs="Arial"/>
                <w:sz w:val="22"/>
                <w:szCs w:val="22"/>
              </w:rPr>
              <w:t xml:space="preserve"> advised that of the 143 interactions with seasnakes, 119 were released alive. </w:t>
            </w:r>
          </w:p>
          <w:p w:rsidR="00C13D9A" w:rsidRDefault="00C13D9A" w:rsidP="00C13D9A">
            <w:pPr>
              <w:rPr>
                <w:rFonts w:ascii="Arial" w:hAnsi="Arial" w:cs="Arial"/>
                <w:sz w:val="22"/>
                <w:szCs w:val="22"/>
              </w:rPr>
            </w:pPr>
          </w:p>
          <w:p w:rsidR="005B70C3" w:rsidRDefault="00C13D9A" w:rsidP="00C13D9A">
            <w:pPr>
              <w:rPr>
                <w:rFonts w:ascii="Arial" w:hAnsi="Arial" w:cs="Arial"/>
                <w:sz w:val="22"/>
                <w:szCs w:val="22"/>
              </w:rPr>
            </w:pPr>
            <w:r>
              <w:rPr>
                <w:rFonts w:ascii="Arial" w:hAnsi="Arial" w:cs="Arial"/>
                <w:sz w:val="22"/>
                <w:szCs w:val="22"/>
              </w:rPr>
              <w:t>The</w:t>
            </w:r>
            <w:r w:rsidR="008C29C0">
              <w:rPr>
                <w:rFonts w:ascii="Arial" w:hAnsi="Arial" w:cs="Arial"/>
                <w:sz w:val="22"/>
                <w:szCs w:val="22"/>
              </w:rPr>
              <w:t xml:space="preserve"> WA Department of F</w:t>
            </w:r>
            <w:r>
              <w:rPr>
                <w:rFonts w:ascii="Arial" w:hAnsi="Arial" w:cs="Arial"/>
                <w:sz w:val="22"/>
                <w:szCs w:val="22"/>
              </w:rPr>
              <w:t>isheries</w:t>
            </w:r>
            <w:r w:rsidR="008C29C0">
              <w:rPr>
                <w:rFonts w:ascii="Arial" w:hAnsi="Arial" w:cs="Arial"/>
                <w:sz w:val="22"/>
                <w:szCs w:val="22"/>
              </w:rPr>
              <w:t xml:space="preserve"> has also advised the department of the ca</w:t>
            </w:r>
            <w:r w:rsidR="00C014F4">
              <w:rPr>
                <w:rFonts w:ascii="Arial" w:hAnsi="Arial" w:cs="Arial"/>
                <w:sz w:val="22"/>
                <w:szCs w:val="22"/>
              </w:rPr>
              <w:t xml:space="preserve">pture of </w:t>
            </w:r>
            <w:r w:rsidR="008B386E">
              <w:rPr>
                <w:rFonts w:ascii="Arial" w:hAnsi="Arial" w:cs="Arial"/>
                <w:sz w:val="22"/>
                <w:szCs w:val="22"/>
              </w:rPr>
              <w:t>turtles in the fishery. In 2011 a total of 15 turtles were recorded as being caught and were returned to the sea alive.</w:t>
            </w:r>
            <w:r w:rsidR="005B70C3">
              <w:rPr>
                <w:rFonts w:ascii="Arial" w:hAnsi="Arial" w:cs="Arial"/>
                <w:sz w:val="22"/>
                <w:szCs w:val="22"/>
              </w:rPr>
              <w:t xml:space="preserve"> The specific species th</w:t>
            </w:r>
            <w:r w:rsidR="005E0FD7">
              <w:rPr>
                <w:rFonts w:ascii="Arial" w:hAnsi="Arial" w:cs="Arial"/>
                <w:sz w:val="22"/>
                <w:szCs w:val="22"/>
              </w:rPr>
              <w:t>at were caught</w:t>
            </w:r>
            <w:r w:rsidR="00A255B9">
              <w:rPr>
                <w:rFonts w:ascii="Arial" w:hAnsi="Arial" w:cs="Arial"/>
                <w:sz w:val="22"/>
                <w:szCs w:val="22"/>
              </w:rPr>
              <w:t xml:space="preserve"> is unclear. The D</w:t>
            </w:r>
            <w:r w:rsidR="005B70C3">
              <w:rPr>
                <w:rFonts w:ascii="Arial" w:hAnsi="Arial" w:cs="Arial"/>
                <w:sz w:val="22"/>
                <w:szCs w:val="22"/>
              </w:rPr>
              <w:t xml:space="preserve">epartment of </w:t>
            </w:r>
            <w:r w:rsidR="00A255B9">
              <w:rPr>
                <w:rFonts w:ascii="Arial" w:hAnsi="Arial" w:cs="Arial"/>
                <w:sz w:val="22"/>
                <w:szCs w:val="22"/>
              </w:rPr>
              <w:t>F</w:t>
            </w:r>
            <w:r w:rsidR="005B70C3">
              <w:rPr>
                <w:rFonts w:ascii="Arial" w:hAnsi="Arial" w:cs="Arial"/>
                <w:sz w:val="22"/>
                <w:szCs w:val="22"/>
              </w:rPr>
              <w:t>isheries WA has advised the department that</w:t>
            </w:r>
            <w:r w:rsidR="00A255B9">
              <w:rPr>
                <w:rFonts w:ascii="Arial" w:hAnsi="Arial" w:cs="Arial"/>
                <w:sz w:val="22"/>
                <w:szCs w:val="22"/>
              </w:rPr>
              <w:t xml:space="preserve"> in general turtles caught in the fishery are listed as unknown or not noted, with</w:t>
            </w:r>
            <w:r w:rsidR="005B70C3">
              <w:rPr>
                <w:rFonts w:ascii="Arial" w:hAnsi="Arial" w:cs="Arial"/>
                <w:sz w:val="22"/>
                <w:szCs w:val="22"/>
              </w:rPr>
              <w:t xml:space="preserve"> </w:t>
            </w:r>
            <w:r w:rsidR="008B386E">
              <w:rPr>
                <w:rFonts w:ascii="Arial" w:hAnsi="Arial" w:cs="Arial"/>
                <w:sz w:val="22"/>
                <w:szCs w:val="22"/>
              </w:rPr>
              <w:t>l</w:t>
            </w:r>
            <w:r w:rsidR="00A255B9">
              <w:rPr>
                <w:rFonts w:ascii="Arial" w:hAnsi="Arial" w:cs="Arial"/>
                <w:sz w:val="22"/>
                <w:szCs w:val="22"/>
              </w:rPr>
              <w:t>oggerhead and green turtles being the exception</w:t>
            </w:r>
            <w:r w:rsidR="008B386E">
              <w:rPr>
                <w:rFonts w:ascii="Arial" w:hAnsi="Arial" w:cs="Arial"/>
                <w:sz w:val="22"/>
                <w:szCs w:val="22"/>
              </w:rPr>
              <w:t xml:space="preserve">. </w:t>
            </w:r>
            <w:r w:rsidR="005B70C3">
              <w:rPr>
                <w:rFonts w:ascii="Arial" w:hAnsi="Arial" w:cs="Arial"/>
                <w:sz w:val="22"/>
                <w:szCs w:val="22"/>
              </w:rPr>
              <w:t xml:space="preserve">The department has recommended the Department of Fisheries WA works towards improving </w:t>
            </w:r>
            <w:r w:rsidR="00A255B9">
              <w:rPr>
                <w:rFonts w:ascii="Arial" w:hAnsi="Arial" w:cs="Arial"/>
                <w:sz w:val="22"/>
                <w:szCs w:val="22"/>
              </w:rPr>
              <w:t>protected species identification in the fishery.</w:t>
            </w:r>
          </w:p>
          <w:p w:rsidR="00A255B9" w:rsidRDefault="00A255B9" w:rsidP="00C13D9A">
            <w:pPr>
              <w:rPr>
                <w:rFonts w:ascii="Arial" w:hAnsi="Arial" w:cs="Arial"/>
                <w:sz w:val="22"/>
                <w:szCs w:val="22"/>
              </w:rPr>
            </w:pPr>
          </w:p>
          <w:p w:rsidR="00C13D9A" w:rsidRDefault="008C29C0" w:rsidP="00C13D9A">
            <w:pPr>
              <w:rPr>
                <w:rFonts w:ascii="Arial" w:hAnsi="Arial" w:cs="Arial"/>
                <w:sz w:val="22"/>
                <w:szCs w:val="22"/>
              </w:rPr>
            </w:pPr>
            <w:r>
              <w:rPr>
                <w:rFonts w:ascii="Arial" w:hAnsi="Arial" w:cs="Arial"/>
                <w:sz w:val="22"/>
                <w:szCs w:val="22"/>
              </w:rPr>
              <w:t>The</w:t>
            </w:r>
            <w:r w:rsidR="00A255B9">
              <w:rPr>
                <w:rFonts w:ascii="Arial" w:hAnsi="Arial" w:cs="Arial"/>
                <w:sz w:val="22"/>
                <w:szCs w:val="22"/>
              </w:rPr>
              <w:t xml:space="preserve"> department is aware that the</w:t>
            </w:r>
            <w:r w:rsidR="006941BA">
              <w:rPr>
                <w:rFonts w:ascii="Arial" w:hAnsi="Arial" w:cs="Arial"/>
                <w:sz w:val="22"/>
                <w:szCs w:val="22"/>
              </w:rPr>
              <w:t xml:space="preserve"> use of BRDs in the fishery is mandatory and has</w:t>
            </w:r>
            <w:r>
              <w:rPr>
                <w:rFonts w:ascii="Arial" w:hAnsi="Arial" w:cs="Arial"/>
                <w:sz w:val="22"/>
                <w:szCs w:val="22"/>
              </w:rPr>
              <w:t xml:space="preserve"> resulted in a</w:t>
            </w:r>
            <w:r w:rsidR="002A52E7">
              <w:rPr>
                <w:rFonts w:ascii="Arial" w:hAnsi="Arial" w:cs="Arial"/>
                <w:sz w:val="22"/>
                <w:szCs w:val="22"/>
              </w:rPr>
              <w:t xml:space="preserve"> decrease in the numbers of sea</w:t>
            </w:r>
            <w:r w:rsidR="00B33CF5">
              <w:rPr>
                <w:rFonts w:ascii="Arial" w:hAnsi="Arial" w:cs="Arial"/>
                <w:sz w:val="22"/>
                <w:szCs w:val="22"/>
              </w:rPr>
              <w:t xml:space="preserve"> </w:t>
            </w:r>
            <w:r>
              <w:rPr>
                <w:rFonts w:ascii="Arial" w:hAnsi="Arial" w:cs="Arial"/>
                <w:sz w:val="22"/>
                <w:szCs w:val="22"/>
              </w:rPr>
              <w:t>snakes and tur</w:t>
            </w:r>
            <w:r w:rsidR="00C014F4">
              <w:rPr>
                <w:rFonts w:ascii="Arial" w:hAnsi="Arial" w:cs="Arial"/>
                <w:sz w:val="22"/>
                <w:szCs w:val="22"/>
              </w:rPr>
              <w:t>tles being caught in prawn trawl nets.</w:t>
            </w:r>
            <w:r>
              <w:rPr>
                <w:rFonts w:ascii="Arial" w:hAnsi="Arial" w:cs="Arial"/>
                <w:sz w:val="22"/>
                <w:szCs w:val="22"/>
              </w:rPr>
              <w:t xml:space="preserve"> </w:t>
            </w:r>
            <w:r w:rsidR="006941BA">
              <w:rPr>
                <w:rFonts w:ascii="Arial" w:hAnsi="Arial" w:cs="Arial"/>
                <w:sz w:val="22"/>
                <w:szCs w:val="22"/>
              </w:rPr>
              <w:t>The department is satisfied that steps have been taken to avoi</w:t>
            </w:r>
            <w:r w:rsidR="002A52E7">
              <w:rPr>
                <w:rFonts w:ascii="Arial" w:hAnsi="Arial" w:cs="Arial"/>
                <w:sz w:val="22"/>
                <w:szCs w:val="22"/>
              </w:rPr>
              <w:t>d and reduce the capture of sea</w:t>
            </w:r>
            <w:r w:rsidR="00B33CF5">
              <w:rPr>
                <w:rFonts w:ascii="Arial" w:hAnsi="Arial" w:cs="Arial"/>
                <w:sz w:val="22"/>
                <w:szCs w:val="22"/>
              </w:rPr>
              <w:t xml:space="preserve"> </w:t>
            </w:r>
            <w:r w:rsidR="006941BA">
              <w:rPr>
                <w:rFonts w:ascii="Arial" w:hAnsi="Arial" w:cs="Arial"/>
                <w:sz w:val="22"/>
                <w:szCs w:val="22"/>
              </w:rPr>
              <w:t>snakes and turtles in the fishery.</w:t>
            </w:r>
            <w:r w:rsidR="00C13D9A">
              <w:rPr>
                <w:rFonts w:ascii="Arial" w:hAnsi="Arial" w:cs="Arial"/>
                <w:sz w:val="22"/>
                <w:szCs w:val="22"/>
              </w:rPr>
              <w:t xml:space="preserve"> </w:t>
            </w:r>
          </w:p>
          <w:p w:rsidR="00C13D9A" w:rsidRDefault="00C13D9A" w:rsidP="00C13D9A">
            <w:pPr>
              <w:rPr>
                <w:rFonts w:ascii="Arial" w:hAnsi="Arial" w:cs="Arial"/>
                <w:sz w:val="22"/>
                <w:szCs w:val="22"/>
              </w:rPr>
            </w:pPr>
          </w:p>
          <w:p w:rsidR="00DA6A89" w:rsidRPr="00F6308F" w:rsidRDefault="00C014F4" w:rsidP="0087029C">
            <w:pPr>
              <w:rPr>
                <w:rFonts w:ascii="Arial" w:hAnsi="Arial" w:cs="Arial"/>
              </w:rPr>
            </w:pPr>
            <w:r>
              <w:rPr>
                <w:rFonts w:ascii="Arial" w:hAnsi="Arial" w:cs="Arial"/>
                <w:sz w:val="22"/>
                <w:szCs w:val="22"/>
              </w:rPr>
              <w:t>T</w:t>
            </w:r>
            <w:r w:rsidR="00341BB9" w:rsidRPr="0011660A">
              <w:rPr>
                <w:rFonts w:ascii="Arial" w:hAnsi="Arial" w:cs="Arial"/>
                <w:sz w:val="22"/>
                <w:szCs w:val="22"/>
              </w:rPr>
              <w:t>he department</w:t>
            </w:r>
            <w:r w:rsidRPr="0011660A">
              <w:rPr>
                <w:rFonts w:ascii="Arial" w:hAnsi="Arial" w:cs="Arial"/>
                <w:sz w:val="22"/>
                <w:szCs w:val="22"/>
              </w:rPr>
              <w:t xml:space="preserve"> </w:t>
            </w:r>
            <w:r>
              <w:rPr>
                <w:rFonts w:ascii="Arial" w:hAnsi="Arial" w:cs="Arial"/>
                <w:sz w:val="22"/>
                <w:szCs w:val="22"/>
              </w:rPr>
              <w:t xml:space="preserve">therefore </w:t>
            </w:r>
            <w:r w:rsidR="00341BB9" w:rsidRPr="0011660A">
              <w:rPr>
                <w:rFonts w:ascii="Arial" w:hAnsi="Arial" w:cs="Arial"/>
                <w:sz w:val="22"/>
                <w:szCs w:val="22"/>
              </w:rPr>
              <w:t xml:space="preserve">considers </w:t>
            </w:r>
            <w:r>
              <w:rPr>
                <w:rFonts w:ascii="Arial" w:hAnsi="Arial" w:cs="Arial"/>
                <w:sz w:val="22"/>
                <w:szCs w:val="22"/>
              </w:rPr>
              <w:t xml:space="preserve">that </w:t>
            </w:r>
            <w:r w:rsidR="00341BB9" w:rsidRPr="0011660A">
              <w:rPr>
                <w:rFonts w:ascii="Arial" w:hAnsi="Arial" w:cs="Arial"/>
                <w:sz w:val="22"/>
                <w:szCs w:val="22"/>
              </w:rPr>
              <w:t xml:space="preserve">the current operation of the </w:t>
            </w:r>
            <w:r w:rsidR="00341BB9">
              <w:rPr>
                <w:rFonts w:ascii="Arial" w:hAnsi="Arial" w:cs="Arial"/>
                <w:sz w:val="22"/>
              </w:rPr>
              <w:t>WA Shark Bay Prawn</w:t>
            </w:r>
            <w:r>
              <w:rPr>
                <w:rFonts w:ascii="Arial" w:hAnsi="Arial" w:cs="Arial"/>
                <w:sz w:val="22"/>
              </w:rPr>
              <w:t xml:space="preserve"> Managed</w:t>
            </w:r>
            <w:r w:rsidR="00341BB9">
              <w:rPr>
                <w:rFonts w:ascii="Arial" w:hAnsi="Arial" w:cs="Arial"/>
                <w:sz w:val="22"/>
              </w:rPr>
              <w:t xml:space="preserve"> Fishery</w:t>
            </w:r>
            <w:r w:rsidR="00341BB9" w:rsidRPr="0011660A">
              <w:rPr>
                <w:rFonts w:ascii="Arial" w:hAnsi="Arial" w:cs="Arial"/>
                <w:sz w:val="22"/>
                <w:szCs w:val="22"/>
              </w:rPr>
              <w:t xml:space="preserve"> is not likely to adversely affect the conservation status of</w:t>
            </w:r>
            <w:r w:rsidR="0087029C">
              <w:rPr>
                <w:rFonts w:ascii="Arial" w:hAnsi="Arial" w:cs="Arial"/>
                <w:sz w:val="22"/>
                <w:szCs w:val="22"/>
              </w:rPr>
              <w:t xml:space="preserve"> a </w:t>
            </w:r>
            <w:r w:rsidR="0087029C" w:rsidRPr="0011660A">
              <w:rPr>
                <w:rFonts w:ascii="Arial" w:hAnsi="Arial" w:cs="Arial"/>
                <w:sz w:val="22"/>
                <w:szCs w:val="22"/>
              </w:rPr>
              <w:t>listed marine species</w:t>
            </w:r>
            <w:r w:rsidR="0087029C">
              <w:rPr>
                <w:rFonts w:ascii="Arial" w:hAnsi="Arial" w:cs="Arial"/>
                <w:sz w:val="22"/>
                <w:szCs w:val="22"/>
              </w:rPr>
              <w:t xml:space="preserve"> </w:t>
            </w:r>
            <w:r w:rsidR="0087029C" w:rsidRPr="0011660A">
              <w:rPr>
                <w:rFonts w:ascii="Arial" w:hAnsi="Arial" w:cs="Arial"/>
                <w:sz w:val="22"/>
                <w:szCs w:val="22"/>
              </w:rPr>
              <w:t>or a population of that species</w:t>
            </w:r>
            <w:r w:rsidR="00341BB9" w:rsidRPr="0011660A">
              <w:rPr>
                <w:rFonts w:ascii="Arial" w:hAnsi="Arial" w:cs="Arial"/>
                <w:sz w:val="22"/>
                <w:szCs w:val="22"/>
              </w:rPr>
              <w:t xml:space="preserve">. The department therefore recommends that the management regime for the </w:t>
            </w:r>
            <w:r w:rsidR="00341BB9">
              <w:rPr>
                <w:rFonts w:ascii="Arial" w:hAnsi="Arial" w:cs="Arial"/>
                <w:sz w:val="22"/>
              </w:rPr>
              <w:t>WA Shark Bay Prawn</w:t>
            </w:r>
            <w:r>
              <w:rPr>
                <w:rFonts w:ascii="Arial" w:hAnsi="Arial" w:cs="Arial"/>
                <w:sz w:val="22"/>
              </w:rPr>
              <w:t xml:space="preserve"> Managed</w:t>
            </w:r>
            <w:r w:rsidR="00341BB9">
              <w:rPr>
                <w:rFonts w:ascii="Arial" w:hAnsi="Arial" w:cs="Arial"/>
                <w:sz w:val="22"/>
              </w:rPr>
              <w:t xml:space="preserve"> Fishery</w:t>
            </w:r>
            <w:r w:rsidR="00341BB9" w:rsidRPr="0011660A">
              <w:rPr>
                <w:rFonts w:ascii="Arial" w:hAnsi="Arial" w:cs="Arial"/>
                <w:sz w:val="22"/>
                <w:szCs w:val="22"/>
              </w:rPr>
              <w:t xml:space="preserve"> be reaccredited under Part 13 of the EPBC Act.</w:t>
            </w:r>
          </w:p>
        </w:tc>
      </w:tr>
    </w:tbl>
    <w:p w:rsidR="006E64F3" w:rsidRDefault="006E64F3" w:rsidP="00DA6A89">
      <w:pPr>
        <w:rPr>
          <w:rFonts w:ascii="Arial" w:hAnsi="Arial" w:cs="Arial"/>
          <w:b/>
          <w:sz w:val="22"/>
        </w:rPr>
      </w:pPr>
    </w:p>
    <w:p w:rsidR="006E64F3" w:rsidRDefault="006E64F3" w:rsidP="00DA6A89">
      <w:pPr>
        <w:rPr>
          <w:rFonts w:ascii="Arial" w:hAnsi="Arial" w:cs="Arial"/>
          <w:b/>
          <w:sz w:val="22"/>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6976"/>
      </w:tblGrid>
      <w:tr w:rsidR="00B73546" w:rsidRPr="00F6308F" w:rsidTr="004C4DB1">
        <w:tc>
          <w:tcPr>
            <w:tcW w:w="7166" w:type="dxa"/>
          </w:tcPr>
          <w:p w:rsidR="00B73546" w:rsidRPr="00F6308F" w:rsidRDefault="00B73546" w:rsidP="00814CC7">
            <w:pPr>
              <w:rPr>
                <w:rFonts w:ascii="Arial" w:hAnsi="Arial" w:cs="Arial"/>
                <w:b/>
              </w:rPr>
            </w:pPr>
            <w:r w:rsidRPr="00F6308F">
              <w:rPr>
                <w:rFonts w:ascii="Arial" w:hAnsi="Arial" w:cs="Arial"/>
                <w:b/>
                <w:sz w:val="22"/>
              </w:rPr>
              <w:t>Section 303AA Conditions relating to accreditation of plans, regimes and policies</w:t>
            </w:r>
          </w:p>
        </w:tc>
        <w:tc>
          <w:tcPr>
            <w:tcW w:w="6976" w:type="dxa"/>
          </w:tcPr>
          <w:p w:rsidR="00B73546" w:rsidRPr="00F6308F" w:rsidRDefault="00F14BFA" w:rsidP="00B73546">
            <w:pPr>
              <w:rPr>
                <w:rFonts w:ascii="Arial" w:hAnsi="Arial" w:cs="Arial"/>
                <w:b/>
              </w:rPr>
            </w:pPr>
            <w:r w:rsidRPr="00F6308F">
              <w:rPr>
                <w:rFonts w:ascii="Arial" w:hAnsi="Arial" w:cs="Arial"/>
                <w:b/>
                <w:sz w:val="22"/>
              </w:rPr>
              <w:t xml:space="preserve">The department’s assessment of the </w:t>
            </w:r>
            <w:r>
              <w:rPr>
                <w:rFonts w:ascii="Arial" w:hAnsi="Arial" w:cs="Arial"/>
                <w:b/>
                <w:sz w:val="22"/>
              </w:rPr>
              <w:t xml:space="preserve">WA Shark Bay Prawn </w:t>
            </w:r>
            <w:r w:rsidR="00C014F4">
              <w:rPr>
                <w:rFonts w:ascii="Arial" w:hAnsi="Arial" w:cs="Arial"/>
                <w:b/>
                <w:sz w:val="22"/>
              </w:rPr>
              <w:t xml:space="preserve">Managed </w:t>
            </w:r>
            <w:r>
              <w:rPr>
                <w:rFonts w:ascii="Arial" w:hAnsi="Arial" w:cs="Arial"/>
                <w:b/>
                <w:sz w:val="22"/>
              </w:rPr>
              <w:t>Fishery</w:t>
            </w:r>
          </w:p>
        </w:tc>
      </w:tr>
      <w:tr w:rsidR="00DA6A89" w:rsidRPr="00F6308F" w:rsidTr="004C4DB1">
        <w:tc>
          <w:tcPr>
            <w:tcW w:w="7166"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rPr>
              <w:t>(1)</w:t>
            </w:r>
            <w:r w:rsidRPr="00F6308F">
              <w:rPr>
                <w:rFonts w:ascii="Arial" w:hAnsi="Arial" w:cs="Arial"/>
                <w:sz w:val="22"/>
              </w:rPr>
              <w:tab/>
              <w:t>This section applies to an accreditation of a plan, regime or policy under section 208A, 222A, 245 or 265.</w:t>
            </w:r>
          </w:p>
        </w:tc>
        <w:tc>
          <w:tcPr>
            <w:tcW w:w="6976" w:type="dxa"/>
            <w:tcMar>
              <w:top w:w="57" w:type="dxa"/>
              <w:bottom w:w="57" w:type="dxa"/>
            </w:tcMar>
          </w:tcPr>
          <w:p w:rsidR="00DA6A89" w:rsidRPr="00F6308F" w:rsidRDefault="00624E31" w:rsidP="00814CC7">
            <w:pPr>
              <w:rPr>
                <w:rFonts w:ascii="Arial" w:hAnsi="Arial" w:cs="Arial"/>
              </w:rPr>
            </w:pPr>
            <w:r w:rsidRPr="00F6308F">
              <w:rPr>
                <w:rFonts w:ascii="Arial" w:hAnsi="Arial" w:cs="Arial"/>
                <w:sz w:val="22"/>
              </w:rPr>
              <w:t>The department</w:t>
            </w:r>
            <w:r w:rsidR="00DA6A89" w:rsidRPr="00F6308F">
              <w:rPr>
                <w:rFonts w:ascii="Arial" w:hAnsi="Arial" w:cs="Arial"/>
                <w:sz w:val="22"/>
              </w:rPr>
              <w:t xml:space="preserve"> recommends that</w:t>
            </w:r>
            <w:r w:rsidRPr="00F6308F">
              <w:rPr>
                <w:rFonts w:ascii="Arial" w:hAnsi="Arial" w:cs="Arial"/>
                <w:sz w:val="22"/>
              </w:rPr>
              <w:t xml:space="preserve"> the</w:t>
            </w:r>
            <w:r w:rsidR="00DA6A89" w:rsidRPr="00F6308F">
              <w:rPr>
                <w:rFonts w:ascii="Arial" w:hAnsi="Arial" w:cs="Arial"/>
                <w:sz w:val="22"/>
              </w:rPr>
              <w:t xml:space="preserve"> </w:t>
            </w:r>
            <w:r w:rsidR="000E2723" w:rsidRPr="000E2723">
              <w:rPr>
                <w:rFonts w:ascii="Arial" w:hAnsi="Arial" w:cs="Arial"/>
                <w:sz w:val="22"/>
              </w:rPr>
              <w:t>WA Shark Bay Prawn</w:t>
            </w:r>
            <w:r w:rsidR="00C014F4">
              <w:rPr>
                <w:rFonts w:ascii="Arial" w:hAnsi="Arial" w:cs="Arial"/>
                <w:sz w:val="22"/>
              </w:rPr>
              <w:t xml:space="preserve"> Managed</w:t>
            </w:r>
            <w:r w:rsidR="000E2723" w:rsidRPr="000E2723">
              <w:rPr>
                <w:rFonts w:ascii="Arial" w:hAnsi="Arial" w:cs="Arial"/>
                <w:sz w:val="22"/>
              </w:rPr>
              <w:t xml:space="preserve"> Fishery</w:t>
            </w:r>
            <w:r w:rsidR="00DA6A89" w:rsidRPr="00F6308F">
              <w:rPr>
                <w:rFonts w:ascii="Arial" w:hAnsi="Arial" w:cs="Arial"/>
                <w:b/>
                <w:sz w:val="22"/>
              </w:rPr>
              <w:t xml:space="preserve"> </w:t>
            </w:r>
            <w:r w:rsidR="00DA6A89" w:rsidRPr="00F6308F">
              <w:rPr>
                <w:rFonts w:ascii="Arial" w:hAnsi="Arial" w:cs="Arial"/>
                <w:sz w:val="22"/>
              </w:rPr>
              <w:t>be accredited under sections 208A, 222A, 245 and 265.</w:t>
            </w:r>
          </w:p>
        </w:tc>
      </w:tr>
      <w:tr w:rsidR="00DA6A89" w:rsidRPr="00F6308F" w:rsidTr="004C4DB1">
        <w:tc>
          <w:tcPr>
            <w:tcW w:w="7166"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rPr>
              <w:t>(2)</w:t>
            </w:r>
            <w:r w:rsidRPr="00F6308F">
              <w:rPr>
                <w:rFonts w:ascii="Arial" w:hAnsi="Arial" w:cs="Arial"/>
                <w:sz w:val="22"/>
              </w:rPr>
              <w:tab/>
              <w:t>The Minister may accredit a plan, regime or policy under that section even though he or she considers that the plan, regime or policy should be accredited only:</w:t>
            </w:r>
          </w:p>
          <w:p w:rsidR="00DA6A89" w:rsidRPr="00F6308F" w:rsidRDefault="00DA6A89" w:rsidP="00814CC7">
            <w:pPr>
              <w:numPr>
                <w:ilvl w:val="0"/>
                <w:numId w:val="24"/>
              </w:numPr>
              <w:tabs>
                <w:tab w:val="clear" w:pos="360"/>
              </w:tabs>
              <w:ind w:left="540" w:firstLine="360"/>
              <w:rPr>
                <w:rFonts w:ascii="Arial" w:hAnsi="Arial" w:cs="Arial"/>
              </w:rPr>
            </w:pPr>
            <w:r w:rsidRPr="00F6308F">
              <w:rPr>
                <w:rFonts w:ascii="Arial" w:hAnsi="Arial" w:cs="Arial"/>
                <w:sz w:val="22"/>
              </w:rPr>
              <w:t>during a particular period; or</w:t>
            </w:r>
          </w:p>
          <w:p w:rsidR="00DA6A89" w:rsidRPr="00F6308F" w:rsidRDefault="00DA6A89" w:rsidP="00814CC7">
            <w:pPr>
              <w:numPr>
                <w:ilvl w:val="0"/>
                <w:numId w:val="24"/>
              </w:numPr>
              <w:tabs>
                <w:tab w:val="clear" w:pos="360"/>
              </w:tabs>
              <w:ind w:left="540" w:firstLine="360"/>
              <w:rPr>
                <w:rFonts w:ascii="Arial" w:hAnsi="Arial" w:cs="Arial"/>
              </w:rPr>
            </w:pPr>
            <w:r w:rsidRPr="00F6308F">
              <w:rPr>
                <w:rFonts w:ascii="Arial" w:hAnsi="Arial" w:cs="Arial"/>
                <w:sz w:val="22"/>
              </w:rPr>
              <w:t>while certain circumstances exist; or</w:t>
            </w:r>
          </w:p>
          <w:p w:rsidR="00DA6A89" w:rsidRPr="00F6308F" w:rsidRDefault="00DA6A89" w:rsidP="00814CC7">
            <w:pPr>
              <w:numPr>
                <w:ilvl w:val="0"/>
                <w:numId w:val="24"/>
              </w:numPr>
              <w:tabs>
                <w:tab w:val="clear" w:pos="360"/>
              </w:tabs>
              <w:ind w:left="540" w:firstLine="360"/>
              <w:rPr>
                <w:rFonts w:ascii="Arial" w:hAnsi="Arial" w:cs="Arial"/>
              </w:rPr>
            </w:pPr>
            <w:proofErr w:type="gramStart"/>
            <w:r w:rsidRPr="00F6308F">
              <w:rPr>
                <w:rFonts w:ascii="Arial" w:hAnsi="Arial" w:cs="Arial"/>
                <w:sz w:val="22"/>
              </w:rPr>
              <w:t>while</w:t>
            </w:r>
            <w:proofErr w:type="gramEnd"/>
            <w:r w:rsidRPr="00F6308F">
              <w:rPr>
                <w:rFonts w:ascii="Arial" w:hAnsi="Arial" w:cs="Arial"/>
                <w:sz w:val="22"/>
              </w:rPr>
              <w:t xml:space="preserve"> a certain condition is complied with.</w:t>
            </w:r>
          </w:p>
          <w:p w:rsidR="00DA6A89" w:rsidRPr="00F6308F" w:rsidRDefault="00DA6A89" w:rsidP="00814CC7">
            <w:pPr>
              <w:ind w:left="540"/>
              <w:rPr>
                <w:rFonts w:ascii="Arial" w:hAnsi="Arial" w:cs="Arial"/>
              </w:rPr>
            </w:pPr>
            <w:r w:rsidRPr="00F6308F">
              <w:rPr>
                <w:rFonts w:ascii="Arial" w:hAnsi="Arial" w:cs="Arial"/>
                <w:sz w:val="22"/>
              </w:rPr>
              <w:t>In such a case, the instrument of accreditation is to specify the period, circumstances or condition.</w:t>
            </w:r>
          </w:p>
        </w:tc>
        <w:tc>
          <w:tcPr>
            <w:tcW w:w="6976" w:type="dxa"/>
            <w:tcMar>
              <w:top w:w="57" w:type="dxa"/>
              <w:bottom w:w="57" w:type="dxa"/>
            </w:tcMar>
          </w:tcPr>
          <w:p w:rsidR="00DA6A89" w:rsidRPr="000E2723" w:rsidRDefault="00624E31" w:rsidP="00814CC7">
            <w:pPr>
              <w:rPr>
                <w:rFonts w:ascii="Arial" w:hAnsi="Arial" w:cs="Arial"/>
              </w:rPr>
            </w:pPr>
            <w:r w:rsidRPr="000E2723">
              <w:rPr>
                <w:rFonts w:ascii="Arial" w:hAnsi="Arial" w:cs="Arial"/>
                <w:sz w:val="22"/>
              </w:rPr>
              <w:t xml:space="preserve">The department considers that no conditions are required for the accreditation of the management regime for the </w:t>
            </w:r>
            <w:r w:rsidR="000E2723" w:rsidRPr="000E2723">
              <w:rPr>
                <w:rFonts w:ascii="Arial" w:hAnsi="Arial" w:cs="Arial"/>
                <w:sz w:val="22"/>
              </w:rPr>
              <w:t xml:space="preserve">WA Shark Bay Prawn </w:t>
            </w:r>
            <w:r w:rsidR="00C014F4">
              <w:rPr>
                <w:rFonts w:ascii="Arial" w:hAnsi="Arial" w:cs="Arial"/>
                <w:sz w:val="22"/>
              </w:rPr>
              <w:t>Managed</w:t>
            </w:r>
            <w:r w:rsidR="00C014F4" w:rsidRPr="000E2723">
              <w:rPr>
                <w:rFonts w:ascii="Arial" w:hAnsi="Arial" w:cs="Arial"/>
                <w:sz w:val="22"/>
              </w:rPr>
              <w:t xml:space="preserve"> </w:t>
            </w:r>
            <w:r w:rsidR="000E2723" w:rsidRPr="000E2723">
              <w:rPr>
                <w:rFonts w:ascii="Arial" w:hAnsi="Arial" w:cs="Arial"/>
                <w:sz w:val="22"/>
              </w:rPr>
              <w:t>Fishery</w:t>
            </w:r>
            <w:r w:rsidR="00DA6A89" w:rsidRPr="000E2723">
              <w:rPr>
                <w:rFonts w:ascii="Arial" w:hAnsi="Arial" w:cs="Arial"/>
                <w:b/>
                <w:sz w:val="22"/>
              </w:rPr>
              <w:t xml:space="preserve"> </w:t>
            </w:r>
            <w:r w:rsidRPr="000E2723">
              <w:rPr>
                <w:rFonts w:ascii="Arial" w:hAnsi="Arial" w:cs="Arial"/>
                <w:sz w:val="22"/>
              </w:rPr>
              <w:t>under Part </w:t>
            </w:r>
            <w:r w:rsidR="00DA6A89" w:rsidRPr="000E2723">
              <w:rPr>
                <w:rFonts w:ascii="Arial" w:hAnsi="Arial" w:cs="Arial"/>
                <w:sz w:val="22"/>
              </w:rPr>
              <w:t>13.</w:t>
            </w:r>
          </w:p>
        </w:tc>
      </w:tr>
      <w:tr w:rsidR="00DA6A89" w:rsidRPr="00F6308F" w:rsidTr="004C4DB1">
        <w:tc>
          <w:tcPr>
            <w:tcW w:w="7166"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rPr>
              <w:t>(7)</w:t>
            </w:r>
            <w:r w:rsidRPr="00F6308F">
              <w:rPr>
                <w:rFonts w:ascii="Arial" w:hAnsi="Arial" w:cs="Arial"/>
                <w:sz w:val="22"/>
              </w:rPr>
              <w:tab/>
              <w:t>The Minister must, in writing, revoke an accreditation if he or she is satisfied that a condition of the accreditation has been contravened.</w:t>
            </w:r>
          </w:p>
        </w:tc>
        <w:tc>
          <w:tcPr>
            <w:tcW w:w="6976" w:type="dxa"/>
            <w:tcMar>
              <w:top w:w="57" w:type="dxa"/>
              <w:bottom w:w="57" w:type="dxa"/>
            </w:tcMar>
          </w:tcPr>
          <w:p w:rsidR="00DA6A89" w:rsidRPr="00F6308F" w:rsidRDefault="00DA6A89" w:rsidP="00814CC7">
            <w:pPr>
              <w:rPr>
                <w:rFonts w:ascii="Arial" w:hAnsi="Arial" w:cs="Arial"/>
              </w:rPr>
            </w:pPr>
          </w:p>
        </w:tc>
      </w:tr>
    </w:tbl>
    <w:p w:rsidR="00DA6A89" w:rsidRPr="00F6308F" w:rsidRDefault="00DA6A89" w:rsidP="00DA6A89">
      <w:pPr>
        <w:rPr>
          <w:rFonts w:ascii="Arial" w:hAnsi="Arial" w:cs="Arial"/>
          <w:b/>
        </w:rPr>
      </w:pPr>
    </w:p>
    <w:p w:rsidR="00814CC7" w:rsidRPr="00F6308F" w:rsidRDefault="00DA6A89" w:rsidP="00DA6A89">
      <w:pPr>
        <w:rPr>
          <w:rFonts w:ascii="Arial" w:hAnsi="Arial" w:cs="Arial"/>
          <w:b/>
        </w:rPr>
      </w:pPr>
      <w:r w:rsidRPr="00F6308F">
        <w:rPr>
          <w:rFonts w:ascii="Arial" w:hAnsi="Arial" w:cs="Arial"/>
          <w:b/>
        </w:rPr>
        <w:br w:type="page"/>
      </w: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4CC7">
            <w:pPr>
              <w:numPr>
                <w:ilvl w:val="0"/>
                <w:numId w:val="36"/>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782BFC">
            <w:pPr>
              <w:numPr>
                <w:ilvl w:val="0"/>
                <w:numId w:val="38"/>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155556" w:rsidRDefault="00DA6A89" w:rsidP="00DA6A89">
      <w:pPr>
        <w:rPr>
          <w:rFonts w:ascii="Arial" w:hAnsi="Arial" w:cs="Arial"/>
          <w:highlight w:val="cyan"/>
        </w:rPr>
      </w:pPr>
      <w:r w:rsidRPr="00F6308F">
        <w:rPr>
          <w:rFonts w:ascii="Arial" w:hAnsi="Arial" w:cs="Arial"/>
          <w:b/>
          <w:sz w:val="22"/>
        </w:rPr>
        <w:t>Part 13A</w:t>
      </w:r>
    </w:p>
    <w:p w:rsidR="00DA6A89" w:rsidRPr="00155556" w:rsidRDefault="00DA6A89" w:rsidP="00DA6A89">
      <w:pPr>
        <w:rPr>
          <w:rFonts w:ascii="Arial" w:hAnsi="Arial" w:cs="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F14BFA" w:rsidP="00B73546">
            <w:pPr>
              <w:rPr>
                <w:rFonts w:ascii="Arial" w:hAnsi="Arial" w:cs="Arial"/>
                <w:b/>
              </w:rPr>
            </w:pPr>
            <w:r w:rsidRPr="00F6308F">
              <w:rPr>
                <w:rFonts w:ascii="Arial" w:hAnsi="Arial" w:cs="Arial"/>
                <w:b/>
                <w:sz w:val="22"/>
              </w:rPr>
              <w:t xml:space="preserve">The department’s assessment of the </w:t>
            </w:r>
            <w:r>
              <w:rPr>
                <w:rFonts w:ascii="Arial" w:hAnsi="Arial" w:cs="Arial"/>
                <w:b/>
                <w:sz w:val="22"/>
              </w:rPr>
              <w:t>WA Shark Bay</w:t>
            </w:r>
            <w:r w:rsidR="00C014F4">
              <w:rPr>
                <w:rFonts w:ascii="Arial" w:hAnsi="Arial" w:cs="Arial"/>
                <w:b/>
                <w:sz w:val="22"/>
              </w:rPr>
              <w:t xml:space="preserve"> </w:t>
            </w:r>
            <w:r w:rsidR="00C014F4" w:rsidRPr="00C014F4">
              <w:rPr>
                <w:rFonts w:ascii="Arial" w:hAnsi="Arial" w:cs="Arial"/>
                <w:b/>
                <w:sz w:val="22"/>
              </w:rPr>
              <w:t>Managed</w:t>
            </w:r>
            <w:r w:rsidRPr="00C014F4">
              <w:rPr>
                <w:rFonts w:ascii="Arial" w:hAnsi="Arial" w:cs="Arial"/>
                <w:b/>
                <w:sz w:val="22"/>
              </w:rPr>
              <w:t xml:space="preserve"> </w:t>
            </w:r>
            <w:r>
              <w:rPr>
                <w:rFonts w:ascii="Arial" w:hAnsi="Arial" w:cs="Arial"/>
                <w:b/>
                <w:sz w:val="22"/>
              </w:rPr>
              <w:t>Prawn Fishery</w:t>
            </w:r>
          </w:p>
        </w:tc>
      </w:tr>
      <w:tr w:rsidR="00DA6A89" w:rsidRPr="00F6308F" w:rsidTr="00814CC7">
        <w:tc>
          <w:tcPr>
            <w:tcW w:w="7087"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szCs w:val="22"/>
              </w:rPr>
              <w:t>(1)</w:t>
            </w:r>
            <w:r w:rsidRPr="00F6308F">
              <w:rPr>
                <w:rFonts w:ascii="Arial" w:hAnsi="Arial" w:cs="Arial"/>
                <w:sz w:val="22"/>
                <w:szCs w:val="22"/>
              </w:rPr>
              <w:tab/>
              <w:t>Minister may, by instrument published in the Gazette, amend the list referred to in section 303DB (list of exempt native specimens) by:</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 xml:space="preserve">including items in the list; </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deleting items from the list; or</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imposing a condition or restriction to which the inclusion of a specimen in the list is subject; or</w:t>
            </w:r>
          </w:p>
          <w:p w:rsidR="00DA6A89" w:rsidRPr="00F6308F" w:rsidRDefault="00DA6A89" w:rsidP="00814CC7">
            <w:pPr>
              <w:numPr>
                <w:ilvl w:val="0"/>
                <w:numId w:val="11"/>
              </w:numPr>
              <w:tabs>
                <w:tab w:val="clear" w:pos="1080"/>
                <w:tab w:val="num" w:pos="900"/>
              </w:tabs>
              <w:ind w:left="900" w:hanging="540"/>
              <w:rPr>
                <w:rFonts w:ascii="Arial" w:hAnsi="Arial" w:cs="Arial"/>
              </w:rPr>
            </w:pPr>
            <w:r w:rsidRPr="00F6308F">
              <w:rPr>
                <w:rFonts w:ascii="Arial" w:hAnsi="Arial" w:cs="Arial"/>
                <w:sz w:val="22"/>
                <w:szCs w:val="22"/>
              </w:rPr>
              <w:t>varying of revoking a condition or restriction to which the inclusion of a specimen in the list is subject; or</w:t>
            </w:r>
          </w:p>
          <w:p w:rsidR="00DA6A89" w:rsidRPr="00F6308F" w:rsidRDefault="00DA6A89" w:rsidP="00814CC7">
            <w:pPr>
              <w:numPr>
                <w:ilvl w:val="0"/>
                <w:numId w:val="11"/>
              </w:numPr>
              <w:tabs>
                <w:tab w:val="clear" w:pos="1080"/>
                <w:tab w:val="num" w:pos="900"/>
              </w:tabs>
              <w:ind w:left="900" w:hanging="540"/>
              <w:rPr>
                <w:rFonts w:ascii="Arial" w:hAnsi="Arial" w:cs="Arial"/>
              </w:rPr>
            </w:pPr>
            <w:proofErr w:type="gramStart"/>
            <w:r w:rsidRPr="00F6308F">
              <w:rPr>
                <w:rFonts w:ascii="Arial" w:hAnsi="Arial" w:cs="Arial"/>
                <w:sz w:val="22"/>
                <w:szCs w:val="22"/>
              </w:rPr>
              <w:t>correcting</w:t>
            </w:r>
            <w:proofErr w:type="gramEnd"/>
            <w:r w:rsidRPr="00F6308F">
              <w:rPr>
                <w:rFonts w:ascii="Arial" w:hAnsi="Arial" w:cs="Arial"/>
                <w:sz w:val="22"/>
                <w:szCs w:val="22"/>
              </w:rPr>
              <w:t xml:space="preserve"> an inaccuracy or updating the name of a species.</w:t>
            </w:r>
          </w:p>
        </w:tc>
        <w:tc>
          <w:tcPr>
            <w:tcW w:w="7087" w:type="dxa"/>
            <w:tcMar>
              <w:top w:w="57" w:type="dxa"/>
              <w:bottom w:w="57" w:type="dxa"/>
            </w:tcMar>
          </w:tcPr>
          <w:p w:rsidR="00DA6A89" w:rsidRPr="00F6308F" w:rsidRDefault="00DA6A89" w:rsidP="00814CC7">
            <w:pPr>
              <w:pStyle w:val="NormalWeb"/>
              <w:spacing w:before="0" w:beforeAutospacing="0" w:after="0" w:afterAutospacing="0"/>
              <w:rPr>
                <w:rFonts w:ascii="Arial" w:eastAsia="Times New Roman" w:hAnsi="Arial" w:cs="Arial"/>
                <w:lang w:val="en-AU" w:eastAsia="en-AU"/>
              </w:rPr>
            </w:pPr>
          </w:p>
        </w:tc>
      </w:tr>
      <w:tr w:rsidR="00DA6A89" w:rsidRPr="00F6308F" w:rsidTr="00814CC7">
        <w:tc>
          <w:tcPr>
            <w:tcW w:w="7087" w:type="dxa"/>
          </w:tcPr>
          <w:p w:rsidR="00DA6A89" w:rsidRPr="00F6308F" w:rsidRDefault="00DA6A89" w:rsidP="00814CC7">
            <w:pPr>
              <w:ind w:left="720" w:hanging="720"/>
              <w:rPr>
                <w:rFonts w:ascii="Arial" w:hAnsi="Arial" w:cs="Arial"/>
              </w:rPr>
            </w:pPr>
            <w:r w:rsidRPr="00F6308F">
              <w:rPr>
                <w:rFonts w:ascii="Arial" w:hAnsi="Arial" w:cs="Arial"/>
                <w:sz w:val="22"/>
                <w:szCs w:val="22"/>
              </w:rPr>
              <w:t>(1A)</w:t>
            </w:r>
            <w:r w:rsidRPr="00F6308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F6308F">
              <w:rPr>
                <w:rFonts w:ascii="Arial" w:hAnsi="Arial" w:cs="Arial"/>
                <w:sz w:val="22"/>
                <w:szCs w:val="22"/>
              </w:rPr>
              <w:t>oses of Division 1 or 2 of Part </w:t>
            </w:r>
            <w:r w:rsidRPr="00F6308F">
              <w:rPr>
                <w:rFonts w:ascii="Arial" w:hAnsi="Arial" w:cs="Arial"/>
                <w:sz w:val="22"/>
                <w:szCs w:val="22"/>
              </w:rPr>
              <w:t>10.</w:t>
            </w:r>
          </w:p>
          <w:p w:rsidR="00DA6A89" w:rsidRPr="00F6308F" w:rsidRDefault="00DA6A89" w:rsidP="00814CC7">
            <w:pPr>
              <w:pStyle w:val="NormalWeb"/>
              <w:spacing w:before="0" w:beforeAutospacing="0" w:after="0" w:afterAutospacing="0"/>
              <w:rPr>
                <w:rFonts w:ascii="Arial" w:eastAsia="Times New Roman" w:hAnsi="Arial" w:cs="Arial"/>
                <w:lang w:val="en-AU" w:eastAsia="en-AU"/>
              </w:rPr>
            </w:pPr>
          </w:p>
        </w:tc>
        <w:tc>
          <w:tcPr>
            <w:tcW w:w="7087" w:type="dxa"/>
          </w:tcPr>
          <w:p w:rsidR="00DA6A89" w:rsidRPr="00F6308F" w:rsidRDefault="00B169FB" w:rsidP="00B169FB">
            <w:pPr>
              <w:rPr>
                <w:rFonts w:ascii="Arial" w:hAnsi="Arial" w:cs="Arial"/>
                <w:color w:val="000000"/>
              </w:rPr>
            </w:pPr>
            <w:r w:rsidRPr="00F6308F">
              <w:rPr>
                <w:rFonts w:ascii="Arial" w:hAnsi="Arial" w:cs="Arial"/>
                <w:sz w:val="22"/>
                <w:szCs w:val="22"/>
              </w:rPr>
              <w:t xml:space="preserve">No assessment of the </w:t>
            </w:r>
            <w:r w:rsidR="000E2723" w:rsidRPr="000E2723">
              <w:rPr>
                <w:rFonts w:ascii="Arial" w:hAnsi="Arial" w:cs="Arial"/>
                <w:sz w:val="22"/>
              </w:rPr>
              <w:t xml:space="preserve">WA Shark Bay Prawn </w:t>
            </w:r>
            <w:r w:rsidR="00C014F4">
              <w:rPr>
                <w:rFonts w:ascii="Arial" w:hAnsi="Arial" w:cs="Arial"/>
                <w:sz w:val="22"/>
              </w:rPr>
              <w:t>Managed</w:t>
            </w:r>
            <w:r w:rsidR="00C014F4" w:rsidRPr="000E2723">
              <w:rPr>
                <w:rFonts w:ascii="Arial" w:hAnsi="Arial" w:cs="Arial"/>
                <w:sz w:val="22"/>
              </w:rPr>
              <w:t xml:space="preserve"> </w:t>
            </w:r>
            <w:r w:rsidR="000E2723" w:rsidRPr="000E2723">
              <w:rPr>
                <w:rFonts w:ascii="Arial" w:hAnsi="Arial" w:cs="Arial"/>
                <w:sz w:val="22"/>
              </w:rPr>
              <w:t>Fishery</w:t>
            </w:r>
            <w:r w:rsidR="000E2723" w:rsidRPr="00F6308F">
              <w:rPr>
                <w:rFonts w:ascii="Arial" w:hAnsi="Arial" w:cs="Arial"/>
                <w:b/>
                <w:sz w:val="22"/>
              </w:rPr>
              <w:t xml:space="preserve"> </w:t>
            </w:r>
            <w:r w:rsidRPr="00F6308F">
              <w:rPr>
                <w:rFonts w:ascii="Arial" w:hAnsi="Arial" w:cs="Arial"/>
                <w:sz w:val="22"/>
                <w:szCs w:val="22"/>
              </w:rPr>
              <w:t>has been carried out under Part 10 of the EPBC Act.</w:t>
            </w:r>
          </w:p>
        </w:tc>
      </w:tr>
      <w:tr w:rsidR="00DA6A89" w:rsidRPr="00F6308F" w:rsidTr="00814CC7">
        <w:tc>
          <w:tcPr>
            <w:tcW w:w="7087" w:type="dxa"/>
          </w:tcPr>
          <w:p w:rsidR="00DA6A89" w:rsidRPr="00F6308F" w:rsidRDefault="00DA6A89" w:rsidP="00814CC7">
            <w:pPr>
              <w:ind w:left="720" w:hanging="720"/>
              <w:rPr>
                <w:rFonts w:ascii="Arial" w:hAnsi="Arial" w:cs="Arial"/>
              </w:rPr>
            </w:pPr>
            <w:r w:rsidRPr="00F6308F">
              <w:rPr>
                <w:rFonts w:ascii="Arial" w:hAnsi="Arial" w:cs="Arial"/>
                <w:sz w:val="22"/>
                <w:szCs w:val="22"/>
              </w:rPr>
              <w:t>(1C)</w:t>
            </w:r>
            <w:r w:rsidRPr="00F6308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F6308F" w:rsidRDefault="00DA6A89" w:rsidP="00814CC7">
            <w:pPr>
              <w:rPr>
                <w:rFonts w:ascii="Arial" w:hAnsi="Arial" w:cs="Arial"/>
                <w:b/>
                <w:iCs/>
              </w:rPr>
            </w:pPr>
            <w:r w:rsidRPr="00F6308F">
              <w:rPr>
                <w:rFonts w:ascii="Arial" w:hAnsi="Arial" w:cs="Arial"/>
                <w:iCs/>
                <w:sz w:val="22"/>
                <w:szCs w:val="22"/>
              </w:rPr>
              <w:t xml:space="preserve">It is not possible to list exhaustively the factors that you may take into account in amending the </w:t>
            </w:r>
            <w:r w:rsidR="00B169FB" w:rsidRPr="00F6308F">
              <w:rPr>
                <w:rFonts w:ascii="Arial" w:hAnsi="Arial" w:cs="Arial"/>
                <w:iCs/>
                <w:sz w:val="22"/>
                <w:szCs w:val="22"/>
              </w:rPr>
              <w:t>l</w:t>
            </w:r>
            <w:r w:rsidRPr="00F6308F">
              <w:rPr>
                <w:rFonts w:ascii="Arial" w:hAnsi="Arial" w:cs="Arial"/>
                <w:iCs/>
                <w:sz w:val="22"/>
                <w:szCs w:val="22"/>
              </w:rPr>
              <w:t xml:space="preserve">ist of </w:t>
            </w:r>
            <w:r w:rsidR="00B169FB" w:rsidRPr="00F6308F">
              <w:rPr>
                <w:rFonts w:ascii="Arial" w:hAnsi="Arial" w:cs="Arial"/>
                <w:iCs/>
                <w:sz w:val="22"/>
                <w:szCs w:val="22"/>
              </w:rPr>
              <w:t>e</w:t>
            </w:r>
            <w:r w:rsidRPr="00F6308F">
              <w:rPr>
                <w:rFonts w:ascii="Arial" w:hAnsi="Arial" w:cs="Arial"/>
                <w:iCs/>
                <w:sz w:val="22"/>
                <w:szCs w:val="22"/>
              </w:rPr>
              <w:t xml:space="preserve">xempt </w:t>
            </w:r>
            <w:r w:rsidR="00B169FB" w:rsidRPr="00F6308F">
              <w:rPr>
                <w:rFonts w:ascii="Arial" w:hAnsi="Arial" w:cs="Arial"/>
                <w:iCs/>
                <w:sz w:val="22"/>
                <w:szCs w:val="22"/>
              </w:rPr>
              <w:t>n</w:t>
            </w:r>
            <w:r w:rsidRPr="00F6308F">
              <w:rPr>
                <w:rFonts w:ascii="Arial" w:hAnsi="Arial" w:cs="Arial"/>
                <w:iCs/>
                <w:sz w:val="22"/>
                <w:szCs w:val="22"/>
              </w:rPr>
              <w:t xml:space="preserve">ative </w:t>
            </w:r>
            <w:r w:rsidR="00B169FB" w:rsidRPr="00F6308F">
              <w:rPr>
                <w:rFonts w:ascii="Arial" w:hAnsi="Arial" w:cs="Arial"/>
                <w:iCs/>
                <w:sz w:val="22"/>
                <w:szCs w:val="22"/>
              </w:rPr>
              <w:t>s</w:t>
            </w:r>
            <w:r w:rsidRPr="00F6308F">
              <w:rPr>
                <w:rFonts w:ascii="Arial" w:hAnsi="Arial" w:cs="Arial"/>
                <w:iCs/>
                <w:sz w:val="22"/>
                <w:szCs w:val="22"/>
              </w:rPr>
              <w:t xml:space="preserve">pecimens. The objects of Part 13A, which are set out </w:t>
            </w:r>
            <w:r w:rsidR="00814CC7" w:rsidRPr="00F6308F">
              <w:rPr>
                <w:rFonts w:ascii="Arial" w:hAnsi="Arial" w:cs="Arial"/>
                <w:iCs/>
                <w:sz w:val="22"/>
                <w:szCs w:val="22"/>
              </w:rPr>
              <w:t>above</w:t>
            </w:r>
            <w:r w:rsidRPr="00F6308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DA6A89" w:rsidRPr="00F6308F" w:rsidRDefault="00DA6A89" w:rsidP="00814CC7">
            <w:pPr>
              <w:rPr>
                <w:rFonts w:ascii="Arial" w:hAnsi="Arial" w:cs="Arial"/>
                <w:iCs/>
              </w:rPr>
            </w:pPr>
          </w:p>
          <w:p w:rsidR="00DA6A89" w:rsidRPr="00F6308F" w:rsidRDefault="00B169FB" w:rsidP="00814CC7">
            <w:pPr>
              <w:rPr>
                <w:rFonts w:ascii="Arial" w:hAnsi="Arial" w:cs="Arial"/>
                <w:iCs/>
              </w:rPr>
            </w:pPr>
            <w:r w:rsidRPr="00F6308F">
              <w:rPr>
                <w:rFonts w:ascii="Arial" w:hAnsi="Arial" w:cs="Arial"/>
                <w:iCs/>
                <w:sz w:val="22"/>
                <w:szCs w:val="22"/>
              </w:rPr>
              <w:t>The department</w:t>
            </w:r>
            <w:r w:rsidR="00DA6A89" w:rsidRPr="00F6308F">
              <w:rPr>
                <w:rFonts w:ascii="Arial" w:hAnsi="Arial" w:cs="Arial"/>
                <w:iCs/>
                <w:sz w:val="22"/>
                <w:szCs w:val="22"/>
              </w:rPr>
              <w:t xml:space="preserve"> considers that the amendment of the </w:t>
            </w:r>
            <w:r w:rsidRPr="00F6308F">
              <w:rPr>
                <w:rFonts w:ascii="Arial" w:hAnsi="Arial" w:cs="Arial"/>
                <w:iCs/>
                <w:sz w:val="22"/>
                <w:szCs w:val="22"/>
              </w:rPr>
              <w:t xml:space="preserve">list of exempt native specimens </w:t>
            </w:r>
            <w:r w:rsidR="00DA6A89" w:rsidRPr="00F6308F">
              <w:rPr>
                <w:rFonts w:ascii="Arial" w:hAnsi="Arial" w:cs="Arial"/>
                <w:iCs/>
                <w:sz w:val="22"/>
                <w:szCs w:val="22"/>
              </w:rPr>
              <w:t>to include product taken in the</w:t>
            </w:r>
            <w:r w:rsidR="00510E24">
              <w:rPr>
                <w:rFonts w:ascii="Arial" w:hAnsi="Arial" w:cs="Arial"/>
                <w:iCs/>
                <w:sz w:val="22"/>
                <w:szCs w:val="22"/>
              </w:rPr>
              <w:t xml:space="preserve"> WA</w:t>
            </w:r>
            <w:r w:rsidR="00DA6A89" w:rsidRPr="00F6308F">
              <w:rPr>
                <w:rFonts w:ascii="Arial" w:hAnsi="Arial" w:cs="Arial"/>
                <w:iCs/>
                <w:sz w:val="22"/>
                <w:szCs w:val="22"/>
              </w:rPr>
              <w:t xml:space="preserve"> </w:t>
            </w:r>
            <w:r w:rsidR="00510E24">
              <w:rPr>
                <w:rFonts w:ascii="Arial" w:hAnsi="Arial" w:cs="Arial"/>
                <w:sz w:val="22"/>
                <w:szCs w:val="22"/>
              </w:rPr>
              <w:t xml:space="preserve">Shark Bay Prawn </w:t>
            </w:r>
            <w:r w:rsidR="00C014F4">
              <w:rPr>
                <w:rFonts w:ascii="Arial" w:hAnsi="Arial" w:cs="Arial"/>
                <w:sz w:val="22"/>
              </w:rPr>
              <w:t>Managed</w:t>
            </w:r>
            <w:r w:rsidR="00C014F4">
              <w:rPr>
                <w:rFonts w:ascii="Arial" w:hAnsi="Arial" w:cs="Arial"/>
                <w:sz w:val="22"/>
                <w:szCs w:val="22"/>
              </w:rPr>
              <w:t xml:space="preserve"> </w:t>
            </w:r>
            <w:r w:rsidR="00510E24">
              <w:rPr>
                <w:rFonts w:ascii="Arial" w:hAnsi="Arial" w:cs="Arial"/>
                <w:sz w:val="22"/>
                <w:szCs w:val="22"/>
              </w:rPr>
              <w:t>Fishery</w:t>
            </w:r>
            <w:r w:rsidR="00DA6A89" w:rsidRPr="00F6308F">
              <w:rPr>
                <w:rFonts w:ascii="Arial" w:hAnsi="Arial" w:cs="Arial"/>
                <w:sz w:val="22"/>
                <w:szCs w:val="22"/>
              </w:rPr>
              <w:t xml:space="preserve"> </w:t>
            </w:r>
            <w:r w:rsidR="00510E24">
              <w:rPr>
                <w:rFonts w:ascii="Arial" w:hAnsi="Arial" w:cs="Arial"/>
                <w:sz w:val="22"/>
                <w:szCs w:val="22"/>
              </w:rPr>
              <w:t>until 31 January 2018</w:t>
            </w:r>
            <w:r w:rsidR="00662380" w:rsidRPr="00F6308F">
              <w:rPr>
                <w:rFonts w:ascii="Arial" w:hAnsi="Arial" w:cs="Arial"/>
                <w:sz w:val="22"/>
                <w:szCs w:val="22"/>
              </w:rPr>
              <w:t xml:space="preserve"> </w:t>
            </w:r>
            <w:r w:rsidR="00DA6A89" w:rsidRPr="00F6308F">
              <w:rPr>
                <w:rFonts w:ascii="Arial" w:hAnsi="Arial" w:cs="Arial"/>
                <w:iCs/>
                <w:sz w:val="22"/>
                <w:szCs w:val="22"/>
              </w:rPr>
              <w:t>would be consistent with the provisions of Part 13A as:</w:t>
            </w:r>
          </w:p>
          <w:p w:rsidR="00DA6A89" w:rsidRPr="00F6308F" w:rsidRDefault="00DA6A89" w:rsidP="00814CC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the fishery will not harvest any Convention on International Trade in Endangered Species of Wild Fauna a</w:t>
            </w:r>
            <w:r w:rsidR="00662380" w:rsidRPr="00F6308F">
              <w:rPr>
                <w:rFonts w:ascii="Arial" w:hAnsi="Arial" w:cs="Arial"/>
                <w:sz w:val="22"/>
                <w:szCs w:val="22"/>
              </w:rPr>
              <w:t>nd Flora (CITES) listed </w:t>
            </w:r>
            <w:r w:rsidR="00C009F5" w:rsidRPr="00F6308F">
              <w:rPr>
                <w:rFonts w:ascii="Arial" w:hAnsi="Arial" w:cs="Arial"/>
                <w:sz w:val="22"/>
                <w:szCs w:val="22"/>
              </w:rPr>
              <w:t>species</w:t>
            </w:r>
          </w:p>
          <w:p w:rsidR="00DA6A89" w:rsidRPr="00F6308F" w:rsidRDefault="00DA6A89" w:rsidP="00814CC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there are management arrangements in place to ensure that the resource is being managed in an ecologicall</w:t>
            </w:r>
            <w:r w:rsidR="00662380" w:rsidRPr="00F6308F">
              <w:rPr>
                <w:rFonts w:ascii="Arial" w:hAnsi="Arial" w:cs="Arial"/>
                <w:sz w:val="22"/>
                <w:szCs w:val="22"/>
              </w:rPr>
              <w:t>y sustainable way (see </w:t>
            </w:r>
            <w:r w:rsidR="00C009F5" w:rsidRPr="00F6308F">
              <w:rPr>
                <w:rFonts w:ascii="Arial" w:hAnsi="Arial" w:cs="Arial"/>
                <w:sz w:val="22"/>
                <w:szCs w:val="22"/>
              </w:rPr>
              <w:t>Table 1)</w:t>
            </w:r>
          </w:p>
          <w:p w:rsidR="00DA6A89" w:rsidRPr="00F6308F" w:rsidRDefault="00DA6A89" w:rsidP="00814CC7">
            <w:pPr>
              <w:numPr>
                <w:ilvl w:val="0"/>
                <w:numId w:val="4"/>
              </w:numPr>
              <w:tabs>
                <w:tab w:val="clear" w:pos="1455"/>
                <w:tab w:val="num" w:pos="293"/>
              </w:tabs>
              <w:ind w:left="293" w:hanging="293"/>
              <w:rPr>
                <w:rFonts w:ascii="Arial" w:hAnsi="Arial" w:cs="Arial"/>
              </w:rPr>
            </w:pPr>
            <w:r w:rsidRPr="00F6308F">
              <w:rPr>
                <w:rFonts w:ascii="Arial" w:hAnsi="Arial" w:cs="Arial"/>
                <w:sz w:val="22"/>
                <w:szCs w:val="22"/>
              </w:rPr>
              <w:t xml:space="preserve">the operation of the </w:t>
            </w:r>
            <w:r w:rsidR="00510E24">
              <w:rPr>
                <w:rFonts w:ascii="Arial" w:hAnsi="Arial" w:cs="Arial"/>
                <w:iCs/>
                <w:sz w:val="22"/>
                <w:szCs w:val="22"/>
              </w:rPr>
              <w:t>WA</w:t>
            </w:r>
            <w:r w:rsidR="00510E24" w:rsidRPr="00F6308F">
              <w:rPr>
                <w:rFonts w:ascii="Arial" w:hAnsi="Arial" w:cs="Arial"/>
                <w:iCs/>
                <w:sz w:val="22"/>
                <w:szCs w:val="22"/>
              </w:rPr>
              <w:t xml:space="preserve"> </w:t>
            </w:r>
            <w:r w:rsidR="00510E24">
              <w:rPr>
                <w:rFonts w:ascii="Arial" w:hAnsi="Arial" w:cs="Arial"/>
                <w:sz w:val="22"/>
                <w:szCs w:val="22"/>
              </w:rPr>
              <w:t>Shark Bay Prawn</w:t>
            </w:r>
            <w:r w:rsidR="00C014F4">
              <w:rPr>
                <w:rFonts w:ascii="Arial" w:hAnsi="Arial" w:cs="Arial"/>
                <w:sz w:val="22"/>
                <w:szCs w:val="22"/>
              </w:rPr>
              <w:t xml:space="preserve"> </w:t>
            </w:r>
            <w:r w:rsidR="00C014F4">
              <w:rPr>
                <w:rFonts w:ascii="Arial" w:hAnsi="Arial" w:cs="Arial"/>
                <w:sz w:val="22"/>
              </w:rPr>
              <w:t>Managed</w:t>
            </w:r>
            <w:r w:rsidR="00510E24">
              <w:rPr>
                <w:rFonts w:ascii="Arial" w:hAnsi="Arial" w:cs="Arial"/>
                <w:sz w:val="22"/>
                <w:szCs w:val="22"/>
              </w:rPr>
              <w:t xml:space="preserve"> Fishery</w:t>
            </w:r>
            <w:r w:rsidRPr="00F6308F">
              <w:rPr>
                <w:rFonts w:ascii="Arial" w:hAnsi="Arial" w:cs="Arial"/>
                <w:sz w:val="22"/>
                <w:szCs w:val="22"/>
              </w:rPr>
              <w:t xml:space="preserve"> is unlikely to be unsustainable and threaten biodi</w:t>
            </w:r>
            <w:r w:rsidR="00C009F5" w:rsidRPr="00F6308F">
              <w:rPr>
                <w:rFonts w:ascii="Arial" w:hAnsi="Arial" w:cs="Arial"/>
                <w:sz w:val="22"/>
                <w:szCs w:val="22"/>
              </w:rPr>
              <w:t>versity within the next 5 years,</w:t>
            </w:r>
            <w:r w:rsidRPr="00F6308F">
              <w:rPr>
                <w:rFonts w:ascii="Arial" w:hAnsi="Arial" w:cs="Arial"/>
                <w:sz w:val="22"/>
                <w:szCs w:val="22"/>
              </w:rPr>
              <w:t xml:space="preserve"> and</w:t>
            </w:r>
          </w:p>
          <w:p w:rsidR="00DA6A89" w:rsidRPr="001865EA" w:rsidRDefault="00DA6A89" w:rsidP="00814CC7">
            <w:pPr>
              <w:numPr>
                <w:ilvl w:val="0"/>
                <w:numId w:val="4"/>
              </w:numPr>
              <w:tabs>
                <w:tab w:val="clear" w:pos="1455"/>
                <w:tab w:val="num" w:pos="293"/>
              </w:tabs>
              <w:ind w:left="293" w:hanging="293"/>
              <w:rPr>
                <w:rFonts w:ascii="Arial" w:hAnsi="Arial" w:cs="Arial"/>
              </w:rPr>
            </w:pPr>
            <w:proofErr w:type="gramStart"/>
            <w:r w:rsidRPr="00F6308F">
              <w:rPr>
                <w:rFonts w:ascii="Arial" w:hAnsi="Arial" w:cs="Arial"/>
                <w:sz w:val="22"/>
                <w:szCs w:val="22"/>
              </w:rPr>
              <w:t>the</w:t>
            </w:r>
            <w:proofErr w:type="gramEnd"/>
            <w:r w:rsidRPr="00F6308F">
              <w:rPr>
                <w:rFonts w:ascii="Arial" w:hAnsi="Arial" w:cs="Arial"/>
                <w:sz w:val="22"/>
                <w:szCs w:val="22"/>
              </w:rPr>
              <w:t xml:space="preserve"> </w:t>
            </w:r>
            <w:r w:rsidR="009F1E60" w:rsidRPr="00CE79B4">
              <w:rPr>
                <w:rFonts w:ascii="Arial" w:hAnsi="Arial" w:cs="Arial"/>
                <w:sz w:val="22"/>
                <w:szCs w:val="22"/>
              </w:rPr>
              <w:t>Environment Protection and Biodiversity Conservation Regulations 2000</w:t>
            </w:r>
            <w:r w:rsidR="009F1E60" w:rsidRPr="00F6308F">
              <w:rPr>
                <w:rFonts w:ascii="Arial" w:hAnsi="Arial" w:cs="Arial"/>
                <w:sz w:val="22"/>
                <w:szCs w:val="22"/>
              </w:rPr>
              <w:t xml:space="preserve"> </w:t>
            </w:r>
            <w:r w:rsidRPr="00F6308F">
              <w:rPr>
                <w:rFonts w:ascii="Arial" w:hAnsi="Arial" w:cs="Arial"/>
                <w:sz w:val="22"/>
                <w:szCs w:val="22"/>
              </w:rPr>
              <w:t xml:space="preserve">do not specify </w:t>
            </w:r>
            <w:r w:rsidR="00B33CF5">
              <w:rPr>
                <w:rFonts w:ascii="Arial" w:hAnsi="Arial" w:cs="Arial"/>
                <w:sz w:val="22"/>
                <w:szCs w:val="22"/>
              </w:rPr>
              <w:t>prawns or other marine invertebrates</w:t>
            </w:r>
            <w:r w:rsidRPr="00F6308F">
              <w:rPr>
                <w:rFonts w:ascii="Arial" w:hAnsi="Arial" w:cs="Arial"/>
                <w:sz w:val="22"/>
                <w:szCs w:val="22"/>
              </w:rPr>
              <w:t xml:space="preserve"> as a class of animal in relation to the welfare of live specimens.</w:t>
            </w:r>
          </w:p>
          <w:p w:rsidR="009F1E60" w:rsidRPr="00F6308F" w:rsidRDefault="009F1E60" w:rsidP="00510E24">
            <w:pPr>
              <w:spacing w:after="120"/>
              <w:rPr>
                <w:rFonts w:ascii="Arial" w:hAnsi="Arial" w:cs="Arial"/>
              </w:rPr>
            </w:pP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szCs w:val="22"/>
              </w:rPr>
              <w:t>(3)</w:t>
            </w:r>
            <w:r w:rsidRPr="00F6308F">
              <w:rPr>
                <w:rFonts w:ascii="Arial" w:hAnsi="Arial" w:cs="Arial"/>
                <w:sz w:val="22"/>
                <w:szCs w:val="22"/>
              </w:rPr>
              <w:tab/>
              <w:t>Before amending the list referred to in section 303DB (list of exempt native specimens), the Minister:</w:t>
            </w:r>
          </w:p>
          <w:p w:rsidR="00DA6A89" w:rsidRPr="00F6308F" w:rsidRDefault="00DA6A89" w:rsidP="00814CC7">
            <w:pPr>
              <w:numPr>
                <w:ilvl w:val="0"/>
                <w:numId w:val="7"/>
              </w:numPr>
              <w:rPr>
                <w:rFonts w:ascii="Arial" w:hAnsi="Arial" w:cs="Arial"/>
              </w:rPr>
            </w:pPr>
            <w:r w:rsidRPr="00F6308F">
              <w:rPr>
                <w:rFonts w:ascii="Arial" w:hAnsi="Arial" w:cs="Arial"/>
                <w:sz w:val="22"/>
                <w:szCs w:val="22"/>
              </w:rPr>
              <w:t>must consult such other Minister or Ministers as the Minister considers appropriate; and</w:t>
            </w:r>
          </w:p>
          <w:p w:rsidR="00DA6A89" w:rsidRPr="00F6308F" w:rsidRDefault="00DA6A89" w:rsidP="00814CC7">
            <w:pPr>
              <w:numPr>
                <w:ilvl w:val="0"/>
                <w:numId w:val="7"/>
              </w:numPr>
              <w:rPr>
                <w:rFonts w:ascii="Arial" w:hAnsi="Arial" w:cs="Arial"/>
              </w:rPr>
            </w:pPr>
            <w:r w:rsidRPr="00F6308F">
              <w:rPr>
                <w:rFonts w:ascii="Arial" w:hAnsi="Arial" w:cs="Arial"/>
                <w:sz w:val="22"/>
                <w:szCs w:val="22"/>
              </w:rPr>
              <w:t>must consult such other Minister or Ministers of each State and self-governing Territory as the Minster considers appropriate; and</w:t>
            </w:r>
          </w:p>
          <w:p w:rsidR="00DA6A89" w:rsidRPr="00F6308F" w:rsidRDefault="00DA6A89" w:rsidP="00814CC7">
            <w:pPr>
              <w:numPr>
                <w:ilvl w:val="0"/>
                <w:numId w:val="7"/>
              </w:numPr>
              <w:rPr>
                <w:rFonts w:ascii="Arial" w:hAnsi="Arial" w:cs="Arial"/>
              </w:rPr>
            </w:pPr>
            <w:proofErr w:type="gramStart"/>
            <w:r w:rsidRPr="00F6308F">
              <w:rPr>
                <w:rFonts w:ascii="Arial" w:hAnsi="Arial" w:cs="Arial"/>
                <w:sz w:val="22"/>
                <w:szCs w:val="22"/>
              </w:rPr>
              <w:t>may</w:t>
            </w:r>
            <w:proofErr w:type="gramEnd"/>
            <w:r w:rsidRPr="00F6308F">
              <w:rPr>
                <w:rFonts w:ascii="Arial" w:hAnsi="Arial" w:cs="Arial"/>
                <w:sz w:val="22"/>
                <w:szCs w:val="22"/>
              </w:rPr>
              <w:t xml:space="preserve"> consult such other persons and organisations as the Minister considers appropriate. </w:t>
            </w:r>
          </w:p>
        </w:tc>
        <w:tc>
          <w:tcPr>
            <w:tcW w:w="7087" w:type="dxa"/>
          </w:tcPr>
          <w:p w:rsidR="009F1E60" w:rsidRPr="00F6308F" w:rsidRDefault="00B169FB" w:rsidP="009F1E60">
            <w:pPr>
              <w:spacing w:after="120"/>
              <w:rPr>
                <w:rFonts w:ascii="Arial" w:hAnsi="Arial" w:cs="Arial"/>
                <w:iCs/>
              </w:rPr>
            </w:pPr>
            <w:r w:rsidRPr="00F6308F">
              <w:rPr>
                <w:rFonts w:ascii="Arial" w:hAnsi="Arial" w:cs="Arial"/>
                <w:iCs/>
                <w:sz w:val="22"/>
                <w:szCs w:val="22"/>
              </w:rPr>
              <w:t xml:space="preserve">The department </w:t>
            </w:r>
            <w:r w:rsidR="00DA6A89" w:rsidRPr="00F6308F">
              <w:rPr>
                <w:rFonts w:ascii="Arial" w:hAnsi="Arial" w:cs="Arial"/>
                <w:iCs/>
                <w:sz w:val="22"/>
                <w:szCs w:val="22"/>
              </w:rPr>
              <w:t xml:space="preserve">considers that the consultation requirements have been met. </w:t>
            </w:r>
            <w:r w:rsidR="009F1E60" w:rsidRPr="00F6308F">
              <w:rPr>
                <w:rFonts w:ascii="Arial" w:hAnsi="Arial" w:cs="Arial"/>
                <w:iCs/>
                <w:sz w:val="22"/>
                <w:szCs w:val="22"/>
              </w:rPr>
              <w:t xml:space="preserve">The application from the </w:t>
            </w:r>
            <w:r w:rsidR="00510E24">
              <w:rPr>
                <w:rFonts w:ascii="Arial" w:hAnsi="Arial" w:cs="Arial"/>
                <w:iCs/>
                <w:sz w:val="22"/>
                <w:szCs w:val="22"/>
              </w:rPr>
              <w:t>WA Department of Fisheries for the WA Shark Bay Prawn</w:t>
            </w:r>
            <w:r w:rsidR="00C014F4">
              <w:rPr>
                <w:rFonts w:ascii="Arial" w:hAnsi="Arial" w:cs="Arial"/>
                <w:iCs/>
                <w:sz w:val="22"/>
                <w:szCs w:val="22"/>
              </w:rPr>
              <w:t xml:space="preserve"> </w:t>
            </w:r>
            <w:r w:rsidR="00C014F4">
              <w:rPr>
                <w:rFonts w:ascii="Arial" w:hAnsi="Arial" w:cs="Arial"/>
                <w:sz w:val="22"/>
              </w:rPr>
              <w:t>Managed</w:t>
            </w:r>
            <w:r w:rsidR="00510E24">
              <w:rPr>
                <w:rFonts w:ascii="Arial" w:hAnsi="Arial" w:cs="Arial"/>
                <w:iCs/>
                <w:sz w:val="22"/>
                <w:szCs w:val="22"/>
              </w:rPr>
              <w:t xml:space="preserve"> Fishery</w:t>
            </w:r>
            <w:r w:rsidR="009F1E60" w:rsidRPr="00F6308F">
              <w:rPr>
                <w:rFonts w:ascii="Arial" w:hAnsi="Arial" w:cs="Arial"/>
                <w:iCs/>
                <w:sz w:val="22"/>
                <w:szCs w:val="22"/>
              </w:rPr>
              <w:t xml:space="preserve"> was re</w:t>
            </w:r>
            <w:r w:rsidR="00510E24">
              <w:rPr>
                <w:rFonts w:ascii="Arial" w:hAnsi="Arial" w:cs="Arial"/>
                <w:iCs/>
                <w:sz w:val="22"/>
                <w:szCs w:val="22"/>
              </w:rPr>
              <w:t>leased for public comment from 14 November 2012 to 13 December 2012</w:t>
            </w:r>
            <w:r w:rsidR="009F1E60" w:rsidRPr="00F6308F">
              <w:rPr>
                <w:rFonts w:ascii="Arial" w:hAnsi="Arial" w:cs="Arial"/>
                <w:iCs/>
                <w:sz w:val="22"/>
                <w:szCs w:val="22"/>
              </w:rPr>
              <w:t>. The public comment period sought comment on:</w:t>
            </w:r>
          </w:p>
          <w:p w:rsidR="00510E24" w:rsidRPr="00510E24" w:rsidRDefault="00510E24" w:rsidP="00510E24">
            <w:pPr>
              <w:numPr>
                <w:ilvl w:val="0"/>
                <w:numId w:val="4"/>
              </w:numPr>
              <w:tabs>
                <w:tab w:val="clear" w:pos="1455"/>
                <w:tab w:val="num" w:pos="293"/>
              </w:tabs>
              <w:spacing w:after="120"/>
              <w:ind w:left="293" w:hanging="293"/>
              <w:rPr>
                <w:rFonts w:ascii="Arial" w:hAnsi="Arial" w:cs="Arial"/>
                <w:iCs/>
                <w:sz w:val="22"/>
                <w:szCs w:val="22"/>
              </w:rPr>
            </w:pPr>
            <w:r w:rsidRPr="00510E24">
              <w:rPr>
                <w:rFonts w:ascii="Arial" w:hAnsi="Arial" w:cs="Arial"/>
                <w:iCs/>
                <w:sz w:val="22"/>
                <w:szCs w:val="22"/>
              </w:rPr>
              <w:t xml:space="preserve">the </w:t>
            </w:r>
            <w:r w:rsidRPr="00510E24">
              <w:rPr>
                <w:rFonts w:ascii="Arial" w:hAnsi="Arial" w:cs="Arial"/>
                <w:sz w:val="22"/>
                <w:szCs w:val="22"/>
              </w:rPr>
              <w:t>proposal</w:t>
            </w:r>
            <w:r w:rsidRPr="00510E24">
              <w:rPr>
                <w:rFonts w:ascii="Arial" w:hAnsi="Arial" w:cs="Arial"/>
                <w:iCs/>
                <w:sz w:val="22"/>
                <w:szCs w:val="22"/>
              </w:rPr>
              <w:t xml:space="preserve"> to amend the list of exempt native specimens to include product derived from the </w:t>
            </w:r>
            <w:r>
              <w:rPr>
                <w:rFonts w:ascii="Arial" w:hAnsi="Arial" w:cs="Arial"/>
                <w:iCs/>
                <w:sz w:val="22"/>
                <w:szCs w:val="22"/>
              </w:rPr>
              <w:t>WA Shark Bay Prawn</w:t>
            </w:r>
            <w:r w:rsidR="00C014F4">
              <w:rPr>
                <w:rFonts w:ascii="Arial" w:hAnsi="Arial" w:cs="Arial"/>
                <w:iCs/>
                <w:sz w:val="22"/>
                <w:szCs w:val="22"/>
              </w:rPr>
              <w:t xml:space="preserve"> </w:t>
            </w:r>
            <w:r w:rsidR="00C014F4">
              <w:rPr>
                <w:rFonts w:ascii="Arial" w:hAnsi="Arial" w:cs="Arial"/>
                <w:sz w:val="22"/>
              </w:rPr>
              <w:t>Managed</w:t>
            </w:r>
            <w:r>
              <w:rPr>
                <w:rFonts w:ascii="Arial" w:hAnsi="Arial" w:cs="Arial"/>
                <w:iCs/>
                <w:sz w:val="22"/>
                <w:szCs w:val="22"/>
              </w:rPr>
              <w:t xml:space="preserve"> Fishery</w:t>
            </w:r>
            <w:r w:rsidRPr="00510E24">
              <w:rPr>
                <w:rFonts w:ascii="Arial" w:hAnsi="Arial" w:cs="Arial"/>
                <w:iCs/>
                <w:sz w:val="22"/>
                <w:szCs w:val="22"/>
              </w:rPr>
              <w:t>; and</w:t>
            </w:r>
          </w:p>
          <w:p w:rsidR="00510E24" w:rsidRPr="00510E24" w:rsidRDefault="00510E24" w:rsidP="00510E24">
            <w:pPr>
              <w:numPr>
                <w:ilvl w:val="0"/>
                <w:numId w:val="4"/>
              </w:numPr>
              <w:tabs>
                <w:tab w:val="clear" w:pos="1455"/>
                <w:tab w:val="num" w:pos="293"/>
              </w:tabs>
              <w:spacing w:after="120"/>
              <w:ind w:left="293" w:hanging="293"/>
              <w:rPr>
                <w:rFonts w:ascii="Arial" w:hAnsi="Arial" w:cs="Arial"/>
                <w:iCs/>
                <w:sz w:val="22"/>
                <w:szCs w:val="22"/>
              </w:rPr>
            </w:pPr>
            <w:proofErr w:type="gramStart"/>
            <w:r w:rsidRPr="00510E24">
              <w:rPr>
                <w:rFonts w:ascii="Arial" w:hAnsi="Arial" w:cs="Arial"/>
                <w:iCs/>
                <w:sz w:val="22"/>
                <w:szCs w:val="22"/>
              </w:rPr>
              <w:t>the</w:t>
            </w:r>
            <w:proofErr w:type="gramEnd"/>
            <w:r w:rsidRPr="00510E24">
              <w:rPr>
                <w:rFonts w:ascii="Arial" w:hAnsi="Arial" w:cs="Arial"/>
                <w:iCs/>
                <w:sz w:val="22"/>
                <w:szCs w:val="22"/>
              </w:rPr>
              <w:t xml:space="preserve"> </w:t>
            </w:r>
            <w:r w:rsidR="009F5AE4">
              <w:rPr>
                <w:rFonts w:ascii="Arial" w:hAnsi="Arial" w:cs="Arial"/>
                <w:iCs/>
                <w:sz w:val="22"/>
                <w:szCs w:val="22"/>
              </w:rPr>
              <w:t>WA</w:t>
            </w:r>
            <w:r w:rsidR="009F5AE4" w:rsidRPr="00510E24">
              <w:rPr>
                <w:rFonts w:ascii="Arial" w:hAnsi="Arial" w:cs="Arial"/>
                <w:iCs/>
                <w:sz w:val="22"/>
                <w:szCs w:val="22"/>
              </w:rPr>
              <w:t xml:space="preserve"> </w:t>
            </w:r>
            <w:r w:rsidR="009F5AE4">
              <w:rPr>
                <w:rFonts w:ascii="Arial" w:hAnsi="Arial" w:cs="Arial"/>
                <w:iCs/>
                <w:sz w:val="22"/>
                <w:szCs w:val="22"/>
              </w:rPr>
              <w:t xml:space="preserve">Department of Fisheries </w:t>
            </w:r>
            <w:r w:rsidRPr="00510E24">
              <w:rPr>
                <w:rFonts w:ascii="Arial" w:hAnsi="Arial" w:cs="Arial"/>
                <w:iCs/>
                <w:sz w:val="22"/>
                <w:szCs w:val="22"/>
              </w:rPr>
              <w:t xml:space="preserve"> application. </w:t>
            </w:r>
          </w:p>
          <w:p w:rsidR="00DA6A89" w:rsidRPr="00F6308F" w:rsidRDefault="00510E24" w:rsidP="00510E24">
            <w:pPr>
              <w:spacing w:after="120"/>
              <w:rPr>
                <w:rFonts w:ascii="Arial" w:hAnsi="Arial" w:cs="Arial"/>
                <w:iCs/>
              </w:rPr>
            </w:pPr>
            <w:r w:rsidRPr="00510E24">
              <w:rPr>
                <w:rFonts w:ascii="Arial" w:hAnsi="Arial" w:cs="Arial"/>
                <w:iCs/>
                <w:sz w:val="22"/>
                <w:szCs w:val="22"/>
              </w:rPr>
              <w:t>No public comments were received.</w:t>
            </w:r>
          </w:p>
        </w:tc>
      </w:tr>
      <w:tr w:rsidR="00DA6A89" w:rsidRPr="00F6308F" w:rsidTr="00814CC7">
        <w:tc>
          <w:tcPr>
            <w:tcW w:w="7087" w:type="dxa"/>
          </w:tcPr>
          <w:p w:rsidR="00DA6A89" w:rsidRPr="00F6308F" w:rsidRDefault="00DA6A89" w:rsidP="00814CC7">
            <w:pPr>
              <w:spacing w:before="120" w:after="120"/>
              <w:ind w:left="360" w:hanging="360"/>
              <w:rPr>
                <w:rFonts w:ascii="Arial" w:hAnsi="Arial" w:cs="Arial"/>
              </w:rPr>
            </w:pPr>
            <w:r w:rsidRPr="00F6308F">
              <w:rPr>
                <w:rFonts w:ascii="Arial" w:hAnsi="Arial" w:cs="Arial"/>
                <w:sz w:val="22"/>
                <w:szCs w:val="22"/>
              </w:rPr>
              <w:t>(5)</w:t>
            </w:r>
            <w:r w:rsidRPr="00F6308F">
              <w:rPr>
                <w:rFonts w:ascii="Arial" w:hAnsi="Arial" w:cs="Arial"/>
                <w:sz w:val="22"/>
                <w:szCs w:val="22"/>
              </w:rPr>
              <w:tab/>
              <w:t>A copy of an instrument made under section 303DC is to be made available for inspection on the Internet.</w:t>
            </w:r>
          </w:p>
        </w:tc>
        <w:tc>
          <w:tcPr>
            <w:tcW w:w="7087" w:type="dxa"/>
          </w:tcPr>
          <w:p w:rsidR="00DA6A89" w:rsidRPr="00F6308F" w:rsidRDefault="00DA6A89" w:rsidP="00B169FB">
            <w:pPr>
              <w:spacing w:before="120" w:after="120"/>
              <w:rPr>
                <w:rFonts w:ascii="Arial" w:hAnsi="Arial" w:cs="Arial"/>
              </w:rPr>
            </w:pPr>
            <w:r w:rsidRPr="00F6308F">
              <w:rPr>
                <w:rFonts w:ascii="Arial" w:hAnsi="Arial" w:cs="Arial"/>
                <w:sz w:val="22"/>
                <w:szCs w:val="22"/>
              </w:rPr>
              <w:t xml:space="preserve">The instrument for the </w:t>
            </w:r>
            <w:r w:rsidR="00F14BFA">
              <w:rPr>
                <w:rFonts w:ascii="Arial" w:hAnsi="Arial" w:cs="Arial"/>
                <w:iCs/>
                <w:sz w:val="22"/>
                <w:szCs w:val="22"/>
              </w:rPr>
              <w:t>WA Shark Bay Prawn</w:t>
            </w:r>
            <w:r w:rsidR="00C014F4">
              <w:rPr>
                <w:rFonts w:ascii="Arial" w:hAnsi="Arial" w:cs="Arial"/>
                <w:iCs/>
                <w:sz w:val="22"/>
                <w:szCs w:val="22"/>
              </w:rPr>
              <w:t xml:space="preserve"> </w:t>
            </w:r>
            <w:r w:rsidR="00C014F4">
              <w:rPr>
                <w:rFonts w:ascii="Arial" w:hAnsi="Arial" w:cs="Arial"/>
                <w:sz w:val="22"/>
              </w:rPr>
              <w:t>Managed</w:t>
            </w:r>
            <w:r w:rsidR="00F14BFA">
              <w:rPr>
                <w:rFonts w:ascii="Arial" w:hAnsi="Arial" w:cs="Arial"/>
                <w:iCs/>
                <w:sz w:val="22"/>
                <w:szCs w:val="22"/>
              </w:rPr>
              <w:t xml:space="preserve"> Fishery</w:t>
            </w:r>
            <w:r w:rsidR="00F14BFA" w:rsidRPr="00F6308F">
              <w:rPr>
                <w:rFonts w:ascii="Arial" w:hAnsi="Arial" w:cs="Arial"/>
                <w:sz w:val="22"/>
                <w:szCs w:val="22"/>
              </w:rPr>
              <w:t xml:space="preserve"> </w:t>
            </w:r>
            <w:r w:rsidRPr="00F6308F">
              <w:rPr>
                <w:rFonts w:ascii="Arial" w:hAnsi="Arial" w:cs="Arial"/>
                <w:sz w:val="22"/>
                <w:szCs w:val="22"/>
              </w:rPr>
              <w:t xml:space="preserve">made under section 303DC will be gazetted and made available on the </w:t>
            </w:r>
            <w:r w:rsidR="00B169FB" w:rsidRPr="00F6308F">
              <w:rPr>
                <w:rFonts w:ascii="Arial" w:hAnsi="Arial" w:cs="Arial"/>
                <w:iCs/>
                <w:sz w:val="22"/>
                <w:szCs w:val="22"/>
              </w:rPr>
              <w:t xml:space="preserve">department’s </w:t>
            </w:r>
            <w:r w:rsidRPr="00F6308F">
              <w:rPr>
                <w:rFonts w:ascii="Arial" w:hAnsi="Arial" w:cs="Arial"/>
                <w:sz w:val="22"/>
                <w:szCs w:val="22"/>
              </w:rPr>
              <w:t>website.</w:t>
            </w:r>
          </w:p>
        </w:tc>
      </w:tr>
    </w:tbl>
    <w:p w:rsidR="00CA6E62" w:rsidRDefault="00CA6E62" w:rsidP="00DA6A89">
      <w:pPr>
        <w:rPr>
          <w:rFonts w:ascii="Arial" w:hAnsi="Arial" w:cs="Arial"/>
          <w:sz w:val="22"/>
          <w:szCs w:val="22"/>
          <w:highlight w:val="cyan"/>
        </w:rPr>
      </w:pPr>
    </w:p>
    <w:p w:rsidR="009B516B" w:rsidRPr="009B516B" w:rsidRDefault="009B516B" w:rsidP="00DA6A89">
      <w:pPr>
        <w:rPr>
          <w:rFonts w:ascii="Arial" w:hAnsi="Arial" w:cs="Arial"/>
          <w:sz w:val="22"/>
          <w:szCs w:val="22"/>
        </w:rPr>
      </w:pPr>
      <w:r w:rsidRPr="009B516B">
        <w:rPr>
          <w:rFonts w:ascii="Arial" w:hAnsi="Arial" w:cs="Arial"/>
          <w:sz w:val="22"/>
          <w:szCs w:val="22"/>
        </w:rPr>
        <w:t>Part 16</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55"/>
      </w:tblGrid>
      <w:tr w:rsidR="009B516B" w:rsidRPr="0011660A" w:rsidTr="009B516B">
        <w:tc>
          <w:tcPr>
            <w:tcW w:w="7087" w:type="dxa"/>
          </w:tcPr>
          <w:p w:rsidR="009B516B" w:rsidRPr="0011660A" w:rsidRDefault="009B516B" w:rsidP="009B516B">
            <w:pPr>
              <w:rPr>
                <w:rFonts w:ascii="Arial" w:hAnsi="Arial" w:cs="Arial"/>
                <w:b/>
                <w:sz w:val="22"/>
                <w:szCs w:val="22"/>
              </w:rPr>
            </w:pPr>
            <w:r w:rsidRPr="0011660A">
              <w:rPr>
                <w:rFonts w:ascii="Arial" w:hAnsi="Arial" w:cs="Arial"/>
                <w:b/>
                <w:sz w:val="22"/>
                <w:szCs w:val="22"/>
              </w:rPr>
              <w:t>Section 391 Minister must consider precautionary principle in making decisions</w:t>
            </w:r>
          </w:p>
        </w:tc>
        <w:tc>
          <w:tcPr>
            <w:tcW w:w="7055" w:type="dxa"/>
          </w:tcPr>
          <w:p w:rsidR="009B516B" w:rsidRPr="0011660A" w:rsidRDefault="009B516B" w:rsidP="009B516B">
            <w:pPr>
              <w:rPr>
                <w:rFonts w:ascii="Arial" w:hAnsi="Arial" w:cs="Arial"/>
                <w:b/>
                <w:iCs/>
                <w:sz w:val="22"/>
                <w:szCs w:val="22"/>
              </w:rPr>
            </w:pPr>
            <w:r w:rsidRPr="00F6308F">
              <w:rPr>
                <w:rFonts w:ascii="Arial" w:hAnsi="Arial" w:cs="Arial"/>
                <w:b/>
                <w:sz w:val="22"/>
              </w:rPr>
              <w:t xml:space="preserve">The department’s assessment of the </w:t>
            </w:r>
            <w:r>
              <w:rPr>
                <w:rFonts w:ascii="Arial" w:hAnsi="Arial" w:cs="Arial"/>
                <w:b/>
                <w:sz w:val="22"/>
              </w:rPr>
              <w:t xml:space="preserve">WA Shark Bay Prawn </w:t>
            </w:r>
            <w:r w:rsidR="00C014F4" w:rsidRPr="00C014F4">
              <w:rPr>
                <w:rFonts w:ascii="Arial" w:hAnsi="Arial" w:cs="Arial"/>
                <w:b/>
                <w:sz w:val="22"/>
              </w:rPr>
              <w:t xml:space="preserve">Managed </w:t>
            </w:r>
            <w:r>
              <w:rPr>
                <w:rFonts w:ascii="Arial" w:hAnsi="Arial" w:cs="Arial"/>
                <w:b/>
                <w:sz w:val="22"/>
              </w:rPr>
              <w:t>Fishery</w:t>
            </w:r>
          </w:p>
        </w:tc>
      </w:tr>
      <w:tr w:rsidR="009B516B" w:rsidRPr="0011660A" w:rsidTr="009B516B">
        <w:tc>
          <w:tcPr>
            <w:tcW w:w="7087" w:type="dxa"/>
            <w:tcMar>
              <w:top w:w="57" w:type="dxa"/>
              <w:bottom w:w="57" w:type="dxa"/>
            </w:tcMar>
          </w:tcPr>
          <w:p w:rsidR="009B516B" w:rsidRPr="0011660A" w:rsidRDefault="009B516B" w:rsidP="009B516B">
            <w:pPr>
              <w:ind w:left="360" w:hanging="360"/>
              <w:rPr>
                <w:rFonts w:ascii="Arial" w:hAnsi="Arial" w:cs="Arial"/>
                <w:sz w:val="22"/>
                <w:szCs w:val="22"/>
              </w:rPr>
            </w:pPr>
            <w:r w:rsidRPr="0011660A">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55" w:type="dxa"/>
            <w:tcMar>
              <w:top w:w="57" w:type="dxa"/>
              <w:bottom w:w="57" w:type="dxa"/>
            </w:tcMar>
          </w:tcPr>
          <w:p w:rsidR="009B516B" w:rsidRPr="00B33CF5" w:rsidRDefault="00B33CF5" w:rsidP="009B516B">
            <w:pPr>
              <w:rPr>
                <w:rFonts w:ascii="Arial" w:hAnsi="Arial" w:cs="Arial"/>
                <w:iCs/>
                <w:sz w:val="22"/>
                <w:szCs w:val="22"/>
              </w:rPr>
            </w:pPr>
            <w:r w:rsidRPr="00B33CF5">
              <w:rPr>
                <w:rFonts w:ascii="Arial" w:hAnsi="Arial" w:cs="Arial"/>
                <w:bCs/>
                <w:sz w:val="22"/>
                <w:szCs w:val="22"/>
                <w:lang w:eastAsia="en-US"/>
              </w:rPr>
              <w:t>Having regard to the precautionary management measures in place in these fisheries, summarised in Table 1, the department considers that the precautionary principle has been accounted for in the preparation of advice in relation to a decision under section 303DC and section 303FN.</w:t>
            </w:r>
          </w:p>
        </w:tc>
      </w:tr>
      <w:tr w:rsidR="009B516B" w:rsidRPr="0011660A" w:rsidTr="009B516B">
        <w:tc>
          <w:tcPr>
            <w:tcW w:w="7087" w:type="dxa"/>
            <w:tcMar>
              <w:top w:w="57" w:type="dxa"/>
              <w:bottom w:w="57" w:type="dxa"/>
            </w:tcMar>
          </w:tcPr>
          <w:p w:rsidR="009B516B" w:rsidRPr="0011660A" w:rsidRDefault="009B516B" w:rsidP="009B516B">
            <w:pPr>
              <w:ind w:left="360" w:hanging="360"/>
              <w:rPr>
                <w:rFonts w:ascii="Arial" w:hAnsi="Arial" w:cs="Arial"/>
                <w:sz w:val="22"/>
                <w:szCs w:val="22"/>
              </w:rPr>
            </w:pPr>
            <w:r w:rsidRPr="0011660A">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55" w:type="dxa"/>
            <w:tcMar>
              <w:top w:w="57" w:type="dxa"/>
              <w:bottom w:w="57" w:type="dxa"/>
            </w:tcMar>
          </w:tcPr>
          <w:p w:rsidR="009B516B" w:rsidRPr="0011660A" w:rsidRDefault="009B516B" w:rsidP="009B516B">
            <w:pPr>
              <w:rPr>
                <w:rFonts w:ascii="Arial" w:hAnsi="Arial" w:cs="Arial"/>
                <w:sz w:val="22"/>
                <w:szCs w:val="22"/>
              </w:rPr>
            </w:pPr>
          </w:p>
        </w:tc>
      </w:tr>
    </w:tbl>
    <w:p w:rsidR="009B516B" w:rsidRDefault="009B516B" w:rsidP="00DA6A89">
      <w:pPr>
        <w:rPr>
          <w:rFonts w:ascii="Arial" w:hAnsi="Arial" w:cs="Arial"/>
          <w:sz w:val="22"/>
          <w:szCs w:val="22"/>
          <w:highlight w:val="cyan"/>
        </w:rPr>
      </w:pPr>
    </w:p>
    <w:p w:rsidR="009B516B" w:rsidRDefault="009B516B" w:rsidP="00DA6A89">
      <w:pPr>
        <w:rPr>
          <w:rFonts w:ascii="Arial" w:hAnsi="Arial" w:cs="Arial"/>
          <w:sz w:val="22"/>
          <w:szCs w:val="22"/>
          <w:highlight w:val="cyan"/>
        </w:rPr>
      </w:pPr>
    </w:p>
    <w:p w:rsidR="009B516B" w:rsidRDefault="009B516B" w:rsidP="00DA6A89">
      <w:pPr>
        <w:rPr>
          <w:rFonts w:ascii="Arial" w:hAnsi="Arial" w:cs="Arial"/>
          <w:sz w:val="22"/>
          <w:szCs w:val="22"/>
          <w:highlight w:val="cyan"/>
        </w:rPr>
      </w:pPr>
    </w:p>
    <w:p w:rsidR="009B516B" w:rsidRPr="0011660A" w:rsidRDefault="009B516B" w:rsidP="009B516B">
      <w:pPr>
        <w:tabs>
          <w:tab w:val="left" w:pos="360"/>
          <w:tab w:val="left" w:pos="1080"/>
        </w:tabs>
        <w:rPr>
          <w:rFonts w:ascii="Arial" w:hAnsi="Arial" w:cs="Arial"/>
          <w:b/>
          <w:sz w:val="22"/>
          <w:szCs w:val="22"/>
        </w:rPr>
      </w:pPr>
      <w:r w:rsidRPr="0011660A">
        <w:rPr>
          <w:rFonts w:ascii="Arial" w:hAnsi="Arial" w:cs="Arial"/>
          <w:b/>
          <w:sz w:val="22"/>
          <w:szCs w:val="22"/>
        </w:rPr>
        <w:t>Part 12</w:t>
      </w:r>
    </w:p>
    <w:p w:rsidR="009B516B" w:rsidRPr="0011660A" w:rsidRDefault="009B516B" w:rsidP="009B516B">
      <w:pPr>
        <w:tabs>
          <w:tab w:val="left" w:pos="360"/>
          <w:tab w:val="left" w:pos="1080"/>
        </w:tabs>
        <w:rPr>
          <w:rFonts w:ascii="Arial" w:hAnsi="Arial" w:cs="Arial"/>
          <w:b/>
          <w:sz w:val="22"/>
          <w:szCs w:val="22"/>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55"/>
      </w:tblGrid>
      <w:tr w:rsidR="009B516B" w:rsidRPr="0011660A" w:rsidTr="009B516B">
        <w:tc>
          <w:tcPr>
            <w:tcW w:w="7087" w:type="dxa"/>
          </w:tcPr>
          <w:p w:rsidR="009B516B" w:rsidRPr="002709B5" w:rsidRDefault="009B516B" w:rsidP="009B516B">
            <w:pPr>
              <w:rPr>
                <w:rFonts w:ascii="Arial" w:hAnsi="Arial" w:cs="Arial"/>
                <w:b/>
                <w:sz w:val="22"/>
                <w:szCs w:val="22"/>
              </w:rPr>
            </w:pPr>
            <w:r w:rsidRPr="002709B5">
              <w:rPr>
                <w:rFonts w:ascii="Arial" w:hAnsi="Arial" w:cs="Arial"/>
                <w:b/>
                <w:sz w:val="22"/>
                <w:szCs w:val="22"/>
              </w:rPr>
              <w:t>Section 176 Bioregional Plans</w:t>
            </w:r>
          </w:p>
          <w:p w:rsidR="009B516B" w:rsidRPr="002709B5" w:rsidRDefault="009B516B" w:rsidP="009B516B">
            <w:pPr>
              <w:tabs>
                <w:tab w:val="left" w:pos="2025"/>
              </w:tabs>
              <w:rPr>
                <w:rFonts w:ascii="Arial" w:hAnsi="Arial" w:cs="Arial"/>
                <w:sz w:val="22"/>
                <w:szCs w:val="22"/>
              </w:rPr>
            </w:pPr>
            <w:r w:rsidRPr="002709B5">
              <w:rPr>
                <w:rFonts w:ascii="Arial" w:hAnsi="Arial" w:cs="Arial"/>
                <w:sz w:val="22"/>
                <w:szCs w:val="22"/>
              </w:rPr>
              <w:tab/>
            </w:r>
          </w:p>
        </w:tc>
        <w:tc>
          <w:tcPr>
            <w:tcW w:w="7055" w:type="dxa"/>
          </w:tcPr>
          <w:p w:rsidR="009B516B" w:rsidRPr="002709B5" w:rsidRDefault="009B516B" w:rsidP="009B516B">
            <w:pPr>
              <w:rPr>
                <w:rFonts w:ascii="Arial" w:hAnsi="Arial" w:cs="Arial"/>
                <w:b/>
                <w:iCs/>
                <w:sz w:val="22"/>
                <w:szCs w:val="22"/>
              </w:rPr>
            </w:pPr>
            <w:r w:rsidRPr="00F6308F">
              <w:rPr>
                <w:rFonts w:ascii="Arial" w:hAnsi="Arial" w:cs="Arial"/>
                <w:b/>
                <w:sz w:val="22"/>
              </w:rPr>
              <w:t xml:space="preserve">The department’s assessment of the </w:t>
            </w:r>
            <w:r>
              <w:rPr>
                <w:rFonts w:ascii="Arial" w:hAnsi="Arial" w:cs="Arial"/>
                <w:b/>
                <w:sz w:val="22"/>
              </w:rPr>
              <w:t xml:space="preserve">WA Shark Bay Prawn </w:t>
            </w:r>
            <w:r w:rsidR="00C014F4" w:rsidRPr="00C014F4">
              <w:rPr>
                <w:rFonts w:ascii="Arial" w:hAnsi="Arial" w:cs="Arial"/>
                <w:b/>
                <w:sz w:val="22"/>
              </w:rPr>
              <w:t>Managed</w:t>
            </w:r>
            <w:r w:rsidR="00C014F4">
              <w:rPr>
                <w:rFonts w:ascii="Arial" w:hAnsi="Arial" w:cs="Arial"/>
                <w:b/>
                <w:sz w:val="22"/>
              </w:rPr>
              <w:t xml:space="preserve"> </w:t>
            </w:r>
            <w:r>
              <w:rPr>
                <w:rFonts w:ascii="Arial" w:hAnsi="Arial" w:cs="Arial"/>
                <w:b/>
                <w:sz w:val="22"/>
              </w:rPr>
              <w:t>Fishery</w:t>
            </w:r>
          </w:p>
        </w:tc>
      </w:tr>
      <w:tr w:rsidR="009B516B" w:rsidRPr="0011660A" w:rsidTr="009B516B">
        <w:tc>
          <w:tcPr>
            <w:tcW w:w="7087" w:type="dxa"/>
            <w:tcMar>
              <w:top w:w="57" w:type="dxa"/>
              <w:bottom w:w="57" w:type="dxa"/>
            </w:tcMar>
          </w:tcPr>
          <w:p w:rsidR="009B516B" w:rsidRPr="002709B5" w:rsidRDefault="009B516B" w:rsidP="009B516B">
            <w:pPr>
              <w:ind w:left="510" w:hanging="510"/>
              <w:rPr>
                <w:rFonts w:ascii="Arial" w:hAnsi="Arial" w:cs="Arial"/>
                <w:sz w:val="22"/>
                <w:szCs w:val="22"/>
              </w:rPr>
            </w:pPr>
            <w:r w:rsidRPr="002709B5">
              <w:rPr>
                <w:rFonts w:ascii="Arial" w:hAnsi="Arial" w:cs="Arial"/>
                <w:color w:val="000000"/>
                <w:sz w:val="22"/>
                <w:szCs w:val="22"/>
              </w:rPr>
              <w:t>(5)    Subject to this Act, the Minister must have regard to a bioregional plan in making any decision under this Act to which the plan is relevant.</w:t>
            </w:r>
          </w:p>
        </w:tc>
        <w:tc>
          <w:tcPr>
            <w:tcW w:w="7055" w:type="dxa"/>
            <w:tcMar>
              <w:top w:w="57" w:type="dxa"/>
              <w:bottom w:w="57" w:type="dxa"/>
            </w:tcMar>
          </w:tcPr>
          <w:p w:rsidR="004F0AB3" w:rsidRDefault="009B516B" w:rsidP="009B516B">
            <w:pPr>
              <w:rPr>
                <w:rFonts w:ascii="Arial" w:hAnsi="Arial" w:cs="Arial"/>
                <w:bCs/>
                <w:sz w:val="22"/>
                <w:szCs w:val="22"/>
              </w:rPr>
            </w:pPr>
            <w:r w:rsidRPr="002709B5">
              <w:rPr>
                <w:rFonts w:ascii="Arial" w:hAnsi="Arial" w:cs="Arial"/>
                <w:sz w:val="22"/>
                <w:szCs w:val="22"/>
              </w:rPr>
              <w:t xml:space="preserve">The </w:t>
            </w:r>
            <w:r w:rsidRPr="002709B5">
              <w:rPr>
                <w:rFonts w:ascii="Arial" w:hAnsi="Arial" w:cs="Arial"/>
                <w:i/>
                <w:sz w:val="22"/>
                <w:szCs w:val="22"/>
              </w:rPr>
              <w:t>Marine Bioregional Plan for the North-west Marine Region</w:t>
            </w:r>
            <w:r w:rsidR="00EF3931">
              <w:rPr>
                <w:rFonts w:ascii="Arial" w:hAnsi="Arial" w:cs="Arial"/>
                <w:sz w:val="22"/>
                <w:szCs w:val="22"/>
              </w:rPr>
              <w:t xml:space="preserve"> has</w:t>
            </w:r>
            <w:r w:rsidRPr="002709B5">
              <w:rPr>
                <w:rFonts w:ascii="Arial" w:hAnsi="Arial" w:cs="Arial"/>
                <w:sz w:val="22"/>
                <w:szCs w:val="22"/>
              </w:rPr>
              <w:t xml:space="preserve"> been considered in the preparation of </w:t>
            </w:r>
            <w:r w:rsidRPr="002709B5">
              <w:rPr>
                <w:rFonts w:ascii="Arial" w:hAnsi="Arial" w:cs="Arial"/>
                <w:iCs/>
                <w:sz w:val="22"/>
                <w:szCs w:val="22"/>
              </w:rPr>
              <w:t>advice in relation to decisions under section 303DC and section 303FN</w:t>
            </w:r>
            <w:r w:rsidRPr="004F0AB3">
              <w:rPr>
                <w:rFonts w:ascii="Arial" w:hAnsi="Arial" w:cs="Arial"/>
                <w:sz w:val="22"/>
                <w:szCs w:val="22"/>
              </w:rPr>
              <w:t>.</w:t>
            </w:r>
            <w:r w:rsidRPr="004F0AB3">
              <w:rPr>
                <w:rFonts w:ascii="Arial" w:hAnsi="Arial" w:cs="Arial"/>
                <w:b/>
                <w:bCs/>
                <w:sz w:val="22"/>
                <w:szCs w:val="22"/>
              </w:rPr>
              <w:t xml:space="preserve"> </w:t>
            </w:r>
            <w:r w:rsidR="001865EA" w:rsidRPr="009107A1">
              <w:rPr>
                <w:rFonts w:ascii="Arial" w:hAnsi="Arial" w:cs="Arial"/>
                <w:bCs/>
                <w:sz w:val="22"/>
                <w:szCs w:val="22"/>
              </w:rPr>
              <w:t>While t</w:t>
            </w:r>
            <w:r w:rsidR="001865EA">
              <w:rPr>
                <w:rFonts w:ascii="Arial" w:hAnsi="Arial" w:cs="Arial"/>
                <w:bCs/>
                <w:sz w:val="22"/>
                <w:szCs w:val="22"/>
              </w:rPr>
              <w:t xml:space="preserve">he Shark Bay Prawn Managed Fishery is found in the North-west Marine Region, there are no </w:t>
            </w:r>
            <w:r w:rsidR="004F0AB3" w:rsidRPr="004F0AB3">
              <w:rPr>
                <w:rFonts w:ascii="Arial" w:hAnsi="Arial" w:cs="Arial"/>
                <w:bCs/>
                <w:sz w:val="22"/>
                <w:szCs w:val="22"/>
              </w:rPr>
              <w:t xml:space="preserve">key ecological features have been identified as occurring within the fishery. </w:t>
            </w:r>
          </w:p>
          <w:p w:rsidR="009B516B" w:rsidRPr="002709B5" w:rsidRDefault="009B516B" w:rsidP="00765685">
            <w:pPr>
              <w:rPr>
                <w:rFonts w:ascii="Arial" w:hAnsi="Arial" w:cs="Arial"/>
                <w:iCs/>
                <w:sz w:val="22"/>
                <w:szCs w:val="22"/>
              </w:rPr>
            </w:pPr>
          </w:p>
        </w:tc>
      </w:tr>
    </w:tbl>
    <w:p w:rsidR="009B516B" w:rsidRPr="0011660A" w:rsidRDefault="009B516B" w:rsidP="009B516B">
      <w:pPr>
        <w:tabs>
          <w:tab w:val="left" w:pos="360"/>
          <w:tab w:val="left" w:pos="1080"/>
        </w:tabs>
        <w:rPr>
          <w:rFonts w:ascii="Arial" w:hAnsi="Arial" w:cs="Arial"/>
          <w:b/>
          <w:sz w:val="22"/>
          <w:szCs w:val="22"/>
        </w:rPr>
      </w:pPr>
    </w:p>
    <w:p w:rsidR="009B516B" w:rsidRPr="00F6308F" w:rsidRDefault="009B516B" w:rsidP="00DA6A89">
      <w:pPr>
        <w:rPr>
          <w:rFonts w:ascii="Arial" w:hAnsi="Arial" w:cs="Arial"/>
          <w:sz w:val="22"/>
          <w:szCs w:val="22"/>
          <w:highlight w:val="cyan"/>
        </w:rPr>
        <w:sectPr w:rsidR="009B516B" w:rsidRPr="00F6308F">
          <w:pgSz w:w="16838" w:h="11906" w:orient="landscape"/>
          <w:pgMar w:top="899" w:right="1361" w:bottom="899" w:left="1361" w:header="709" w:footer="528" w:gutter="0"/>
          <w:cols w:space="708"/>
          <w:docGrid w:linePitch="360"/>
        </w:sectPr>
      </w:pPr>
    </w:p>
    <w:p w:rsidR="00DA6A89" w:rsidRPr="00F6308F" w:rsidRDefault="00DA6A89" w:rsidP="00DA6A89">
      <w:pPr>
        <w:tabs>
          <w:tab w:val="left" w:pos="360"/>
        </w:tabs>
        <w:rPr>
          <w:rFonts w:ascii="Arial" w:hAnsi="Arial" w:cs="Arial"/>
          <w:sz w:val="22"/>
          <w:szCs w:val="22"/>
        </w:rPr>
      </w:pPr>
    </w:p>
    <w:p w:rsidR="00A255B9" w:rsidRPr="00822DA9" w:rsidRDefault="00A255B9" w:rsidP="00A255B9">
      <w:pPr>
        <w:tabs>
          <w:tab w:val="left" w:pos="360"/>
        </w:tabs>
        <w:jc w:val="center"/>
        <w:rPr>
          <w:rFonts w:ascii="Arial" w:hAnsi="Arial" w:cs="Arial"/>
          <w:b/>
          <w:bCs/>
          <w:noProof/>
          <w:sz w:val="22"/>
          <w:szCs w:val="22"/>
        </w:rPr>
      </w:pPr>
      <w:r w:rsidRPr="00822DA9">
        <w:rPr>
          <w:rFonts w:ascii="Arial" w:hAnsi="Arial" w:cs="Arial"/>
          <w:b/>
          <w:bCs/>
          <w:noProof/>
          <w:sz w:val="22"/>
          <w:szCs w:val="22"/>
        </w:rPr>
        <w:t xml:space="preserve">The Department of Sustainability, Environment, Water, Population and Communities’ </w:t>
      </w:r>
      <w:r>
        <w:rPr>
          <w:rFonts w:ascii="Arial" w:hAnsi="Arial" w:cs="Arial"/>
          <w:b/>
          <w:bCs/>
          <w:noProof/>
          <w:sz w:val="22"/>
          <w:szCs w:val="22"/>
        </w:rPr>
        <w:t>final</w:t>
      </w:r>
      <w:r w:rsidRPr="00822DA9">
        <w:rPr>
          <w:rFonts w:ascii="Arial" w:hAnsi="Arial" w:cs="Arial"/>
          <w:b/>
          <w:bCs/>
          <w:noProof/>
          <w:sz w:val="22"/>
          <w:szCs w:val="22"/>
        </w:rPr>
        <w:t xml:space="preserve"> recommendations to </w:t>
      </w:r>
      <w:r>
        <w:rPr>
          <w:rFonts w:ascii="Arial" w:hAnsi="Arial" w:cs="Arial"/>
          <w:b/>
          <w:bCs/>
          <w:noProof/>
          <w:sz w:val="22"/>
          <w:szCs w:val="22"/>
        </w:rPr>
        <w:t xml:space="preserve">the </w:t>
      </w:r>
      <w:r w:rsidRPr="0011660A">
        <w:rPr>
          <w:rFonts w:ascii="Arial" w:hAnsi="Arial" w:cs="Arial"/>
          <w:b/>
          <w:sz w:val="22"/>
          <w:szCs w:val="22"/>
        </w:rPr>
        <w:t>Western Australian Department of Fisheries</w:t>
      </w:r>
      <w:r w:rsidRPr="00822DA9">
        <w:rPr>
          <w:rFonts w:ascii="Arial" w:hAnsi="Arial" w:cs="Arial"/>
          <w:b/>
          <w:bCs/>
          <w:noProof/>
          <w:sz w:val="22"/>
          <w:szCs w:val="22"/>
        </w:rPr>
        <w:t xml:space="preserve"> for the </w:t>
      </w:r>
      <w:r w:rsidRPr="0011660A">
        <w:rPr>
          <w:rFonts w:ascii="Arial" w:hAnsi="Arial" w:cs="Arial"/>
          <w:b/>
          <w:sz w:val="22"/>
          <w:szCs w:val="22"/>
        </w:rPr>
        <w:t>Western Australian</w:t>
      </w:r>
      <w:r>
        <w:rPr>
          <w:rFonts w:ascii="Arial" w:hAnsi="Arial" w:cs="Arial"/>
          <w:b/>
          <w:sz w:val="22"/>
          <w:szCs w:val="22"/>
        </w:rPr>
        <w:t xml:space="preserve"> Shark Bay Prawn Managed Fishery</w:t>
      </w:r>
    </w:p>
    <w:p w:rsidR="00A255B9" w:rsidRPr="00822DA9" w:rsidRDefault="00A255B9" w:rsidP="00A255B9">
      <w:pPr>
        <w:tabs>
          <w:tab w:val="left" w:pos="360"/>
        </w:tabs>
        <w:jc w:val="center"/>
        <w:rPr>
          <w:rFonts w:ascii="Arial" w:hAnsi="Arial" w:cs="Arial"/>
          <w:noProof/>
          <w:sz w:val="22"/>
          <w:szCs w:val="22"/>
        </w:rPr>
      </w:pPr>
    </w:p>
    <w:p w:rsidR="00A255B9" w:rsidRDefault="00A255B9" w:rsidP="00A255B9">
      <w:pPr>
        <w:tabs>
          <w:tab w:val="left" w:pos="360"/>
        </w:tabs>
        <w:rPr>
          <w:rFonts w:ascii="Arial" w:hAnsi="Arial" w:cs="Arial"/>
          <w:noProof/>
          <w:sz w:val="22"/>
          <w:szCs w:val="22"/>
        </w:rPr>
      </w:pPr>
      <w:r w:rsidRPr="00822DA9">
        <w:rPr>
          <w:rFonts w:ascii="Arial" w:hAnsi="Arial" w:cs="Arial"/>
          <w:noProof/>
          <w:sz w:val="22"/>
          <w:szCs w:val="22"/>
        </w:rPr>
        <w:t xml:space="preserve">The material submitted by </w:t>
      </w:r>
      <w:r>
        <w:rPr>
          <w:rFonts w:ascii="Arial" w:hAnsi="Arial" w:cs="Arial"/>
          <w:noProof/>
          <w:sz w:val="22"/>
          <w:szCs w:val="22"/>
        </w:rPr>
        <w:t>the Western Australian (WA)</w:t>
      </w:r>
      <w:r w:rsidRPr="007E7E2E">
        <w:rPr>
          <w:rFonts w:ascii="Arial" w:hAnsi="Arial" w:cs="Arial"/>
          <w:noProof/>
          <w:sz w:val="22"/>
          <w:szCs w:val="22"/>
        </w:rPr>
        <w:t xml:space="preserve"> Department of Fisheries</w:t>
      </w:r>
      <w:r>
        <w:rPr>
          <w:rFonts w:ascii="Arial" w:hAnsi="Arial" w:cs="Arial"/>
          <w:noProof/>
          <w:sz w:val="22"/>
          <w:szCs w:val="22"/>
        </w:rPr>
        <w:t xml:space="preserve"> </w:t>
      </w:r>
      <w:r w:rsidRPr="00822DA9">
        <w:rPr>
          <w:rFonts w:ascii="Arial" w:hAnsi="Arial" w:cs="Arial"/>
          <w:noProof/>
          <w:sz w:val="22"/>
          <w:szCs w:val="22"/>
        </w:rPr>
        <w:t xml:space="preserve">indicates that the </w:t>
      </w:r>
      <w:r>
        <w:rPr>
          <w:rFonts w:ascii="Arial" w:hAnsi="Arial" w:cs="Arial"/>
          <w:noProof/>
          <w:sz w:val="22"/>
          <w:szCs w:val="22"/>
        </w:rPr>
        <w:t>WA</w:t>
      </w:r>
      <w:r w:rsidRPr="007E7E2E">
        <w:rPr>
          <w:rFonts w:ascii="Arial" w:hAnsi="Arial" w:cs="Arial"/>
          <w:noProof/>
          <w:sz w:val="22"/>
          <w:szCs w:val="22"/>
        </w:rPr>
        <w:t xml:space="preserve"> Shark Bay Prawn Managed Fisher</w:t>
      </w:r>
      <w:r>
        <w:rPr>
          <w:rFonts w:ascii="Arial" w:hAnsi="Arial" w:cs="Arial"/>
          <w:noProof/>
          <w:sz w:val="22"/>
          <w:szCs w:val="22"/>
        </w:rPr>
        <w:t>y</w:t>
      </w:r>
      <w:r w:rsidRPr="00822DA9">
        <w:rPr>
          <w:rFonts w:ascii="Arial" w:hAnsi="Arial" w:cs="Arial"/>
          <w:noProof/>
          <w:sz w:val="22"/>
          <w:szCs w:val="22"/>
        </w:rPr>
        <w:t xml:space="preserve"> operate</w:t>
      </w:r>
      <w:r w:rsidR="005E0FD7">
        <w:rPr>
          <w:rFonts w:ascii="Arial" w:hAnsi="Arial" w:cs="Arial"/>
          <w:noProof/>
          <w:sz w:val="22"/>
          <w:szCs w:val="22"/>
        </w:rPr>
        <w:t>s</w:t>
      </w:r>
      <w:r w:rsidRPr="00822DA9">
        <w:rPr>
          <w:rFonts w:ascii="Arial" w:hAnsi="Arial" w:cs="Arial"/>
          <w:noProof/>
          <w:sz w:val="22"/>
          <w:szCs w:val="22"/>
        </w:rPr>
        <w:t xml:space="preserve"> in accordance with the Australian</w:t>
      </w:r>
      <w:r>
        <w:rPr>
          <w:rFonts w:ascii="Arial" w:hAnsi="Arial" w:cs="Arial"/>
          <w:noProof/>
          <w:sz w:val="22"/>
          <w:szCs w:val="22"/>
        </w:rPr>
        <w:t> </w:t>
      </w:r>
      <w:r w:rsidRPr="00822DA9">
        <w:rPr>
          <w:rFonts w:ascii="Arial" w:hAnsi="Arial" w:cs="Arial"/>
          <w:noProof/>
          <w:sz w:val="22"/>
          <w:szCs w:val="22"/>
        </w:rPr>
        <w:t xml:space="preserve">Government </w:t>
      </w:r>
      <w:r>
        <w:rPr>
          <w:rFonts w:ascii="Arial" w:hAnsi="Arial" w:cs="Arial"/>
          <w:noProof/>
          <w:sz w:val="22"/>
          <w:szCs w:val="22"/>
        </w:rPr>
        <w:t>‘</w:t>
      </w:r>
      <w:r w:rsidRPr="00822DA9">
        <w:rPr>
          <w:rFonts w:ascii="Arial" w:hAnsi="Arial" w:cs="Arial"/>
          <w:noProof/>
          <w:sz w:val="22"/>
          <w:szCs w:val="22"/>
        </w:rPr>
        <w:t xml:space="preserve">Guidelines for the Ecologically Sustainable Management of Fisheries </w:t>
      </w:r>
      <w:r>
        <w:rPr>
          <w:rFonts w:ascii="Arial" w:hAnsi="Arial" w:cs="Arial"/>
          <w:noProof/>
          <w:sz w:val="22"/>
          <w:szCs w:val="22"/>
        </w:rPr>
        <w:t>– 2</w:t>
      </w:r>
      <w:r>
        <w:rPr>
          <w:rFonts w:ascii="Arial" w:hAnsi="Arial" w:cs="Arial"/>
          <w:noProof/>
          <w:sz w:val="22"/>
          <w:szCs w:val="22"/>
          <w:vertAlign w:val="superscript"/>
        </w:rPr>
        <w:t>nd</w:t>
      </w:r>
      <w:r>
        <w:rPr>
          <w:rFonts w:ascii="Arial" w:hAnsi="Arial" w:cs="Arial"/>
          <w:noProof/>
          <w:sz w:val="22"/>
          <w:szCs w:val="22"/>
        </w:rPr>
        <w:t> E</w:t>
      </w:r>
      <w:r w:rsidRPr="00822DA9">
        <w:rPr>
          <w:rFonts w:ascii="Arial" w:hAnsi="Arial" w:cs="Arial"/>
          <w:noProof/>
          <w:sz w:val="22"/>
          <w:szCs w:val="22"/>
        </w:rPr>
        <w:t>dition</w:t>
      </w:r>
      <w:r>
        <w:rPr>
          <w:rFonts w:ascii="Arial" w:hAnsi="Arial" w:cs="Arial"/>
          <w:noProof/>
          <w:sz w:val="22"/>
          <w:szCs w:val="22"/>
        </w:rPr>
        <w:t>’</w:t>
      </w:r>
      <w:r w:rsidRPr="00822DA9">
        <w:rPr>
          <w:rFonts w:ascii="Arial" w:hAnsi="Arial" w:cs="Arial"/>
          <w:noProof/>
          <w:sz w:val="22"/>
          <w:szCs w:val="22"/>
        </w:rPr>
        <w:t>.</w:t>
      </w:r>
    </w:p>
    <w:p w:rsidR="00A255B9" w:rsidRDefault="00A255B9" w:rsidP="00A255B9">
      <w:pPr>
        <w:tabs>
          <w:tab w:val="left" w:pos="360"/>
        </w:tabs>
        <w:rPr>
          <w:rFonts w:ascii="Arial" w:hAnsi="Arial" w:cs="Arial"/>
          <w:noProof/>
          <w:sz w:val="22"/>
          <w:szCs w:val="22"/>
        </w:rPr>
      </w:pPr>
    </w:p>
    <w:p w:rsidR="00A255B9" w:rsidRPr="00904D7D" w:rsidRDefault="00A255B9" w:rsidP="00A255B9">
      <w:pPr>
        <w:spacing w:after="200"/>
        <w:rPr>
          <w:rFonts w:ascii="Arial" w:hAnsi="Arial" w:cs="Arial"/>
          <w:sz w:val="22"/>
          <w:szCs w:val="22"/>
        </w:rPr>
      </w:pPr>
      <w:r w:rsidRPr="00904D7D">
        <w:rPr>
          <w:rFonts w:ascii="Arial" w:hAnsi="Arial" w:cs="Arial"/>
          <w:b/>
          <w:sz w:val="22"/>
          <w:szCs w:val="22"/>
        </w:rPr>
        <w:t>Stock Status</w:t>
      </w:r>
    </w:p>
    <w:p w:rsidR="00A255B9" w:rsidRDefault="00A255B9" w:rsidP="00A255B9">
      <w:pPr>
        <w:pStyle w:val="ListBullet"/>
        <w:numPr>
          <w:ilvl w:val="0"/>
          <w:numId w:val="0"/>
        </w:numPr>
        <w:spacing w:after="200"/>
        <w:rPr>
          <w:rFonts w:ascii="Arial" w:hAnsi="Arial" w:cs="Arial"/>
          <w:noProof/>
          <w:sz w:val="22"/>
          <w:szCs w:val="22"/>
        </w:rPr>
      </w:pPr>
      <w:r w:rsidRPr="00656889">
        <w:rPr>
          <w:rFonts w:ascii="Arial" w:hAnsi="Arial" w:cs="Arial"/>
          <w:noProof/>
          <w:sz w:val="22"/>
          <w:szCs w:val="22"/>
        </w:rPr>
        <w:t xml:space="preserve">According to the WA Annual State of the Fisheries and Resources Report 2011, the target prawn stocks have </w:t>
      </w:r>
      <w:r>
        <w:rPr>
          <w:rFonts w:ascii="Arial" w:hAnsi="Arial" w:cs="Arial"/>
          <w:noProof/>
          <w:sz w:val="22"/>
          <w:szCs w:val="22"/>
        </w:rPr>
        <w:t>been assessed to be 'adequate’.</w:t>
      </w:r>
      <w:r w:rsidRPr="00656889">
        <w:rPr>
          <w:rFonts w:ascii="Arial" w:hAnsi="Arial" w:cs="Arial"/>
          <w:noProof/>
          <w:sz w:val="22"/>
          <w:szCs w:val="22"/>
        </w:rPr>
        <w:t xml:space="preserve"> This assessment indicates that annual variations in recruitment to the parental biomass are due to environmental impacts, rather than fishing pressure.</w:t>
      </w:r>
      <w:r w:rsidDel="00656889">
        <w:rPr>
          <w:rFonts w:ascii="Arial" w:hAnsi="Arial" w:cs="Arial"/>
          <w:noProof/>
          <w:sz w:val="22"/>
          <w:szCs w:val="22"/>
        </w:rPr>
        <w:t xml:space="preserve"> </w:t>
      </w:r>
    </w:p>
    <w:p w:rsidR="00A255B9" w:rsidRPr="00904D7D" w:rsidRDefault="00A255B9" w:rsidP="00A255B9">
      <w:pPr>
        <w:pStyle w:val="ListBullet"/>
        <w:numPr>
          <w:ilvl w:val="0"/>
          <w:numId w:val="0"/>
        </w:numPr>
        <w:spacing w:after="200"/>
        <w:rPr>
          <w:rFonts w:ascii="Arial" w:hAnsi="Arial" w:cs="Arial"/>
          <w:sz w:val="22"/>
          <w:szCs w:val="22"/>
        </w:rPr>
      </w:pPr>
      <w:r>
        <w:rPr>
          <w:rFonts w:ascii="Arial" w:hAnsi="Arial" w:cs="Arial"/>
          <w:sz w:val="22"/>
          <w:szCs w:val="22"/>
        </w:rPr>
        <w:t xml:space="preserve">In </w:t>
      </w:r>
      <w:r>
        <w:rPr>
          <w:rFonts w:ascii="Arial" w:hAnsi="Arial" w:cs="Arial"/>
          <w:noProof/>
          <w:sz w:val="22"/>
          <w:szCs w:val="22"/>
        </w:rPr>
        <w:t>2009</w:t>
      </w:r>
      <w:r>
        <w:rPr>
          <w:rFonts w:ascii="Arial" w:hAnsi="Arial" w:cs="Arial"/>
          <w:sz w:val="22"/>
          <w:szCs w:val="22"/>
        </w:rPr>
        <w:t xml:space="preserve"> </w:t>
      </w:r>
      <w:r>
        <w:rPr>
          <w:rFonts w:ascii="Arial" w:hAnsi="Arial" w:cs="Arial"/>
          <w:noProof/>
          <w:sz w:val="22"/>
          <w:szCs w:val="22"/>
        </w:rPr>
        <w:t>a volunt</w:t>
      </w:r>
      <w:r w:rsidR="00C17229">
        <w:rPr>
          <w:rFonts w:ascii="Arial" w:hAnsi="Arial" w:cs="Arial"/>
          <w:noProof/>
          <w:sz w:val="22"/>
          <w:szCs w:val="22"/>
        </w:rPr>
        <w:t>ary fisheries adjustment scheme</w:t>
      </w:r>
      <w:r>
        <w:rPr>
          <w:rFonts w:ascii="Arial" w:hAnsi="Arial" w:cs="Arial"/>
          <w:noProof/>
          <w:sz w:val="22"/>
          <w:szCs w:val="22"/>
        </w:rPr>
        <w:t xml:space="preserve"> reduced the number of licences operating in the Shark Bay Prawn Managed Fishery from 27 to 18. In addition, fishery independent surveys are regularly conducted to establish recruitment strength (and spawning stock for brow</w:t>
      </w:r>
      <w:r w:rsidR="005E0FD7">
        <w:rPr>
          <w:rFonts w:ascii="Arial" w:hAnsi="Arial" w:cs="Arial"/>
          <w:noProof/>
          <w:sz w:val="22"/>
          <w:szCs w:val="22"/>
        </w:rPr>
        <w:t>n tiger prawns) in the fishery</w:t>
      </w:r>
      <w:r>
        <w:rPr>
          <w:rFonts w:ascii="Arial" w:hAnsi="Arial" w:cs="Arial"/>
          <w:noProof/>
          <w:sz w:val="22"/>
          <w:szCs w:val="22"/>
        </w:rPr>
        <w:t xml:space="preserve">. </w:t>
      </w:r>
      <w:r w:rsidRPr="00904D7D">
        <w:rPr>
          <w:rFonts w:ascii="Arial" w:hAnsi="Arial" w:cs="Arial"/>
          <w:sz w:val="22"/>
          <w:szCs w:val="22"/>
        </w:rPr>
        <w:t>Management measures in place in the fisher</w:t>
      </w:r>
      <w:r w:rsidR="005E0FD7">
        <w:rPr>
          <w:rFonts w:ascii="Arial" w:hAnsi="Arial" w:cs="Arial"/>
          <w:sz w:val="22"/>
          <w:szCs w:val="22"/>
        </w:rPr>
        <w:t>y</w:t>
      </w:r>
      <w:r w:rsidRPr="00904D7D">
        <w:rPr>
          <w:rFonts w:ascii="Arial" w:hAnsi="Arial" w:cs="Arial"/>
          <w:sz w:val="22"/>
          <w:szCs w:val="22"/>
        </w:rPr>
        <w:t xml:space="preserve"> include: </w:t>
      </w:r>
    </w:p>
    <w:p w:rsidR="00A255B9" w:rsidRPr="00904D7D" w:rsidRDefault="00A255B9" w:rsidP="00A255B9">
      <w:pPr>
        <w:pStyle w:val="ListNumber"/>
        <w:numPr>
          <w:ilvl w:val="0"/>
          <w:numId w:val="41"/>
        </w:numPr>
        <w:spacing w:after="200"/>
        <w:contextualSpacing w:val="0"/>
        <w:rPr>
          <w:rFonts w:ascii="Arial" w:hAnsi="Arial" w:cs="Arial"/>
          <w:snapToGrid w:val="0"/>
          <w:sz w:val="22"/>
          <w:szCs w:val="22"/>
        </w:rPr>
      </w:pPr>
      <w:r>
        <w:rPr>
          <w:rFonts w:ascii="Arial" w:hAnsi="Arial" w:cs="Arial"/>
          <w:snapToGrid w:val="0"/>
          <w:sz w:val="22"/>
          <w:szCs w:val="22"/>
        </w:rPr>
        <w:t>limited entry</w:t>
      </w:r>
    </w:p>
    <w:p w:rsidR="00A255B9" w:rsidRDefault="00A255B9" w:rsidP="00A255B9">
      <w:pPr>
        <w:pStyle w:val="ListNumber"/>
        <w:numPr>
          <w:ilvl w:val="0"/>
          <w:numId w:val="41"/>
        </w:numPr>
        <w:spacing w:after="200"/>
        <w:contextualSpacing w:val="0"/>
        <w:rPr>
          <w:rFonts w:ascii="Arial" w:hAnsi="Arial" w:cs="Arial"/>
          <w:snapToGrid w:val="0"/>
          <w:sz w:val="22"/>
          <w:szCs w:val="22"/>
        </w:rPr>
      </w:pPr>
      <w:r>
        <w:rPr>
          <w:rFonts w:ascii="Arial" w:hAnsi="Arial" w:cs="Arial"/>
          <w:snapToGrid w:val="0"/>
          <w:sz w:val="22"/>
          <w:szCs w:val="22"/>
        </w:rPr>
        <w:t>seasonal and area openings and closures</w:t>
      </w:r>
    </w:p>
    <w:p w:rsidR="00A255B9" w:rsidRPr="00264022" w:rsidRDefault="00A255B9" w:rsidP="00A255B9">
      <w:pPr>
        <w:numPr>
          <w:ilvl w:val="0"/>
          <w:numId w:val="41"/>
        </w:numPr>
        <w:spacing w:after="200"/>
        <w:rPr>
          <w:rFonts w:ascii="Arial" w:hAnsi="Arial" w:cs="Arial"/>
          <w:sz w:val="22"/>
          <w:szCs w:val="22"/>
        </w:rPr>
      </w:pPr>
      <w:r w:rsidRPr="00CB026C">
        <w:rPr>
          <w:rFonts w:ascii="Arial" w:hAnsi="Arial" w:cs="Arial"/>
          <w:sz w:val="22"/>
          <w:szCs w:val="22"/>
        </w:rPr>
        <w:t>mandatory use o</w:t>
      </w:r>
      <w:r>
        <w:rPr>
          <w:rFonts w:ascii="Arial" w:hAnsi="Arial" w:cs="Arial"/>
          <w:sz w:val="22"/>
          <w:szCs w:val="22"/>
        </w:rPr>
        <w:t>f</w:t>
      </w:r>
      <w:r w:rsidRPr="00CB026C">
        <w:rPr>
          <w:rFonts w:ascii="Arial" w:hAnsi="Arial" w:cs="Arial"/>
          <w:sz w:val="22"/>
          <w:szCs w:val="22"/>
        </w:rPr>
        <w:t xml:space="preserve"> bycatch reduction devices</w:t>
      </w:r>
      <w:r>
        <w:rPr>
          <w:rFonts w:ascii="Arial" w:hAnsi="Arial" w:cs="Arial"/>
          <w:sz w:val="22"/>
          <w:szCs w:val="22"/>
        </w:rPr>
        <w:t>, and</w:t>
      </w:r>
      <w:r w:rsidRPr="00CB026C">
        <w:rPr>
          <w:rFonts w:ascii="Arial" w:hAnsi="Arial" w:cs="Arial"/>
          <w:sz w:val="22"/>
          <w:szCs w:val="22"/>
        </w:rPr>
        <w:t xml:space="preserve"> </w:t>
      </w:r>
    </w:p>
    <w:p w:rsidR="00A255B9" w:rsidRPr="00904D7D" w:rsidRDefault="00A255B9" w:rsidP="00A255B9">
      <w:pPr>
        <w:pStyle w:val="ListNumber"/>
        <w:numPr>
          <w:ilvl w:val="0"/>
          <w:numId w:val="41"/>
        </w:numPr>
        <w:spacing w:after="200"/>
        <w:contextualSpacing w:val="0"/>
        <w:rPr>
          <w:rFonts w:ascii="Arial" w:hAnsi="Arial" w:cs="Arial"/>
          <w:snapToGrid w:val="0"/>
          <w:sz w:val="22"/>
          <w:szCs w:val="22"/>
        </w:rPr>
      </w:pPr>
      <w:r>
        <w:rPr>
          <w:rFonts w:ascii="Arial" w:hAnsi="Arial" w:cs="Arial"/>
          <w:snapToGrid w:val="0"/>
          <w:sz w:val="22"/>
          <w:szCs w:val="22"/>
        </w:rPr>
        <w:t>gear controls and a limit on crew numbers</w:t>
      </w:r>
    </w:p>
    <w:p w:rsidR="00A255B9" w:rsidRPr="00B32270" w:rsidRDefault="00A255B9" w:rsidP="00A255B9">
      <w:pPr>
        <w:adjustRightInd w:val="0"/>
        <w:spacing w:after="200"/>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considers that the range of management measures is sufficient to ensure that the fishery is conducted in a manner that does not lead to over-fishing and that stock</w:t>
      </w:r>
      <w:r>
        <w:rPr>
          <w:rFonts w:ascii="Arial" w:hAnsi="Arial" w:cs="Arial"/>
          <w:noProof/>
          <w:sz w:val="22"/>
          <w:szCs w:val="22"/>
        </w:rPr>
        <w:t>s are not currently overfished.</w:t>
      </w:r>
    </w:p>
    <w:p w:rsidR="00A255B9" w:rsidRPr="00904D7D" w:rsidRDefault="00A255B9" w:rsidP="00A255B9">
      <w:pPr>
        <w:spacing w:after="200"/>
        <w:rPr>
          <w:rFonts w:ascii="Arial" w:hAnsi="Arial" w:cs="Arial"/>
          <w:b/>
          <w:sz w:val="22"/>
          <w:szCs w:val="22"/>
        </w:rPr>
      </w:pPr>
      <w:r w:rsidRPr="00904D7D">
        <w:rPr>
          <w:rFonts w:ascii="Arial" w:hAnsi="Arial" w:cs="Arial"/>
          <w:b/>
          <w:sz w:val="22"/>
          <w:szCs w:val="22"/>
        </w:rPr>
        <w:t xml:space="preserve">Ecosystem Impacts </w:t>
      </w:r>
    </w:p>
    <w:p w:rsidR="00A255B9" w:rsidRDefault="00A255B9" w:rsidP="00A255B9">
      <w:pPr>
        <w:pStyle w:val="CommentText"/>
        <w:rPr>
          <w:rFonts w:ascii="Arial" w:hAnsi="Arial" w:cs="Arial"/>
          <w:noProof/>
          <w:sz w:val="22"/>
          <w:szCs w:val="22"/>
        </w:rPr>
      </w:pPr>
      <w:r w:rsidRPr="00CB026C">
        <w:rPr>
          <w:rFonts w:ascii="Arial" w:hAnsi="Arial" w:cs="Arial"/>
          <w:noProof/>
          <w:sz w:val="22"/>
          <w:szCs w:val="22"/>
        </w:rPr>
        <w:t>Taking into account the management measures for the target and byproduct species and the mandatory requirements for all trawl operators to use bycatch reduction devices, the department considers that the fishin</w:t>
      </w:r>
      <w:r>
        <w:rPr>
          <w:rFonts w:ascii="Arial" w:hAnsi="Arial" w:cs="Arial"/>
          <w:noProof/>
          <w:sz w:val="22"/>
          <w:szCs w:val="22"/>
        </w:rPr>
        <w:t xml:space="preserve">g operations under the </w:t>
      </w:r>
      <w:r w:rsidRPr="00155868">
        <w:rPr>
          <w:rFonts w:ascii="Arial" w:hAnsi="Arial" w:cs="Arial"/>
          <w:noProof/>
          <w:sz w:val="22"/>
          <w:szCs w:val="22"/>
        </w:rPr>
        <w:t xml:space="preserve">Shark Bay Prawn Management Plan 1993 </w:t>
      </w:r>
      <w:r w:rsidRPr="00CB026C">
        <w:rPr>
          <w:rFonts w:ascii="Arial" w:hAnsi="Arial" w:cs="Arial"/>
          <w:noProof/>
          <w:sz w:val="22"/>
          <w:szCs w:val="22"/>
        </w:rPr>
        <w:t>will be managed to minimise their impact on the structure, productivity, function and biological diversity of the ecosystem.</w:t>
      </w:r>
    </w:p>
    <w:p w:rsidR="00A255B9" w:rsidRPr="00CB026C" w:rsidRDefault="00A255B9" w:rsidP="00A255B9">
      <w:pPr>
        <w:pStyle w:val="CommentText"/>
        <w:rPr>
          <w:rFonts w:ascii="Arial" w:hAnsi="Arial" w:cs="Arial"/>
          <w:noProof/>
          <w:sz w:val="22"/>
          <w:szCs w:val="22"/>
        </w:rPr>
      </w:pPr>
    </w:p>
    <w:p w:rsidR="00845423" w:rsidRPr="00F6308F" w:rsidRDefault="00A255B9" w:rsidP="00A255B9">
      <w:pPr>
        <w:rPr>
          <w:rFonts w:ascii="Arial" w:hAnsi="Arial" w:cs="Arial"/>
          <w:sz w:val="22"/>
          <w:szCs w:val="22"/>
        </w:rPr>
      </w:pPr>
      <w:r w:rsidRPr="00904D7D">
        <w:rPr>
          <w:rFonts w:ascii="Arial" w:hAnsi="Arial" w:cs="Arial"/>
          <w:sz w:val="22"/>
          <w:szCs w:val="22"/>
        </w:rPr>
        <w:t xml:space="preserve">The department considers that product taken in </w:t>
      </w:r>
      <w:r w:rsidR="005E0FD7">
        <w:rPr>
          <w:rFonts w:ascii="Arial" w:hAnsi="Arial" w:cs="Arial"/>
          <w:sz w:val="22"/>
          <w:szCs w:val="22"/>
        </w:rPr>
        <w:t>the fishery</w:t>
      </w:r>
      <w:r w:rsidRPr="00904D7D">
        <w:rPr>
          <w:rFonts w:ascii="Arial" w:hAnsi="Arial" w:cs="Arial"/>
          <w:sz w:val="22"/>
          <w:szCs w:val="22"/>
        </w:rPr>
        <w:t xml:space="preserve"> should be included in the list of exempt native specimens under Part 13A of the </w:t>
      </w:r>
      <w:r w:rsidRPr="00904D7D">
        <w:rPr>
          <w:rFonts w:ascii="Arial" w:hAnsi="Arial" w:cs="Arial"/>
          <w:i/>
          <w:sz w:val="22"/>
          <w:szCs w:val="22"/>
        </w:rPr>
        <w:t>Environment Protection and Biodiversity Conservation Act 1999</w:t>
      </w:r>
      <w:r w:rsidRPr="00904D7D">
        <w:rPr>
          <w:rFonts w:ascii="Arial" w:hAnsi="Arial" w:cs="Arial"/>
          <w:sz w:val="22"/>
          <w:szCs w:val="22"/>
        </w:rPr>
        <w:t xml:space="preserve"> for a period of five years. To contain and minimise the risks in the longer term the recommendations listed in Table 4 have been made. Unless a specific time frame is provided</w:t>
      </w:r>
      <w:r>
        <w:rPr>
          <w:rFonts w:ascii="Arial" w:hAnsi="Arial" w:cs="Arial"/>
          <w:sz w:val="22"/>
          <w:szCs w:val="22"/>
        </w:rPr>
        <w:t>,</w:t>
      </w:r>
      <w:r w:rsidRPr="00904D7D">
        <w:rPr>
          <w:rFonts w:ascii="Arial" w:hAnsi="Arial" w:cs="Arial"/>
          <w:sz w:val="22"/>
          <w:szCs w:val="22"/>
        </w:rPr>
        <w:t xml:space="preserve"> each recommendation should be addressed during the five year period</w:t>
      </w:r>
      <w:r>
        <w:rPr>
          <w:rFonts w:ascii="Arial" w:hAnsi="Arial" w:cs="Arial"/>
          <w:sz w:val="22"/>
          <w:szCs w:val="22"/>
        </w:rPr>
        <w:t>.</w:t>
      </w:r>
    </w:p>
    <w:p w:rsidR="00DA6A89" w:rsidRPr="00F6308F" w:rsidRDefault="00DA6A89" w:rsidP="00DA6A89">
      <w:pPr>
        <w:tabs>
          <w:tab w:val="left" w:pos="360"/>
        </w:tabs>
        <w:rPr>
          <w:rFonts w:ascii="Arial" w:hAnsi="Arial" w:cs="Arial"/>
          <w:sz w:val="22"/>
          <w:szCs w:val="22"/>
          <w:highlight w:val="cyan"/>
        </w:rPr>
      </w:pPr>
    </w:p>
    <w:p w:rsidR="00845423" w:rsidRPr="00F6308F" w:rsidRDefault="00845423" w:rsidP="00845423">
      <w:pPr>
        <w:tabs>
          <w:tab w:val="left" w:pos="360"/>
        </w:tabs>
        <w:spacing w:after="120"/>
        <w:rPr>
          <w:rFonts w:ascii="Arial" w:hAnsi="Arial" w:cs="Arial"/>
          <w:sz w:val="22"/>
          <w:szCs w:val="22"/>
        </w:rPr>
      </w:pPr>
    </w:p>
    <w:p w:rsidR="00DA6A89" w:rsidRPr="00F6308F" w:rsidRDefault="00DA6A89" w:rsidP="00DA6A89">
      <w:pPr>
        <w:tabs>
          <w:tab w:val="left" w:pos="360"/>
        </w:tabs>
        <w:rPr>
          <w:rFonts w:ascii="Arial" w:hAnsi="Arial" w:cs="Arial"/>
          <w:sz w:val="22"/>
          <w:szCs w:val="22"/>
        </w:rPr>
      </w:pPr>
    </w:p>
    <w:p w:rsidR="00DA6A89" w:rsidRPr="00F6308F" w:rsidRDefault="00DA6A89" w:rsidP="00DA6A89">
      <w:pPr>
        <w:jc w:val="center"/>
        <w:outlineLvl w:val="0"/>
        <w:rPr>
          <w:rFonts w:ascii="Arial" w:hAnsi="Arial" w:cs="Arial"/>
          <w:b/>
          <w:sz w:val="22"/>
          <w:szCs w:val="22"/>
        </w:rPr>
        <w:sectPr w:rsidR="00DA6A89" w:rsidRPr="00F6308F">
          <w:pgSz w:w="11906" w:h="16838"/>
          <w:pgMar w:top="1134" w:right="1701" w:bottom="1134" w:left="1701" w:header="709" w:footer="709" w:gutter="0"/>
          <w:cols w:space="708"/>
          <w:docGrid w:linePitch="360"/>
        </w:sectPr>
      </w:pPr>
    </w:p>
    <w:p w:rsidR="00DA6A89" w:rsidRPr="00F6308F" w:rsidRDefault="00DA6A89" w:rsidP="001221FB">
      <w:pPr>
        <w:pStyle w:val="Heading1"/>
        <w:spacing w:before="0" w:after="0"/>
        <w:ind w:left="284"/>
        <w:rPr>
          <w:sz w:val="22"/>
          <w:szCs w:val="22"/>
        </w:rPr>
      </w:pPr>
      <w:bookmarkStart w:id="6" w:name="_Toc316301052"/>
      <w:r w:rsidRPr="000D0A3A">
        <w:rPr>
          <w:sz w:val="22"/>
          <w:szCs w:val="22"/>
        </w:rPr>
        <w:t xml:space="preserve">Table 4: </w:t>
      </w:r>
      <w:r w:rsidR="000D0A3A" w:rsidRPr="000D0A3A">
        <w:rPr>
          <w:sz w:val="22"/>
          <w:szCs w:val="22"/>
        </w:rPr>
        <w:t>WA Shark Bay Prawn Managed Fishery</w:t>
      </w:r>
      <w:r w:rsidRPr="000D0A3A">
        <w:rPr>
          <w:sz w:val="22"/>
          <w:szCs w:val="22"/>
        </w:rPr>
        <w:t xml:space="preserve"> Assessment</w:t>
      </w:r>
      <w:r w:rsidR="00845423" w:rsidRPr="000D0A3A">
        <w:rPr>
          <w:sz w:val="22"/>
          <w:szCs w:val="22"/>
        </w:rPr>
        <w:t xml:space="preserve"> </w:t>
      </w:r>
      <w:r w:rsidR="000D0A3A" w:rsidRPr="000D0A3A">
        <w:rPr>
          <w:sz w:val="22"/>
          <w:szCs w:val="22"/>
        </w:rPr>
        <w:t xml:space="preserve">– Summary of Issues </w:t>
      </w:r>
      <w:r w:rsidRPr="000D0A3A">
        <w:rPr>
          <w:sz w:val="22"/>
          <w:szCs w:val="22"/>
        </w:rPr>
        <w:t xml:space="preserve">and Recommendations </w:t>
      </w:r>
      <w:r w:rsidR="000D0A3A" w:rsidRPr="000D0A3A">
        <w:rPr>
          <w:sz w:val="22"/>
          <w:szCs w:val="22"/>
        </w:rPr>
        <w:t>January</w:t>
      </w:r>
      <w:r w:rsidRPr="000D0A3A">
        <w:rPr>
          <w:sz w:val="22"/>
          <w:szCs w:val="22"/>
        </w:rPr>
        <w:t xml:space="preserve">, </w:t>
      </w:r>
      <w:bookmarkEnd w:id="6"/>
      <w:r w:rsidR="000D0A3A" w:rsidRPr="000D0A3A">
        <w:rPr>
          <w:sz w:val="22"/>
          <w:szCs w:val="22"/>
        </w:rPr>
        <w:t>2013</w:t>
      </w:r>
    </w:p>
    <w:p w:rsidR="00DA6A89" w:rsidRPr="00F6308F" w:rsidRDefault="00DA6A89" w:rsidP="00DA6A89">
      <w:pPr>
        <w:tabs>
          <w:tab w:val="left" w:pos="360"/>
        </w:tabs>
        <w:rPr>
          <w:rFonts w:ascii="Arial" w:hAnsi="Arial" w:cs="Arial"/>
          <w:sz w:val="22"/>
          <w:szCs w:val="22"/>
        </w:rPr>
      </w:pP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DA6A89" w:rsidRPr="00F6308F" w:rsidTr="000D0A3A">
        <w:trPr>
          <w:tblHeader/>
          <w:jc w:val="center"/>
        </w:trPr>
        <w:tc>
          <w:tcPr>
            <w:tcW w:w="391" w:type="dxa"/>
          </w:tcPr>
          <w:p w:rsidR="00DA6A89" w:rsidRPr="00F6308F" w:rsidRDefault="00DA6A89" w:rsidP="00814CC7">
            <w:pPr>
              <w:rPr>
                <w:rFonts w:ascii="Arial" w:hAnsi="Arial" w:cs="Arial"/>
                <w:b/>
              </w:rPr>
            </w:pPr>
          </w:p>
        </w:tc>
        <w:tc>
          <w:tcPr>
            <w:tcW w:w="8717" w:type="dxa"/>
          </w:tcPr>
          <w:p w:rsidR="00DA6A89" w:rsidRPr="000D0A3A" w:rsidRDefault="00DA6A89" w:rsidP="00814CC7">
            <w:pPr>
              <w:rPr>
                <w:rFonts w:ascii="Arial" w:hAnsi="Arial" w:cs="Arial"/>
                <w:b/>
              </w:rPr>
            </w:pPr>
            <w:r w:rsidRPr="000D0A3A">
              <w:rPr>
                <w:rFonts w:ascii="Arial" w:hAnsi="Arial" w:cs="Arial"/>
                <w:b/>
                <w:sz w:val="22"/>
                <w:szCs w:val="22"/>
              </w:rPr>
              <w:t>Issue</w:t>
            </w:r>
          </w:p>
        </w:tc>
        <w:tc>
          <w:tcPr>
            <w:tcW w:w="5189" w:type="dxa"/>
          </w:tcPr>
          <w:p w:rsidR="00DA6A89" w:rsidRPr="000D0A3A" w:rsidRDefault="00DA6A89" w:rsidP="00814CC7">
            <w:pPr>
              <w:rPr>
                <w:rFonts w:ascii="Arial" w:hAnsi="Arial" w:cs="Arial"/>
                <w:b/>
              </w:rPr>
            </w:pPr>
            <w:r w:rsidRPr="000D0A3A">
              <w:rPr>
                <w:rFonts w:ascii="Arial" w:hAnsi="Arial" w:cs="Arial"/>
                <w:b/>
                <w:sz w:val="22"/>
                <w:szCs w:val="22"/>
              </w:rPr>
              <w:t>Recommendation</w:t>
            </w:r>
          </w:p>
        </w:tc>
      </w:tr>
      <w:tr w:rsidR="008A32FB" w:rsidRPr="00F6308F" w:rsidTr="001221FB">
        <w:trPr>
          <w:jc w:val="center"/>
        </w:trPr>
        <w:tc>
          <w:tcPr>
            <w:tcW w:w="391" w:type="dxa"/>
          </w:tcPr>
          <w:p w:rsidR="008A32FB" w:rsidRPr="00F6308F" w:rsidRDefault="008A32FB" w:rsidP="00814CC7">
            <w:pPr>
              <w:rPr>
                <w:rFonts w:ascii="Arial" w:hAnsi="Arial" w:cs="Arial"/>
              </w:rPr>
            </w:pPr>
            <w:r w:rsidRPr="00F6308F">
              <w:rPr>
                <w:rFonts w:ascii="Arial" w:hAnsi="Arial" w:cs="Arial"/>
                <w:sz w:val="22"/>
                <w:szCs w:val="22"/>
              </w:rPr>
              <w:t>1</w:t>
            </w:r>
          </w:p>
        </w:tc>
        <w:tc>
          <w:tcPr>
            <w:tcW w:w="8717" w:type="dxa"/>
          </w:tcPr>
          <w:p w:rsidR="008A32FB" w:rsidRPr="000A5EDB" w:rsidRDefault="008A32FB" w:rsidP="008A32FB">
            <w:pPr>
              <w:spacing w:before="60" w:after="60"/>
              <w:rPr>
                <w:rFonts w:ascii="Arial" w:hAnsi="Arial" w:cs="Arial"/>
                <w:sz w:val="22"/>
                <w:szCs w:val="22"/>
                <w:u w:val="single"/>
              </w:rPr>
            </w:pPr>
            <w:r w:rsidRPr="000A5EDB">
              <w:rPr>
                <w:rFonts w:ascii="Arial" w:hAnsi="Arial" w:cs="Arial"/>
                <w:sz w:val="22"/>
                <w:szCs w:val="22"/>
                <w:u w:val="single"/>
              </w:rPr>
              <w:t>General Management</w:t>
            </w:r>
          </w:p>
          <w:p w:rsidR="008A32FB" w:rsidRPr="00C5213B" w:rsidRDefault="008A32FB" w:rsidP="008A32FB">
            <w:pPr>
              <w:rPr>
                <w:rFonts w:ascii="Arial" w:hAnsi="Arial" w:cs="Arial"/>
                <w:sz w:val="22"/>
                <w:szCs w:val="22"/>
              </w:rPr>
            </w:pPr>
            <w:r w:rsidRPr="000A5EDB">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w:t>
            </w:r>
            <w:r>
              <w:rPr>
                <w:rFonts w:ascii="Arial" w:hAnsi="Arial" w:cs="Arial"/>
                <w:sz w:val="22"/>
                <w:szCs w:val="22"/>
              </w:rPr>
              <w:t xml:space="preserve"> (SEWPaC)</w:t>
            </w:r>
            <w:r w:rsidRPr="000A5EDB">
              <w:rPr>
                <w:rFonts w:ascii="Arial" w:hAnsi="Arial" w:cs="Arial"/>
                <w:sz w:val="22"/>
                <w:szCs w:val="22"/>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8A32FB" w:rsidRDefault="008A32FB" w:rsidP="008A32FB">
            <w:pPr>
              <w:tabs>
                <w:tab w:val="left" w:pos="360"/>
              </w:tabs>
              <w:spacing w:after="120"/>
              <w:rPr>
                <w:rFonts w:ascii="Arial" w:hAnsi="Arial" w:cs="Arial"/>
                <w:sz w:val="22"/>
                <w:szCs w:val="22"/>
              </w:rPr>
            </w:pPr>
            <w:r>
              <w:rPr>
                <w:rFonts w:ascii="Arial" w:hAnsi="Arial" w:cs="Arial"/>
                <w:b/>
                <w:sz w:val="22"/>
                <w:szCs w:val="22"/>
              </w:rPr>
              <w:t>Recommendation</w:t>
            </w:r>
            <w:r w:rsidRPr="00AC366E">
              <w:rPr>
                <w:rFonts w:ascii="Arial" w:hAnsi="Arial" w:cs="Arial"/>
                <w:b/>
                <w:sz w:val="22"/>
                <w:szCs w:val="22"/>
              </w:rPr>
              <w:t xml:space="preserve"> 1:</w:t>
            </w:r>
            <w:r>
              <w:rPr>
                <w:rFonts w:ascii="Arial" w:hAnsi="Arial" w:cs="Arial"/>
                <w:sz w:val="22"/>
                <w:szCs w:val="22"/>
              </w:rPr>
              <w:t xml:space="preserve"> </w:t>
            </w:r>
          </w:p>
          <w:p w:rsidR="008A32FB" w:rsidRPr="00AC366E" w:rsidRDefault="008A32FB" w:rsidP="008A32FB">
            <w:pPr>
              <w:tabs>
                <w:tab w:val="left" w:pos="360"/>
              </w:tabs>
              <w:spacing w:after="120"/>
              <w:rPr>
                <w:rFonts w:ascii="Arial" w:hAnsi="Arial" w:cs="Arial"/>
                <w:b/>
                <w:sz w:val="22"/>
                <w:szCs w:val="22"/>
              </w:rPr>
            </w:pPr>
            <w:r>
              <w:rPr>
                <w:rFonts w:ascii="Arial" w:hAnsi="Arial" w:cs="Arial"/>
                <w:sz w:val="22"/>
                <w:szCs w:val="22"/>
              </w:rPr>
              <w:t xml:space="preserve">Operation of the fishery </w:t>
            </w:r>
            <w:r w:rsidRPr="00AC366E">
              <w:rPr>
                <w:rFonts w:ascii="Arial" w:hAnsi="Arial" w:cs="Arial"/>
                <w:sz w:val="22"/>
                <w:szCs w:val="22"/>
              </w:rPr>
              <w:t>will be carried out in accordance with</w:t>
            </w:r>
            <w:r w:rsidRPr="00AC366E">
              <w:rPr>
                <w:rFonts w:ascii="Arial" w:hAnsi="Arial" w:cs="Arial"/>
                <w:i/>
                <w:sz w:val="22"/>
                <w:szCs w:val="22"/>
              </w:rPr>
              <w:t xml:space="preserve"> </w:t>
            </w:r>
            <w:r w:rsidRPr="00AC366E">
              <w:rPr>
                <w:rFonts w:ascii="Arial" w:hAnsi="Arial" w:cs="Arial"/>
                <w:sz w:val="22"/>
                <w:szCs w:val="22"/>
              </w:rPr>
              <w:t>the</w:t>
            </w:r>
            <w:r>
              <w:rPr>
                <w:rFonts w:ascii="Arial" w:hAnsi="Arial" w:cs="Arial"/>
                <w:sz w:val="22"/>
                <w:szCs w:val="22"/>
              </w:rPr>
              <w:t xml:space="preserve"> </w:t>
            </w:r>
            <w:r w:rsidRPr="00A43697">
              <w:rPr>
                <w:rFonts w:ascii="Arial" w:hAnsi="Arial" w:cs="Arial"/>
                <w:sz w:val="22"/>
                <w:szCs w:val="22"/>
              </w:rPr>
              <w:t>WA</w:t>
            </w:r>
            <w:r w:rsidRPr="00BF423D">
              <w:rPr>
                <w:rFonts w:ascii="Arial" w:hAnsi="Arial" w:cs="Arial"/>
                <w:i/>
                <w:sz w:val="22"/>
                <w:szCs w:val="22"/>
              </w:rPr>
              <w:t xml:space="preserve"> </w:t>
            </w:r>
            <w:smartTag w:uri="urn:schemas-microsoft-com:office:smarttags" w:element="place">
              <w:smartTag w:uri="urn:schemas-microsoft-com:office:smarttags" w:element="PlaceName">
                <w:r w:rsidRPr="00BF423D">
                  <w:rPr>
                    <w:rFonts w:ascii="Arial" w:hAnsi="Arial" w:cs="Arial"/>
                    <w:i/>
                    <w:sz w:val="22"/>
                    <w:szCs w:val="22"/>
                  </w:rPr>
                  <w:t>Shark</w:t>
                </w:r>
              </w:smartTag>
              <w:r w:rsidRPr="00BF423D">
                <w:rPr>
                  <w:rFonts w:ascii="Arial" w:hAnsi="Arial" w:cs="Arial"/>
                  <w:i/>
                  <w:sz w:val="22"/>
                  <w:szCs w:val="22"/>
                </w:rPr>
                <w:t xml:space="preserve"> </w:t>
              </w:r>
              <w:smartTag w:uri="urn:schemas-microsoft-com:office:smarttags" w:element="PlaceType">
                <w:r w:rsidRPr="00BF423D">
                  <w:rPr>
                    <w:rFonts w:ascii="Arial" w:hAnsi="Arial" w:cs="Arial"/>
                    <w:i/>
                    <w:sz w:val="22"/>
                    <w:szCs w:val="22"/>
                  </w:rPr>
                  <w:t>Bay</w:t>
                </w:r>
              </w:smartTag>
            </w:smartTag>
            <w:r w:rsidRPr="00BF423D">
              <w:rPr>
                <w:rFonts w:ascii="Arial" w:hAnsi="Arial" w:cs="Arial"/>
                <w:i/>
                <w:sz w:val="22"/>
                <w:szCs w:val="22"/>
              </w:rPr>
              <w:t xml:space="preserve"> Prawn Managed Fishery Management Plan 1993</w:t>
            </w:r>
            <w:r w:rsidRPr="00AC366E">
              <w:rPr>
                <w:rFonts w:ascii="Arial" w:hAnsi="Arial" w:cs="Arial"/>
                <w:sz w:val="22"/>
                <w:szCs w:val="22"/>
              </w:rPr>
              <w:t xml:space="preserve"> </w:t>
            </w:r>
            <w:r>
              <w:rPr>
                <w:rFonts w:ascii="Arial" w:hAnsi="Arial" w:cs="Arial"/>
                <w:sz w:val="22"/>
                <w:szCs w:val="22"/>
              </w:rPr>
              <w:t xml:space="preserve">in force under </w:t>
            </w:r>
            <w:r w:rsidRPr="00AC366E">
              <w:rPr>
                <w:rFonts w:ascii="Arial" w:hAnsi="Arial" w:cs="Arial"/>
                <w:sz w:val="22"/>
                <w:szCs w:val="22"/>
              </w:rPr>
              <w:t xml:space="preserve">the Western Australian </w:t>
            </w:r>
            <w:r w:rsidRPr="00AC366E">
              <w:rPr>
                <w:rFonts w:ascii="Arial" w:hAnsi="Arial" w:cs="Arial"/>
                <w:i/>
                <w:sz w:val="22"/>
                <w:szCs w:val="22"/>
              </w:rPr>
              <w:t>Fish Resources Management Act 1994</w:t>
            </w:r>
            <w:r>
              <w:rPr>
                <w:rFonts w:ascii="Arial" w:hAnsi="Arial" w:cs="Arial"/>
                <w:sz w:val="22"/>
                <w:szCs w:val="22"/>
              </w:rPr>
              <w:t>.</w:t>
            </w:r>
          </w:p>
          <w:p w:rsidR="008A32FB" w:rsidRDefault="008A32FB" w:rsidP="008A32FB">
            <w:pPr>
              <w:tabs>
                <w:tab w:val="left" w:pos="360"/>
              </w:tabs>
              <w:spacing w:after="120"/>
              <w:rPr>
                <w:rFonts w:ascii="Arial" w:hAnsi="Arial" w:cs="Arial"/>
                <w:b/>
                <w:sz w:val="22"/>
                <w:szCs w:val="22"/>
              </w:rPr>
            </w:pPr>
            <w:r>
              <w:rPr>
                <w:rFonts w:ascii="Arial" w:hAnsi="Arial" w:cs="Arial"/>
                <w:b/>
                <w:sz w:val="22"/>
                <w:szCs w:val="22"/>
              </w:rPr>
              <w:t>Recommendation</w:t>
            </w:r>
            <w:r w:rsidRPr="000A5EDB">
              <w:rPr>
                <w:rFonts w:ascii="Arial" w:hAnsi="Arial" w:cs="Arial"/>
                <w:b/>
                <w:sz w:val="22"/>
                <w:szCs w:val="22"/>
              </w:rPr>
              <w:t xml:space="preserve"> 2: </w:t>
            </w:r>
          </w:p>
          <w:p w:rsidR="008A32FB" w:rsidRPr="00C5213B" w:rsidRDefault="008A32FB" w:rsidP="008A32FB">
            <w:pPr>
              <w:tabs>
                <w:tab w:val="left" w:pos="360"/>
              </w:tabs>
              <w:spacing w:after="120"/>
              <w:rPr>
                <w:rFonts w:ascii="Arial" w:hAnsi="Arial" w:cs="Arial"/>
                <w:sz w:val="22"/>
                <w:szCs w:val="22"/>
              </w:rPr>
            </w:pPr>
            <w:r>
              <w:rPr>
                <w:rFonts w:ascii="Arial" w:hAnsi="Arial" w:cs="Arial"/>
                <w:sz w:val="22"/>
                <w:szCs w:val="22"/>
              </w:rPr>
              <w:t>WA Department of Fisheries</w:t>
            </w:r>
            <w:r w:rsidRPr="000A5EDB">
              <w:rPr>
                <w:rFonts w:ascii="Arial" w:hAnsi="Arial" w:cs="Arial"/>
                <w:sz w:val="22"/>
                <w:szCs w:val="22"/>
              </w:rPr>
              <w:t xml:space="preserve"> to advise </w:t>
            </w:r>
            <w:r>
              <w:rPr>
                <w:rFonts w:ascii="Arial" w:hAnsi="Arial" w:cs="Arial"/>
                <w:sz w:val="22"/>
                <w:szCs w:val="22"/>
              </w:rPr>
              <w:t>the department</w:t>
            </w:r>
            <w:r w:rsidRPr="000A5EDB">
              <w:rPr>
                <w:rFonts w:ascii="Arial" w:hAnsi="Arial" w:cs="Arial"/>
                <w:sz w:val="22"/>
                <w:szCs w:val="22"/>
              </w:rPr>
              <w:t xml:space="preserve"> of any intended material change to the </w:t>
            </w:r>
            <w:r>
              <w:rPr>
                <w:rFonts w:ascii="Arial" w:hAnsi="Arial" w:cs="Arial"/>
                <w:sz w:val="22"/>
                <w:szCs w:val="22"/>
              </w:rPr>
              <w:t>f</w:t>
            </w:r>
            <w:r w:rsidRPr="000A5EDB">
              <w:rPr>
                <w:rFonts w:ascii="Arial" w:hAnsi="Arial" w:cs="Arial"/>
                <w:sz w:val="22"/>
                <w:szCs w:val="22"/>
              </w:rPr>
              <w:t>ishery</w:t>
            </w:r>
            <w:r>
              <w:rPr>
                <w:rFonts w:ascii="Arial" w:hAnsi="Arial" w:cs="Arial"/>
                <w:sz w:val="22"/>
                <w:szCs w:val="22"/>
              </w:rPr>
              <w:t>'s</w:t>
            </w:r>
            <w:r w:rsidRPr="000A5EDB">
              <w:rPr>
                <w:rFonts w:ascii="Arial" w:hAnsi="Arial" w:cs="Arial"/>
                <w:sz w:val="22"/>
                <w:szCs w:val="22"/>
              </w:rPr>
              <w:t xml:space="preserve"> legislated management regime and management arrangements that could affect the </w:t>
            </w:r>
            <w:r>
              <w:rPr>
                <w:rFonts w:ascii="Arial" w:hAnsi="Arial" w:cs="Arial"/>
                <w:sz w:val="22"/>
                <w:szCs w:val="22"/>
              </w:rPr>
              <w:t>assessment against</w:t>
            </w:r>
            <w:r w:rsidRPr="000A5EDB">
              <w:rPr>
                <w:rFonts w:ascii="Arial" w:hAnsi="Arial" w:cs="Arial"/>
                <w:sz w:val="22"/>
                <w:szCs w:val="22"/>
              </w:rPr>
              <w:t xml:space="preserve"> which </w:t>
            </w:r>
            <w:r w:rsidRPr="000A5EDB">
              <w:rPr>
                <w:rFonts w:ascii="Arial" w:hAnsi="Arial" w:cs="Arial"/>
                <w:i/>
                <w:sz w:val="22"/>
                <w:szCs w:val="22"/>
              </w:rPr>
              <w:t>Environment Protection and Biodiversity Conservation Act 1999</w:t>
            </w:r>
            <w:r w:rsidRPr="000A5EDB">
              <w:rPr>
                <w:rFonts w:ascii="Arial" w:hAnsi="Arial" w:cs="Arial"/>
                <w:sz w:val="22"/>
                <w:szCs w:val="22"/>
              </w:rPr>
              <w:t xml:space="preserve"> decisions are based.</w:t>
            </w:r>
          </w:p>
        </w:tc>
      </w:tr>
      <w:tr w:rsidR="008A32FB" w:rsidRPr="00F6308F" w:rsidTr="001221FB">
        <w:trPr>
          <w:jc w:val="center"/>
        </w:trPr>
        <w:tc>
          <w:tcPr>
            <w:tcW w:w="391" w:type="dxa"/>
          </w:tcPr>
          <w:p w:rsidR="008A32FB" w:rsidRPr="00F6308F" w:rsidRDefault="008A32FB" w:rsidP="00814CC7">
            <w:pPr>
              <w:rPr>
                <w:rFonts w:ascii="Arial" w:hAnsi="Arial" w:cs="Arial"/>
                <w:highlight w:val="yellow"/>
              </w:rPr>
            </w:pPr>
            <w:r w:rsidRPr="00F6308F">
              <w:rPr>
                <w:rFonts w:ascii="Arial" w:hAnsi="Arial" w:cs="Arial"/>
                <w:sz w:val="22"/>
                <w:szCs w:val="22"/>
              </w:rPr>
              <w:t>2</w:t>
            </w:r>
          </w:p>
        </w:tc>
        <w:tc>
          <w:tcPr>
            <w:tcW w:w="8717" w:type="dxa"/>
          </w:tcPr>
          <w:p w:rsidR="008A32FB" w:rsidRPr="000A5EDB" w:rsidRDefault="008A32FB" w:rsidP="008A32FB">
            <w:pPr>
              <w:rPr>
                <w:rFonts w:ascii="Arial" w:hAnsi="Arial" w:cs="Arial"/>
                <w:sz w:val="22"/>
                <w:szCs w:val="22"/>
                <w:u w:val="single"/>
              </w:rPr>
            </w:pPr>
            <w:r w:rsidRPr="000A5EDB">
              <w:rPr>
                <w:rFonts w:ascii="Arial" w:hAnsi="Arial" w:cs="Arial"/>
                <w:sz w:val="22"/>
                <w:szCs w:val="22"/>
                <w:u w:val="single"/>
              </w:rPr>
              <w:t>Annual reporting</w:t>
            </w:r>
          </w:p>
          <w:p w:rsidR="008A32FB" w:rsidRPr="000A5EDB" w:rsidRDefault="008A32FB" w:rsidP="008A32FB">
            <w:pPr>
              <w:spacing w:after="120"/>
              <w:rPr>
                <w:rFonts w:ascii="Arial" w:hAnsi="Arial" w:cs="Arial"/>
                <w:sz w:val="22"/>
                <w:szCs w:val="22"/>
              </w:rPr>
            </w:pPr>
            <w:r w:rsidRPr="000A5EDB">
              <w:rPr>
                <w:rFonts w:ascii="Arial" w:hAnsi="Arial" w:cs="Arial"/>
                <w:sz w:val="22"/>
                <w:szCs w:val="22"/>
              </w:rPr>
              <w:t xml:space="preserve">It is important that reports be produced and presented to the </w:t>
            </w:r>
            <w:r>
              <w:rPr>
                <w:rFonts w:ascii="Arial" w:hAnsi="Arial" w:cs="Arial"/>
                <w:sz w:val="22"/>
                <w:szCs w:val="22"/>
              </w:rPr>
              <w:t xml:space="preserve">department </w:t>
            </w:r>
            <w:r w:rsidRPr="000A5EDB">
              <w:rPr>
                <w:rFonts w:ascii="Arial" w:hAnsi="Arial" w:cs="Arial"/>
                <w:sz w:val="22"/>
                <w:szCs w:val="22"/>
              </w:rPr>
              <w:t>annually in order for the performance of the fishery and progress in implementing the recommendations in this report and other managerial commitments to be monitored and assessed throug</w:t>
            </w:r>
            <w:r w:rsidR="005E0FD7">
              <w:rPr>
                <w:rFonts w:ascii="Arial" w:hAnsi="Arial" w:cs="Arial"/>
                <w:sz w:val="22"/>
                <w:szCs w:val="22"/>
              </w:rPr>
              <w:t>hout the life of the accreditation</w:t>
            </w:r>
            <w:proofErr w:type="gramStart"/>
            <w:r w:rsidR="00395836">
              <w:rPr>
                <w:rFonts w:ascii="Arial" w:hAnsi="Arial" w:cs="Arial"/>
                <w:sz w:val="22"/>
                <w:szCs w:val="22"/>
              </w:rPr>
              <w:t>.</w:t>
            </w:r>
            <w:r w:rsidRPr="000A5EDB">
              <w:rPr>
                <w:rFonts w:ascii="Arial" w:hAnsi="Arial" w:cs="Arial"/>
                <w:sz w:val="22"/>
                <w:szCs w:val="22"/>
              </w:rPr>
              <w:t>.</w:t>
            </w:r>
            <w:proofErr w:type="gramEnd"/>
          </w:p>
          <w:p w:rsidR="008A32FB" w:rsidRPr="00C5213B" w:rsidRDefault="008A32FB" w:rsidP="00395836">
            <w:pPr>
              <w:tabs>
                <w:tab w:val="left" w:pos="360"/>
              </w:tabs>
              <w:spacing w:after="120"/>
              <w:rPr>
                <w:rFonts w:ascii="Arial" w:hAnsi="Arial" w:cs="Arial"/>
                <w:sz w:val="22"/>
                <w:szCs w:val="22"/>
              </w:rPr>
            </w:pPr>
            <w:r w:rsidRPr="000A5EDB">
              <w:rPr>
                <w:rFonts w:ascii="Arial" w:hAnsi="Arial" w:cs="Arial"/>
                <w:color w:val="000000"/>
                <w:sz w:val="22"/>
                <w:szCs w:val="22"/>
              </w:rPr>
              <w:t>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recommendations resulting from the previous accreditation of the fishery (for</w:t>
            </w:r>
            <w:r>
              <w:rPr>
                <w:rFonts w:ascii="Arial" w:hAnsi="Arial" w:cs="Arial"/>
                <w:color w:val="000000"/>
                <w:sz w:val="22"/>
                <w:szCs w:val="22"/>
              </w:rPr>
              <w:t> </w:t>
            </w:r>
            <w:r w:rsidRPr="000A5EDB">
              <w:rPr>
                <w:rFonts w:ascii="Arial" w:hAnsi="Arial" w:cs="Arial"/>
                <w:color w:val="000000"/>
                <w:sz w:val="22"/>
                <w:szCs w:val="22"/>
              </w:rPr>
              <w:t>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Pr>
                <w:rFonts w:ascii="Arial" w:hAnsi="Arial" w:cs="Arial"/>
                <w:color w:val="000000"/>
                <w:sz w:val="22"/>
                <w:szCs w:val="22"/>
              </w:rPr>
              <w:t>‘</w:t>
            </w:r>
            <w:r w:rsidRPr="00B877DC">
              <w:rPr>
                <w:rFonts w:ascii="Arial" w:hAnsi="Arial" w:cs="Arial"/>
                <w:color w:val="000000"/>
                <w:sz w:val="22"/>
                <w:szCs w:val="22"/>
              </w:rPr>
              <w:t>Guidelines for the Ecologically Sustainable Management of Fisheries - 2</w:t>
            </w:r>
            <w:r w:rsidRPr="00C7496C">
              <w:rPr>
                <w:rFonts w:ascii="Arial" w:hAnsi="Arial" w:cs="Arial"/>
                <w:color w:val="000000"/>
                <w:sz w:val="22"/>
                <w:szCs w:val="22"/>
                <w:vertAlign w:val="superscript"/>
              </w:rPr>
              <w:t>nd</w:t>
            </w:r>
            <w:r>
              <w:rPr>
                <w:rFonts w:ascii="Arial" w:hAnsi="Arial" w:cs="Arial"/>
                <w:color w:val="000000"/>
                <w:sz w:val="22"/>
                <w:szCs w:val="22"/>
              </w:rPr>
              <w:t> </w:t>
            </w:r>
            <w:r w:rsidRPr="00B877DC">
              <w:rPr>
                <w:rFonts w:ascii="Arial" w:hAnsi="Arial" w:cs="Arial"/>
                <w:color w:val="000000"/>
                <w:sz w:val="22"/>
                <w:szCs w:val="22"/>
              </w:rPr>
              <w:t>Edition</w:t>
            </w:r>
            <w:r>
              <w:rPr>
                <w:rFonts w:ascii="Arial" w:hAnsi="Arial" w:cs="Arial"/>
                <w:color w:val="000000"/>
                <w:sz w:val="22"/>
                <w:szCs w:val="22"/>
              </w:rPr>
              <w:t>’</w:t>
            </w:r>
            <w:r w:rsidRPr="000A5EDB">
              <w:rPr>
                <w:rFonts w:ascii="Arial" w:hAnsi="Arial" w:cs="Arial"/>
                <w:color w:val="000000"/>
                <w:sz w:val="22"/>
                <w:szCs w:val="22"/>
              </w:rPr>
              <w:t xml:space="preserve"> available from the department’s website at http://www.environment.gov.au/coasts/fisheries/publications/guidelines.html).</w:t>
            </w:r>
          </w:p>
        </w:tc>
        <w:tc>
          <w:tcPr>
            <w:tcW w:w="5189" w:type="dxa"/>
          </w:tcPr>
          <w:p w:rsidR="008A32FB" w:rsidRDefault="008A32FB" w:rsidP="008A32FB">
            <w:pPr>
              <w:pStyle w:val="normal-dot"/>
              <w:tabs>
                <w:tab w:val="clear" w:pos="360"/>
                <w:tab w:val="left" w:pos="1440"/>
              </w:tabs>
              <w:spacing w:before="0" w:after="120"/>
              <w:ind w:left="0" w:right="142" w:firstLine="0"/>
              <w:rPr>
                <w:rFonts w:ascii="Arial" w:hAnsi="Arial" w:cs="Arial"/>
                <w:szCs w:val="22"/>
              </w:rPr>
            </w:pPr>
            <w:r>
              <w:rPr>
                <w:rFonts w:ascii="Arial" w:hAnsi="Arial" w:cs="Arial"/>
                <w:b/>
                <w:szCs w:val="22"/>
              </w:rPr>
              <w:t>Recommendation</w:t>
            </w:r>
            <w:r w:rsidRPr="000A5EDB">
              <w:rPr>
                <w:rFonts w:ascii="Arial" w:hAnsi="Arial" w:cs="Arial"/>
                <w:b/>
                <w:szCs w:val="22"/>
              </w:rPr>
              <w:t xml:space="preserve"> 3:</w:t>
            </w:r>
            <w:r w:rsidRPr="000A5EDB">
              <w:rPr>
                <w:rFonts w:ascii="Arial" w:hAnsi="Arial" w:cs="Arial"/>
                <w:szCs w:val="22"/>
              </w:rPr>
              <w:t xml:space="preserve"> </w:t>
            </w:r>
          </w:p>
          <w:p w:rsidR="008A32FB" w:rsidRPr="00C5213B" w:rsidRDefault="008A32FB" w:rsidP="008A32FB">
            <w:pPr>
              <w:pStyle w:val="normal-dot"/>
              <w:tabs>
                <w:tab w:val="clear" w:pos="360"/>
                <w:tab w:val="left" w:pos="1440"/>
              </w:tabs>
              <w:spacing w:before="0" w:after="120"/>
              <w:ind w:left="0" w:right="142" w:firstLine="0"/>
              <w:rPr>
                <w:rFonts w:ascii="Arial" w:hAnsi="Arial" w:cs="Arial"/>
                <w:szCs w:val="22"/>
              </w:rPr>
            </w:pPr>
            <w:r>
              <w:rPr>
                <w:rFonts w:ascii="Arial" w:hAnsi="Arial" w:cs="Arial"/>
                <w:szCs w:val="22"/>
              </w:rPr>
              <w:t xml:space="preserve">WA Department of Fisheries </w:t>
            </w:r>
            <w:r w:rsidRPr="000A5EDB">
              <w:rPr>
                <w:rFonts w:ascii="Arial" w:hAnsi="Arial" w:cs="Arial"/>
                <w:szCs w:val="22"/>
              </w:rPr>
              <w:t xml:space="preserve">to produce and present reports to </w:t>
            </w:r>
            <w:r>
              <w:rPr>
                <w:rFonts w:ascii="Arial" w:hAnsi="Arial" w:cs="Arial"/>
                <w:szCs w:val="22"/>
              </w:rPr>
              <w:t>the department</w:t>
            </w:r>
            <w:r w:rsidRPr="000A5EDB">
              <w:rPr>
                <w:rFonts w:ascii="Arial" w:hAnsi="Arial" w:cs="Arial"/>
                <w:szCs w:val="22"/>
              </w:rPr>
              <w:t xml:space="preserve"> annually as per Appendix B of the </w:t>
            </w:r>
            <w:r>
              <w:rPr>
                <w:rFonts w:ascii="Arial" w:hAnsi="Arial" w:cs="Arial"/>
                <w:szCs w:val="22"/>
              </w:rPr>
              <w:t>‘</w:t>
            </w:r>
            <w:r w:rsidRPr="009D0EFA">
              <w:rPr>
                <w:rFonts w:ascii="Arial" w:hAnsi="Arial" w:cs="Arial"/>
                <w:color w:val="000000"/>
                <w:szCs w:val="22"/>
              </w:rPr>
              <w:t xml:space="preserve">Guidelines for the Ecologically Sustainable Management of Fisheries </w:t>
            </w:r>
            <w:r>
              <w:rPr>
                <w:rFonts w:ascii="Arial" w:hAnsi="Arial" w:cs="Arial"/>
                <w:color w:val="000000"/>
                <w:szCs w:val="22"/>
              </w:rPr>
              <w:t>–</w:t>
            </w:r>
            <w:r w:rsidRPr="009D0EFA">
              <w:rPr>
                <w:rFonts w:ascii="Arial" w:hAnsi="Arial" w:cs="Arial"/>
                <w:color w:val="000000"/>
                <w:szCs w:val="22"/>
              </w:rPr>
              <w:t xml:space="preserve"> 2</w:t>
            </w:r>
            <w:r w:rsidRPr="00C7496C">
              <w:rPr>
                <w:rFonts w:ascii="Arial" w:hAnsi="Arial" w:cs="Arial"/>
                <w:color w:val="000000"/>
                <w:szCs w:val="22"/>
                <w:vertAlign w:val="superscript"/>
              </w:rPr>
              <w:t>nd</w:t>
            </w:r>
            <w:r>
              <w:rPr>
                <w:rFonts w:ascii="Arial" w:hAnsi="Arial" w:cs="Arial"/>
                <w:color w:val="000000"/>
                <w:szCs w:val="22"/>
              </w:rPr>
              <w:t> </w:t>
            </w:r>
            <w:r w:rsidRPr="009D0EFA">
              <w:rPr>
                <w:rFonts w:ascii="Arial" w:hAnsi="Arial" w:cs="Arial"/>
                <w:color w:val="000000"/>
                <w:szCs w:val="22"/>
              </w:rPr>
              <w:t>Edition</w:t>
            </w:r>
            <w:r>
              <w:rPr>
                <w:rFonts w:ascii="Arial" w:hAnsi="Arial" w:cs="Arial"/>
                <w:color w:val="000000"/>
                <w:szCs w:val="22"/>
              </w:rPr>
              <w:t>’</w:t>
            </w:r>
            <w:r w:rsidRPr="000A5EDB">
              <w:rPr>
                <w:rFonts w:ascii="Arial" w:hAnsi="Arial" w:cs="Arial"/>
                <w:i/>
                <w:color w:val="000000"/>
                <w:szCs w:val="22"/>
              </w:rPr>
              <w:t>.</w:t>
            </w:r>
          </w:p>
        </w:tc>
      </w:tr>
    </w:tbl>
    <w:p w:rsidR="00AF166E" w:rsidRDefault="00AF166E">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8A32FB" w:rsidRPr="00F6308F" w:rsidTr="001221FB">
        <w:trPr>
          <w:jc w:val="center"/>
        </w:trPr>
        <w:tc>
          <w:tcPr>
            <w:tcW w:w="391" w:type="dxa"/>
          </w:tcPr>
          <w:p w:rsidR="008A32FB" w:rsidRPr="00F6308F" w:rsidRDefault="008A32FB" w:rsidP="00814CC7">
            <w:pPr>
              <w:rPr>
                <w:rFonts w:ascii="Arial" w:hAnsi="Arial" w:cs="Arial"/>
                <w:sz w:val="22"/>
                <w:szCs w:val="22"/>
              </w:rPr>
            </w:pPr>
            <w:r>
              <w:rPr>
                <w:rFonts w:ascii="Arial" w:hAnsi="Arial" w:cs="Arial"/>
                <w:sz w:val="22"/>
                <w:szCs w:val="22"/>
              </w:rPr>
              <w:t>3</w:t>
            </w:r>
          </w:p>
        </w:tc>
        <w:tc>
          <w:tcPr>
            <w:tcW w:w="8717" w:type="dxa"/>
          </w:tcPr>
          <w:p w:rsidR="008A32FB" w:rsidRPr="00FD0A4F" w:rsidRDefault="008A32FB" w:rsidP="008A32FB">
            <w:pPr>
              <w:rPr>
                <w:rFonts w:ascii="Arial" w:hAnsi="Arial" w:cs="Arial"/>
                <w:sz w:val="22"/>
                <w:szCs w:val="22"/>
              </w:rPr>
            </w:pPr>
            <w:r>
              <w:rPr>
                <w:rFonts w:ascii="Arial" w:hAnsi="Arial" w:cs="Arial"/>
                <w:sz w:val="22"/>
                <w:szCs w:val="22"/>
                <w:u w:val="single"/>
              </w:rPr>
              <w:t>Protected</w:t>
            </w:r>
            <w:r w:rsidRPr="00FD0A4F">
              <w:rPr>
                <w:rFonts w:ascii="Arial" w:hAnsi="Arial" w:cs="Arial"/>
                <w:sz w:val="22"/>
                <w:szCs w:val="22"/>
                <w:u w:val="single"/>
              </w:rPr>
              <w:t xml:space="preserve"> Species Reporting</w:t>
            </w:r>
          </w:p>
          <w:p w:rsidR="008A32FB" w:rsidRDefault="008A32FB" w:rsidP="008A32FB">
            <w:pPr>
              <w:spacing w:after="120"/>
              <w:rPr>
                <w:rFonts w:ascii="Arial" w:hAnsi="Arial" w:cs="Arial"/>
                <w:sz w:val="22"/>
                <w:szCs w:val="22"/>
              </w:rPr>
            </w:pPr>
            <w:r>
              <w:rPr>
                <w:rFonts w:ascii="Arial" w:hAnsi="Arial" w:cs="Arial"/>
                <w:sz w:val="22"/>
                <w:szCs w:val="22"/>
              </w:rPr>
              <w:t>The department is aware that the WA Department of Fisheries has already implemented measures to reduce</w:t>
            </w:r>
            <w:r w:rsidRPr="00C6713E">
              <w:rPr>
                <w:rFonts w:ascii="Arial" w:hAnsi="Arial" w:cs="Arial"/>
                <w:sz w:val="22"/>
                <w:szCs w:val="22"/>
              </w:rPr>
              <w:t xml:space="preserve"> the mortality of sea</w:t>
            </w:r>
            <w:r>
              <w:rPr>
                <w:rFonts w:ascii="Arial" w:hAnsi="Arial" w:cs="Arial"/>
                <w:sz w:val="22"/>
                <w:szCs w:val="22"/>
              </w:rPr>
              <w:t xml:space="preserve"> </w:t>
            </w:r>
            <w:r w:rsidRPr="00C6713E">
              <w:rPr>
                <w:rFonts w:ascii="Arial" w:hAnsi="Arial" w:cs="Arial"/>
                <w:sz w:val="22"/>
                <w:szCs w:val="22"/>
              </w:rPr>
              <w:t>snakes</w:t>
            </w:r>
            <w:r>
              <w:rPr>
                <w:rFonts w:ascii="Arial" w:hAnsi="Arial" w:cs="Arial"/>
                <w:sz w:val="22"/>
                <w:szCs w:val="22"/>
              </w:rPr>
              <w:t xml:space="preserve"> and turtles</w:t>
            </w:r>
            <w:r w:rsidRPr="00C6713E">
              <w:rPr>
                <w:rFonts w:ascii="Arial" w:hAnsi="Arial" w:cs="Arial"/>
                <w:sz w:val="22"/>
                <w:szCs w:val="22"/>
              </w:rPr>
              <w:t xml:space="preserve"> in the fishery</w:t>
            </w:r>
            <w:r>
              <w:rPr>
                <w:rFonts w:ascii="Arial" w:hAnsi="Arial" w:cs="Arial"/>
                <w:sz w:val="22"/>
                <w:szCs w:val="22"/>
              </w:rPr>
              <w:t xml:space="preserve">. However, species specific identification for remaining interactions could be improved. Given that </w:t>
            </w:r>
            <w:proofErr w:type="gramStart"/>
            <w:r>
              <w:rPr>
                <w:rFonts w:ascii="Arial" w:hAnsi="Arial" w:cs="Arial"/>
                <w:sz w:val="22"/>
                <w:szCs w:val="22"/>
              </w:rPr>
              <w:t>two EPBC Act</w:t>
            </w:r>
            <w:proofErr w:type="gramEnd"/>
            <w:r>
              <w:rPr>
                <w:rFonts w:ascii="Arial" w:hAnsi="Arial" w:cs="Arial"/>
                <w:sz w:val="22"/>
                <w:szCs w:val="22"/>
              </w:rPr>
              <w:t xml:space="preserve"> listed threatened sea snake species occur in north western Australian waters, and that all marine turtle species that occur in </w:t>
            </w:r>
            <w:smartTag w:uri="urn:schemas-microsoft-com:office:smarttags" w:element="country-region">
              <w:smartTag w:uri="urn:schemas-microsoft-com:office:smarttags" w:element="place">
                <w:r>
                  <w:rPr>
                    <w:rFonts w:ascii="Arial" w:hAnsi="Arial" w:cs="Arial"/>
                    <w:sz w:val="22"/>
                    <w:szCs w:val="22"/>
                  </w:rPr>
                  <w:t>Australia</w:t>
                </w:r>
              </w:smartTag>
            </w:smartTag>
            <w:r>
              <w:rPr>
                <w:rFonts w:ascii="Arial" w:hAnsi="Arial" w:cs="Arial"/>
                <w:sz w:val="22"/>
                <w:szCs w:val="22"/>
              </w:rPr>
              <w:t xml:space="preserve"> are listed as threatened, it is important to determine which species are being caught as bycatch.</w:t>
            </w:r>
          </w:p>
          <w:p w:rsidR="008A32FB" w:rsidRPr="000A5EDB" w:rsidRDefault="008A32FB" w:rsidP="008A32FB">
            <w:pPr>
              <w:spacing w:after="120"/>
              <w:rPr>
                <w:rFonts w:ascii="Arial" w:hAnsi="Arial" w:cs="Arial"/>
                <w:sz w:val="22"/>
                <w:szCs w:val="22"/>
                <w:u w:val="single"/>
              </w:rPr>
            </w:pPr>
            <w:r w:rsidRPr="009A023C">
              <w:rPr>
                <w:rFonts w:ascii="Arial" w:hAnsi="Arial" w:cs="Arial"/>
                <w:sz w:val="22"/>
                <w:szCs w:val="22"/>
              </w:rPr>
              <w:t xml:space="preserve">The department recognises that species level identification is difficult </w:t>
            </w:r>
            <w:r>
              <w:rPr>
                <w:rFonts w:ascii="Arial" w:hAnsi="Arial" w:cs="Arial"/>
                <w:sz w:val="22"/>
                <w:szCs w:val="22"/>
              </w:rPr>
              <w:t>for</w:t>
            </w:r>
            <w:r w:rsidRPr="009A023C">
              <w:rPr>
                <w:rFonts w:ascii="Arial" w:hAnsi="Arial" w:cs="Arial"/>
                <w:sz w:val="22"/>
                <w:szCs w:val="22"/>
              </w:rPr>
              <w:t xml:space="preserve"> sea</w:t>
            </w:r>
            <w:r>
              <w:rPr>
                <w:rFonts w:ascii="Arial" w:hAnsi="Arial" w:cs="Arial"/>
                <w:sz w:val="22"/>
                <w:szCs w:val="22"/>
              </w:rPr>
              <w:t xml:space="preserve"> </w:t>
            </w:r>
            <w:proofErr w:type="gramStart"/>
            <w:r w:rsidRPr="009A023C">
              <w:rPr>
                <w:rFonts w:ascii="Arial" w:hAnsi="Arial" w:cs="Arial"/>
                <w:sz w:val="22"/>
                <w:szCs w:val="22"/>
              </w:rPr>
              <w:t>snakes</w:t>
            </w:r>
            <w:r>
              <w:rPr>
                <w:rFonts w:ascii="Arial" w:hAnsi="Arial" w:cs="Arial"/>
                <w:sz w:val="22"/>
                <w:szCs w:val="22"/>
              </w:rPr>
              <w:t>,</w:t>
            </w:r>
            <w:proofErr w:type="gramEnd"/>
            <w:r>
              <w:rPr>
                <w:rFonts w:ascii="Arial" w:hAnsi="Arial" w:cs="Arial"/>
                <w:sz w:val="22"/>
                <w:szCs w:val="22"/>
              </w:rPr>
              <w:t xml:space="preserve"> however</w:t>
            </w:r>
            <w:r w:rsidRPr="009A023C">
              <w:rPr>
                <w:rFonts w:ascii="Arial" w:hAnsi="Arial" w:cs="Arial"/>
                <w:sz w:val="22"/>
                <w:szCs w:val="22"/>
              </w:rPr>
              <w:t xml:space="preserve"> species level reporting </w:t>
            </w:r>
            <w:r>
              <w:rPr>
                <w:rFonts w:ascii="Arial" w:hAnsi="Arial" w:cs="Arial"/>
                <w:sz w:val="22"/>
                <w:szCs w:val="22"/>
              </w:rPr>
              <w:t xml:space="preserve">remains important </w:t>
            </w:r>
            <w:r w:rsidRPr="00FD0A4F">
              <w:rPr>
                <w:rFonts w:ascii="Arial" w:hAnsi="Arial" w:cs="Arial"/>
                <w:sz w:val="22"/>
                <w:szCs w:val="22"/>
              </w:rPr>
              <w:t xml:space="preserve">for </w:t>
            </w:r>
            <w:r>
              <w:rPr>
                <w:rFonts w:ascii="Arial" w:hAnsi="Arial" w:cs="Arial"/>
                <w:sz w:val="22"/>
                <w:szCs w:val="22"/>
              </w:rPr>
              <w:t xml:space="preserve">the future </w:t>
            </w:r>
            <w:r w:rsidRPr="00FD0A4F">
              <w:rPr>
                <w:rFonts w:ascii="Arial" w:hAnsi="Arial" w:cs="Arial"/>
                <w:sz w:val="22"/>
                <w:szCs w:val="22"/>
              </w:rPr>
              <w:t>management of protected species. The department</w:t>
            </w:r>
            <w:r w:rsidRPr="009A023C">
              <w:rPr>
                <w:rFonts w:ascii="Arial" w:hAnsi="Arial" w:cs="Arial"/>
                <w:sz w:val="22"/>
                <w:szCs w:val="22"/>
              </w:rPr>
              <w:t xml:space="preserve"> therefore recommends that </w:t>
            </w:r>
            <w:r>
              <w:rPr>
                <w:rFonts w:ascii="Arial" w:hAnsi="Arial" w:cs="Arial"/>
                <w:sz w:val="22"/>
                <w:szCs w:val="22"/>
              </w:rPr>
              <w:t>the WA</w:t>
            </w:r>
            <w:r w:rsidRPr="009A023C">
              <w:rPr>
                <w:rFonts w:ascii="Arial" w:hAnsi="Arial" w:cs="Arial"/>
                <w:sz w:val="22"/>
                <w:szCs w:val="22"/>
              </w:rPr>
              <w:t xml:space="preserve"> Department of Fisheries investigate methods of improving species level reporting for protected species interactions in the fishery</w:t>
            </w:r>
            <w:r>
              <w:rPr>
                <w:rFonts w:ascii="Arial" w:hAnsi="Arial" w:cs="Arial"/>
                <w:sz w:val="22"/>
                <w:szCs w:val="22"/>
              </w:rPr>
              <w:t>,</w:t>
            </w:r>
            <w:r w:rsidRPr="009A023C">
              <w:rPr>
                <w:rFonts w:ascii="Arial" w:hAnsi="Arial" w:cs="Arial"/>
                <w:sz w:val="22"/>
                <w:szCs w:val="22"/>
              </w:rPr>
              <w:t xml:space="preserve"> with particular attention to sea</w:t>
            </w:r>
            <w:r>
              <w:rPr>
                <w:rFonts w:ascii="Arial" w:hAnsi="Arial" w:cs="Arial"/>
                <w:sz w:val="22"/>
                <w:szCs w:val="22"/>
              </w:rPr>
              <w:t xml:space="preserve"> </w:t>
            </w:r>
            <w:r w:rsidRPr="009A023C">
              <w:rPr>
                <w:rFonts w:ascii="Arial" w:hAnsi="Arial" w:cs="Arial"/>
                <w:sz w:val="22"/>
                <w:szCs w:val="22"/>
              </w:rPr>
              <w:t>snakes and turtles</w:t>
            </w:r>
            <w:r>
              <w:rPr>
                <w:rFonts w:ascii="Arial" w:hAnsi="Arial" w:cs="Arial"/>
                <w:sz w:val="22"/>
                <w:szCs w:val="22"/>
              </w:rPr>
              <w:t>.</w:t>
            </w:r>
          </w:p>
        </w:tc>
        <w:tc>
          <w:tcPr>
            <w:tcW w:w="5189" w:type="dxa"/>
          </w:tcPr>
          <w:p w:rsidR="008A32FB" w:rsidRDefault="008A32FB" w:rsidP="008A32FB">
            <w:pPr>
              <w:pStyle w:val="normal-dot"/>
              <w:tabs>
                <w:tab w:val="clear" w:pos="360"/>
                <w:tab w:val="left" w:pos="1440"/>
              </w:tabs>
              <w:spacing w:before="0" w:after="120"/>
              <w:ind w:left="0" w:right="142" w:firstLine="0"/>
              <w:rPr>
                <w:rFonts w:ascii="Arial" w:hAnsi="Arial" w:cs="Arial"/>
                <w:szCs w:val="22"/>
              </w:rPr>
            </w:pPr>
            <w:r w:rsidRPr="00A7279F">
              <w:rPr>
                <w:rFonts w:ascii="Arial" w:hAnsi="Arial" w:cs="Arial"/>
                <w:b/>
                <w:szCs w:val="22"/>
              </w:rPr>
              <w:t>Recommendation 4:</w:t>
            </w:r>
            <w:r>
              <w:rPr>
                <w:rFonts w:ascii="Arial" w:hAnsi="Arial" w:cs="Arial"/>
                <w:szCs w:val="22"/>
              </w:rPr>
              <w:t xml:space="preserve"> </w:t>
            </w:r>
          </w:p>
          <w:p w:rsidR="008A32FB" w:rsidRDefault="008A32FB" w:rsidP="008A32FB">
            <w:pPr>
              <w:pStyle w:val="normal-dot"/>
              <w:tabs>
                <w:tab w:val="clear" w:pos="360"/>
                <w:tab w:val="left" w:pos="1440"/>
              </w:tabs>
              <w:spacing w:before="0" w:after="120"/>
              <w:ind w:left="0" w:right="142" w:firstLine="0"/>
              <w:rPr>
                <w:rFonts w:ascii="Arial" w:hAnsi="Arial" w:cs="Arial"/>
                <w:b/>
                <w:szCs w:val="22"/>
              </w:rPr>
            </w:pPr>
            <w:r>
              <w:rPr>
                <w:rFonts w:ascii="Arial" w:hAnsi="Arial" w:cs="Arial"/>
                <w:szCs w:val="22"/>
              </w:rPr>
              <w:t xml:space="preserve">WA Department of Fisheries </w:t>
            </w:r>
            <w:r w:rsidRPr="00347C36">
              <w:rPr>
                <w:rFonts w:ascii="Arial" w:hAnsi="Arial" w:cs="Arial"/>
                <w:szCs w:val="22"/>
              </w:rPr>
              <w:t xml:space="preserve">to investigate measures to improve protected species </w:t>
            </w:r>
            <w:r>
              <w:rPr>
                <w:rFonts w:ascii="Arial" w:hAnsi="Arial" w:cs="Arial"/>
                <w:szCs w:val="22"/>
              </w:rPr>
              <w:t xml:space="preserve">interaction </w:t>
            </w:r>
            <w:r w:rsidRPr="00347C36">
              <w:rPr>
                <w:rFonts w:ascii="Arial" w:hAnsi="Arial" w:cs="Arial"/>
                <w:szCs w:val="22"/>
              </w:rPr>
              <w:t>reporting</w:t>
            </w:r>
            <w:r>
              <w:rPr>
                <w:rFonts w:ascii="Arial" w:hAnsi="Arial" w:cs="Arial"/>
                <w:szCs w:val="22"/>
              </w:rPr>
              <w:t>,</w:t>
            </w:r>
            <w:r w:rsidRPr="00347C36">
              <w:rPr>
                <w:rFonts w:ascii="Arial" w:hAnsi="Arial" w:cs="Arial"/>
                <w:szCs w:val="22"/>
              </w:rPr>
              <w:t xml:space="preserve"> including species level identification, with particular attention to </w:t>
            </w:r>
            <w:r>
              <w:rPr>
                <w:rFonts w:ascii="Arial" w:hAnsi="Arial" w:cs="Arial"/>
                <w:szCs w:val="22"/>
              </w:rPr>
              <w:t>turtles</w:t>
            </w:r>
            <w:r w:rsidRPr="00347C36">
              <w:rPr>
                <w:rFonts w:ascii="Arial" w:hAnsi="Arial" w:cs="Arial"/>
                <w:szCs w:val="22"/>
              </w:rPr>
              <w:t xml:space="preserve"> and sea</w:t>
            </w:r>
            <w:r>
              <w:rPr>
                <w:rFonts w:ascii="Arial" w:hAnsi="Arial" w:cs="Arial"/>
                <w:szCs w:val="22"/>
              </w:rPr>
              <w:t xml:space="preserve"> </w:t>
            </w:r>
            <w:r w:rsidRPr="00347C36">
              <w:rPr>
                <w:rFonts w:ascii="Arial" w:hAnsi="Arial" w:cs="Arial"/>
                <w:szCs w:val="22"/>
              </w:rPr>
              <w:t>snake species.</w:t>
            </w:r>
          </w:p>
        </w:tc>
      </w:tr>
      <w:tr w:rsidR="008A32FB" w:rsidRPr="00F6308F" w:rsidTr="001221FB">
        <w:trPr>
          <w:jc w:val="center"/>
        </w:trPr>
        <w:tc>
          <w:tcPr>
            <w:tcW w:w="391" w:type="dxa"/>
          </w:tcPr>
          <w:p w:rsidR="008A32FB" w:rsidRPr="00F6308F" w:rsidRDefault="008A32FB" w:rsidP="00814CC7">
            <w:pPr>
              <w:rPr>
                <w:rFonts w:ascii="Arial" w:hAnsi="Arial" w:cs="Arial"/>
                <w:sz w:val="22"/>
                <w:szCs w:val="22"/>
              </w:rPr>
            </w:pPr>
            <w:r>
              <w:rPr>
                <w:rFonts w:ascii="Arial" w:hAnsi="Arial" w:cs="Arial"/>
                <w:sz w:val="22"/>
                <w:szCs w:val="22"/>
              </w:rPr>
              <w:t>4</w:t>
            </w:r>
          </w:p>
        </w:tc>
        <w:tc>
          <w:tcPr>
            <w:tcW w:w="8717" w:type="dxa"/>
          </w:tcPr>
          <w:p w:rsidR="008A32FB" w:rsidRPr="00BB03D6" w:rsidRDefault="008A32FB" w:rsidP="008A32FB">
            <w:pPr>
              <w:rPr>
                <w:rFonts w:ascii="Arial" w:hAnsi="Arial" w:cs="Arial"/>
                <w:bCs/>
                <w:sz w:val="22"/>
                <w:szCs w:val="22"/>
              </w:rPr>
            </w:pPr>
            <w:r w:rsidRPr="00686C5D">
              <w:rPr>
                <w:rFonts w:ascii="Arial" w:hAnsi="Arial" w:cs="Arial"/>
                <w:sz w:val="22"/>
                <w:szCs w:val="22"/>
                <w:u w:val="single"/>
              </w:rPr>
              <w:t>Reviewing</w:t>
            </w:r>
            <w:r>
              <w:rPr>
                <w:rFonts w:ascii="Arial" w:hAnsi="Arial" w:cs="Arial"/>
                <w:sz w:val="22"/>
                <w:szCs w:val="22"/>
                <w:u w:val="single"/>
              </w:rPr>
              <w:t xml:space="preserve"> king prawn</w:t>
            </w:r>
            <w:r w:rsidRPr="00686C5D">
              <w:rPr>
                <w:rFonts w:ascii="Arial" w:hAnsi="Arial" w:cs="Arial"/>
                <w:sz w:val="22"/>
                <w:szCs w:val="22"/>
                <w:u w:val="single"/>
              </w:rPr>
              <w:t xml:space="preserve"> </w:t>
            </w:r>
            <w:r>
              <w:rPr>
                <w:rFonts w:ascii="Arial" w:hAnsi="Arial" w:cs="Arial"/>
                <w:sz w:val="22"/>
                <w:szCs w:val="22"/>
                <w:u w:val="single"/>
              </w:rPr>
              <w:t>c</w:t>
            </w:r>
            <w:r w:rsidRPr="00686C5D">
              <w:rPr>
                <w:rFonts w:ascii="Arial" w:hAnsi="Arial" w:cs="Arial"/>
                <w:sz w:val="22"/>
                <w:szCs w:val="22"/>
                <w:u w:val="single"/>
              </w:rPr>
              <w:t xml:space="preserve">atch </w:t>
            </w:r>
            <w:r>
              <w:rPr>
                <w:rFonts w:ascii="Arial" w:hAnsi="Arial" w:cs="Arial"/>
                <w:sz w:val="22"/>
                <w:szCs w:val="22"/>
                <w:u w:val="single"/>
              </w:rPr>
              <w:t>l</w:t>
            </w:r>
            <w:r w:rsidRPr="00686C5D">
              <w:rPr>
                <w:rFonts w:ascii="Arial" w:hAnsi="Arial" w:cs="Arial"/>
                <w:sz w:val="22"/>
                <w:szCs w:val="22"/>
                <w:u w:val="single"/>
              </w:rPr>
              <w:t>evels</w:t>
            </w:r>
          </w:p>
          <w:p w:rsidR="008A32FB" w:rsidRDefault="008A32FB" w:rsidP="008A32FB">
            <w:pPr>
              <w:rPr>
                <w:rFonts w:ascii="Arial" w:hAnsi="Arial" w:cs="Arial"/>
                <w:bCs/>
                <w:sz w:val="22"/>
                <w:szCs w:val="22"/>
              </w:rPr>
            </w:pPr>
            <w:r w:rsidRPr="00686C5D">
              <w:rPr>
                <w:rFonts w:ascii="Arial" w:hAnsi="Arial" w:cs="Arial"/>
                <w:bCs/>
                <w:sz w:val="22"/>
                <w:szCs w:val="22"/>
              </w:rPr>
              <w:t>The target catch range for king prawn</w:t>
            </w:r>
            <w:r>
              <w:rPr>
                <w:rFonts w:ascii="Arial" w:hAnsi="Arial" w:cs="Arial"/>
                <w:bCs/>
                <w:sz w:val="22"/>
                <w:szCs w:val="22"/>
              </w:rPr>
              <w:t>s</w:t>
            </w:r>
            <w:r w:rsidRPr="00686C5D">
              <w:rPr>
                <w:rFonts w:ascii="Arial" w:hAnsi="Arial" w:cs="Arial"/>
                <w:bCs/>
                <w:sz w:val="22"/>
                <w:szCs w:val="22"/>
              </w:rPr>
              <w:t xml:space="preserve"> in the fishery is between 1100 – 1</w:t>
            </w:r>
            <w:r>
              <w:rPr>
                <w:rFonts w:ascii="Arial" w:hAnsi="Arial" w:cs="Arial"/>
                <w:bCs/>
                <w:sz w:val="22"/>
                <w:szCs w:val="22"/>
              </w:rPr>
              <w:t> </w:t>
            </w:r>
            <w:r w:rsidRPr="00686C5D">
              <w:rPr>
                <w:rFonts w:ascii="Arial" w:hAnsi="Arial" w:cs="Arial"/>
                <w:bCs/>
                <w:sz w:val="22"/>
                <w:szCs w:val="22"/>
              </w:rPr>
              <w:t>600</w:t>
            </w:r>
            <w:r>
              <w:rPr>
                <w:rFonts w:ascii="Arial" w:hAnsi="Arial" w:cs="Arial"/>
                <w:bCs/>
                <w:sz w:val="22"/>
                <w:szCs w:val="22"/>
              </w:rPr>
              <w:t> </w:t>
            </w:r>
            <w:r w:rsidRPr="00686C5D">
              <w:rPr>
                <w:rFonts w:ascii="Arial" w:hAnsi="Arial" w:cs="Arial"/>
                <w:bCs/>
                <w:sz w:val="22"/>
                <w:szCs w:val="22"/>
              </w:rPr>
              <w:t>t</w:t>
            </w:r>
            <w:r>
              <w:rPr>
                <w:rFonts w:ascii="Arial" w:hAnsi="Arial" w:cs="Arial"/>
                <w:bCs/>
                <w:sz w:val="22"/>
                <w:szCs w:val="22"/>
              </w:rPr>
              <w:t xml:space="preserve"> annually</w:t>
            </w:r>
            <w:r w:rsidRPr="00686C5D">
              <w:rPr>
                <w:rFonts w:ascii="Arial" w:hAnsi="Arial" w:cs="Arial"/>
                <w:bCs/>
                <w:sz w:val="22"/>
                <w:szCs w:val="22"/>
              </w:rPr>
              <w:t>. According to the State of the Fisheries Report</w:t>
            </w:r>
            <w:r>
              <w:rPr>
                <w:rFonts w:ascii="Arial" w:hAnsi="Arial" w:cs="Arial"/>
                <w:bCs/>
                <w:sz w:val="22"/>
                <w:szCs w:val="22"/>
              </w:rPr>
              <w:t>s</w:t>
            </w:r>
            <w:r w:rsidRPr="00686C5D">
              <w:rPr>
                <w:rFonts w:ascii="Arial" w:hAnsi="Arial" w:cs="Arial"/>
                <w:bCs/>
                <w:sz w:val="22"/>
                <w:szCs w:val="22"/>
              </w:rPr>
              <w:t xml:space="preserve"> from 2006-2009, the total landings of king prawns were below average </w:t>
            </w:r>
            <w:r>
              <w:rPr>
                <w:rFonts w:ascii="Arial" w:hAnsi="Arial" w:cs="Arial"/>
                <w:bCs/>
                <w:sz w:val="22"/>
                <w:szCs w:val="22"/>
              </w:rPr>
              <w:t xml:space="preserve">over this period, </w:t>
            </w:r>
            <w:r w:rsidRPr="00686C5D">
              <w:rPr>
                <w:rFonts w:ascii="Arial" w:hAnsi="Arial" w:cs="Arial"/>
                <w:bCs/>
                <w:sz w:val="22"/>
                <w:szCs w:val="22"/>
              </w:rPr>
              <w:t xml:space="preserve">ranging from 771 to 927 t. In 2011 the total landing of king prawns </w:t>
            </w:r>
            <w:r>
              <w:rPr>
                <w:rFonts w:ascii="Arial" w:hAnsi="Arial" w:cs="Arial"/>
                <w:bCs/>
                <w:sz w:val="22"/>
                <w:szCs w:val="22"/>
              </w:rPr>
              <w:t>was</w:t>
            </w:r>
            <w:r w:rsidRPr="00686C5D">
              <w:rPr>
                <w:rFonts w:ascii="Arial" w:hAnsi="Arial" w:cs="Arial"/>
                <w:bCs/>
                <w:sz w:val="22"/>
                <w:szCs w:val="22"/>
              </w:rPr>
              <w:t xml:space="preserve"> 1310</w:t>
            </w:r>
            <w:r>
              <w:rPr>
                <w:rFonts w:ascii="Arial" w:hAnsi="Arial" w:cs="Arial"/>
                <w:bCs/>
                <w:sz w:val="22"/>
                <w:szCs w:val="22"/>
              </w:rPr>
              <w:t> </w:t>
            </w:r>
            <w:r w:rsidRPr="00686C5D">
              <w:rPr>
                <w:rFonts w:ascii="Arial" w:hAnsi="Arial" w:cs="Arial"/>
                <w:bCs/>
                <w:sz w:val="22"/>
                <w:szCs w:val="22"/>
              </w:rPr>
              <w:t xml:space="preserve">t, due to unprecedented environmental conditions which increased prawn survival and recruitment levels. However, even with favourable environmental conditions the take of king prawns was not near the upper levels of the target catch range. </w:t>
            </w:r>
          </w:p>
          <w:p w:rsidR="008A32FB" w:rsidRDefault="008A32FB" w:rsidP="008A32FB">
            <w:pPr>
              <w:rPr>
                <w:rFonts w:ascii="Arial" w:hAnsi="Arial" w:cs="Arial"/>
                <w:bCs/>
                <w:sz w:val="22"/>
                <w:szCs w:val="22"/>
              </w:rPr>
            </w:pPr>
          </w:p>
          <w:p w:rsidR="008A32FB" w:rsidRDefault="008A32FB" w:rsidP="008A32FB">
            <w:pPr>
              <w:rPr>
                <w:rFonts w:ascii="Arial" w:hAnsi="Arial" w:cs="Arial"/>
                <w:bCs/>
                <w:sz w:val="22"/>
                <w:szCs w:val="22"/>
              </w:rPr>
            </w:pPr>
            <w:r w:rsidRPr="00686C5D">
              <w:rPr>
                <w:rFonts w:ascii="Arial" w:hAnsi="Arial" w:cs="Arial"/>
                <w:bCs/>
                <w:sz w:val="22"/>
                <w:szCs w:val="22"/>
              </w:rPr>
              <w:t>The department is aware that in the past five years there has been a shift towards catching larger prawns, which may acco</w:t>
            </w:r>
            <w:r>
              <w:rPr>
                <w:rFonts w:ascii="Arial" w:hAnsi="Arial" w:cs="Arial"/>
                <w:bCs/>
                <w:sz w:val="22"/>
                <w:szCs w:val="22"/>
              </w:rPr>
              <w:t xml:space="preserve">unt for the lower catch levels. The department also notes that the </w:t>
            </w:r>
            <w:r w:rsidRPr="00BB03D6">
              <w:rPr>
                <w:rFonts w:ascii="Arial" w:hAnsi="Arial" w:cs="Arial"/>
                <w:bCs/>
                <w:sz w:val="22"/>
                <w:szCs w:val="22"/>
              </w:rPr>
              <w:t xml:space="preserve">WA </w:t>
            </w:r>
            <w:r>
              <w:rPr>
                <w:rFonts w:ascii="Arial" w:hAnsi="Arial" w:cs="Arial"/>
                <w:bCs/>
                <w:sz w:val="22"/>
                <w:szCs w:val="22"/>
              </w:rPr>
              <w:t>Department of Fisheries</w:t>
            </w:r>
            <w:r w:rsidRPr="00BB03D6">
              <w:rPr>
                <w:rFonts w:ascii="Arial" w:hAnsi="Arial" w:cs="Arial"/>
                <w:bCs/>
                <w:sz w:val="22"/>
                <w:szCs w:val="22"/>
              </w:rPr>
              <w:t xml:space="preserve"> regularly conducts fishery independent surveys to estimate recruitment strength in the fishery and </w:t>
            </w:r>
            <w:r>
              <w:rPr>
                <w:rFonts w:ascii="Arial" w:hAnsi="Arial" w:cs="Arial"/>
                <w:bCs/>
                <w:sz w:val="22"/>
                <w:szCs w:val="22"/>
              </w:rPr>
              <w:t>has</w:t>
            </w:r>
            <w:r w:rsidRPr="00BB03D6">
              <w:rPr>
                <w:rFonts w:ascii="Arial" w:hAnsi="Arial" w:cs="Arial"/>
                <w:bCs/>
                <w:sz w:val="22"/>
                <w:szCs w:val="22"/>
              </w:rPr>
              <w:t xml:space="preserve"> put in place a range of measure</w:t>
            </w:r>
            <w:r>
              <w:rPr>
                <w:rFonts w:ascii="Arial" w:hAnsi="Arial" w:cs="Arial"/>
                <w:bCs/>
                <w:sz w:val="22"/>
                <w:szCs w:val="22"/>
              </w:rPr>
              <w:t>s</w:t>
            </w:r>
            <w:r w:rsidRPr="00BB03D6">
              <w:rPr>
                <w:rFonts w:ascii="Arial" w:hAnsi="Arial" w:cs="Arial"/>
                <w:bCs/>
                <w:sz w:val="22"/>
                <w:szCs w:val="22"/>
              </w:rPr>
              <w:t xml:space="preserve"> to ensure that the target species in the fishery are not overfished</w:t>
            </w:r>
            <w:r>
              <w:rPr>
                <w:rFonts w:ascii="Arial" w:hAnsi="Arial" w:cs="Arial"/>
                <w:bCs/>
                <w:sz w:val="22"/>
                <w:szCs w:val="22"/>
              </w:rPr>
              <w:t>. H</w:t>
            </w:r>
            <w:r w:rsidRPr="00686C5D">
              <w:rPr>
                <w:rFonts w:ascii="Arial" w:hAnsi="Arial" w:cs="Arial"/>
                <w:bCs/>
                <w:sz w:val="22"/>
                <w:szCs w:val="22"/>
              </w:rPr>
              <w:t>owever</w:t>
            </w:r>
            <w:r>
              <w:rPr>
                <w:rFonts w:ascii="Arial" w:hAnsi="Arial" w:cs="Arial"/>
                <w:bCs/>
                <w:sz w:val="22"/>
                <w:szCs w:val="22"/>
              </w:rPr>
              <w:t>, given</w:t>
            </w:r>
            <w:r w:rsidRPr="00686C5D">
              <w:rPr>
                <w:rFonts w:ascii="Arial" w:hAnsi="Arial" w:cs="Arial"/>
                <w:bCs/>
                <w:sz w:val="22"/>
                <w:szCs w:val="22"/>
              </w:rPr>
              <w:t xml:space="preserve"> </w:t>
            </w:r>
            <w:r>
              <w:rPr>
                <w:rFonts w:ascii="Arial" w:hAnsi="Arial" w:cs="Arial"/>
                <w:bCs/>
                <w:sz w:val="22"/>
                <w:szCs w:val="22"/>
              </w:rPr>
              <w:t>the variability of historical landings of king prawns in the fishery, a</w:t>
            </w:r>
            <w:r w:rsidRPr="00686C5D">
              <w:rPr>
                <w:rFonts w:ascii="Arial" w:hAnsi="Arial" w:cs="Arial"/>
                <w:bCs/>
                <w:sz w:val="22"/>
                <w:szCs w:val="22"/>
              </w:rPr>
              <w:t xml:space="preserve"> review </w:t>
            </w:r>
            <w:r>
              <w:rPr>
                <w:rFonts w:ascii="Arial" w:hAnsi="Arial" w:cs="Arial"/>
                <w:bCs/>
                <w:sz w:val="22"/>
                <w:szCs w:val="22"/>
              </w:rPr>
              <w:t xml:space="preserve">of </w:t>
            </w:r>
            <w:r w:rsidRPr="00686C5D">
              <w:rPr>
                <w:rFonts w:ascii="Arial" w:hAnsi="Arial" w:cs="Arial"/>
                <w:bCs/>
                <w:sz w:val="22"/>
                <w:szCs w:val="22"/>
              </w:rPr>
              <w:t>th</w:t>
            </w:r>
            <w:r>
              <w:rPr>
                <w:rFonts w:ascii="Arial" w:hAnsi="Arial" w:cs="Arial"/>
                <w:bCs/>
                <w:sz w:val="22"/>
                <w:szCs w:val="22"/>
              </w:rPr>
              <w:t>e target catch range of k</w:t>
            </w:r>
            <w:r w:rsidRPr="00686C5D">
              <w:rPr>
                <w:rFonts w:ascii="Arial" w:hAnsi="Arial" w:cs="Arial"/>
                <w:bCs/>
                <w:sz w:val="22"/>
                <w:szCs w:val="22"/>
              </w:rPr>
              <w:t xml:space="preserve">ing prawns </w:t>
            </w:r>
            <w:r>
              <w:rPr>
                <w:rFonts w:ascii="Arial" w:hAnsi="Arial" w:cs="Arial"/>
                <w:bCs/>
                <w:sz w:val="22"/>
                <w:szCs w:val="22"/>
              </w:rPr>
              <w:t>to</w:t>
            </w:r>
            <w:r w:rsidRPr="00686C5D">
              <w:rPr>
                <w:rFonts w:ascii="Arial" w:hAnsi="Arial" w:cs="Arial"/>
                <w:bCs/>
                <w:sz w:val="22"/>
                <w:szCs w:val="22"/>
              </w:rPr>
              <w:t xml:space="preserve"> ensure that it reflects current fishing/targeting strategies and effort levels</w:t>
            </w:r>
            <w:r>
              <w:rPr>
                <w:rFonts w:ascii="Arial" w:hAnsi="Arial" w:cs="Arial"/>
                <w:bCs/>
                <w:sz w:val="22"/>
                <w:szCs w:val="22"/>
              </w:rPr>
              <w:t xml:space="preserve"> may be appropriate</w:t>
            </w:r>
            <w:r w:rsidRPr="00686C5D">
              <w:rPr>
                <w:rFonts w:ascii="Arial" w:hAnsi="Arial" w:cs="Arial"/>
                <w:bCs/>
                <w:sz w:val="22"/>
                <w:szCs w:val="22"/>
              </w:rPr>
              <w:t>.</w:t>
            </w:r>
          </w:p>
          <w:p w:rsidR="008A32FB" w:rsidRDefault="008A32FB" w:rsidP="008A32FB">
            <w:pPr>
              <w:rPr>
                <w:rFonts w:ascii="Arial" w:hAnsi="Arial" w:cs="Arial"/>
                <w:sz w:val="22"/>
                <w:szCs w:val="22"/>
                <w:u w:val="single"/>
              </w:rPr>
            </w:pPr>
          </w:p>
        </w:tc>
        <w:tc>
          <w:tcPr>
            <w:tcW w:w="5189" w:type="dxa"/>
          </w:tcPr>
          <w:p w:rsidR="008A32FB" w:rsidRDefault="008A32FB" w:rsidP="008A32FB">
            <w:pPr>
              <w:rPr>
                <w:rFonts w:ascii="Arial" w:hAnsi="Arial" w:cs="Arial"/>
                <w:b/>
                <w:sz w:val="22"/>
                <w:szCs w:val="22"/>
              </w:rPr>
            </w:pPr>
            <w:r>
              <w:rPr>
                <w:rFonts w:ascii="Arial" w:hAnsi="Arial" w:cs="Arial"/>
                <w:b/>
                <w:sz w:val="22"/>
                <w:szCs w:val="22"/>
              </w:rPr>
              <w:t xml:space="preserve">Recommendation 5: </w:t>
            </w:r>
          </w:p>
          <w:p w:rsidR="008A32FB" w:rsidRPr="003B43CA" w:rsidRDefault="008A32FB" w:rsidP="008A32FB">
            <w:pPr>
              <w:rPr>
                <w:rFonts w:ascii="Arial" w:hAnsi="Arial" w:cs="Arial"/>
                <w:b/>
                <w:sz w:val="22"/>
                <w:szCs w:val="22"/>
              </w:rPr>
            </w:pPr>
            <w:r w:rsidRPr="00DF7151">
              <w:rPr>
                <w:rFonts w:ascii="Arial" w:hAnsi="Arial" w:cs="Arial"/>
                <w:sz w:val="22"/>
                <w:szCs w:val="22"/>
              </w:rPr>
              <w:t xml:space="preserve">WA </w:t>
            </w:r>
            <w:r>
              <w:rPr>
                <w:rFonts w:ascii="Arial" w:hAnsi="Arial" w:cs="Arial"/>
                <w:sz w:val="22"/>
                <w:szCs w:val="22"/>
              </w:rPr>
              <w:t>Department of Fisheries</w:t>
            </w:r>
            <w:r w:rsidRPr="00DF7151">
              <w:rPr>
                <w:rFonts w:ascii="Arial" w:hAnsi="Arial" w:cs="Arial"/>
                <w:sz w:val="22"/>
                <w:szCs w:val="22"/>
              </w:rPr>
              <w:t xml:space="preserve"> to rev</w:t>
            </w:r>
            <w:r>
              <w:rPr>
                <w:rFonts w:ascii="Arial" w:hAnsi="Arial" w:cs="Arial"/>
                <w:sz w:val="22"/>
                <w:szCs w:val="22"/>
              </w:rPr>
              <w:t>iew the target catch range for king p</w:t>
            </w:r>
            <w:r w:rsidRPr="00DF7151">
              <w:rPr>
                <w:rFonts w:ascii="Arial" w:hAnsi="Arial" w:cs="Arial"/>
                <w:sz w:val="22"/>
                <w:szCs w:val="22"/>
              </w:rPr>
              <w:t>rawn</w:t>
            </w:r>
            <w:r>
              <w:rPr>
                <w:rFonts w:ascii="Arial" w:hAnsi="Arial" w:cs="Arial"/>
                <w:sz w:val="22"/>
                <w:szCs w:val="22"/>
              </w:rPr>
              <w:t>s in the fishery to ensure</w:t>
            </w:r>
            <w:r w:rsidRPr="00DF7151">
              <w:rPr>
                <w:rFonts w:ascii="Arial" w:hAnsi="Arial" w:cs="Arial"/>
                <w:sz w:val="22"/>
                <w:szCs w:val="22"/>
              </w:rPr>
              <w:t xml:space="preserve"> that it reflects current fishing strategies and effort levels</w:t>
            </w:r>
            <w:r>
              <w:rPr>
                <w:rFonts w:ascii="Arial" w:hAnsi="Arial" w:cs="Arial"/>
                <w:sz w:val="22"/>
                <w:szCs w:val="22"/>
              </w:rPr>
              <w:t>.</w:t>
            </w:r>
          </w:p>
        </w:tc>
      </w:tr>
    </w:tbl>
    <w:p w:rsidR="00AF166E" w:rsidRDefault="00AF166E">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8A32FB" w:rsidRPr="00F6308F" w:rsidTr="001221FB">
        <w:trPr>
          <w:jc w:val="center"/>
        </w:trPr>
        <w:tc>
          <w:tcPr>
            <w:tcW w:w="391" w:type="dxa"/>
          </w:tcPr>
          <w:p w:rsidR="008A32FB" w:rsidRPr="00F6308F" w:rsidRDefault="008A32FB" w:rsidP="00814CC7">
            <w:pPr>
              <w:rPr>
                <w:rFonts w:ascii="Arial" w:hAnsi="Arial" w:cs="Arial"/>
                <w:sz w:val="22"/>
                <w:szCs w:val="22"/>
              </w:rPr>
            </w:pPr>
            <w:r>
              <w:rPr>
                <w:rFonts w:ascii="Arial" w:hAnsi="Arial" w:cs="Arial"/>
                <w:sz w:val="22"/>
                <w:szCs w:val="22"/>
              </w:rPr>
              <w:t>5</w:t>
            </w:r>
          </w:p>
        </w:tc>
        <w:tc>
          <w:tcPr>
            <w:tcW w:w="8717" w:type="dxa"/>
          </w:tcPr>
          <w:p w:rsidR="008A32FB" w:rsidRDefault="008A32FB" w:rsidP="008A32FB">
            <w:pPr>
              <w:pStyle w:val="ListBullet"/>
              <w:numPr>
                <w:ilvl w:val="0"/>
                <w:numId w:val="0"/>
              </w:numPr>
              <w:rPr>
                <w:rFonts w:ascii="Arial" w:hAnsi="Arial" w:cs="Arial"/>
                <w:sz w:val="22"/>
                <w:szCs w:val="22"/>
                <w:u w:val="single"/>
              </w:rPr>
            </w:pPr>
            <w:r>
              <w:rPr>
                <w:rFonts w:ascii="Arial" w:hAnsi="Arial" w:cs="Arial"/>
                <w:sz w:val="22"/>
                <w:szCs w:val="22"/>
                <w:u w:val="single"/>
              </w:rPr>
              <w:t>Monitoring b</w:t>
            </w:r>
            <w:r w:rsidRPr="005344D2">
              <w:rPr>
                <w:rFonts w:ascii="Arial" w:hAnsi="Arial" w:cs="Arial"/>
                <w:sz w:val="22"/>
                <w:szCs w:val="22"/>
                <w:u w:val="single"/>
              </w:rPr>
              <w:t>ycatch</w:t>
            </w:r>
          </w:p>
          <w:p w:rsidR="008A32FB" w:rsidRPr="00C616F9" w:rsidRDefault="008A32FB" w:rsidP="008A32FB">
            <w:pPr>
              <w:pStyle w:val="ListBullet"/>
              <w:numPr>
                <w:ilvl w:val="0"/>
                <w:numId w:val="0"/>
              </w:numPr>
              <w:rPr>
                <w:rFonts w:ascii="Arial" w:hAnsi="Arial" w:cs="Arial"/>
                <w:sz w:val="22"/>
                <w:szCs w:val="22"/>
                <w:u w:val="single"/>
              </w:rPr>
            </w:pPr>
            <w:r w:rsidRPr="00C616F9">
              <w:rPr>
                <w:rFonts w:ascii="Arial" w:hAnsi="Arial" w:cs="Arial"/>
                <w:sz w:val="22"/>
                <w:szCs w:val="22"/>
              </w:rPr>
              <w:t xml:space="preserve">A major biodiversity survey completed in 2002 found that trawled areas in Shark Bay had similar biodiversity to larger adjacent </w:t>
            </w:r>
            <w:proofErr w:type="spellStart"/>
            <w:r w:rsidRPr="00C616F9">
              <w:rPr>
                <w:rFonts w:ascii="Arial" w:hAnsi="Arial" w:cs="Arial"/>
                <w:sz w:val="22"/>
                <w:szCs w:val="22"/>
              </w:rPr>
              <w:t>untrawled</w:t>
            </w:r>
            <w:proofErr w:type="spellEnd"/>
            <w:r w:rsidRPr="00C616F9">
              <w:rPr>
                <w:rFonts w:ascii="Arial" w:hAnsi="Arial" w:cs="Arial"/>
                <w:sz w:val="22"/>
                <w:szCs w:val="22"/>
              </w:rPr>
              <w:t xml:space="preserve"> areas, indicating that the impact of trawling on bycatch species was low. </w:t>
            </w:r>
            <w:r>
              <w:rPr>
                <w:rFonts w:ascii="Arial" w:hAnsi="Arial" w:cs="Arial"/>
                <w:sz w:val="22"/>
                <w:szCs w:val="22"/>
              </w:rPr>
              <w:t>Since this time, the strategy adopted by the WA Department of Fisheries to ensure that risk to bycatch species remains low has been to focus on reducing effort and trawl area in the fishery. Direct bycatch management measures have also been imposed, including the mandating of bycatch red</w:t>
            </w:r>
            <w:r w:rsidR="00395836">
              <w:rPr>
                <w:rFonts w:ascii="Arial" w:hAnsi="Arial" w:cs="Arial"/>
                <w:sz w:val="22"/>
                <w:szCs w:val="22"/>
              </w:rPr>
              <w:t>uction grids and fish escape</w:t>
            </w:r>
            <w:r>
              <w:rPr>
                <w:rFonts w:ascii="Arial" w:hAnsi="Arial" w:cs="Arial"/>
                <w:sz w:val="22"/>
                <w:szCs w:val="22"/>
              </w:rPr>
              <w:t xml:space="preserve"> devices. Ongoing bycatch management actions for the Shark Bay Prawn Managed Fishery are informed by the Bycatch Action Plan (BAP) Matrix for all trawl fisheries in the Gascoyne Coast Bioregion. This BAP Matrix is scheduled for review every two years.</w:t>
            </w:r>
          </w:p>
          <w:p w:rsidR="008A32FB" w:rsidRDefault="008A32FB" w:rsidP="008A32FB">
            <w:pPr>
              <w:pStyle w:val="ListBullet"/>
              <w:numPr>
                <w:ilvl w:val="0"/>
                <w:numId w:val="0"/>
              </w:numPr>
              <w:rPr>
                <w:rFonts w:ascii="Arial" w:hAnsi="Arial" w:cs="Arial"/>
                <w:sz w:val="22"/>
                <w:szCs w:val="22"/>
              </w:rPr>
            </w:pPr>
          </w:p>
          <w:p w:rsidR="008A32FB" w:rsidRDefault="008A32FB" w:rsidP="008A32FB">
            <w:pPr>
              <w:pStyle w:val="ListBullet"/>
              <w:numPr>
                <w:ilvl w:val="0"/>
                <w:numId w:val="0"/>
              </w:numPr>
              <w:rPr>
                <w:rFonts w:ascii="Arial" w:hAnsi="Arial" w:cs="Arial"/>
                <w:sz w:val="22"/>
                <w:szCs w:val="22"/>
              </w:rPr>
            </w:pPr>
            <w:r>
              <w:rPr>
                <w:rFonts w:ascii="Arial" w:hAnsi="Arial" w:cs="Arial"/>
                <w:sz w:val="22"/>
                <w:szCs w:val="22"/>
              </w:rPr>
              <w:t xml:space="preserve">The department is aware that bycatch has been historically low in this </w:t>
            </w:r>
            <w:proofErr w:type="gramStart"/>
            <w:r>
              <w:rPr>
                <w:rFonts w:ascii="Arial" w:hAnsi="Arial" w:cs="Arial"/>
                <w:sz w:val="22"/>
                <w:szCs w:val="22"/>
              </w:rPr>
              <w:t>fishery, that</w:t>
            </w:r>
            <w:proofErr w:type="gramEnd"/>
            <w:r>
              <w:rPr>
                <w:rFonts w:ascii="Arial" w:hAnsi="Arial" w:cs="Arial"/>
                <w:sz w:val="22"/>
                <w:szCs w:val="22"/>
              </w:rPr>
              <w:t xml:space="preserve"> fishing effort and trawled area have been substantially reduced since the last comprehensive biodiversity survey and that bycatch reduction devices are used in all nets. The department concurs it is likely that impact on bycatch species remains low, however considers that the WA Department of Fisheries should undertake an appropriate level of ongoing research and/or monitoring to ensure that the actions directed through the BAP matrix remain relevant to the fishery.</w:t>
            </w:r>
          </w:p>
          <w:p w:rsidR="008A32FB" w:rsidRDefault="008A32FB" w:rsidP="008A32FB">
            <w:pPr>
              <w:rPr>
                <w:rFonts w:ascii="Arial" w:hAnsi="Arial" w:cs="Arial"/>
                <w:sz w:val="22"/>
                <w:szCs w:val="22"/>
                <w:u w:val="single"/>
              </w:rPr>
            </w:pPr>
          </w:p>
          <w:p w:rsidR="008A32FB" w:rsidRDefault="008A32FB" w:rsidP="008A32FB">
            <w:pPr>
              <w:rPr>
                <w:rFonts w:ascii="Arial" w:hAnsi="Arial" w:cs="Arial"/>
                <w:sz w:val="22"/>
                <w:szCs w:val="22"/>
                <w:u w:val="single"/>
              </w:rPr>
            </w:pPr>
          </w:p>
          <w:p w:rsidR="008A32FB" w:rsidRDefault="008A32FB" w:rsidP="008A32FB">
            <w:pPr>
              <w:rPr>
                <w:rFonts w:ascii="Arial" w:hAnsi="Arial" w:cs="Arial"/>
                <w:sz w:val="22"/>
                <w:szCs w:val="22"/>
                <w:u w:val="single"/>
              </w:rPr>
            </w:pPr>
          </w:p>
          <w:p w:rsidR="008A32FB" w:rsidRPr="0022146B" w:rsidRDefault="008A32FB" w:rsidP="008A32FB">
            <w:pPr>
              <w:rPr>
                <w:rFonts w:ascii="Arial" w:hAnsi="Arial" w:cs="Arial"/>
                <w:b/>
                <w:sz w:val="22"/>
                <w:szCs w:val="22"/>
              </w:rPr>
            </w:pPr>
          </w:p>
          <w:p w:rsidR="008A32FB" w:rsidRPr="00C6713E" w:rsidRDefault="008A32FB" w:rsidP="008A32FB">
            <w:pPr>
              <w:rPr>
                <w:rFonts w:ascii="Arial" w:hAnsi="Arial" w:cs="Arial"/>
                <w:sz w:val="22"/>
                <w:szCs w:val="22"/>
              </w:rPr>
            </w:pPr>
          </w:p>
        </w:tc>
        <w:tc>
          <w:tcPr>
            <w:tcW w:w="5189" w:type="dxa"/>
          </w:tcPr>
          <w:p w:rsidR="008A32FB" w:rsidRDefault="008A32FB" w:rsidP="008A32FB">
            <w:pPr>
              <w:rPr>
                <w:rFonts w:ascii="Arial" w:hAnsi="Arial" w:cs="Arial"/>
                <w:b/>
                <w:sz w:val="22"/>
                <w:szCs w:val="22"/>
              </w:rPr>
            </w:pPr>
            <w:r>
              <w:rPr>
                <w:rFonts w:ascii="Arial" w:hAnsi="Arial" w:cs="Arial"/>
                <w:b/>
                <w:sz w:val="22"/>
                <w:szCs w:val="22"/>
              </w:rPr>
              <w:t>Recommendation 6</w:t>
            </w:r>
          </w:p>
          <w:p w:rsidR="008A32FB" w:rsidRDefault="008A32FB" w:rsidP="008A32FB">
            <w:pPr>
              <w:rPr>
                <w:rFonts w:ascii="Arial" w:hAnsi="Arial" w:cs="Arial"/>
                <w:sz w:val="22"/>
                <w:szCs w:val="22"/>
              </w:rPr>
            </w:pPr>
          </w:p>
          <w:p w:rsidR="008A32FB" w:rsidRDefault="008A32FB" w:rsidP="008A32FB">
            <w:pPr>
              <w:rPr>
                <w:rFonts w:ascii="Arial" w:hAnsi="Arial" w:cs="Arial"/>
                <w:sz w:val="22"/>
                <w:szCs w:val="22"/>
              </w:rPr>
            </w:pPr>
            <w:r w:rsidRPr="00975264">
              <w:rPr>
                <w:rFonts w:ascii="Arial" w:hAnsi="Arial" w:cs="Arial"/>
                <w:sz w:val="22"/>
                <w:szCs w:val="22"/>
              </w:rPr>
              <w:t xml:space="preserve">WA Department of Fisheries </w:t>
            </w:r>
            <w:r>
              <w:rPr>
                <w:rFonts w:ascii="Arial" w:hAnsi="Arial" w:cs="Arial"/>
                <w:sz w:val="22"/>
                <w:szCs w:val="22"/>
              </w:rPr>
              <w:t>to conduct</w:t>
            </w:r>
            <w:r w:rsidRPr="00975264">
              <w:rPr>
                <w:rFonts w:ascii="Arial" w:hAnsi="Arial" w:cs="Arial"/>
                <w:sz w:val="22"/>
                <w:szCs w:val="22"/>
              </w:rPr>
              <w:t xml:space="preserve"> </w:t>
            </w:r>
            <w:r>
              <w:rPr>
                <w:rFonts w:ascii="Arial" w:hAnsi="Arial" w:cs="Arial"/>
                <w:sz w:val="22"/>
                <w:szCs w:val="22"/>
              </w:rPr>
              <w:t xml:space="preserve">appropriate ongoing research and/or monitoring </w:t>
            </w:r>
            <w:r w:rsidRPr="00975264">
              <w:rPr>
                <w:rFonts w:ascii="Arial" w:hAnsi="Arial" w:cs="Arial"/>
                <w:sz w:val="22"/>
                <w:szCs w:val="22"/>
              </w:rPr>
              <w:t xml:space="preserve">to </w:t>
            </w:r>
            <w:r>
              <w:rPr>
                <w:rFonts w:ascii="Arial" w:hAnsi="Arial" w:cs="Arial"/>
                <w:sz w:val="22"/>
                <w:szCs w:val="22"/>
              </w:rPr>
              <w:t>determine</w:t>
            </w:r>
            <w:r w:rsidRPr="00975264">
              <w:rPr>
                <w:rFonts w:ascii="Arial" w:hAnsi="Arial" w:cs="Arial"/>
                <w:sz w:val="22"/>
                <w:szCs w:val="22"/>
              </w:rPr>
              <w:t xml:space="preserve"> </w:t>
            </w:r>
            <w:r>
              <w:rPr>
                <w:rFonts w:ascii="Arial" w:hAnsi="Arial" w:cs="Arial"/>
                <w:sz w:val="22"/>
                <w:szCs w:val="22"/>
              </w:rPr>
              <w:t>whether the actions undertaken in the Bycatch Action Plan Matrix are sufficient to minimise risk to bycatch species in the fishery.</w:t>
            </w:r>
          </w:p>
          <w:p w:rsidR="008A32FB" w:rsidRPr="00F6308F" w:rsidRDefault="008A32FB" w:rsidP="00814CC7">
            <w:pPr>
              <w:rPr>
                <w:rFonts w:ascii="Arial" w:hAnsi="Arial" w:cs="Arial"/>
                <w:iCs/>
              </w:rPr>
            </w:pPr>
          </w:p>
        </w:tc>
      </w:tr>
    </w:tbl>
    <w:p w:rsidR="00DA6A89" w:rsidRPr="00F6308F" w:rsidRDefault="00DA6A89" w:rsidP="00DA6A89">
      <w:pPr>
        <w:tabs>
          <w:tab w:val="left" w:pos="360"/>
        </w:tabs>
        <w:rPr>
          <w:rFonts w:ascii="Arial" w:hAnsi="Arial" w:cs="Arial"/>
          <w:sz w:val="22"/>
          <w:szCs w:val="22"/>
        </w:rPr>
      </w:pPr>
    </w:p>
    <w:p w:rsidR="00DA6A89" w:rsidRPr="00F6308F" w:rsidRDefault="00DA6A89" w:rsidP="00DA6A89">
      <w:pPr>
        <w:tabs>
          <w:tab w:val="left" w:pos="360"/>
        </w:tabs>
        <w:rPr>
          <w:rFonts w:ascii="Arial" w:hAnsi="Arial" w:cs="Arial"/>
          <w:color w:val="FF0000"/>
          <w:sz w:val="22"/>
          <w:szCs w:val="22"/>
        </w:rPr>
      </w:pPr>
    </w:p>
    <w:p w:rsidR="00DA6A89" w:rsidRPr="00F6308F" w:rsidRDefault="000D0A3A" w:rsidP="00DA6A89">
      <w:pPr>
        <w:numPr>
          <w:ins w:id="7" w:author="EA" w:date="2007-10-22T16:12:00Z"/>
        </w:numPr>
        <w:tabs>
          <w:tab w:val="left" w:pos="360"/>
        </w:tabs>
        <w:rPr>
          <w:rFonts w:ascii="Arial" w:hAnsi="Arial" w:cs="Arial"/>
          <w:color w:val="FF0000"/>
          <w:sz w:val="22"/>
          <w:szCs w:val="22"/>
        </w:rPr>
        <w:sectPr w:rsidR="00DA6A89" w:rsidRPr="00F6308F" w:rsidSect="00845423">
          <w:pgSz w:w="16838" w:h="11906" w:orient="landscape"/>
          <w:pgMar w:top="1021" w:right="1021" w:bottom="1021" w:left="1021" w:header="709" w:footer="709" w:gutter="0"/>
          <w:cols w:space="708"/>
          <w:docGrid w:linePitch="360"/>
        </w:sectPr>
      </w:pPr>
      <w:r>
        <w:rPr>
          <w:rFonts w:ascii="Arial" w:hAnsi="Arial" w:cs="Arial"/>
          <w:color w:val="FF0000"/>
          <w:sz w:val="22"/>
          <w:szCs w:val="22"/>
        </w:rPr>
        <w:t xml:space="preserve"> </w:t>
      </w:r>
    </w:p>
    <w:p w:rsidR="00DA6A89" w:rsidRPr="00F6308F" w:rsidRDefault="00DA6A89" w:rsidP="00DA6A89">
      <w:pPr>
        <w:tabs>
          <w:tab w:val="left" w:pos="360"/>
        </w:tabs>
        <w:rPr>
          <w:rFonts w:ascii="Arial" w:hAnsi="Arial" w:cs="Arial"/>
          <w:sz w:val="22"/>
          <w:szCs w:val="22"/>
        </w:rPr>
      </w:pPr>
    </w:p>
    <w:tbl>
      <w:tblPr>
        <w:tblW w:w="0" w:type="auto"/>
        <w:tblLook w:val="01E0"/>
      </w:tblPr>
      <w:tblGrid>
        <w:gridCol w:w="1548"/>
        <w:gridCol w:w="6980"/>
      </w:tblGrid>
      <w:tr w:rsidR="00DA6A89" w:rsidRPr="00F6308F" w:rsidTr="00CD1B06">
        <w:trPr>
          <w:trHeight w:val="87"/>
        </w:trPr>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i/>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bl>
    <w:p w:rsidR="00DA6A89" w:rsidRPr="00A14FF4" w:rsidRDefault="00DA6A89" w:rsidP="00DA6A89">
      <w:pPr>
        <w:rPr>
          <w:rFonts w:ascii="Arial" w:hAnsi="Arial" w:cs="Arial"/>
          <w:b/>
          <w:bCs/>
          <w:sz w:val="22"/>
        </w:rPr>
      </w:pPr>
    </w:p>
    <w:p w:rsidR="00DA6A89" w:rsidRPr="008676DA" w:rsidRDefault="00DA6A89" w:rsidP="008676DA">
      <w:pPr>
        <w:spacing w:after="120"/>
        <w:rPr>
          <w:rFonts w:ascii="Arial" w:hAnsi="Arial" w:cs="Arial"/>
          <w:b/>
          <w:bCs/>
          <w:sz w:val="22"/>
        </w:rPr>
      </w:pPr>
    </w:p>
    <w:p w:rsidR="00DA6A89" w:rsidRPr="00F6308F" w:rsidRDefault="00DA6A89" w:rsidP="00DA6A89">
      <w:pPr>
        <w:tabs>
          <w:tab w:val="left" w:pos="360"/>
        </w:tabs>
        <w:rPr>
          <w:rFonts w:ascii="Arial" w:hAnsi="Arial" w:cs="Arial"/>
        </w:rPr>
      </w:pPr>
    </w:p>
    <w:p w:rsidR="00814CC7" w:rsidRDefault="00814CC7">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Default="007D3DF8">
      <w:pPr>
        <w:rPr>
          <w:rFonts w:ascii="Arial" w:hAnsi="Arial" w:cs="Arial"/>
        </w:rPr>
      </w:pPr>
    </w:p>
    <w:p w:rsidR="007D3DF8" w:rsidRPr="00F6308F" w:rsidRDefault="007D3DF8">
      <w:pPr>
        <w:rPr>
          <w:rFonts w:ascii="Arial" w:hAnsi="Arial" w:cs="Arial"/>
        </w:rPr>
      </w:pPr>
    </w:p>
    <w:sectPr w:rsidR="007D3DF8"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126" w:rsidRDefault="00E91126" w:rsidP="00DA6A89">
      <w:r>
        <w:separator/>
      </w:r>
    </w:p>
  </w:endnote>
  <w:endnote w:type="continuationSeparator" w:id="0">
    <w:p w:rsidR="00E91126" w:rsidRDefault="00E91126"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8A32FB">
    <w:pPr>
      <w:pStyle w:val="Footer"/>
      <w:jc w:val="right"/>
    </w:pPr>
  </w:p>
  <w:p w:rsidR="008A32FB" w:rsidRDefault="008A32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Pr="008676DA" w:rsidRDefault="007B246C">
    <w:pPr>
      <w:pStyle w:val="Footer"/>
      <w:jc w:val="right"/>
      <w:rPr>
        <w:rFonts w:ascii="Arial" w:hAnsi="Arial" w:cs="Arial"/>
        <w:sz w:val="22"/>
      </w:rPr>
    </w:pPr>
    <w:r w:rsidRPr="008676DA">
      <w:rPr>
        <w:rFonts w:ascii="Arial" w:hAnsi="Arial" w:cs="Arial"/>
        <w:sz w:val="22"/>
      </w:rPr>
      <w:fldChar w:fldCharType="begin"/>
    </w:r>
    <w:r w:rsidR="008A32FB" w:rsidRPr="008676DA">
      <w:rPr>
        <w:rFonts w:ascii="Arial" w:hAnsi="Arial" w:cs="Arial"/>
        <w:sz w:val="22"/>
      </w:rPr>
      <w:instrText xml:space="preserve"> PAGE   \* MERGEFORMAT </w:instrText>
    </w:r>
    <w:r w:rsidRPr="008676DA">
      <w:rPr>
        <w:rFonts w:ascii="Arial" w:hAnsi="Arial" w:cs="Arial"/>
        <w:sz w:val="22"/>
      </w:rPr>
      <w:fldChar w:fldCharType="separate"/>
    </w:r>
    <w:r w:rsidR="00395836">
      <w:rPr>
        <w:rFonts w:ascii="Arial" w:hAnsi="Arial" w:cs="Arial"/>
        <w:noProof/>
        <w:sz w:val="22"/>
      </w:rPr>
      <w:t>22</w:t>
    </w:r>
    <w:r w:rsidRPr="008676DA">
      <w:rPr>
        <w:rFonts w:ascii="Arial" w:hAnsi="Arial" w:cs="Arial"/>
        <w:sz w:val="22"/>
      </w:rPr>
      <w:fldChar w:fldCharType="end"/>
    </w:r>
  </w:p>
  <w:p w:rsidR="008A32FB" w:rsidRDefault="008A32FB">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FB" w:rsidRDefault="007B246C">
    <w:pPr>
      <w:pStyle w:val="Footer"/>
      <w:jc w:val="right"/>
    </w:pPr>
    <w:fldSimple w:instr=" PAGE   \* MERGEFORMAT ">
      <w:r w:rsidR="00395836">
        <w:rPr>
          <w:noProof/>
        </w:rPr>
        <w:t>1</w:t>
      </w:r>
    </w:fldSimple>
  </w:p>
  <w:p w:rsidR="008A32FB" w:rsidRDefault="008A32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126" w:rsidRDefault="00E91126" w:rsidP="00DA6A89">
      <w:r>
        <w:separator/>
      </w:r>
    </w:p>
  </w:footnote>
  <w:footnote w:type="continuationSeparator" w:id="0">
    <w:p w:rsidR="00E91126" w:rsidRDefault="00E91126" w:rsidP="00DA6A89">
      <w:r>
        <w:continuationSeparator/>
      </w:r>
    </w:p>
  </w:footnote>
  <w:footnote w:id="1">
    <w:p w:rsidR="008A32FB" w:rsidRPr="008676DA" w:rsidRDefault="008A32FB"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8A32FB" w:rsidRPr="008676DA" w:rsidRDefault="008A32FB"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0249CE6"/>
    <w:lvl w:ilvl="0">
      <w:start w:val="1"/>
      <w:numFmt w:val="decimal"/>
      <w:pStyle w:val="ListNumber"/>
      <w:lvlText w:val="%1."/>
      <w:lvlJc w:val="left"/>
      <w:pPr>
        <w:tabs>
          <w:tab w:val="num" w:pos="360"/>
        </w:tabs>
        <w:ind w:left="360" w:hanging="360"/>
      </w:pPr>
    </w:lvl>
  </w:abstractNum>
  <w:abstractNum w:abstractNumId="1">
    <w:nsid w:val="FFFFFF89"/>
    <w:multiLevelType w:val="singleLevel"/>
    <w:tmpl w:val="107A59C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38425BD"/>
    <w:multiLevelType w:val="hybridMultilevel"/>
    <w:tmpl w:val="03402AB6"/>
    <w:lvl w:ilvl="0" w:tplc="DC843F74">
      <w:start w:val="3"/>
      <w:numFmt w:val="lowerLetter"/>
      <w:lvlText w:val="(%1)"/>
      <w:lvlJc w:val="left"/>
      <w:pPr>
        <w:tabs>
          <w:tab w:val="num" w:pos="720"/>
        </w:tabs>
        <w:ind w:left="720" w:hanging="360"/>
      </w:pPr>
      <w:rPr>
        <w:rFonts w:hint="default"/>
      </w:rPr>
    </w:lvl>
    <w:lvl w:ilvl="1" w:tplc="E81C2B86">
      <w:start w:val="1"/>
      <w:numFmt w:val="lowerRoman"/>
      <w:lvlText w:val="%2."/>
      <w:lvlJc w:val="left"/>
      <w:pPr>
        <w:tabs>
          <w:tab w:val="num" w:pos="1440"/>
        </w:tabs>
        <w:ind w:left="1440" w:hanging="360"/>
      </w:pPr>
      <w:rPr>
        <w:rFonts w:ascii="Times New Roman" w:eastAsia="Times New Roman" w:hAnsi="Times New Roman" w:cs="Times New Roman"/>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8">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64D7396"/>
    <w:multiLevelType w:val="hybridMultilevel"/>
    <w:tmpl w:val="00C4C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8F7128C"/>
    <w:multiLevelType w:val="hybridMultilevel"/>
    <w:tmpl w:val="7A208AA4"/>
    <w:lvl w:ilvl="0" w:tplc="312CED8C">
      <w:numFmt w:val="bullet"/>
      <w:lvlText w:val=""/>
      <w:lvlJc w:val="left"/>
      <w:pPr>
        <w:tabs>
          <w:tab w:val="num" w:pos="1455"/>
        </w:tabs>
        <w:ind w:left="1455" w:hanging="735"/>
      </w:pPr>
      <w:rPr>
        <w:rFonts w:ascii="Wingdings 2" w:eastAsia="Times New Roman" w:hAnsi="Wingdings 2"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
  </w:num>
  <w:num w:numId="2">
    <w:abstractNumId w:val="19"/>
  </w:num>
  <w:num w:numId="3">
    <w:abstractNumId w:val="27"/>
  </w:num>
  <w:num w:numId="4">
    <w:abstractNumId w:val="36"/>
  </w:num>
  <w:num w:numId="5">
    <w:abstractNumId w:val="29"/>
  </w:num>
  <w:num w:numId="6">
    <w:abstractNumId w:val="6"/>
  </w:num>
  <w:num w:numId="7">
    <w:abstractNumId w:val="4"/>
  </w:num>
  <w:num w:numId="8">
    <w:abstractNumId w:val="15"/>
  </w:num>
  <w:num w:numId="9">
    <w:abstractNumId w:val="37"/>
  </w:num>
  <w:num w:numId="10">
    <w:abstractNumId w:val="30"/>
  </w:num>
  <w:num w:numId="11">
    <w:abstractNumId w:val="2"/>
  </w:num>
  <w:num w:numId="12">
    <w:abstractNumId w:val="16"/>
  </w:num>
  <w:num w:numId="13">
    <w:abstractNumId w:val="28"/>
  </w:num>
  <w:num w:numId="14">
    <w:abstractNumId w:val="10"/>
  </w:num>
  <w:num w:numId="15">
    <w:abstractNumId w:val="26"/>
  </w:num>
  <w:num w:numId="16">
    <w:abstractNumId w:val="17"/>
  </w:num>
  <w:num w:numId="17">
    <w:abstractNumId w:val="11"/>
  </w:num>
  <w:num w:numId="18">
    <w:abstractNumId w:val="25"/>
  </w:num>
  <w:num w:numId="19">
    <w:abstractNumId w:val="13"/>
  </w:num>
  <w:num w:numId="20">
    <w:abstractNumId w:val="9"/>
  </w:num>
  <w:num w:numId="21">
    <w:abstractNumId w:val="12"/>
  </w:num>
  <w:num w:numId="22">
    <w:abstractNumId w:val="20"/>
  </w:num>
  <w:num w:numId="23">
    <w:abstractNumId w:val="32"/>
  </w:num>
  <w:num w:numId="24">
    <w:abstractNumId w:val="18"/>
  </w:num>
  <w:num w:numId="25">
    <w:abstractNumId w:val="5"/>
  </w:num>
  <w:num w:numId="26">
    <w:abstractNumId w:val="8"/>
  </w:num>
  <w:num w:numId="27">
    <w:abstractNumId w:val="24"/>
  </w:num>
  <w:num w:numId="28">
    <w:abstractNumId w:val="23"/>
  </w:num>
  <w:num w:numId="29">
    <w:abstractNumId w:val="33"/>
  </w:num>
  <w:num w:numId="30">
    <w:abstractNumId w:val="21"/>
  </w:num>
  <w:num w:numId="31">
    <w:abstractNumId w:val="14"/>
  </w:num>
  <w:num w:numId="32">
    <w:abstractNumId w:val="39"/>
  </w:num>
  <w:num w:numId="33">
    <w:abstractNumId w:val="7"/>
  </w:num>
  <w:num w:numId="34">
    <w:abstractNumId w:val="22"/>
  </w:num>
  <w:num w:numId="35">
    <w:abstractNumId w:val="31"/>
  </w:num>
  <w:num w:numId="36">
    <w:abstractNumId w:val="38"/>
  </w:num>
  <w:num w:numId="37">
    <w:abstractNumId w:val="40"/>
  </w:num>
  <w:num w:numId="38">
    <w:abstractNumId w:val="35"/>
  </w:num>
  <w:num w:numId="39">
    <w:abstractNumId w:val="1"/>
  </w:num>
  <w:num w:numId="40">
    <w:abstractNumId w:val="0"/>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75B8F"/>
    <w:rsid w:val="000077C8"/>
    <w:rsid w:val="00016932"/>
    <w:rsid w:val="00020CFB"/>
    <w:rsid w:val="00040CE1"/>
    <w:rsid w:val="00044C70"/>
    <w:rsid w:val="000473DC"/>
    <w:rsid w:val="00050B1D"/>
    <w:rsid w:val="0005589A"/>
    <w:rsid w:val="0005669E"/>
    <w:rsid w:val="00063615"/>
    <w:rsid w:val="000670FE"/>
    <w:rsid w:val="000850AE"/>
    <w:rsid w:val="00095C2A"/>
    <w:rsid w:val="000A45A6"/>
    <w:rsid w:val="000B4412"/>
    <w:rsid w:val="000B52BD"/>
    <w:rsid w:val="000C4F45"/>
    <w:rsid w:val="000D0A3A"/>
    <w:rsid w:val="000D6CCE"/>
    <w:rsid w:val="000E2723"/>
    <w:rsid w:val="000F0CFD"/>
    <w:rsid w:val="000F6784"/>
    <w:rsid w:val="000F75BA"/>
    <w:rsid w:val="00121548"/>
    <w:rsid w:val="001221FB"/>
    <w:rsid w:val="00131E44"/>
    <w:rsid w:val="00146080"/>
    <w:rsid w:val="00155556"/>
    <w:rsid w:val="00155868"/>
    <w:rsid w:val="001865EA"/>
    <w:rsid w:val="00197C0B"/>
    <w:rsid w:val="001B3609"/>
    <w:rsid w:val="001E2993"/>
    <w:rsid w:val="001E73CE"/>
    <w:rsid w:val="001F1A49"/>
    <w:rsid w:val="001F6287"/>
    <w:rsid w:val="00204335"/>
    <w:rsid w:val="0020461A"/>
    <w:rsid w:val="002106EE"/>
    <w:rsid w:val="00223751"/>
    <w:rsid w:val="00247E41"/>
    <w:rsid w:val="0025091C"/>
    <w:rsid w:val="0026646A"/>
    <w:rsid w:val="00273EA0"/>
    <w:rsid w:val="00283370"/>
    <w:rsid w:val="00291797"/>
    <w:rsid w:val="002945E6"/>
    <w:rsid w:val="00297994"/>
    <w:rsid w:val="00297CF9"/>
    <w:rsid w:val="002A52E7"/>
    <w:rsid w:val="002B009F"/>
    <w:rsid w:val="002B19F8"/>
    <w:rsid w:val="002B54A0"/>
    <w:rsid w:val="002B771C"/>
    <w:rsid w:val="002B782E"/>
    <w:rsid w:val="002C39D6"/>
    <w:rsid w:val="003132B6"/>
    <w:rsid w:val="00317245"/>
    <w:rsid w:val="00322A09"/>
    <w:rsid w:val="00327938"/>
    <w:rsid w:val="00341BB9"/>
    <w:rsid w:val="00343314"/>
    <w:rsid w:val="003477F5"/>
    <w:rsid w:val="00350CBA"/>
    <w:rsid w:val="003515F3"/>
    <w:rsid w:val="0035198F"/>
    <w:rsid w:val="00384B6E"/>
    <w:rsid w:val="0039471F"/>
    <w:rsid w:val="00395836"/>
    <w:rsid w:val="003B0A66"/>
    <w:rsid w:val="003B5E87"/>
    <w:rsid w:val="003D5BE2"/>
    <w:rsid w:val="003D5D95"/>
    <w:rsid w:val="003E40FC"/>
    <w:rsid w:val="003E4649"/>
    <w:rsid w:val="003F489F"/>
    <w:rsid w:val="00410BCD"/>
    <w:rsid w:val="00414198"/>
    <w:rsid w:val="004253A6"/>
    <w:rsid w:val="00425DE7"/>
    <w:rsid w:val="004334D7"/>
    <w:rsid w:val="00433669"/>
    <w:rsid w:val="00434AC3"/>
    <w:rsid w:val="00440B8B"/>
    <w:rsid w:val="00443040"/>
    <w:rsid w:val="00460E58"/>
    <w:rsid w:val="00475268"/>
    <w:rsid w:val="00481AF2"/>
    <w:rsid w:val="00482D70"/>
    <w:rsid w:val="00482FE9"/>
    <w:rsid w:val="00483A2A"/>
    <w:rsid w:val="00486D9E"/>
    <w:rsid w:val="004A5C20"/>
    <w:rsid w:val="004B2915"/>
    <w:rsid w:val="004C16AF"/>
    <w:rsid w:val="004C4DB1"/>
    <w:rsid w:val="004E11EA"/>
    <w:rsid w:val="004E2350"/>
    <w:rsid w:val="004F0AB3"/>
    <w:rsid w:val="004F6131"/>
    <w:rsid w:val="004F62CE"/>
    <w:rsid w:val="005018AD"/>
    <w:rsid w:val="00510E24"/>
    <w:rsid w:val="00511C76"/>
    <w:rsid w:val="00514839"/>
    <w:rsid w:val="005239E5"/>
    <w:rsid w:val="00524BF8"/>
    <w:rsid w:val="00526D27"/>
    <w:rsid w:val="005348BF"/>
    <w:rsid w:val="005404E1"/>
    <w:rsid w:val="00546148"/>
    <w:rsid w:val="00553C1A"/>
    <w:rsid w:val="005702D8"/>
    <w:rsid w:val="00577801"/>
    <w:rsid w:val="005B70C3"/>
    <w:rsid w:val="005D53D3"/>
    <w:rsid w:val="005E0FD7"/>
    <w:rsid w:val="005E5DEA"/>
    <w:rsid w:val="005F4417"/>
    <w:rsid w:val="00604228"/>
    <w:rsid w:val="0060433C"/>
    <w:rsid w:val="006104C0"/>
    <w:rsid w:val="00623E8E"/>
    <w:rsid w:val="00624E31"/>
    <w:rsid w:val="00662380"/>
    <w:rsid w:val="00663637"/>
    <w:rsid w:val="006706AF"/>
    <w:rsid w:val="00674B03"/>
    <w:rsid w:val="00675B8F"/>
    <w:rsid w:val="00690EDA"/>
    <w:rsid w:val="006941BA"/>
    <w:rsid w:val="006A090C"/>
    <w:rsid w:val="006A4CB0"/>
    <w:rsid w:val="006E63C8"/>
    <w:rsid w:val="006E64F3"/>
    <w:rsid w:val="006F764E"/>
    <w:rsid w:val="00707DA1"/>
    <w:rsid w:val="00714DAB"/>
    <w:rsid w:val="00715143"/>
    <w:rsid w:val="007268D6"/>
    <w:rsid w:val="0073773A"/>
    <w:rsid w:val="0074002B"/>
    <w:rsid w:val="00746793"/>
    <w:rsid w:val="0075089B"/>
    <w:rsid w:val="007523E2"/>
    <w:rsid w:val="0076228E"/>
    <w:rsid w:val="00763618"/>
    <w:rsid w:val="00765685"/>
    <w:rsid w:val="0077584D"/>
    <w:rsid w:val="007803B2"/>
    <w:rsid w:val="00782BFC"/>
    <w:rsid w:val="00787C5A"/>
    <w:rsid w:val="007A4519"/>
    <w:rsid w:val="007B246C"/>
    <w:rsid w:val="007C33AB"/>
    <w:rsid w:val="007D0DFE"/>
    <w:rsid w:val="007D3DF8"/>
    <w:rsid w:val="00812B1A"/>
    <w:rsid w:val="00814CC7"/>
    <w:rsid w:val="00841772"/>
    <w:rsid w:val="00845423"/>
    <w:rsid w:val="008676DA"/>
    <w:rsid w:val="0087029C"/>
    <w:rsid w:val="0087163A"/>
    <w:rsid w:val="008925E9"/>
    <w:rsid w:val="00895704"/>
    <w:rsid w:val="008A05FD"/>
    <w:rsid w:val="008A32FB"/>
    <w:rsid w:val="008A46DF"/>
    <w:rsid w:val="008B2B00"/>
    <w:rsid w:val="008B386E"/>
    <w:rsid w:val="008C29C0"/>
    <w:rsid w:val="008D0871"/>
    <w:rsid w:val="008D63AD"/>
    <w:rsid w:val="008E36B4"/>
    <w:rsid w:val="008E52F7"/>
    <w:rsid w:val="008F5E24"/>
    <w:rsid w:val="00910D3B"/>
    <w:rsid w:val="0091585A"/>
    <w:rsid w:val="00924B4E"/>
    <w:rsid w:val="00930D06"/>
    <w:rsid w:val="009354C0"/>
    <w:rsid w:val="00945A1F"/>
    <w:rsid w:val="009503B3"/>
    <w:rsid w:val="009512A2"/>
    <w:rsid w:val="00957CDE"/>
    <w:rsid w:val="00962E34"/>
    <w:rsid w:val="009648A0"/>
    <w:rsid w:val="009731D2"/>
    <w:rsid w:val="00977263"/>
    <w:rsid w:val="00984A48"/>
    <w:rsid w:val="00986660"/>
    <w:rsid w:val="00987298"/>
    <w:rsid w:val="009A118B"/>
    <w:rsid w:val="009B3101"/>
    <w:rsid w:val="009B31BD"/>
    <w:rsid w:val="009B516B"/>
    <w:rsid w:val="009D4F9A"/>
    <w:rsid w:val="009F1E60"/>
    <w:rsid w:val="009F2F1C"/>
    <w:rsid w:val="009F3493"/>
    <w:rsid w:val="009F55E9"/>
    <w:rsid w:val="009F5AE4"/>
    <w:rsid w:val="009F6311"/>
    <w:rsid w:val="009F6C1A"/>
    <w:rsid w:val="00A065AB"/>
    <w:rsid w:val="00A14FF4"/>
    <w:rsid w:val="00A255B9"/>
    <w:rsid w:val="00A37B6C"/>
    <w:rsid w:val="00A73267"/>
    <w:rsid w:val="00A93E44"/>
    <w:rsid w:val="00AA1B5D"/>
    <w:rsid w:val="00AA5A41"/>
    <w:rsid w:val="00AB5A31"/>
    <w:rsid w:val="00AB7F39"/>
    <w:rsid w:val="00AC2422"/>
    <w:rsid w:val="00AE6769"/>
    <w:rsid w:val="00AE7604"/>
    <w:rsid w:val="00AF166E"/>
    <w:rsid w:val="00B169FB"/>
    <w:rsid w:val="00B32675"/>
    <w:rsid w:val="00B33CF5"/>
    <w:rsid w:val="00B361B0"/>
    <w:rsid w:val="00B47BFF"/>
    <w:rsid w:val="00B52019"/>
    <w:rsid w:val="00B53B00"/>
    <w:rsid w:val="00B57D8D"/>
    <w:rsid w:val="00B7010B"/>
    <w:rsid w:val="00B73546"/>
    <w:rsid w:val="00B82B18"/>
    <w:rsid w:val="00B95D00"/>
    <w:rsid w:val="00B97118"/>
    <w:rsid w:val="00BA0CEC"/>
    <w:rsid w:val="00BC2739"/>
    <w:rsid w:val="00BC67E2"/>
    <w:rsid w:val="00BF370E"/>
    <w:rsid w:val="00C005E5"/>
    <w:rsid w:val="00C009F5"/>
    <w:rsid w:val="00C014F4"/>
    <w:rsid w:val="00C06054"/>
    <w:rsid w:val="00C06980"/>
    <w:rsid w:val="00C13489"/>
    <w:rsid w:val="00C13D9A"/>
    <w:rsid w:val="00C17229"/>
    <w:rsid w:val="00C212C3"/>
    <w:rsid w:val="00C300E3"/>
    <w:rsid w:val="00C33464"/>
    <w:rsid w:val="00C44EEC"/>
    <w:rsid w:val="00C47A3B"/>
    <w:rsid w:val="00C66168"/>
    <w:rsid w:val="00C66594"/>
    <w:rsid w:val="00C727BA"/>
    <w:rsid w:val="00CA6E62"/>
    <w:rsid w:val="00CA78DB"/>
    <w:rsid w:val="00CB1DC1"/>
    <w:rsid w:val="00CC184F"/>
    <w:rsid w:val="00CC7B62"/>
    <w:rsid w:val="00CD1B06"/>
    <w:rsid w:val="00CE79B4"/>
    <w:rsid w:val="00CF6D07"/>
    <w:rsid w:val="00D05D89"/>
    <w:rsid w:val="00D102DA"/>
    <w:rsid w:val="00D11600"/>
    <w:rsid w:val="00D34919"/>
    <w:rsid w:val="00D42566"/>
    <w:rsid w:val="00D73852"/>
    <w:rsid w:val="00D7512B"/>
    <w:rsid w:val="00D76E43"/>
    <w:rsid w:val="00D76FD8"/>
    <w:rsid w:val="00D82087"/>
    <w:rsid w:val="00D84AC7"/>
    <w:rsid w:val="00D96FF2"/>
    <w:rsid w:val="00DA6A89"/>
    <w:rsid w:val="00DB1A2E"/>
    <w:rsid w:val="00DC66D7"/>
    <w:rsid w:val="00DD71CC"/>
    <w:rsid w:val="00DE1600"/>
    <w:rsid w:val="00DE1D53"/>
    <w:rsid w:val="00DE6A4B"/>
    <w:rsid w:val="00DF1FFD"/>
    <w:rsid w:val="00DF5F7A"/>
    <w:rsid w:val="00E068F5"/>
    <w:rsid w:val="00E0725A"/>
    <w:rsid w:val="00E1236C"/>
    <w:rsid w:val="00E15101"/>
    <w:rsid w:val="00E3606B"/>
    <w:rsid w:val="00E4699B"/>
    <w:rsid w:val="00E50E3A"/>
    <w:rsid w:val="00E55C4F"/>
    <w:rsid w:val="00E6030C"/>
    <w:rsid w:val="00E737BA"/>
    <w:rsid w:val="00E83D89"/>
    <w:rsid w:val="00E865FB"/>
    <w:rsid w:val="00E8782D"/>
    <w:rsid w:val="00E91126"/>
    <w:rsid w:val="00EA2EEE"/>
    <w:rsid w:val="00EA4BEF"/>
    <w:rsid w:val="00EA540D"/>
    <w:rsid w:val="00EC07D2"/>
    <w:rsid w:val="00EC207A"/>
    <w:rsid w:val="00EE0ED0"/>
    <w:rsid w:val="00EE5868"/>
    <w:rsid w:val="00EF3931"/>
    <w:rsid w:val="00F0076F"/>
    <w:rsid w:val="00F14BFA"/>
    <w:rsid w:val="00F14F7A"/>
    <w:rsid w:val="00F22F82"/>
    <w:rsid w:val="00F27B6B"/>
    <w:rsid w:val="00F341B6"/>
    <w:rsid w:val="00F56FE6"/>
    <w:rsid w:val="00F61090"/>
    <w:rsid w:val="00F6308F"/>
    <w:rsid w:val="00F64E0C"/>
    <w:rsid w:val="00F66452"/>
    <w:rsid w:val="00F679BF"/>
    <w:rsid w:val="00F83A3B"/>
    <w:rsid w:val="00F83A70"/>
    <w:rsid w:val="00FA6A2C"/>
    <w:rsid w:val="00FA6D01"/>
    <w:rsid w:val="00FB59CE"/>
    <w:rsid w:val="00FC2499"/>
    <w:rsid w:val="00FE44CD"/>
    <w:rsid w:val="00FE4CED"/>
    <w:rsid w:val="00FF5F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rsid w:val="00DA6A89"/>
    <w:rPr>
      <w:sz w:val="20"/>
      <w:szCs w:val="20"/>
    </w:rPr>
  </w:style>
  <w:style w:type="character" w:customStyle="1" w:styleId="CommentTextChar">
    <w:name w:val="Comment Text Char"/>
    <w:basedOn w:val="DefaultParagraphFont"/>
    <w:link w:val="CommentText"/>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uiPriority w:val="59"/>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1E73CE"/>
    <w:pPr>
      <w:tabs>
        <w:tab w:val="right" w:leader="dot" w:pos="8302"/>
      </w:tabs>
      <w:spacing w:after="100"/>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Bullet">
    <w:name w:val="List Bullet"/>
    <w:basedOn w:val="Normal"/>
    <w:uiPriority w:val="99"/>
    <w:unhideWhenUsed/>
    <w:rsid w:val="00475268"/>
    <w:pPr>
      <w:numPr>
        <w:numId w:val="39"/>
      </w:numPr>
    </w:pPr>
    <w:rPr>
      <w:rFonts w:eastAsia="Calibri"/>
    </w:rPr>
  </w:style>
  <w:style w:type="paragraph" w:styleId="ListNumber">
    <w:name w:val="List Number"/>
    <w:basedOn w:val="Normal"/>
    <w:uiPriority w:val="99"/>
    <w:unhideWhenUsed/>
    <w:rsid w:val="00A255B9"/>
    <w:pPr>
      <w:numPr>
        <w:numId w:val="40"/>
      </w:numPr>
      <w:contextualSpacing/>
    </w:pPr>
  </w:style>
</w:styles>
</file>

<file path=word/webSettings.xml><?xml version="1.0" encoding="utf-8"?>
<w:webSettings xmlns:r="http://schemas.openxmlformats.org/officeDocument/2006/relationships" xmlns:w="http://schemas.openxmlformats.org/wordprocessingml/2006/main">
  <w:divs>
    <w:div w:id="101148703">
      <w:bodyDiv w:val="1"/>
      <w:marLeft w:val="0"/>
      <w:marRight w:val="0"/>
      <w:marTop w:val="0"/>
      <w:marBottom w:val="0"/>
      <w:divBdr>
        <w:top w:val="none" w:sz="0" w:space="0" w:color="auto"/>
        <w:left w:val="none" w:sz="0" w:space="0" w:color="auto"/>
        <w:bottom w:val="none" w:sz="0" w:space="0" w:color="auto"/>
        <w:right w:val="none" w:sz="0" w:space="0" w:color="auto"/>
      </w:divBdr>
    </w:div>
    <w:div w:id="170948774">
      <w:bodyDiv w:val="1"/>
      <w:marLeft w:val="0"/>
      <w:marRight w:val="0"/>
      <w:marTop w:val="0"/>
      <w:marBottom w:val="0"/>
      <w:divBdr>
        <w:top w:val="none" w:sz="0" w:space="0" w:color="auto"/>
        <w:left w:val="none" w:sz="0" w:space="0" w:color="auto"/>
        <w:bottom w:val="none" w:sz="0" w:space="0" w:color="auto"/>
        <w:right w:val="none" w:sz="0" w:space="0" w:color="auto"/>
      </w:divBdr>
    </w:div>
    <w:div w:id="1379553103">
      <w:bodyDiv w:val="1"/>
      <w:marLeft w:val="0"/>
      <w:marRight w:val="0"/>
      <w:marTop w:val="0"/>
      <w:marBottom w:val="0"/>
      <w:divBdr>
        <w:top w:val="none" w:sz="0" w:space="0" w:color="auto"/>
        <w:left w:val="none" w:sz="0" w:space="0" w:color="auto"/>
        <w:bottom w:val="none" w:sz="0" w:space="0" w:color="auto"/>
        <w:right w:val="none" w:sz="0" w:space="0" w:color="auto"/>
      </w:divBdr>
    </w:div>
    <w:div w:id="1544751325">
      <w:bodyDiv w:val="1"/>
      <w:marLeft w:val="0"/>
      <w:marRight w:val="0"/>
      <w:marTop w:val="0"/>
      <w:marBottom w:val="0"/>
      <w:divBdr>
        <w:top w:val="none" w:sz="0" w:space="0" w:color="auto"/>
        <w:left w:val="none" w:sz="0" w:space="0" w:color="auto"/>
        <w:bottom w:val="none" w:sz="0" w:space="0" w:color="auto"/>
        <w:right w:val="none" w:sz="0" w:space="0" w:color="auto"/>
      </w:divBdr>
    </w:div>
    <w:div w:id="195258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C9917-DE8F-49DA-BFE9-2418E9C35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7318</Words>
  <Characters>41715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48936</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a12990</cp:lastModifiedBy>
  <cp:revision>3</cp:revision>
  <cp:lastPrinted>2013-01-25T05:47:00Z</cp:lastPrinted>
  <dcterms:created xsi:type="dcterms:W3CDTF">2013-01-25T06:03:00Z</dcterms:created>
  <dcterms:modified xsi:type="dcterms:W3CDTF">2013-01-28T22:40:00Z</dcterms:modified>
</cp:coreProperties>
</file>